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210" w:leftChars="100"/>
        <w:jc w:val="center"/>
        <w:rPr>
          <w:rFonts w:eastAsia="仿宋_GB2312"/>
          <w:b/>
          <w:sz w:val="32"/>
          <w:szCs w:val="32"/>
        </w:rPr>
      </w:pPr>
      <w:bookmarkStart w:id="0" w:name="_Toc366073044"/>
      <w:bookmarkStart w:id="1" w:name="_Toc366056639"/>
      <w:bookmarkStart w:id="2" w:name="_Toc367697262"/>
      <w:bookmarkStart w:id="3" w:name="_Toc371002762"/>
      <w:bookmarkStart w:id="4" w:name="_Toc367716818"/>
    </w:p>
    <w:p>
      <w:pPr>
        <w:spacing w:line="560" w:lineRule="exact"/>
        <w:ind w:left="210" w:leftChars="100"/>
        <w:jc w:val="center"/>
        <w:rPr>
          <w:rFonts w:eastAsia="仿宋_GB2312"/>
          <w:b/>
          <w:sz w:val="32"/>
          <w:szCs w:val="32"/>
        </w:rPr>
      </w:pPr>
    </w:p>
    <w:bookmarkEnd w:id="0"/>
    <w:bookmarkEnd w:id="1"/>
    <w:bookmarkEnd w:id="2"/>
    <w:bookmarkEnd w:id="3"/>
    <w:bookmarkEnd w:id="4"/>
    <w:p>
      <w:pPr>
        <w:snapToGrid w:val="0"/>
        <w:spacing w:line="560" w:lineRule="exact"/>
        <w:ind w:left="210" w:leftChars="100"/>
        <w:jc w:val="center"/>
        <w:rPr>
          <w:rFonts w:eastAsia="仿宋_GB2312"/>
          <w:sz w:val="36"/>
          <w:szCs w:val="36"/>
        </w:rPr>
      </w:pPr>
      <w:bookmarkStart w:id="5" w:name="_Toc387683297"/>
      <w:bookmarkStart w:id="6" w:name="_Toc371002768"/>
      <w:bookmarkStart w:id="7" w:name="_Toc367697268"/>
      <w:bookmarkStart w:id="8" w:name="_Toc366056645"/>
      <w:bookmarkStart w:id="9" w:name="_Toc367716824"/>
      <w:bookmarkStart w:id="10" w:name="_Toc366073050"/>
    </w:p>
    <w:p>
      <w:pPr>
        <w:snapToGrid w:val="0"/>
        <w:spacing w:line="560" w:lineRule="exact"/>
        <w:ind w:left="210" w:leftChars="100"/>
        <w:jc w:val="center"/>
        <w:rPr>
          <w:rFonts w:eastAsia="仿宋_GB2312"/>
          <w:sz w:val="36"/>
          <w:szCs w:val="36"/>
        </w:rPr>
      </w:pPr>
    </w:p>
    <w:p>
      <w:pPr>
        <w:snapToGrid w:val="0"/>
        <w:spacing w:line="560" w:lineRule="exact"/>
        <w:ind w:left="210" w:leftChars="100"/>
        <w:jc w:val="center"/>
        <w:rPr>
          <w:rFonts w:eastAsia="仿宋_GB2312"/>
          <w:sz w:val="36"/>
          <w:szCs w:val="36"/>
        </w:rPr>
      </w:pPr>
    </w:p>
    <w:p>
      <w:pPr>
        <w:ind w:left="-141" w:leftChars="-67" w:right="-197" w:rightChars="-94"/>
        <w:jc w:val="center"/>
        <w:outlineLvl w:val="0"/>
        <w:rPr>
          <w:rStyle w:val="26"/>
          <w:rFonts w:hint="eastAsia" w:ascii="方正小标宋_GBK" w:hAnsi="方正小标宋_GBK" w:eastAsia="方正小标宋_GBK" w:cs="仿宋_GB2312"/>
          <w:b w:val="0"/>
          <w:kern w:val="0"/>
          <w:sz w:val="44"/>
          <w:szCs w:val="44"/>
        </w:rPr>
      </w:pPr>
      <w:bookmarkStart w:id="11" w:name="_Toc8852"/>
      <w:r>
        <w:rPr>
          <w:rStyle w:val="26"/>
          <w:rFonts w:ascii="方正小标宋_GBK" w:hAnsi="方正小标宋_GBK" w:eastAsia="方正小标宋_GBK" w:cs="仿宋_GB2312"/>
          <w:b w:val="0"/>
          <w:kern w:val="0"/>
          <w:sz w:val="44"/>
          <w:szCs w:val="44"/>
        </w:rPr>
        <w:t>绿色城市建设评价指标</w:t>
      </w:r>
      <w:bookmarkEnd w:id="5"/>
      <w:bookmarkEnd w:id="6"/>
      <w:bookmarkEnd w:id="7"/>
      <w:bookmarkEnd w:id="8"/>
      <w:bookmarkEnd w:id="9"/>
      <w:bookmarkEnd w:id="10"/>
      <w:r>
        <w:rPr>
          <w:rStyle w:val="26"/>
          <w:rFonts w:ascii="方正小标宋_GBK" w:hAnsi="方正小标宋_GBK" w:eastAsia="方正小标宋_GBK" w:cs="仿宋_GB2312"/>
          <w:b w:val="0"/>
          <w:kern w:val="0"/>
          <w:sz w:val="44"/>
          <w:szCs w:val="44"/>
        </w:rPr>
        <w:t>体系</w:t>
      </w:r>
      <w:bookmarkEnd w:id="11"/>
    </w:p>
    <w:p>
      <w:pPr>
        <w:spacing w:line="560" w:lineRule="exact"/>
        <w:ind w:left="210" w:leftChars="100"/>
        <w:jc w:val="center"/>
        <w:rPr>
          <w:rFonts w:eastAsia="仿宋_GB2312"/>
          <w:b/>
          <w:sz w:val="52"/>
          <w:szCs w:val="52"/>
        </w:rPr>
      </w:pPr>
    </w:p>
    <w:p>
      <w:pPr>
        <w:spacing w:line="560" w:lineRule="exact"/>
        <w:ind w:left="210" w:leftChars="100"/>
        <w:jc w:val="center"/>
        <w:rPr>
          <w:rFonts w:eastAsia="仿宋_GB2312"/>
          <w:b/>
          <w:sz w:val="52"/>
          <w:szCs w:val="52"/>
        </w:rPr>
      </w:pPr>
    </w:p>
    <w:p>
      <w:pPr>
        <w:spacing w:line="560" w:lineRule="exact"/>
        <w:ind w:left="210" w:leftChars="100"/>
        <w:jc w:val="center"/>
        <w:rPr>
          <w:rFonts w:eastAsia="仿宋_GB2312"/>
          <w:b/>
          <w:sz w:val="52"/>
          <w:szCs w:val="52"/>
        </w:rPr>
      </w:pPr>
      <w:bookmarkStart w:id="12" w:name="_Toc387683298"/>
    </w:p>
    <w:bookmarkEnd w:id="12"/>
    <w:p>
      <w:pPr>
        <w:spacing w:line="560" w:lineRule="exact"/>
        <w:ind w:left="210" w:leftChars="100"/>
        <w:jc w:val="center"/>
        <w:rPr>
          <w:rFonts w:eastAsia="仿宋_GB2312"/>
          <w:sz w:val="36"/>
          <w:szCs w:val="36"/>
        </w:rPr>
      </w:pPr>
    </w:p>
    <w:p>
      <w:pPr>
        <w:spacing w:line="560" w:lineRule="exact"/>
        <w:ind w:left="210" w:leftChars="100"/>
        <w:jc w:val="center"/>
        <w:rPr>
          <w:rFonts w:eastAsia="仿宋_GB2312"/>
          <w:sz w:val="36"/>
          <w:szCs w:val="36"/>
        </w:rPr>
      </w:pPr>
    </w:p>
    <w:p>
      <w:pPr>
        <w:spacing w:line="560" w:lineRule="exact"/>
        <w:ind w:left="210" w:leftChars="100"/>
        <w:jc w:val="center"/>
        <w:rPr>
          <w:rFonts w:eastAsia="仿宋_GB2312"/>
          <w:sz w:val="36"/>
          <w:szCs w:val="36"/>
        </w:rPr>
      </w:pPr>
    </w:p>
    <w:p>
      <w:pPr>
        <w:spacing w:line="560" w:lineRule="exact"/>
        <w:ind w:left="210" w:leftChars="100"/>
        <w:jc w:val="center"/>
        <w:rPr>
          <w:rFonts w:eastAsia="仿宋_GB2312"/>
          <w:sz w:val="36"/>
          <w:szCs w:val="36"/>
        </w:rPr>
      </w:pPr>
    </w:p>
    <w:p>
      <w:pPr>
        <w:spacing w:line="560" w:lineRule="exact"/>
        <w:ind w:left="210" w:leftChars="100"/>
        <w:jc w:val="center"/>
        <w:rPr>
          <w:rFonts w:eastAsia="仿宋_GB2312"/>
          <w:sz w:val="36"/>
          <w:szCs w:val="36"/>
        </w:rPr>
      </w:pPr>
    </w:p>
    <w:p>
      <w:pPr>
        <w:spacing w:line="560" w:lineRule="exact"/>
        <w:ind w:left="210" w:leftChars="100"/>
        <w:jc w:val="center"/>
        <w:rPr>
          <w:rFonts w:eastAsia="仿宋_GB2312"/>
          <w:sz w:val="36"/>
          <w:szCs w:val="36"/>
        </w:rPr>
      </w:pPr>
    </w:p>
    <w:p>
      <w:pPr>
        <w:spacing w:line="560" w:lineRule="exact"/>
        <w:ind w:left="210" w:leftChars="100"/>
        <w:jc w:val="center"/>
        <w:rPr>
          <w:rFonts w:eastAsia="仿宋_GB2312"/>
          <w:sz w:val="36"/>
          <w:szCs w:val="36"/>
        </w:rPr>
      </w:pPr>
    </w:p>
    <w:p>
      <w:pPr>
        <w:jc w:val="center"/>
        <w:rPr>
          <w:rFonts w:hint="eastAsia" w:ascii="黑体" w:hAnsi="黑体" w:eastAsia="黑体" w:cstheme="minorBidi"/>
          <w:spacing w:val="24"/>
          <w:sz w:val="32"/>
          <w:szCs w:val="32"/>
        </w:rPr>
      </w:pPr>
    </w:p>
    <w:p>
      <w:pPr>
        <w:jc w:val="center"/>
        <w:rPr>
          <w:rFonts w:hint="eastAsia" w:ascii="黑体" w:hAnsi="黑体" w:eastAsia="黑体" w:cstheme="minorBidi"/>
          <w:spacing w:val="24"/>
          <w:sz w:val="32"/>
          <w:szCs w:val="32"/>
        </w:rPr>
      </w:pPr>
    </w:p>
    <w:p>
      <w:pPr>
        <w:jc w:val="center"/>
        <w:rPr>
          <w:rFonts w:hint="eastAsia" w:ascii="黑体" w:hAnsi="黑体" w:eastAsia="黑体" w:cstheme="minorBidi"/>
          <w:spacing w:val="24"/>
          <w:sz w:val="32"/>
          <w:szCs w:val="32"/>
        </w:rPr>
      </w:pPr>
    </w:p>
    <w:p>
      <w:pPr>
        <w:jc w:val="center"/>
        <w:rPr>
          <w:rFonts w:hint="eastAsia" w:ascii="黑体" w:hAnsi="黑体" w:eastAsia="黑体" w:cstheme="minorBidi"/>
          <w:spacing w:val="24"/>
          <w:sz w:val="32"/>
          <w:szCs w:val="32"/>
        </w:rPr>
      </w:pPr>
    </w:p>
    <w:p>
      <w:pPr>
        <w:spacing w:line="360" w:lineRule="auto"/>
        <w:jc w:val="center"/>
        <w:rPr>
          <w:rFonts w:hint="eastAsia" w:eastAsia="仿宋_GB2312" w:cstheme="minorBidi"/>
          <w:b/>
          <w:bCs/>
          <w:sz w:val="32"/>
          <w:szCs w:val="22"/>
        </w:rPr>
      </w:pPr>
      <w:r>
        <w:rPr>
          <w:rFonts w:hint="eastAsia" w:eastAsia="仿宋_GB2312" w:cstheme="minorBidi"/>
          <w:b/>
          <w:bCs/>
          <w:sz w:val="32"/>
          <w:szCs w:val="22"/>
        </w:rPr>
        <w:t>202</w:t>
      </w:r>
      <w:r>
        <w:rPr>
          <w:rFonts w:hint="eastAsia" w:eastAsia="仿宋_GB2312" w:cstheme="minorBidi"/>
          <w:b/>
          <w:bCs/>
          <w:sz w:val="32"/>
          <w:szCs w:val="22"/>
          <w:lang w:val="en-US" w:eastAsia="zh-CN"/>
        </w:rPr>
        <w:t>5</w:t>
      </w:r>
      <w:r>
        <w:rPr>
          <w:rFonts w:hint="eastAsia" w:eastAsia="仿宋_GB2312" w:cstheme="minorBidi"/>
          <w:b/>
          <w:bCs/>
          <w:sz w:val="32"/>
          <w:szCs w:val="22"/>
        </w:rPr>
        <w:t>年</w:t>
      </w:r>
      <w:r>
        <w:rPr>
          <w:rFonts w:hint="eastAsia" w:eastAsia="仿宋_GB2312" w:cstheme="minorBidi"/>
          <w:b/>
          <w:bCs/>
          <w:sz w:val="32"/>
          <w:szCs w:val="22"/>
          <w:lang w:val="en-US" w:eastAsia="zh-CN"/>
        </w:rPr>
        <w:t>1</w:t>
      </w:r>
      <w:r>
        <w:rPr>
          <w:rFonts w:hint="eastAsia" w:eastAsia="仿宋_GB2312" w:cstheme="minorBidi"/>
          <w:b/>
          <w:bCs/>
          <w:sz w:val="32"/>
          <w:szCs w:val="22"/>
        </w:rPr>
        <w:t>月</w:t>
      </w:r>
    </w:p>
    <w:p>
      <w:pPr>
        <w:spacing w:line="360" w:lineRule="auto"/>
        <w:jc w:val="center"/>
        <w:rPr>
          <w:rFonts w:hint="eastAsia" w:eastAsia="仿宋_GB2312" w:cstheme="minorBidi"/>
          <w:b/>
          <w:bCs/>
          <w:sz w:val="32"/>
          <w:szCs w:val="22"/>
        </w:rPr>
      </w:pPr>
    </w:p>
    <w:p>
      <w:pPr>
        <w:spacing w:line="360" w:lineRule="auto"/>
        <w:jc w:val="center"/>
        <w:rPr>
          <w:rFonts w:hint="eastAsia" w:eastAsia="仿宋_GB2312" w:cstheme="minorBidi"/>
          <w:b/>
          <w:bCs/>
          <w:sz w:val="32"/>
          <w:szCs w:val="22"/>
        </w:rPr>
        <w:sectPr>
          <w:footerReference r:id="rId3" w:type="default"/>
          <w:pgSz w:w="11906" w:h="16838"/>
          <w:pgMar w:top="1440" w:right="1800" w:bottom="1440" w:left="1800" w:header="851" w:footer="992" w:gutter="0"/>
          <w:pgNumType w:fmt="numberInDash"/>
          <w:cols w:space="720" w:num="1"/>
          <w:titlePg/>
          <w:docGrid w:type="lines" w:linePitch="312" w:charSpace="0"/>
        </w:sectPr>
      </w:pPr>
    </w:p>
    <w:sdt>
      <w:sdtPr>
        <w:rPr>
          <w:rFonts w:hint="eastAsia" w:ascii="仿宋" w:hAnsi="仿宋" w:eastAsia="仿宋" w:cs="仿宋"/>
          <w:b/>
          <w:bCs/>
          <w:sz w:val="30"/>
          <w:szCs w:val="30"/>
        </w:rPr>
        <w:id w:val="147480905"/>
        <w15:color w:val="DBDBDB"/>
        <w:docPartObj>
          <w:docPartGallery w:val="Table of Contents"/>
          <w:docPartUnique/>
        </w:docPartObj>
      </w:sdtPr>
      <w:sdtEndPr>
        <w:rPr>
          <w:rFonts w:hint="eastAsia" w:ascii="仿宋" w:hAnsi="仿宋" w:eastAsia="仿宋" w:cs="仿宋"/>
          <w:b/>
          <w:bCs/>
          <w:sz w:val="30"/>
          <w:szCs w:val="30"/>
        </w:rPr>
      </w:sdtEndPr>
      <w:sdtContent>
        <w:p>
          <w:pPr>
            <w:jc w:val="center"/>
            <w:rPr>
              <w:rFonts w:hint="eastAsia" w:ascii="仿宋" w:hAnsi="仿宋" w:eastAsia="仿宋" w:cs="仿宋"/>
              <w:b/>
              <w:bCs/>
              <w:sz w:val="30"/>
              <w:szCs w:val="30"/>
            </w:rPr>
          </w:pPr>
          <w:r>
            <w:rPr>
              <w:rFonts w:hint="eastAsia" w:ascii="仿宋" w:hAnsi="仿宋" w:eastAsia="仿宋" w:cs="仿宋"/>
              <w:b/>
              <w:bCs/>
              <w:sz w:val="30"/>
              <w:szCs w:val="30"/>
            </w:rPr>
            <w:t>目录</w:t>
          </w:r>
        </w:p>
        <w:p>
          <w:pPr>
            <w:pStyle w:val="65"/>
            <w:tabs>
              <w:tab w:val="right" w:leader="dot" w:pos="8306"/>
            </w:tabs>
            <w:rPr>
              <w:rFonts w:hint="eastAsia" w:ascii="仿宋" w:hAnsi="仿宋" w:eastAsia="仿宋" w:cs="仿宋"/>
              <w:b/>
              <w:bCs/>
              <w:sz w:val="30"/>
              <w:szCs w:val="30"/>
            </w:rPr>
          </w:pP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TOC \o "1-2" \h \u </w:instrText>
          </w:r>
          <w:r>
            <w:rPr>
              <w:rFonts w:hint="eastAsia" w:ascii="仿宋" w:hAnsi="仿宋" w:eastAsia="仿宋" w:cs="仿宋"/>
              <w:b/>
              <w:bCs/>
              <w:sz w:val="30"/>
              <w:szCs w:val="30"/>
            </w:rPr>
            <w:fldChar w:fldCharType="separate"/>
          </w:r>
          <w:r>
            <w:fldChar w:fldCharType="begin"/>
          </w:r>
          <w:r>
            <w:instrText xml:space="preserve"> HYPERLINK \l "_Toc25224" </w:instrText>
          </w:r>
          <w:r>
            <w:fldChar w:fldCharType="separate"/>
          </w:r>
          <w:r>
            <w:rPr>
              <w:rFonts w:hint="eastAsia" w:ascii="仿宋" w:hAnsi="仿宋" w:eastAsia="仿宋" w:cs="仿宋"/>
              <w:b/>
              <w:bCs/>
              <w:sz w:val="30"/>
              <w:szCs w:val="30"/>
            </w:rPr>
            <w:t>一、工作背景</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_Toc25224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1</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65"/>
            <w:tabs>
              <w:tab w:val="right" w:leader="dot" w:pos="8306"/>
            </w:tabs>
            <w:rPr>
              <w:rFonts w:hint="eastAsia" w:ascii="仿宋" w:hAnsi="仿宋" w:eastAsia="仿宋" w:cs="仿宋"/>
              <w:b/>
              <w:bCs/>
              <w:sz w:val="30"/>
              <w:szCs w:val="30"/>
            </w:rPr>
          </w:pPr>
          <w:r>
            <w:fldChar w:fldCharType="begin"/>
          </w:r>
          <w:r>
            <w:instrText xml:space="preserve"> HYPERLINK \l "_Toc31041" </w:instrText>
          </w:r>
          <w:r>
            <w:fldChar w:fldCharType="separate"/>
          </w:r>
          <w:r>
            <w:rPr>
              <w:rFonts w:hint="eastAsia" w:ascii="仿宋" w:hAnsi="仿宋" w:eastAsia="仿宋" w:cs="仿宋"/>
              <w:b/>
              <w:bCs/>
              <w:sz w:val="30"/>
              <w:szCs w:val="30"/>
            </w:rPr>
            <w:t>二、目的和意义</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_Toc31041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1</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65"/>
            <w:tabs>
              <w:tab w:val="right" w:leader="dot" w:pos="8306"/>
            </w:tabs>
            <w:rPr>
              <w:rFonts w:hint="eastAsia" w:ascii="仿宋" w:hAnsi="仿宋" w:eastAsia="仿宋" w:cs="仿宋"/>
              <w:b/>
              <w:bCs/>
              <w:sz w:val="30"/>
              <w:szCs w:val="30"/>
            </w:rPr>
          </w:pPr>
          <w:r>
            <w:fldChar w:fldCharType="begin"/>
          </w:r>
          <w:r>
            <w:instrText xml:space="preserve"> HYPERLINK \l "_Toc6404" </w:instrText>
          </w:r>
          <w:r>
            <w:fldChar w:fldCharType="separate"/>
          </w:r>
          <w:r>
            <w:rPr>
              <w:rFonts w:hint="eastAsia" w:ascii="仿宋" w:hAnsi="仿宋" w:eastAsia="仿宋" w:cs="仿宋"/>
              <w:b/>
              <w:bCs/>
              <w:sz w:val="30"/>
              <w:szCs w:val="30"/>
            </w:rPr>
            <w:t>三、研究原则与内容</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_Toc6404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2</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66"/>
            <w:tabs>
              <w:tab w:val="right" w:leader="dot" w:pos="8306"/>
            </w:tabs>
            <w:ind w:left="420"/>
            <w:rPr>
              <w:rFonts w:hint="eastAsia" w:ascii="仿宋" w:hAnsi="仿宋" w:eastAsia="仿宋" w:cs="仿宋"/>
              <w:b/>
              <w:bCs/>
              <w:sz w:val="30"/>
              <w:szCs w:val="30"/>
            </w:rPr>
          </w:pPr>
          <w:r>
            <w:fldChar w:fldCharType="begin"/>
          </w:r>
          <w:r>
            <w:instrText xml:space="preserve"> HYPERLINK \l "_Toc5858" </w:instrText>
          </w:r>
          <w:r>
            <w:fldChar w:fldCharType="separate"/>
          </w:r>
          <w:r>
            <w:rPr>
              <w:rFonts w:hint="eastAsia" w:ascii="仿宋" w:hAnsi="仿宋" w:eastAsia="仿宋" w:cs="仿宋"/>
              <w:b/>
              <w:bCs/>
              <w:sz w:val="30"/>
              <w:szCs w:val="30"/>
            </w:rPr>
            <w:t>3.1研究原则</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_Toc5858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2</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66"/>
            <w:tabs>
              <w:tab w:val="right" w:leader="dot" w:pos="8306"/>
            </w:tabs>
            <w:ind w:left="420"/>
            <w:rPr>
              <w:rFonts w:hint="eastAsia" w:ascii="仿宋" w:hAnsi="仿宋" w:eastAsia="仿宋" w:cs="仿宋"/>
              <w:b/>
              <w:bCs/>
              <w:sz w:val="30"/>
              <w:szCs w:val="30"/>
            </w:rPr>
          </w:pPr>
          <w:r>
            <w:fldChar w:fldCharType="begin"/>
          </w:r>
          <w:r>
            <w:instrText xml:space="preserve"> HYPERLINK \l "_Toc11010" </w:instrText>
          </w:r>
          <w:r>
            <w:fldChar w:fldCharType="separate"/>
          </w:r>
          <w:r>
            <w:rPr>
              <w:rFonts w:hint="eastAsia" w:ascii="仿宋" w:hAnsi="仿宋" w:eastAsia="仿宋" w:cs="仿宋"/>
              <w:b/>
              <w:bCs/>
              <w:sz w:val="30"/>
              <w:szCs w:val="30"/>
            </w:rPr>
            <w:t>3.2研究内容</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_Toc11010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4</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65"/>
            <w:tabs>
              <w:tab w:val="right" w:leader="dot" w:pos="8306"/>
            </w:tabs>
            <w:rPr>
              <w:rFonts w:hint="eastAsia" w:ascii="仿宋" w:hAnsi="仿宋" w:eastAsia="仿宋" w:cs="仿宋"/>
              <w:b/>
              <w:bCs/>
              <w:sz w:val="30"/>
              <w:szCs w:val="30"/>
            </w:rPr>
          </w:pPr>
          <w:r>
            <w:fldChar w:fldCharType="begin"/>
          </w:r>
          <w:r>
            <w:instrText xml:space="preserve"> HYPERLINK \l "_Toc5608" </w:instrText>
          </w:r>
          <w:r>
            <w:fldChar w:fldCharType="separate"/>
          </w:r>
          <w:r>
            <w:rPr>
              <w:rFonts w:hint="eastAsia" w:ascii="仿宋" w:hAnsi="仿宋" w:eastAsia="仿宋" w:cs="仿宋"/>
              <w:b/>
              <w:bCs/>
              <w:sz w:val="30"/>
              <w:szCs w:val="30"/>
            </w:rPr>
            <w:t>四、术语和解释</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_Toc5608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4</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65"/>
            <w:tabs>
              <w:tab w:val="right" w:leader="dot" w:pos="8306"/>
            </w:tabs>
            <w:rPr>
              <w:rFonts w:hint="eastAsia" w:ascii="仿宋" w:hAnsi="仿宋" w:eastAsia="仿宋" w:cs="仿宋"/>
              <w:b/>
              <w:bCs/>
              <w:sz w:val="30"/>
              <w:szCs w:val="30"/>
            </w:rPr>
          </w:pPr>
          <w:r>
            <w:fldChar w:fldCharType="begin"/>
          </w:r>
          <w:r>
            <w:instrText xml:space="preserve"> HYPERLINK \l "_Toc31737" </w:instrText>
          </w:r>
          <w:r>
            <w:fldChar w:fldCharType="separate"/>
          </w:r>
          <w:r>
            <w:rPr>
              <w:rFonts w:hint="eastAsia" w:ascii="仿宋" w:hAnsi="仿宋" w:eastAsia="仿宋" w:cs="仿宋"/>
              <w:b/>
              <w:bCs/>
              <w:sz w:val="30"/>
              <w:szCs w:val="30"/>
            </w:rPr>
            <w:t>五、指标体系</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_Toc31737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8</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66"/>
            <w:tabs>
              <w:tab w:val="right" w:leader="dot" w:pos="8306"/>
            </w:tabs>
            <w:ind w:left="420"/>
            <w:rPr>
              <w:rFonts w:hint="eastAsia" w:ascii="仿宋" w:hAnsi="仿宋" w:eastAsia="仿宋" w:cs="仿宋"/>
              <w:b/>
              <w:bCs/>
              <w:sz w:val="30"/>
              <w:szCs w:val="30"/>
            </w:rPr>
          </w:pPr>
          <w:r>
            <w:fldChar w:fldCharType="begin"/>
          </w:r>
          <w:r>
            <w:instrText xml:space="preserve"> HYPERLINK \l "_Toc24296" </w:instrText>
          </w:r>
          <w:r>
            <w:fldChar w:fldCharType="separate"/>
          </w:r>
          <w:r>
            <w:rPr>
              <w:rFonts w:hint="eastAsia" w:ascii="仿宋" w:hAnsi="仿宋" w:eastAsia="仿宋" w:cs="仿宋"/>
              <w:b/>
              <w:bCs/>
              <w:sz w:val="30"/>
              <w:szCs w:val="30"/>
            </w:rPr>
            <w:t>5.1基本要求</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_Toc24296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8</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66"/>
            <w:tabs>
              <w:tab w:val="right" w:leader="dot" w:pos="8306"/>
            </w:tabs>
            <w:ind w:left="420"/>
            <w:rPr>
              <w:rFonts w:hint="eastAsia" w:ascii="仿宋" w:hAnsi="仿宋" w:eastAsia="仿宋" w:cs="仿宋"/>
              <w:b/>
              <w:bCs/>
              <w:sz w:val="30"/>
              <w:szCs w:val="30"/>
            </w:rPr>
          </w:pPr>
          <w:r>
            <w:fldChar w:fldCharType="begin"/>
          </w:r>
          <w:r>
            <w:instrText xml:space="preserve"> HYPERLINK \l "_Toc15499" </w:instrText>
          </w:r>
          <w:r>
            <w:fldChar w:fldCharType="separate"/>
          </w:r>
          <w:r>
            <w:rPr>
              <w:rFonts w:hint="eastAsia" w:ascii="仿宋" w:hAnsi="仿宋" w:eastAsia="仿宋" w:cs="仿宋"/>
              <w:b/>
              <w:bCs/>
              <w:sz w:val="30"/>
              <w:szCs w:val="30"/>
            </w:rPr>
            <w:t>5.2基本原则</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_Toc15499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8</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66"/>
            <w:tabs>
              <w:tab w:val="right" w:leader="dot" w:pos="8306"/>
            </w:tabs>
            <w:ind w:left="420"/>
            <w:rPr>
              <w:rFonts w:hint="eastAsia" w:ascii="仿宋" w:hAnsi="仿宋" w:eastAsia="仿宋" w:cs="仿宋"/>
              <w:b/>
              <w:bCs/>
              <w:sz w:val="30"/>
              <w:szCs w:val="30"/>
            </w:rPr>
          </w:pPr>
          <w:r>
            <w:fldChar w:fldCharType="begin"/>
          </w:r>
          <w:r>
            <w:instrText xml:space="preserve"> HYPERLINK \l "_Toc28606" </w:instrText>
          </w:r>
          <w:r>
            <w:fldChar w:fldCharType="separate"/>
          </w:r>
          <w:r>
            <w:rPr>
              <w:rFonts w:hint="eastAsia" w:ascii="仿宋" w:hAnsi="仿宋" w:eastAsia="仿宋" w:cs="仿宋"/>
              <w:b/>
              <w:bCs/>
              <w:sz w:val="30"/>
              <w:szCs w:val="30"/>
            </w:rPr>
            <w:t>5.3指标评价值计算</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_Toc28606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9</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66"/>
            <w:tabs>
              <w:tab w:val="right" w:leader="dot" w:pos="8306"/>
            </w:tabs>
            <w:ind w:left="420"/>
            <w:rPr>
              <w:rFonts w:hint="eastAsia" w:ascii="仿宋" w:hAnsi="仿宋" w:eastAsia="仿宋" w:cs="仿宋"/>
              <w:b/>
              <w:bCs/>
              <w:sz w:val="30"/>
              <w:szCs w:val="30"/>
            </w:rPr>
          </w:pPr>
          <w:r>
            <w:fldChar w:fldCharType="begin"/>
          </w:r>
          <w:r>
            <w:instrText xml:space="preserve"> HYPERLINK \l "_Toc4991" </w:instrText>
          </w:r>
          <w:r>
            <w:fldChar w:fldCharType="separate"/>
          </w:r>
          <w:r>
            <w:rPr>
              <w:rFonts w:hint="eastAsia" w:ascii="仿宋" w:hAnsi="仿宋" w:eastAsia="仿宋" w:cs="仿宋"/>
              <w:b/>
              <w:bCs/>
              <w:sz w:val="30"/>
              <w:szCs w:val="30"/>
            </w:rPr>
            <w:t>5.4指标体系内容</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_Toc4991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11</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65"/>
            <w:tabs>
              <w:tab w:val="right" w:leader="dot" w:pos="8306"/>
            </w:tabs>
            <w:rPr>
              <w:rFonts w:hint="eastAsia" w:ascii="仿宋" w:hAnsi="仿宋" w:eastAsia="仿宋" w:cs="仿宋"/>
              <w:b/>
              <w:bCs/>
              <w:color w:val="auto"/>
              <w:sz w:val="30"/>
              <w:szCs w:val="30"/>
              <w:lang w:eastAsia="zh-CN"/>
            </w:rPr>
          </w:pPr>
          <w:r>
            <w:fldChar w:fldCharType="begin"/>
          </w:r>
          <w:r>
            <w:instrText xml:space="preserve"> HYPERLINK \l "_Toc19232" </w:instrText>
          </w:r>
          <w:r>
            <w:fldChar w:fldCharType="separate"/>
          </w:r>
          <w:r>
            <w:rPr>
              <w:rFonts w:hint="eastAsia" w:ascii="仿宋" w:hAnsi="仿宋" w:eastAsia="仿宋" w:cs="仿宋"/>
              <w:b/>
              <w:bCs/>
              <w:sz w:val="30"/>
              <w:szCs w:val="30"/>
            </w:rPr>
            <w:t>六、指标体系赋值说明</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_Toc19232 \h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1</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r>
            <w:rPr>
              <w:rFonts w:hint="eastAsia" w:ascii="仿宋" w:hAnsi="仿宋" w:eastAsia="仿宋" w:cs="仿宋"/>
              <w:b/>
              <w:bCs/>
              <w:color w:val="auto"/>
              <w:sz w:val="30"/>
              <w:szCs w:val="30"/>
              <w:lang w:val="en-US" w:eastAsia="zh-CN"/>
            </w:rPr>
            <w:t>5</w:t>
          </w:r>
        </w:p>
        <w:p>
          <w:r>
            <w:rPr>
              <w:rFonts w:hint="eastAsia" w:ascii="仿宋" w:hAnsi="仿宋" w:eastAsia="仿宋" w:cs="仿宋"/>
              <w:b/>
              <w:bCs/>
              <w:sz w:val="30"/>
              <w:szCs w:val="30"/>
            </w:rPr>
            <w:fldChar w:fldCharType="end"/>
          </w:r>
        </w:p>
      </w:sdtContent>
    </w:sdt>
    <w:p>
      <w:pPr>
        <w:pStyle w:val="16"/>
        <w:tabs>
          <w:tab w:val="left" w:pos="420"/>
        </w:tabs>
        <w:snapToGrid w:val="0"/>
        <w:spacing w:line="276" w:lineRule="auto"/>
        <w:jc w:val="left"/>
        <w:rPr>
          <w:rStyle w:val="28"/>
          <w:rFonts w:hint="eastAsia" w:ascii="仿宋" w:hAnsi="仿宋" w:eastAsia="仿宋" w:cstheme="minorHAnsi"/>
          <w:b/>
          <w:bCs/>
          <w:caps/>
          <w:color w:val="auto"/>
          <w:sz w:val="30"/>
          <w:szCs w:val="30"/>
        </w:rPr>
      </w:pPr>
    </w:p>
    <w:p>
      <w:pPr>
        <w:spacing w:line="560" w:lineRule="exact"/>
        <w:ind w:left="210" w:leftChars="100"/>
        <w:rPr>
          <w:rFonts w:eastAsia="仿宋_GB2312"/>
          <w:b/>
          <w:sz w:val="26"/>
          <w:szCs w:val="26"/>
        </w:rPr>
        <w:sectPr>
          <w:pgSz w:w="11906" w:h="16838"/>
          <w:pgMar w:top="1440" w:right="1800" w:bottom="1440" w:left="1800" w:header="851" w:footer="992" w:gutter="0"/>
          <w:pgNumType w:fmt="numberInDash" w:start="1"/>
          <w:cols w:space="720" w:num="1"/>
          <w:docGrid w:type="lines" w:linePitch="312" w:charSpace="0"/>
        </w:sectPr>
      </w:pPr>
    </w:p>
    <w:p>
      <w:pPr>
        <w:spacing w:line="560" w:lineRule="exact"/>
        <w:jc w:val="center"/>
        <w:rPr>
          <w:rFonts w:eastAsia="方正小标宋_GBK"/>
          <w:bCs/>
          <w:sz w:val="44"/>
          <w:szCs w:val="44"/>
        </w:rPr>
      </w:pPr>
      <w:r>
        <w:rPr>
          <w:rFonts w:eastAsia="方正小标宋_GBK"/>
          <w:bCs/>
          <w:sz w:val="44"/>
          <w:szCs w:val="44"/>
        </w:rPr>
        <w:t>绿色城市建设评价指标体系</w:t>
      </w:r>
    </w:p>
    <w:p>
      <w:pPr>
        <w:spacing w:line="560" w:lineRule="exact"/>
        <w:ind w:firstLine="640"/>
        <w:rPr>
          <w:rFonts w:eastAsia="仿宋_GB2312"/>
          <w:sz w:val="32"/>
          <w:szCs w:val="32"/>
        </w:rPr>
      </w:pPr>
    </w:p>
    <w:p>
      <w:pPr>
        <w:spacing w:line="560" w:lineRule="exact"/>
        <w:ind w:firstLine="641"/>
        <w:outlineLvl w:val="0"/>
        <w:rPr>
          <w:rFonts w:eastAsia="黑体"/>
          <w:sz w:val="32"/>
          <w:szCs w:val="32"/>
        </w:rPr>
      </w:pPr>
      <w:bookmarkStart w:id="13" w:name="_Toc387681392"/>
      <w:bookmarkStart w:id="14" w:name="_Toc25224"/>
      <w:bookmarkStart w:id="15" w:name="_Toc164934719"/>
      <w:r>
        <w:rPr>
          <w:rFonts w:eastAsia="黑体"/>
          <w:sz w:val="32"/>
          <w:szCs w:val="32"/>
        </w:rPr>
        <w:t>一、</w:t>
      </w:r>
      <w:bookmarkEnd w:id="13"/>
      <w:r>
        <w:rPr>
          <w:rFonts w:eastAsia="黑体"/>
          <w:sz w:val="32"/>
          <w:szCs w:val="32"/>
        </w:rPr>
        <w:t>工作背景</w:t>
      </w:r>
      <w:bookmarkEnd w:id="14"/>
      <w:bookmarkEnd w:id="15"/>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目前正处于城市化、工业化快速发展的阶段，在庞大的人口基数和快速的经济增长背景下，资源匮乏和环境污染等问题渐趋凸显。绿色发展是我国未来一段时间内实现高质量发展的主要路径和重要支撑，正确把握生态环境和经济发展的关系，对于探索共同推进生态优先和绿色发展的城市建设尤为重要。</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12月，住房和城乡建设部、人民银行、银保监会三部门共同发布《住房城乡建设部人民银行银保监会关于支持青岛市绿色城市建设发展试点的函》（建标函〔2020〕175号），正式批复青岛市开展绿色城市建设发展试点工作。青岛市成为全国首个且唯一的绿色城市建设发展试点。绿色城市建设发展试点旨在加快探索城市绿色高质量发展新路径，转变城市建设“大量建设、大量消耗、大量排放”方式，打造幸福宜居、创新发展的绿色城市。</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试点，在青岛市探索出若干推动城乡建设绿色发展的可复制的经验，形成《绿色城市建设评价指标体系》，进而向全国应用、推广。该指标体系明确了城市绿色生态建设目标，对城市绿色低碳化、城市资源优化配置和生态宜居建设具有重要作用。</w:t>
      </w:r>
    </w:p>
    <w:p>
      <w:pPr>
        <w:spacing w:line="560" w:lineRule="exact"/>
        <w:ind w:firstLine="641"/>
        <w:outlineLvl w:val="0"/>
        <w:rPr>
          <w:rFonts w:eastAsia="黑体"/>
          <w:sz w:val="32"/>
          <w:szCs w:val="32"/>
        </w:rPr>
      </w:pPr>
      <w:bookmarkStart w:id="16" w:name="_Toc31041"/>
      <w:bookmarkStart w:id="17" w:name="_Toc164934720"/>
      <w:r>
        <w:rPr>
          <w:rFonts w:eastAsia="黑体"/>
          <w:sz w:val="32"/>
          <w:szCs w:val="32"/>
        </w:rPr>
        <w:t>二、目的和意义</w:t>
      </w:r>
      <w:bookmarkEnd w:id="16"/>
      <w:bookmarkEnd w:id="17"/>
    </w:p>
    <w:p>
      <w:pPr>
        <w:adjustRightInd w:val="0"/>
        <w:snapToGrid w:val="0"/>
        <w:spacing w:line="560" w:lineRule="exact"/>
        <w:ind w:firstLine="640" w:firstLineChars="200"/>
        <w:rPr>
          <w:rFonts w:eastAsia="仿宋_GB2312"/>
          <w:sz w:val="32"/>
          <w:szCs w:val="32"/>
        </w:rPr>
      </w:pPr>
      <w:r>
        <w:rPr>
          <w:rFonts w:eastAsia="仿宋_GB2312"/>
          <w:sz w:val="32"/>
          <w:szCs w:val="32"/>
        </w:rPr>
        <w:t>目前</w:t>
      </w:r>
      <w:r>
        <w:rPr>
          <w:rFonts w:hint="eastAsia" w:eastAsia="仿宋_GB2312"/>
          <w:sz w:val="32"/>
          <w:szCs w:val="32"/>
        </w:rPr>
        <w:t>，</w:t>
      </w:r>
      <w:r>
        <w:rPr>
          <w:rFonts w:eastAsia="仿宋_GB2312"/>
          <w:sz w:val="32"/>
          <w:szCs w:val="32"/>
        </w:rPr>
        <w:t>在城市层面</w:t>
      </w:r>
      <w:r>
        <w:rPr>
          <w:rFonts w:hint="eastAsia" w:eastAsia="仿宋_GB2312"/>
          <w:sz w:val="32"/>
          <w:szCs w:val="32"/>
        </w:rPr>
        <w:t>关于</w:t>
      </w:r>
      <w:r>
        <w:rPr>
          <w:rFonts w:eastAsia="仿宋_GB2312"/>
          <w:sz w:val="32"/>
          <w:szCs w:val="32"/>
        </w:rPr>
        <w:t>绿色发展评价领域</w:t>
      </w:r>
      <w:r>
        <w:rPr>
          <w:rFonts w:hint="eastAsia" w:eastAsia="仿宋_GB2312"/>
          <w:sz w:val="32"/>
          <w:szCs w:val="32"/>
        </w:rPr>
        <w:t>的</w:t>
      </w:r>
      <w:r>
        <w:rPr>
          <w:rFonts w:eastAsia="仿宋_GB2312"/>
          <w:sz w:val="32"/>
          <w:szCs w:val="32"/>
        </w:rPr>
        <w:t>指标体系</w:t>
      </w:r>
      <w:r>
        <w:rPr>
          <w:rFonts w:hint="eastAsia" w:eastAsia="仿宋_GB2312"/>
          <w:sz w:val="32"/>
          <w:szCs w:val="32"/>
        </w:rPr>
        <w:t>相对</w:t>
      </w:r>
      <w:r>
        <w:rPr>
          <w:rFonts w:eastAsia="仿宋_GB2312"/>
          <w:sz w:val="32"/>
          <w:szCs w:val="32"/>
        </w:rPr>
        <w:t>较少，构建城市级别绿色城市建设评价指标体系，将有助于推动我国城市实现绿色健康有序发展，</w:t>
      </w:r>
      <w:r>
        <w:rPr>
          <w:rFonts w:hint="eastAsia" w:eastAsia="仿宋_GB2312"/>
          <w:sz w:val="32"/>
          <w:szCs w:val="32"/>
        </w:rPr>
        <w:t>同时也</w:t>
      </w:r>
      <w:r>
        <w:rPr>
          <w:rFonts w:eastAsia="仿宋_GB2312"/>
          <w:sz w:val="32"/>
          <w:szCs w:val="32"/>
        </w:rPr>
        <w:t>对我国其他城市</w:t>
      </w:r>
      <w:r>
        <w:rPr>
          <w:rFonts w:hint="eastAsia" w:eastAsia="仿宋_GB2312"/>
          <w:sz w:val="32"/>
          <w:szCs w:val="32"/>
        </w:rPr>
        <w:t>的</w:t>
      </w:r>
      <w:r>
        <w:rPr>
          <w:rFonts w:eastAsia="仿宋_GB2312"/>
          <w:sz w:val="32"/>
          <w:szCs w:val="32"/>
        </w:rPr>
        <w:t>绿色建设具有借鉴意义。</w:t>
      </w:r>
    </w:p>
    <w:p>
      <w:pPr>
        <w:adjustRightInd w:val="0"/>
        <w:snapToGrid w:val="0"/>
        <w:spacing w:line="560" w:lineRule="exact"/>
        <w:ind w:firstLine="640" w:firstLineChars="200"/>
        <w:rPr>
          <w:rFonts w:eastAsia="仿宋_GB2312"/>
          <w:sz w:val="32"/>
          <w:szCs w:val="32"/>
        </w:rPr>
      </w:pPr>
      <w:r>
        <w:rPr>
          <w:rFonts w:eastAsia="仿宋_GB2312"/>
          <w:sz w:val="32"/>
          <w:szCs w:val="32"/>
        </w:rPr>
        <w:t>绿色城市建设评价指标体系将</w:t>
      </w:r>
      <w:r>
        <w:rPr>
          <w:rFonts w:hint="eastAsia" w:eastAsia="仿宋_GB2312"/>
          <w:sz w:val="32"/>
          <w:szCs w:val="32"/>
        </w:rPr>
        <w:t>“</w:t>
      </w:r>
      <w:r>
        <w:rPr>
          <w:rFonts w:eastAsia="仿宋_GB2312"/>
          <w:sz w:val="32"/>
          <w:szCs w:val="32"/>
        </w:rPr>
        <w:t>绿色</w:t>
      </w:r>
      <w:r>
        <w:rPr>
          <w:rFonts w:hint="eastAsia" w:eastAsia="仿宋_GB2312"/>
          <w:sz w:val="32"/>
          <w:szCs w:val="32"/>
        </w:rPr>
        <w:t>”</w:t>
      </w:r>
      <w:r>
        <w:rPr>
          <w:rFonts w:eastAsia="仿宋_GB2312"/>
          <w:sz w:val="32"/>
          <w:szCs w:val="32"/>
        </w:rPr>
        <w:t>作为城市建设思考的一个维度，在宏观上可作为城市绿色发展政策制定的工具，在微观上作为城市规划的抓手。以该指标体系作为对政策和规划进行评价的标尺，可以用来衡量城市绿色发展质量，引导城市绿色发展方向，加强绿色城市发展的政策指导。</w:t>
      </w:r>
    </w:p>
    <w:p>
      <w:pPr>
        <w:spacing w:line="560" w:lineRule="exact"/>
        <w:ind w:firstLine="641"/>
        <w:outlineLvl w:val="0"/>
        <w:rPr>
          <w:rFonts w:eastAsia="黑体"/>
          <w:sz w:val="32"/>
          <w:szCs w:val="32"/>
        </w:rPr>
      </w:pPr>
      <w:bookmarkStart w:id="18" w:name="_Toc6404"/>
      <w:bookmarkStart w:id="19" w:name="_Toc164934721"/>
      <w:r>
        <w:rPr>
          <w:rFonts w:eastAsia="黑体"/>
          <w:sz w:val="32"/>
          <w:szCs w:val="32"/>
        </w:rPr>
        <w:t>三、原则与内容</w:t>
      </w:r>
      <w:bookmarkEnd w:id="18"/>
      <w:bookmarkEnd w:id="19"/>
    </w:p>
    <w:p>
      <w:pPr>
        <w:spacing w:line="560" w:lineRule="exact"/>
        <w:ind w:firstLine="643" w:firstLineChars="200"/>
        <w:outlineLvl w:val="1"/>
        <w:rPr>
          <w:rFonts w:eastAsia="楷体_GB2312"/>
          <w:b/>
          <w:bCs/>
          <w:sz w:val="32"/>
          <w:szCs w:val="32"/>
        </w:rPr>
      </w:pPr>
      <w:bookmarkStart w:id="20" w:name="_Toc5858"/>
      <w:bookmarkStart w:id="21" w:name="_Toc164934722"/>
      <w:r>
        <w:rPr>
          <w:rFonts w:eastAsia="楷体_GB2312"/>
          <w:b/>
          <w:bCs/>
          <w:sz w:val="32"/>
          <w:szCs w:val="32"/>
        </w:rPr>
        <w:t>3.1</w:t>
      </w:r>
      <w:r>
        <w:rPr>
          <w:rFonts w:hint="eastAsia" w:eastAsia="楷体_GB2312"/>
          <w:b/>
          <w:bCs/>
          <w:sz w:val="32"/>
          <w:szCs w:val="32"/>
          <w:lang w:val="en-US" w:eastAsia="zh-CN"/>
        </w:rPr>
        <w:t>基本</w:t>
      </w:r>
      <w:r>
        <w:rPr>
          <w:rFonts w:eastAsia="楷体_GB2312"/>
          <w:b/>
          <w:bCs/>
          <w:sz w:val="32"/>
          <w:szCs w:val="32"/>
        </w:rPr>
        <w:t>原则</w:t>
      </w:r>
      <w:bookmarkEnd w:id="20"/>
      <w:bookmarkEnd w:id="21"/>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绿色城市建设内容多元，包含建筑、能源、交通等各领域，涉及经济、社会、环境等多个方面，因此，绿色城市建设评价指标体系的构建是一项复杂的系统工程，涉及众多变量，具有庞杂性以及不确定性等特点。构建一套全面、详尽的绿色城市指标体系来衡量城市发展水平，需要综合考虑指标的科学性、全面性、实用性等各方面，因此，指标体系的构建应遵循相应的原则，并明确构建的方法步骤。总的来说，绿色城市指标体系构建应遵循以下几方面原则。</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科学前瞻性和可行性。能否科学准确地系统评价所要评价的研究对象是构建体系的关键及基本要求。随着社会发展以及理念的进步，需要指标体系具有一定的科学前瞻性，预测社会发展及理念进步所带来的城市绿色发展水平的提升。为此，可选取一些具有探索意义的指标，以延长评价系统的寿命，使其在较长一段时间仍具有一定的使用价值。同时，指标体系必须立足于客观现实，建立在准确、科学的基础上，所选指标的集合能够反映绿色城市建设方面发展的真实水平。</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全面主导性以及系统层次性。指标体系应针对城市绿色建设发展的实际情况，挑选具有代表性的关键指标，避免产生指标重叠或者指标对立的现象。同时，应在不同的层次上采用不同的指标，统筹考虑绿色城市建设的各方面，采取树形结构的指标体系，即按目标的大小分为三个层次，自上而下分别为目标层、准则层、指标层。目标层是最高层，即城市绿色低碳水平评价，准则层是中间层，按照所构建的绿色城市评价理论模型中所包含的具体维度，确定每个维度的若干具体指标组成指标层，以此构建层次清晰、目标明确的绿色城市发展评价指标体系。</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动态性和稳定性相结合。指标体系应兼顾动态性和稳定性。由于绿色城市建设是一个动态的过程，所以指标体系应随着社会、经济及其他方面的发展而变动。同时，指标的权重及内容也应随着城市的建设而不断变化，但在短期内还需具有一定的稳定性，以便比较分析城市绿色建设发展的过程并预测其发展趋势。</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定性分析和定量分析相结合。定量化分析是实现绿色城市评价指标的衡量城市建设水平的重要保障，可以更准确地判断城市绿色发展水平，实现绿色城市建设不同年份、不同时期的纵向比较，反映出各项指标的比较差距和动态发展水平，更有利于绿色城市建设的监督管理以及城市规划决策。为此，所采用的指标应尽可能量化，对于难以量化的指标，可进行定性分析。</w:t>
      </w:r>
    </w:p>
    <w:p>
      <w:pPr>
        <w:spacing w:line="560" w:lineRule="exact"/>
        <w:ind w:firstLine="643" w:firstLineChars="200"/>
        <w:outlineLvl w:val="1"/>
        <w:rPr>
          <w:rFonts w:eastAsia="楷体_GB2312"/>
          <w:b/>
          <w:bCs/>
          <w:sz w:val="32"/>
          <w:szCs w:val="32"/>
        </w:rPr>
      </w:pPr>
      <w:bookmarkStart w:id="22" w:name="_Toc11010"/>
      <w:bookmarkStart w:id="23" w:name="_Toc164934723"/>
      <w:r>
        <w:rPr>
          <w:rFonts w:eastAsia="楷体_GB2312"/>
          <w:b/>
          <w:bCs/>
          <w:sz w:val="32"/>
          <w:szCs w:val="32"/>
        </w:rPr>
        <w:t>3.2</w:t>
      </w:r>
      <w:r>
        <w:rPr>
          <w:rFonts w:hint="eastAsia" w:eastAsia="楷体_GB2312"/>
          <w:b/>
          <w:bCs/>
          <w:sz w:val="32"/>
          <w:szCs w:val="32"/>
          <w:lang w:val="en-US" w:eastAsia="zh-CN"/>
        </w:rPr>
        <w:t>主要</w:t>
      </w:r>
      <w:r>
        <w:rPr>
          <w:rFonts w:eastAsia="楷体_GB2312"/>
          <w:b/>
          <w:bCs/>
          <w:sz w:val="32"/>
          <w:szCs w:val="32"/>
        </w:rPr>
        <w:t>内容</w:t>
      </w:r>
      <w:bookmarkEnd w:id="22"/>
      <w:bookmarkEnd w:id="23"/>
    </w:p>
    <w:p>
      <w:pPr>
        <w:adjustRightInd w:val="0"/>
        <w:snapToGrid w:val="0"/>
        <w:spacing w:line="560" w:lineRule="exact"/>
        <w:ind w:firstLine="640" w:firstLineChars="200"/>
        <w:rPr>
          <w:rFonts w:hint="eastAsia" w:ascii="仿宋_GB2312" w:hAnsi="仿宋_GB2312" w:eastAsia="仿宋_GB2312" w:cs="仿宋_GB2312"/>
          <w:sz w:val="32"/>
          <w:szCs w:val="32"/>
        </w:rPr>
      </w:pPr>
      <w:bookmarkStart w:id="24" w:name="_Toc438395922"/>
      <w:r>
        <w:rPr>
          <w:rFonts w:hint="eastAsia" w:ascii="仿宋_GB2312" w:hAnsi="仿宋_GB2312" w:eastAsia="仿宋_GB2312" w:cs="仿宋_GB2312"/>
          <w:sz w:val="32"/>
          <w:szCs w:val="32"/>
        </w:rPr>
        <w:t>绿色城市是一个较为复杂的社会系统，它是由多种多样的要素和不同要素之间的关系所构成，且各要素之间存在着错综复杂的联系。本文通过对青岛市在建设绿色城市试点城市方面的探索实践进行梳理分析，综合考虑各种影响城市发展的因素，遵循构建指标体系的基本原则，并依据我国的具体实际，选取影响我国绿色城市的四大维度的指标：绿色建筑、绿色小区、绿色社区、绿色城区，以此为系统框架进行分析，最终确立了一套包含66个具体指标的绿色城市建设评价指标体系。</w:t>
      </w:r>
    </w:p>
    <w:bookmarkEnd w:id="24"/>
    <w:p>
      <w:pPr>
        <w:spacing w:line="560" w:lineRule="exact"/>
        <w:ind w:firstLine="641"/>
        <w:outlineLvl w:val="0"/>
        <w:rPr>
          <w:rFonts w:eastAsia="黑体"/>
          <w:sz w:val="32"/>
          <w:szCs w:val="32"/>
        </w:rPr>
      </w:pPr>
      <w:bookmarkStart w:id="25" w:name="_Toc164934724"/>
      <w:bookmarkStart w:id="26" w:name="_Toc5608"/>
      <w:r>
        <w:rPr>
          <w:rFonts w:eastAsia="黑体"/>
          <w:sz w:val="32"/>
          <w:szCs w:val="32"/>
        </w:rPr>
        <w:t>四、术语和解释</w:t>
      </w:r>
      <w:bookmarkEnd w:id="25"/>
      <w:bookmarkEnd w:id="26"/>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在充分考虑本标准适用范围以及参考其他相关标准定义的基础上给出本标准的术语和定义。本标准对绿色城市、绿色建筑、绿色建筑等级及绿色生态城区等术语进行了规范与定义。</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27" w:name="_Toc11802"/>
      <w:r>
        <w:rPr>
          <w:rFonts w:hint="eastAsia" w:ascii="仿宋_GB2312" w:hAnsi="仿宋_GB2312" w:eastAsia="仿宋_GB2312" w:cs="仿宋_GB2312"/>
          <w:sz w:val="32"/>
          <w:szCs w:val="32"/>
        </w:rPr>
        <w:t>1．绿色城市</w:t>
      </w:r>
      <w:bookmarkEnd w:id="27"/>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在空间布局、基础设施、建筑、交通、产业配套等方面按照资源节约环境友好的要求进行规划、建设、运营的地级及以上城市。</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28" w:name="_Toc11975"/>
      <w:r>
        <w:rPr>
          <w:rFonts w:hint="eastAsia" w:ascii="仿宋_GB2312" w:hAnsi="仿宋_GB2312" w:eastAsia="仿宋_GB2312" w:cs="仿宋_GB2312"/>
          <w:sz w:val="32"/>
          <w:szCs w:val="32"/>
        </w:rPr>
        <w:t>2．绿色建筑</w:t>
      </w:r>
      <w:bookmarkEnd w:id="28"/>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在全寿命期内，节约资源、保护环境、减少污染，为人们提供健康、适用、高效的使用空间，最大限度地实现人与自然和谐共生的高质量建筑。</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29" w:name="_Toc5413"/>
      <w:r>
        <w:rPr>
          <w:rFonts w:hint="eastAsia" w:ascii="仿宋_GB2312" w:hAnsi="仿宋_GB2312" w:eastAsia="仿宋_GB2312" w:cs="仿宋_GB2312"/>
          <w:sz w:val="32"/>
          <w:szCs w:val="32"/>
        </w:rPr>
        <w:t>3．绿色建筑等级</w:t>
      </w:r>
      <w:bookmarkEnd w:id="29"/>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绿色建筑划分应为基本级、一星级、二星级、三星级4个等级。</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30" w:name="_Toc7240"/>
      <w:r>
        <w:rPr>
          <w:rFonts w:hint="eastAsia" w:ascii="仿宋_GB2312" w:hAnsi="仿宋_GB2312" w:eastAsia="仿宋_GB2312" w:cs="仿宋_GB2312"/>
          <w:sz w:val="32"/>
          <w:szCs w:val="32"/>
        </w:rPr>
        <w:t>4．绿色生态城区</w:t>
      </w:r>
      <w:bookmarkEnd w:id="30"/>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在空间布局、基础设施、建筑、交通、生态和绿地、产业等方面，按照资源节约环境友好的要求进行规划、建设、运营的城市建设区。</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31" w:name="_Toc15830"/>
      <w:r>
        <w:rPr>
          <w:rFonts w:hint="eastAsia" w:ascii="仿宋_GB2312" w:hAnsi="仿宋_GB2312" w:eastAsia="仿宋_GB2312" w:cs="仿宋_GB2312"/>
          <w:sz w:val="32"/>
          <w:szCs w:val="32"/>
        </w:rPr>
        <w:t>5．装配式建筑</w:t>
      </w:r>
      <w:bookmarkEnd w:id="31"/>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装配式建筑是指采用标准化设计、工厂化生产、装配化施工等先进技术，将建筑构配件在工厂内预制生产，然后运输到现场进行组装而成的建筑。</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32" w:name="_Toc17207"/>
      <w:r>
        <w:rPr>
          <w:rFonts w:hint="eastAsia" w:ascii="仿宋_GB2312" w:hAnsi="仿宋_GB2312" w:eastAsia="仿宋_GB2312" w:cs="仿宋_GB2312"/>
          <w:sz w:val="32"/>
          <w:szCs w:val="32"/>
        </w:rPr>
        <w:t>6．装配率</w:t>
      </w:r>
      <w:bookmarkEnd w:id="32"/>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单体建筑室外地坪以上的主体结构、围护墙和内隔墙、装修和设备管线等采用预制部品部件的综合比例。</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33" w:name="_Toc2083"/>
      <w:r>
        <w:rPr>
          <w:rFonts w:hint="eastAsia" w:ascii="仿宋_GB2312" w:hAnsi="仿宋_GB2312" w:eastAsia="仿宋_GB2312" w:cs="仿宋_GB2312"/>
          <w:sz w:val="32"/>
          <w:szCs w:val="32"/>
        </w:rPr>
        <w:t>7．全装修</w:t>
      </w:r>
      <w:bookmarkEnd w:id="33"/>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交付前，住宅建筑内部墙面、顶面、地面全部铺贴、粉刷完成，门窗、固定家具、设备管线、开关插座及厨房、卫生间固定设施安装到位；公共建筑公共区域的固定面全部铺贴、粉刷完成，水、暖、电、通风等基本设备全部安装到位。</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34" w:name="_Toc16546"/>
      <w:r>
        <w:rPr>
          <w:rFonts w:hint="eastAsia" w:ascii="仿宋_GB2312" w:hAnsi="仿宋_GB2312" w:eastAsia="仿宋_GB2312" w:cs="仿宋_GB2312"/>
          <w:sz w:val="32"/>
          <w:szCs w:val="32"/>
        </w:rPr>
        <w:t>8．绿色金融</w:t>
      </w:r>
      <w:bookmarkEnd w:id="34"/>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金融机构将环境评估纳入流程，在投融资行为中注重对生态环境的保护，注重绿色产业的发展。</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35" w:name="_Toc11788"/>
      <w:r>
        <w:rPr>
          <w:rFonts w:hint="eastAsia" w:ascii="仿宋_GB2312" w:hAnsi="仿宋_GB2312" w:eastAsia="仿宋_GB2312" w:cs="仿宋_GB2312"/>
          <w:sz w:val="32"/>
          <w:szCs w:val="32"/>
        </w:rPr>
        <w:t>9．绿色施工</w:t>
      </w:r>
      <w:bookmarkEnd w:id="35"/>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绿色施工是指在保证质量、安全等基本要求的前提下，通过科学管理和技术进步，最大限度地节约资源与减少对环境负面影响，实现“四节一环保”的建筑工程施工活动。</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36" w:name="_Toc23309"/>
      <w:r>
        <w:rPr>
          <w:rFonts w:hint="eastAsia" w:ascii="仿宋_GB2312" w:hAnsi="仿宋_GB2312" w:eastAsia="仿宋_GB2312" w:cs="仿宋_GB2312"/>
          <w:sz w:val="32"/>
          <w:szCs w:val="32"/>
        </w:rPr>
        <w:t>10．绿色建材</w:t>
      </w:r>
      <w:bookmarkEnd w:id="36"/>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在全寿命期内可减少对资源的消耗、减轻对生态环境的影响，具有节能、减排、安全、健康、便利和可循环特征的建材产品。</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37" w:name="_Toc1661"/>
      <w:r>
        <w:rPr>
          <w:rFonts w:hint="eastAsia" w:ascii="仿宋_GB2312" w:hAnsi="仿宋_GB2312" w:eastAsia="仿宋_GB2312" w:cs="仿宋_GB2312"/>
          <w:sz w:val="32"/>
          <w:szCs w:val="32"/>
        </w:rPr>
        <w:t>11．碳中和</w:t>
      </w:r>
      <w:bookmarkEnd w:id="37"/>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是指国家、企业、产品、活动或个人在一定时间内直接或间接产生的二氧化碳或温室气体排放总量，通过植树造林、节能减排等形式，以抵消自身产生的二氧化碳或温室气体排放量，实现正负抵消，达到相对“零排放”。</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38" w:name="_Toc30276"/>
      <w:r>
        <w:rPr>
          <w:rFonts w:hint="eastAsia" w:ascii="仿宋_GB2312" w:hAnsi="仿宋_GB2312" w:eastAsia="仿宋_GB2312" w:cs="仿宋_GB2312"/>
          <w:sz w:val="32"/>
          <w:szCs w:val="32"/>
        </w:rPr>
        <w:t>12．碳达峰</w:t>
      </w:r>
      <w:bookmarkEnd w:id="38"/>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是指在某一个时点，二氧化碳的排放不再增长达到峰值，之后逐步回落。碳达峰是二氧化碳排放量由增转降的历史拐点，标志着碳排放与经济发展实现脱钩。</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39" w:name="_Toc29791"/>
      <w:r>
        <w:rPr>
          <w:rFonts w:hint="eastAsia" w:ascii="仿宋_GB2312" w:hAnsi="仿宋_GB2312" w:eastAsia="仿宋_GB2312" w:cs="仿宋_GB2312"/>
          <w:sz w:val="32"/>
          <w:szCs w:val="32"/>
        </w:rPr>
        <w:t>13．可再生能源</w:t>
      </w:r>
      <w:bookmarkEnd w:id="39"/>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风能、太阳能、水能、生物质能、地热能和海洋能等非化石能源的统称。</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40" w:name="_Toc26285"/>
      <w:r>
        <w:rPr>
          <w:rFonts w:hint="eastAsia" w:ascii="仿宋_GB2312" w:hAnsi="仿宋_GB2312" w:eastAsia="仿宋_GB2312" w:cs="仿宋_GB2312"/>
          <w:sz w:val="32"/>
          <w:szCs w:val="32"/>
        </w:rPr>
        <w:t>14．完整社区</w:t>
      </w:r>
      <w:bookmarkEnd w:id="40"/>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居民适宜步行范围内有完善的基本公共服务设施、健全的便民商业服务设施、完备的市政配套基础设施、充足的公共活动空间、全覆盖的物业管理和健全的社区管理机制，且居民归属感、认同感较强的居住社区。</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41" w:name="_Toc2837"/>
      <w:r>
        <w:rPr>
          <w:rFonts w:hint="eastAsia" w:ascii="仿宋_GB2312" w:hAnsi="仿宋_GB2312" w:eastAsia="仿宋_GB2312" w:cs="仿宋_GB2312"/>
          <w:sz w:val="32"/>
          <w:szCs w:val="32"/>
        </w:rPr>
        <w:t>15．绿道</w:t>
      </w:r>
      <w:bookmarkEnd w:id="41"/>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线形绿色开敞空间，通常沿着河滨、溪谷、山脊、风景道路等自然和人工廊道建立，内设可供行人和骑车者进入的景观游憩线路，连接主要的公园、城市绿地、自然保护区、风景名胜区、历史古迹、城乡居民居住区、大型广场、文化及活动中心等。</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bookmarkStart w:id="42" w:name="_Toc10320"/>
      <w:r>
        <w:rPr>
          <w:rFonts w:hint="eastAsia" w:ascii="仿宋_GB2312" w:hAnsi="仿宋_GB2312" w:eastAsia="仿宋_GB2312" w:cs="仿宋_GB2312"/>
          <w:sz w:val="32"/>
          <w:szCs w:val="32"/>
        </w:rPr>
        <w:t>16．老旧小区改造</w:t>
      </w:r>
      <w:bookmarkEnd w:id="42"/>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镇老旧小区改造内容可分为基础类、完善类、提升类3类。基础类为满足居民安全需要和基本生活需求的内容，主要是市政配套基础设施改造提升以及小区内建筑物屋面、外墙、楼梯等公共部位维修等；完善类为满足居民生活便利需要和改善型生活需求的内容，主要是环境及配套设施改造建设、小区内建筑节能改造、有条件的楼栋加装电梯等；提升类为丰富社区服务供给、提升居民生活品质、立足小区及周边实际条件积极推进的内容，主要是公共服务设施配套建设及其智慧化改造。</w:t>
      </w:r>
    </w:p>
    <w:p>
      <w:pPr>
        <w:adjustRightInd w:val="0"/>
        <w:snapToGrid w:val="0"/>
        <w:spacing w:line="560" w:lineRule="exact"/>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 城市体检</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体检是切实把习近平生态文明思想贯穿到城市建设全过程和各方面，提高城市承载力、竞争力和宜居性，促进城市高质量发展的重要手段，是一项创新性、先导性工作。根据住房和城乡建设部《关于全面开展城市体检工作的指导意见》（建科〔2023〕75号），在地级及以上城市全面开展城市体检工作，把城市作为“有机生命体”，从“住房”“小区（社区）”“街区”“城区（城市）”四个维度，构建指标体系并通过调研和信息化手段开展数据收集分析，找出群众反映强烈的难点、堵点、痛点问题，以产城融合、职住平衡、生态宜居等为目标，查找影响城市竞争力、承载力和可持续发展的短板弱项，为城市规划建设管理提供科学决策支撑。</w:t>
      </w:r>
    </w:p>
    <w:p>
      <w:pPr>
        <w:spacing w:line="560" w:lineRule="exact"/>
        <w:ind w:firstLine="641"/>
        <w:outlineLvl w:val="0"/>
        <w:rPr>
          <w:rFonts w:eastAsia="黑体"/>
          <w:sz w:val="32"/>
          <w:szCs w:val="32"/>
        </w:rPr>
      </w:pPr>
      <w:bookmarkStart w:id="43" w:name="_Toc164934725"/>
      <w:bookmarkStart w:id="44" w:name="_Toc31737"/>
      <w:r>
        <w:rPr>
          <w:rFonts w:eastAsia="黑体"/>
          <w:sz w:val="32"/>
          <w:szCs w:val="32"/>
        </w:rPr>
        <w:t>五、指标体系</w:t>
      </w:r>
      <w:bookmarkEnd w:id="43"/>
      <w:bookmarkEnd w:id="44"/>
    </w:p>
    <w:p>
      <w:pPr>
        <w:spacing w:line="560" w:lineRule="exact"/>
        <w:ind w:firstLine="643" w:firstLineChars="200"/>
        <w:outlineLvl w:val="1"/>
        <w:rPr>
          <w:rFonts w:eastAsia="楷体_GB2312"/>
          <w:b/>
          <w:bCs/>
          <w:sz w:val="32"/>
          <w:szCs w:val="32"/>
        </w:rPr>
      </w:pPr>
      <w:bookmarkStart w:id="45" w:name="_Toc24296"/>
      <w:bookmarkStart w:id="46" w:name="_Toc164934726"/>
      <w:r>
        <w:rPr>
          <w:rFonts w:eastAsia="楷体_GB2312"/>
          <w:b/>
          <w:bCs/>
          <w:sz w:val="32"/>
          <w:szCs w:val="32"/>
        </w:rPr>
        <w:t>5.1基本要求</w:t>
      </w:r>
      <w:bookmarkEnd w:id="45"/>
      <w:bookmarkEnd w:id="46"/>
    </w:p>
    <w:p>
      <w:pPr>
        <w:adjustRightInd w:val="0"/>
        <w:snapToGrid w:val="0"/>
        <w:spacing w:line="560" w:lineRule="exact"/>
        <w:ind w:firstLine="640" w:firstLineChars="200"/>
        <w:rPr>
          <w:rFonts w:eastAsia="仿宋_GB2312"/>
          <w:sz w:val="32"/>
          <w:szCs w:val="32"/>
        </w:rPr>
      </w:pPr>
      <w:r>
        <w:rPr>
          <w:rFonts w:hint="eastAsia" w:eastAsia="仿宋_GB2312"/>
          <w:sz w:val="32"/>
          <w:szCs w:val="32"/>
        </w:rPr>
        <w:t>绿色城市建设评价指标体系</w:t>
      </w:r>
      <w:r>
        <w:rPr>
          <w:rFonts w:eastAsia="仿宋_GB2312"/>
          <w:sz w:val="32"/>
          <w:szCs w:val="32"/>
        </w:rPr>
        <w:t>作为绿色城市建设实施的主要控制手段，是将绿色城市由理论概念落地到建设实施的关键</w:t>
      </w:r>
      <w:r>
        <w:rPr>
          <w:rFonts w:hint="eastAsia" w:eastAsia="仿宋_GB2312"/>
          <w:sz w:val="32"/>
          <w:szCs w:val="32"/>
        </w:rPr>
        <w:t>。</w:t>
      </w:r>
      <w:r>
        <w:rPr>
          <w:rFonts w:eastAsia="仿宋_GB2312"/>
          <w:sz w:val="32"/>
          <w:szCs w:val="32"/>
        </w:rPr>
        <w:t>指标体系</w:t>
      </w:r>
      <w:r>
        <w:rPr>
          <w:rFonts w:hint="eastAsia" w:eastAsia="仿宋_GB2312"/>
          <w:sz w:val="32"/>
          <w:szCs w:val="32"/>
        </w:rPr>
        <w:t>主要</w:t>
      </w:r>
      <w:r>
        <w:rPr>
          <w:rFonts w:eastAsia="仿宋_GB2312"/>
          <w:sz w:val="32"/>
          <w:szCs w:val="32"/>
        </w:rPr>
        <w:t>包含城市建设控制以及约束指标，能够直接有效地提出绿色城市规划及建设规划应包含的主要内容，明确建设路径，具有很强的操作性。</w:t>
      </w:r>
    </w:p>
    <w:p>
      <w:pPr>
        <w:adjustRightInd w:val="0"/>
        <w:snapToGrid w:val="0"/>
        <w:spacing w:line="560" w:lineRule="exact"/>
        <w:ind w:firstLine="640" w:firstLineChars="200"/>
        <w:rPr>
          <w:rFonts w:eastAsia="仿宋_GB2312"/>
          <w:sz w:val="32"/>
          <w:szCs w:val="32"/>
        </w:rPr>
      </w:pPr>
      <w:r>
        <w:rPr>
          <w:rFonts w:hint="eastAsia" w:eastAsia="仿宋_GB2312"/>
          <w:sz w:val="32"/>
          <w:szCs w:val="32"/>
        </w:rPr>
        <w:t>绿色城市建设评价指标体系</w:t>
      </w:r>
      <w:r>
        <w:rPr>
          <w:rFonts w:eastAsia="仿宋_GB2312"/>
          <w:sz w:val="32"/>
          <w:szCs w:val="32"/>
        </w:rPr>
        <w:t>的构建需要满足以下几方面的要求：一是能有效确定绿色城市建设的范围及边界，明确城市内涵，确定城市建设目标及内容；二是指标体系的可操作性，即相关指标必须能够在城市建设及规划管理中进行控制和操作；三是指标体系的可考评性，即通过常规的方法可进行定量分析和评价，对规划的实施与成果检验可进行有效指导；四是指标值的适应性，由于不同地区的经济社会发展水平和资源环境条件存在着较大差异，对于不同发展水平的地区应有不同的指标值，从而更有利于实施和推广。</w:t>
      </w:r>
    </w:p>
    <w:p>
      <w:pPr>
        <w:spacing w:line="560" w:lineRule="exact"/>
        <w:ind w:firstLine="643" w:firstLineChars="200"/>
        <w:outlineLvl w:val="1"/>
        <w:rPr>
          <w:rFonts w:eastAsia="楷体_GB2312"/>
          <w:b/>
          <w:bCs/>
          <w:sz w:val="32"/>
          <w:szCs w:val="32"/>
        </w:rPr>
      </w:pPr>
      <w:bookmarkStart w:id="47" w:name="_Toc164934727"/>
      <w:bookmarkStart w:id="48" w:name="_Toc15499"/>
      <w:r>
        <w:rPr>
          <w:rFonts w:eastAsia="楷体_GB2312"/>
          <w:b/>
          <w:bCs/>
          <w:sz w:val="32"/>
          <w:szCs w:val="32"/>
        </w:rPr>
        <w:t>5.2基本原则</w:t>
      </w:r>
      <w:bookmarkEnd w:id="47"/>
      <w:bookmarkEnd w:id="48"/>
    </w:p>
    <w:p>
      <w:pPr>
        <w:adjustRightInd w:val="0"/>
        <w:snapToGrid w:val="0"/>
        <w:spacing w:line="560" w:lineRule="exact"/>
        <w:ind w:firstLine="640" w:firstLineChars="200"/>
        <w:rPr>
          <w:rFonts w:eastAsia="仿宋_GB2312"/>
          <w:sz w:val="32"/>
          <w:szCs w:val="32"/>
        </w:rPr>
      </w:pPr>
      <w:r>
        <w:rPr>
          <w:rFonts w:eastAsia="仿宋_GB2312"/>
          <w:sz w:val="32"/>
          <w:szCs w:val="32"/>
        </w:rPr>
        <w:t>发展和建设绿色城市应遵循以下四项基本原则。</w:t>
      </w:r>
    </w:p>
    <w:p>
      <w:pPr>
        <w:spacing w:line="560" w:lineRule="exact"/>
        <w:ind w:firstLine="640" w:firstLineChars="200"/>
        <w:rPr>
          <w:rFonts w:eastAsia="楷体_GB2312"/>
          <w:sz w:val="32"/>
          <w:szCs w:val="32"/>
        </w:rPr>
      </w:pPr>
      <w:r>
        <w:rPr>
          <w:rFonts w:eastAsia="楷体_GB2312"/>
          <w:sz w:val="32"/>
          <w:szCs w:val="32"/>
        </w:rPr>
        <w:t>（一）协调可持续</w:t>
      </w:r>
    </w:p>
    <w:p>
      <w:pPr>
        <w:adjustRightInd w:val="0"/>
        <w:snapToGrid w:val="0"/>
        <w:spacing w:line="560" w:lineRule="exact"/>
        <w:ind w:firstLine="640" w:firstLineChars="200"/>
        <w:rPr>
          <w:rFonts w:eastAsia="仿宋_GB2312"/>
          <w:sz w:val="32"/>
          <w:szCs w:val="32"/>
        </w:rPr>
      </w:pPr>
      <w:r>
        <w:rPr>
          <w:rFonts w:eastAsia="仿宋_GB2312"/>
          <w:sz w:val="32"/>
          <w:szCs w:val="32"/>
        </w:rPr>
        <w:t>绿色城市应注重协调可持续。遵循可持续发展，协调处理城市发展中经济、社会、环境之间的关系，促进城市生产空间、生活空间、生态空间相融相生，促进人口、资源、环境相互协调，实现经济效益、社会效益、生态效益有机统一。</w:t>
      </w:r>
    </w:p>
    <w:p>
      <w:pPr>
        <w:spacing w:line="560" w:lineRule="exact"/>
        <w:ind w:firstLine="640" w:firstLineChars="200"/>
        <w:rPr>
          <w:rFonts w:eastAsia="楷体_GB2312"/>
          <w:sz w:val="32"/>
          <w:szCs w:val="32"/>
        </w:rPr>
      </w:pPr>
      <w:r>
        <w:rPr>
          <w:rFonts w:eastAsia="楷体_GB2312"/>
          <w:sz w:val="32"/>
          <w:szCs w:val="32"/>
        </w:rPr>
        <w:t>（二）集约高效</w:t>
      </w:r>
    </w:p>
    <w:p>
      <w:pPr>
        <w:adjustRightInd w:val="0"/>
        <w:snapToGrid w:val="0"/>
        <w:spacing w:line="560" w:lineRule="exact"/>
        <w:ind w:firstLine="640" w:firstLineChars="200"/>
        <w:rPr>
          <w:rFonts w:eastAsia="仿宋_GB2312"/>
          <w:sz w:val="32"/>
          <w:szCs w:val="32"/>
        </w:rPr>
      </w:pPr>
      <w:r>
        <w:rPr>
          <w:rFonts w:eastAsia="仿宋_GB2312"/>
          <w:sz w:val="32"/>
          <w:szCs w:val="32"/>
        </w:rPr>
        <w:t>绿色城市应注重生产空间集约高效。科学划定城市开发边界，推动由外延扩张向内涵提升转变，优化城市内部布局，强化产业协作协同，实现城市集约紧凑发展。</w:t>
      </w:r>
    </w:p>
    <w:p>
      <w:pPr>
        <w:spacing w:line="560" w:lineRule="exact"/>
        <w:ind w:firstLine="640" w:firstLineChars="200"/>
        <w:rPr>
          <w:rFonts w:eastAsia="楷体_GB2312"/>
          <w:sz w:val="32"/>
          <w:szCs w:val="32"/>
        </w:rPr>
      </w:pPr>
      <w:r>
        <w:rPr>
          <w:rFonts w:eastAsia="楷体_GB2312"/>
          <w:sz w:val="32"/>
          <w:szCs w:val="32"/>
        </w:rPr>
        <w:t>（三）宜居适度</w:t>
      </w:r>
    </w:p>
    <w:p>
      <w:pPr>
        <w:adjustRightInd w:val="0"/>
        <w:snapToGrid w:val="0"/>
        <w:spacing w:line="560" w:lineRule="exact"/>
        <w:ind w:firstLine="640" w:firstLineChars="200"/>
        <w:rPr>
          <w:rFonts w:eastAsia="仿宋_GB2312"/>
          <w:sz w:val="32"/>
          <w:szCs w:val="32"/>
        </w:rPr>
      </w:pPr>
      <w:r>
        <w:rPr>
          <w:rFonts w:eastAsia="仿宋_GB2312"/>
          <w:sz w:val="32"/>
          <w:szCs w:val="32"/>
        </w:rPr>
        <w:t>绿色城市应注重生活空间宜居适度。综合</w:t>
      </w:r>
      <w:r>
        <w:rPr>
          <w:rFonts w:hint="eastAsia" w:eastAsia="仿宋_GB2312"/>
          <w:sz w:val="32"/>
          <w:szCs w:val="32"/>
        </w:rPr>
        <w:t>考虑</w:t>
      </w:r>
      <w:r>
        <w:rPr>
          <w:rFonts w:eastAsia="仿宋_GB2312"/>
          <w:sz w:val="32"/>
          <w:szCs w:val="32"/>
        </w:rPr>
        <w:t>城市环境容量和综合承载能力，推动形成绿色低碳的生活方式，创造优良人居环境。</w:t>
      </w:r>
    </w:p>
    <w:p>
      <w:pPr>
        <w:spacing w:line="560" w:lineRule="exact"/>
        <w:ind w:firstLine="640" w:firstLineChars="200"/>
        <w:rPr>
          <w:rFonts w:eastAsia="楷体_GB2312"/>
          <w:sz w:val="32"/>
          <w:szCs w:val="32"/>
        </w:rPr>
      </w:pPr>
      <w:r>
        <w:rPr>
          <w:rFonts w:eastAsia="楷体_GB2312"/>
          <w:sz w:val="32"/>
          <w:szCs w:val="32"/>
        </w:rPr>
        <w:t>（四）山清水秀</w:t>
      </w:r>
    </w:p>
    <w:p>
      <w:pPr>
        <w:adjustRightInd w:val="0"/>
        <w:snapToGrid w:val="0"/>
        <w:spacing w:line="560" w:lineRule="exact"/>
        <w:ind w:firstLine="640" w:firstLineChars="200"/>
        <w:rPr>
          <w:rFonts w:eastAsia="仿宋_GB2312"/>
          <w:sz w:val="32"/>
          <w:szCs w:val="32"/>
        </w:rPr>
      </w:pPr>
      <w:r>
        <w:rPr>
          <w:rFonts w:eastAsia="仿宋_GB2312"/>
          <w:sz w:val="32"/>
          <w:szCs w:val="32"/>
        </w:rPr>
        <w:t>绿色城市应注重生态空间山清水秀。控制城市开发强度，开展生态修复，以自然为美，把好山好水好风光融入城市，建设天蓝、地绿、水净的美好家园。</w:t>
      </w:r>
    </w:p>
    <w:p>
      <w:pPr>
        <w:spacing w:line="560" w:lineRule="exact"/>
        <w:ind w:firstLine="643" w:firstLineChars="200"/>
        <w:outlineLvl w:val="1"/>
        <w:rPr>
          <w:rFonts w:eastAsia="楷体_GB2312"/>
          <w:b/>
          <w:bCs/>
          <w:sz w:val="32"/>
          <w:szCs w:val="32"/>
        </w:rPr>
      </w:pPr>
      <w:bookmarkStart w:id="49" w:name="_Toc164934728"/>
      <w:bookmarkStart w:id="50" w:name="_Toc28606"/>
      <w:r>
        <w:rPr>
          <w:rFonts w:eastAsia="楷体_GB2312"/>
          <w:b/>
          <w:bCs/>
          <w:sz w:val="32"/>
          <w:szCs w:val="32"/>
        </w:rPr>
        <w:t>5.3指标评价值计算</w:t>
      </w:r>
      <w:bookmarkEnd w:id="49"/>
      <w:bookmarkEnd w:id="50"/>
    </w:p>
    <w:p>
      <w:pPr>
        <w:spacing w:line="560" w:lineRule="exact"/>
        <w:ind w:left="210" w:leftChars="100" w:firstLine="643" w:firstLineChars="200"/>
        <w:rPr>
          <w:rFonts w:eastAsia="仿宋_GB2312"/>
          <w:b/>
          <w:bCs/>
          <w:sz w:val="32"/>
          <w:szCs w:val="32"/>
        </w:rPr>
      </w:pPr>
      <w:r>
        <w:rPr>
          <w:rFonts w:eastAsia="仿宋_GB2312"/>
          <w:b/>
          <w:bCs/>
          <w:sz w:val="32"/>
          <w:szCs w:val="32"/>
        </w:rPr>
        <w:t>（1）绿色城市指标评价计算方法</w:t>
      </w:r>
    </w:p>
    <w:p>
      <w:pPr>
        <w:adjustRightInd w:val="0"/>
        <w:snapToGrid w:val="0"/>
        <w:spacing w:line="560" w:lineRule="exact"/>
        <w:ind w:firstLine="640" w:firstLineChars="200"/>
        <w:rPr>
          <w:ins w:id="0" w:author="Administrator" w:date="2025-02-06T10:01:06Z"/>
          <w:rFonts w:eastAsia="仿宋_GB2312"/>
          <w:sz w:val="32"/>
          <w:szCs w:val="32"/>
        </w:rPr>
      </w:pPr>
      <w:r>
        <w:rPr>
          <w:rFonts w:eastAsia="仿宋_GB2312"/>
          <w:sz w:val="32"/>
          <w:szCs w:val="32"/>
        </w:rPr>
        <w:t>本指标体系规定了绿色城市建设总体要求以及绿色建筑、绿色小区、绿色社区和绿色城区四大维度的指标说明、指标分值，适用于我国绿色城市建设评价，可衡量城市绿色低碳发展水平。</w:t>
      </w:r>
    </w:p>
    <w:p>
      <w:pPr>
        <w:adjustRightInd w:val="0"/>
        <w:snapToGrid w:val="0"/>
        <w:spacing w:line="560" w:lineRule="exact"/>
        <w:ind w:firstLine="640" w:firstLineChars="200"/>
        <w:rPr>
          <w:rFonts w:eastAsia="仿宋_GB2312"/>
          <w:sz w:val="32"/>
          <w:szCs w:val="32"/>
        </w:rPr>
      </w:pPr>
    </w:p>
    <w:p>
      <w:pPr>
        <w:widowControl/>
        <w:spacing w:line="560" w:lineRule="exact"/>
        <w:ind w:left="210" w:leftChars="100"/>
        <w:jc w:val="center"/>
        <w:rPr>
          <w:rFonts w:eastAsia="仿宋_GB2312"/>
          <w:b/>
          <w:bCs/>
          <w:sz w:val="30"/>
          <w:szCs w:val="30"/>
        </w:rPr>
      </w:pPr>
      <w:r>
        <w:rPr>
          <w:rFonts w:eastAsia="仿宋_GB2312"/>
          <w:b/>
          <w:bCs/>
          <w:sz w:val="30"/>
          <w:szCs w:val="30"/>
        </w:rPr>
        <w:t>表5.3-1 绿色城市建设评价分值</w:t>
      </w:r>
    </w:p>
    <w:tbl>
      <w:tblPr>
        <w:tblStyle w:val="23"/>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258"/>
        <w:gridCol w:w="1407"/>
        <w:gridCol w:w="1407"/>
        <w:gridCol w:w="1413"/>
        <w:gridCol w:w="1687"/>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555" w:type="dxa"/>
            <w:vMerge w:val="restart"/>
            <w:shd w:val="clear" w:color="auto" w:fill="auto"/>
            <w:vAlign w:val="center"/>
          </w:tcPr>
          <w:p>
            <w:pPr>
              <w:spacing w:line="400" w:lineRule="exact"/>
              <w:jc w:val="center"/>
              <w:rPr>
                <w:rFonts w:eastAsia="仿宋_GB2312"/>
                <w:sz w:val="30"/>
                <w:szCs w:val="30"/>
              </w:rPr>
            </w:pPr>
          </w:p>
        </w:tc>
        <w:tc>
          <w:tcPr>
            <w:tcW w:w="5485" w:type="dxa"/>
            <w:gridSpan w:val="4"/>
            <w:shd w:val="clear" w:color="auto" w:fill="auto"/>
            <w:vAlign w:val="center"/>
          </w:tcPr>
          <w:p>
            <w:pPr>
              <w:spacing w:line="400" w:lineRule="exact"/>
              <w:jc w:val="center"/>
              <w:rPr>
                <w:rFonts w:eastAsia="仿宋_GB2312"/>
                <w:sz w:val="30"/>
                <w:szCs w:val="30"/>
              </w:rPr>
            </w:pPr>
            <w:r>
              <w:rPr>
                <w:rFonts w:eastAsia="仿宋_GB2312"/>
                <w:sz w:val="30"/>
                <w:szCs w:val="30"/>
              </w:rPr>
              <w:t>评价指标分项满分值</w:t>
            </w:r>
          </w:p>
        </w:tc>
        <w:tc>
          <w:tcPr>
            <w:tcW w:w="1687" w:type="dxa"/>
            <w:vMerge w:val="restart"/>
            <w:vAlign w:val="center"/>
          </w:tcPr>
          <w:p>
            <w:pPr>
              <w:spacing w:line="400" w:lineRule="exact"/>
              <w:jc w:val="center"/>
              <w:rPr>
                <w:rFonts w:eastAsia="仿宋_GB2312"/>
                <w:sz w:val="30"/>
                <w:szCs w:val="30"/>
              </w:rPr>
            </w:pPr>
            <w:r>
              <w:rPr>
                <w:rFonts w:eastAsia="仿宋_GB2312"/>
                <w:sz w:val="30"/>
                <w:szCs w:val="30"/>
              </w:rPr>
              <w:t>提高创新</w:t>
            </w:r>
          </w:p>
          <w:p>
            <w:pPr>
              <w:spacing w:line="400" w:lineRule="exact"/>
              <w:jc w:val="center"/>
              <w:rPr>
                <w:rFonts w:eastAsia="仿宋_GB2312"/>
                <w:sz w:val="30"/>
                <w:szCs w:val="30"/>
              </w:rPr>
            </w:pPr>
            <w:r>
              <w:rPr>
                <w:rFonts w:eastAsia="仿宋_GB2312"/>
                <w:sz w:val="30"/>
                <w:szCs w:val="30"/>
              </w:rPr>
              <w:t>加分项</w:t>
            </w:r>
          </w:p>
          <w:p>
            <w:pPr>
              <w:spacing w:line="400" w:lineRule="exact"/>
              <w:jc w:val="center"/>
              <w:rPr>
                <w:rFonts w:eastAsia="仿宋_GB2312"/>
                <w:sz w:val="30"/>
                <w:szCs w:val="30"/>
              </w:rPr>
            </w:pPr>
            <w:r>
              <w:rPr>
                <w:rFonts w:eastAsia="仿宋_GB2312"/>
                <w:sz w:val="30"/>
                <w:szCs w:val="30"/>
              </w:rPr>
              <w:t>满分值</w:t>
            </w:r>
          </w:p>
        </w:tc>
        <w:tc>
          <w:tcPr>
            <w:tcW w:w="1027" w:type="dxa"/>
            <w:vMerge w:val="restart"/>
            <w:vAlign w:val="center"/>
          </w:tcPr>
          <w:p>
            <w:pPr>
              <w:spacing w:line="400" w:lineRule="exact"/>
              <w:jc w:val="center"/>
              <w:rPr>
                <w:rFonts w:eastAsia="仿宋_GB2312"/>
                <w:sz w:val="30"/>
                <w:szCs w:val="30"/>
              </w:rPr>
            </w:pPr>
            <w:r>
              <w:rPr>
                <w:rFonts w:eastAsia="仿宋_GB2312"/>
                <w:sz w:val="30"/>
                <w:szCs w:val="30"/>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jc w:val="center"/>
        </w:trPr>
        <w:tc>
          <w:tcPr>
            <w:tcW w:w="1555" w:type="dxa"/>
            <w:vMerge w:val="continue"/>
            <w:shd w:val="clear" w:color="auto" w:fill="auto"/>
            <w:vAlign w:val="center"/>
          </w:tcPr>
          <w:p>
            <w:pPr>
              <w:spacing w:line="400" w:lineRule="exact"/>
              <w:jc w:val="center"/>
              <w:rPr>
                <w:rFonts w:eastAsia="仿宋_GB2312"/>
                <w:sz w:val="30"/>
                <w:szCs w:val="30"/>
              </w:rPr>
            </w:pPr>
          </w:p>
        </w:tc>
        <w:tc>
          <w:tcPr>
            <w:tcW w:w="1258" w:type="dxa"/>
            <w:shd w:val="clear" w:color="auto" w:fill="auto"/>
            <w:vAlign w:val="center"/>
          </w:tcPr>
          <w:p>
            <w:pPr>
              <w:spacing w:line="400" w:lineRule="exact"/>
              <w:jc w:val="center"/>
              <w:rPr>
                <w:rFonts w:eastAsia="仿宋_GB2312"/>
                <w:sz w:val="30"/>
                <w:szCs w:val="30"/>
              </w:rPr>
            </w:pPr>
            <w:r>
              <w:rPr>
                <w:rFonts w:eastAsia="仿宋_GB2312"/>
                <w:sz w:val="30"/>
                <w:szCs w:val="30"/>
              </w:rPr>
              <w:t>绿色</w:t>
            </w:r>
          </w:p>
          <w:p>
            <w:pPr>
              <w:spacing w:line="400" w:lineRule="exact"/>
              <w:jc w:val="center"/>
              <w:rPr>
                <w:rFonts w:eastAsia="仿宋_GB2312"/>
                <w:sz w:val="30"/>
                <w:szCs w:val="30"/>
              </w:rPr>
            </w:pPr>
            <w:r>
              <w:rPr>
                <w:rFonts w:eastAsia="仿宋_GB2312"/>
                <w:sz w:val="30"/>
                <w:szCs w:val="30"/>
              </w:rPr>
              <w:t>建筑</w:t>
            </w:r>
          </w:p>
        </w:tc>
        <w:tc>
          <w:tcPr>
            <w:tcW w:w="1407" w:type="dxa"/>
            <w:shd w:val="clear" w:color="auto" w:fill="auto"/>
            <w:vAlign w:val="center"/>
          </w:tcPr>
          <w:p>
            <w:pPr>
              <w:spacing w:line="400" w:lineRule="exact"/>
              <w:jc w:val="center"/>
              <w:rPr>
                <w:rFonts w:eastAsia="仿宋_GB2312"/>
                <w:sz w:val="30"/>
                <w:szCs w:val="30"/>
              </w:rPr>
            </w:pPr>
            <w:r>
              <w:rPr>
                <w:rFonts w:eastAsia="仿宋_GB2312"/>
                <w:sz w:val="30"/>
                <w:szCs w:val="30"/>
              </w:rPr>
              <w:t>绿色</w:t>
            </w:r>
          </w:p>
          <w:p>
            <w:pPr>
              <w:spacing w:line="400" w:lineRule="exact"/>
              <w:jc w:val="center"/>
              <w:rPr>
                <w:rFonts w:eastAsia="仿宋_GB2312"/>
                <w:sz w:val="30"/>
                <w:szCs w:val="30"/>
              </w:rPr>
            </w:pPr>
            <w:r>
              <w:rPr>
                <w:rFonts w:eastAsia="仿宋_GB2312"/>
                <w:sz w:val="30"/>
                <w:szCs w:val="30"/>
              </w:rPr>
              <w:t>小区</w:t>
            </w:r>
          </w:p>
        </w:tc>
        <w:tc>
          <w:tcPr>
            <w:tcW w:w="1407" w:type="dxa"/>
            <w:shd w:val="clear" w:color="auto" w:fill="auto"/>
            <w:vAlign w:val="center"/>
          </w:tcPr>
          <w:p>
            <w:pPr>
              <w:spacing w:line="400" w:lineRule="exact"/>
              <w:jc w:val="center"/>
              <w:rPr>
                <w:rFonts w:eastAsia="仿宋_GB2312"/>
                <w:sz w:val="30"/>
                <w:szCs w:val="30"/>
              </w:rPr>
            </w:pPr>
            <w:r>
              <w:rPr>
                <w:rFonts w:eastAsia="仿宋_GB2312"/>
                <w:sz w:val="30"/>
                <w:szCs w:val="30"/>
              </w:rPr>
              <w:t>绿色</w:t>
            </w:r>
          </w:p>
          <w:p>
            <w:pPr>
              <w:spacing w:line="400" w:lineRule="exact"/>
              <w:jc w:val="center"/>
              <w:rPr>
                <w:rFonts w:eastAsia="仿宋_GB2312"/>
                <w:sz w:val="30"/>
                <w:szCs w:val="30"/>
              </w:rPr>
            </w:pPr>
            <w:r>
              <w:rPr>
                <w:rFonts w:eastAsia="仿宋_GB2312"/>
                <w:sz w:val="30"/>
                <w:szCs w:val="30"/>
              </w:rPr>
              <w:t>社区</w:t>
            </w:r>
          </w:p>
        </w:tc>
        <w:tc>
          <w:tcPr>
            <w:tcW w:w="1413" w:type="dxa"/>
            <w:shd w:val="clear" w:color="auto" w:fill="auto"/>
            <w:vAlign w:val="center"/>
          </w:tcPr>
          <w:p>
            <w:pPr>
              <w:spacing w:line="400" w:lineRule="exact"/>
              <w:jc w:val="center"/>
              <w:rPr>
                <w:rFonts w:eastAsia="仿宋_GB2312"/>
                <w:sz w:val="30"/>
                <w:szCs w:val="30"/>
              </w:rPr>
            </w:pPr>
            <w:r>
              <w:rPr>
                <w:rFonts w:eastAsia="仿宋_GB2312"/>
                <w:sz w:val="30"/>
                <w:szCs w:val="30"/>
              </w:rPr>
              <w:t>绿色</w:t>
            </w:r>
          </w:p>
          <w:p>
            <w:pPr>
              <w:spacing w:line="400" w:lineRule="exact"/>
              <w:jc w:val="center"/>
              <w:rPr>
                <w:rFonts w:eastAsia="仿宋_GB2312"/>
                <w:sz w:val="30"/>
                <w:szCs w:val="30"/>
              </w:rPr>
            </w:pPr>
            <w:r>
              <w:rPr>
                <w:rFonts w:eastAsia="仿宋_GB2312"/>
                <w:sz w:val="30"/>
                <w:szCs w:val="30"/>
              </w:rPr>
              <w:t>城区</w:t>
            </w:r>
          </w:p>
        </w:tc>
        <w:tc>
          <w:tcPr>
            <w:tcW w:w="1687" w:type="dxa"/>
            <w:vMerge w:val="continue"/>
            <w:vAlign w:val="center"/>
          </w:tcPr>
          <w:p>
            <w:pPr>
              <w:spacing w:line="400" w:lineRule="exact"/>
              <w:jc w:val="center"/>
              <w:rPr>
                <w:rFonts w:eastAsia="仿宋_GB2312"/>
                <w:sz w:val="30"/>
                <w:szCs w:val="30"/>
              </w:rPr>
            </w:pPr>
          </w:p>
        </w:tc>
        <w:tc>
          <w:tcPr>
            <w:tcW w:w="1027" w:type="dxa"/>
            <w:vMerge w:val="continue"/>
            <w:vAlign w:val="center"/>
          </w:tcPr>
          <w:p>
            <w:pPr>
              <w:spacing w:line="40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555" w:type="dxa"/>
            <w:shd w:val="clear" w:color="auto" w:fill="auto"/>
            <w:vAlign w:val="center"/>
          </w:tcPr>
          <w:p>
            <w:pPr>
              <w:spacing w:line="400" w:lineRule="exact"/>
              <w:jc w:val="center"/>
              <w:rPr>
                <w:rFonts w:eastAsia="仿宋_GB2312"/>
                <w:sz w:val="30"/>
                <w:szCs w:val="30"/>
              </w:rPr>
            </w:pPr>
            <w:r>
              <w:rPr>
                <w:rFonts w:eastAsia="仿宋_GB2312"/>
                <w:sz w:val="30"/>
                <w:szCs w:val="30"/>
              </w:rPr>
              <w:t>约束指标分值</w:t>
            </w:r>
          </w:p>
        </w:tc>
        <w:tc>
          <w:tcPr>
            <w:tcW w:w="1258" w:type="dxa"/>
            <w:shd w:val="clear" w:color="auto" w:fill="auto"/>
            <w:vAlign w:val="center"/>
          </w:tcPr>
          <w:p>
            <w:pPr>
              <w:spacing w:line="400" w:lineRule="exact"/>
              <w:jc w:val="center"/>
              <w:rPr>
                <w:rFonts w:eastAsia="仿宋_GB2312"/>
                <w:sz w:val="30"/>
                <w:szCs w:val="30"/>
              </w:rPr>
            </w:pPr>
            <w:r>
              <w:rPr>
                <w:rFonts w:hint="eastAsia" w:eastAsia="仿宋_GB2312"/>
                <w:sz w:val="30"/>
                <w:szCs w:val="30"/>
              </w:rPr>
              <w:t>9</w:t>
            </w:r>
          </w:p>
        </w:tc>
        <w:tc>
          <w:tcPr>
            <w:tcW w:w="1407" w:type="dxa"/>
            <w:shd w:val="clear" w:color="auto" w:fill="auto"/>
            <w:vAlign w:val="center"/>
          </w:tcPr>
          <w:p>
            <w:pPr>
              <w:spacing w:line="400" w:lineRule="exact"/>
              <w:jc w:val="center"/>
              <w:rPr>
                <w:rFonts w:eastAsia="仿宋_GB2312"/>
                <w:sz w:val="30"/>
                <w:szCs w:val="30"/>
              </w:rPr>
            </w:pPr>
            <w:r>
              <w:rPr>
                <w:rFonts w:hint="eastAsia" w:eastAsia="仿宋_GB2312"/>
                <w:sz w:val="30"/>
                <w:szCs w:val="30"/>
              </w:rPr>
              <w:t>3</w:t>
            </w:r>
          </w:p>
        </w:tc>
        <w:tc>
          <w:tcPr>
            <w:tcW w:w="1407" w:type="dxa"/>
            <w:shd w:val="clear" w:color="auto" w:fill="auto"/>
            <w:vAlign w:val="center"/>
          </w:tcPr>
          <w:p>
            <w:pPr>
              <w:spacing w:line="400" w:lineRule="exact"/>
              <w:jc w:val="center"/>
              <w:rPr>
                <w:rFonts w:eastAsia="仿宋_GB2312"/>
                <w:sz w:val="30"/>
                <w:szCs w:val="30"/>
              </w:rPr>
            </w:pPr>
            <w:r>
              <w:rPr>
                <w:rFonts w:hint="eastAsia" w:eastAsia="仿宋_GB2312"/>
                <w:sz w:val="30"/>
                <w:szCs w:val="30"/>
              </w:rPr>
              <w:t>6</w:t>
            </w:r>
          </w:p>
        </w:tc>
        <w:tc>
          <w:tcPr>
            <w:tcW w:w="1413" w:type="dxa"/>
            <w:shd w:val="clear" w:color="auto" w:fill="auto"/>
            <w:vAlign w:val="center"/>
          </w:tcPr>
          <w:p>
            <w:pPr>
              <w:spacing w:line="400" w:lineRule="exact"/>
              <w:jc w:val="center"/>
              <w:rPr>
                <w:rFonts w:eastAsia="仿宋_GB2312"/>
                <w:sz w:val="30"/>
                <w:szCs w:val="30"/>
              </w:rPr>
            </w:pPr>
            <w:r>
              <w:rPr>
                <w:rFonts w:hint="eastAsia" w:eastAsia="仿宋_GB2312"/>
                <w:sz w:val="30"/>
                <w:szCs w:val="30"/>
              </w:rPr>
              <w:t>12</w:t>
            </w:r>
          </w:p>
        </w:tc>
        <w:tc>
          <w:tcPr>
            <w:tcW w:w="1687" w:type="dxa"/>
            <w:vAlign w:val="center"/>
          </w:tcPr>
          <w:p>
            <w:pPr>
              <w:spacing w:line="400" w:lineRule="exact"/>
              <w:jc w:val="center"/>
              <w:rPr>
                <w:rFonts w:eastAsia="仿宋_GB2312"/>
                <w:sz w:val="30"/>
                <w:szCs w:val="30"/>
              </w:rPr>
            </w:pPr>
            <w:r>
              <w:rPr>
                <w:rFonts w:eastAsia="仿宋_GB2312"/>
                <w:sz w:val="30"/>
                <w:szCs w:val="30"/>
              </w:rPr>
              <w:t>--</w:t>
            </w:r>
          </w:p>
        </w:tc>
        <w:tc>
          <w:tcPr>
            <w:tcW w:w="1027" w:type="dxa"/>
            <w:vAlign w:val="center"/>
          </w:tcPr>
          <w:p>
            <w:pPr>
              <w:spacing w:line="400" w:lineRule="exact"/>
              <w:jc w:val="center"/>
              <w:rPr>
                <w:rFonts w:eastAsia="仿宋_GB2312"/>
                <w:sz w:val="30"/>
                <w:szCs w:val="30"/>
              </w:rPr>
            </w:pPr>
            <w:r>
              <w:rPr>
                <w:rFonts w:hint="eastAsia" w:eastAsia="仿宋_GB2312"/>
                <w:sz w:val="30"/>
                <w:szCs w:val="3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555" w:type="dxa"/>
            <w:shd w:val="clear" w:color="auto" w:fill="auto"/>
            <w:vAlign w:val="center"/>
          </w:tcPr>
          <w:p>
            <w:pPr>
              <w:spacing w:line="400" w:lineRule="exact"/>
              <w:jc w:val="center"/>
              <w:rPr>
                <w:rFonts w:eastAsia="仿宋_GB2312"/>
                <w:sz w:val="30"/>
                <w:szCs w:val="30"/>
              </w:rPr>
            </w:pPr>
            <w:r>
              <w:rPr>
                <w:rFonts w:eastAsia="仿宋_GB2312"/>
                <w:sz w:val="30"/>
                <w:szCs w:val="30"/>
              </w:rPr>
              <w:t>引导指标分值</w:t>
            </w:r>
          </w:p>
        </w:tc>
        <w:tc>
          <w:tcPr>
            <w:tcW w:w="1258" w:type="dxa"/>
            <w:shd w:val="clear" w:color="auto" w:fill="auto"/>
            <w:vAlign w:val="center"/>
          </w:tcPr>
          <w:p>
            <w:pPr>
              <w:spacing w:line="400" w:lineRule="exact"/>
              <w:jc w:val="center"/>
              <w:rPr>
                <w:rFonts w:eastAsia="仿宋_GB2312"/>
                <w:sz w:val="30"/>
                <w:szCs w:val="30"/>
              </w:rPr>
            </w:pPr>
            <w:r>
              <w:rPr>
                <w:rFonts w:hint="eastAsia" w:eastAsia="仿宋_GB2312"/>
                <w:sz w:val="30"/>
                <w:szCs w:val="30"/>
              </w:rPr>
              <w:t>15</w:t>
            </w:r>
          </w:p>
        </w:tc>
        <w:tc>
          <w:tcPr>
            <w:tcW w:w="1407" w:type="dxa"/>
            <w:shd w:val="clear" w:color="auto" w:fill="auto"/>
            <w:vAlign w:val="center"/>
          </w:tcPr>
          <w:p>
            <w:pPr>
              <w:spacing w:line="400" w:lineRule="exact"/>
              <w:jc w:val="center"/>
              <w:rPr>
                <w:rFonts w:eastAsia="仿宋_GB2312"/>
                <w:sz w:val="30"/>
                <w:szCs w:val="30"/>
              </w:rPr>
            </w:pPr>
            <w:r>
              <w:rPr>
                <w:rFonts w:hint="eastAsia" w:eastAsia="仿宋_GB2312"/>
                <w:sz w:val="30"/>
                <w:szCs w:val="30"/>
              </w:rPr>
              <w:t>17</w:t>
            </w:r>
          </w:p>
        </w:tc>
        <w:tc>
          <w:tcPr>
            <w:tcW w:w="1407" w:type="dxa"/>
            <w:shd w:val="clear" w:color="auto" w:fill="auto"/>
            <w:vAlign w:val="center"/>
          </w:tcPr>
          <w:p>
            <w:pPr>
              <w:spacing w:line="400" w:lineRule="exact"/>
              <w:jc w:val="center"/>
              <w:rPr>
                <w:rFonts w:eastAsia="仿宋_GB2312"/>
                <w:sz w:val="30"/>
                <w:szCs w:val="30"/>
              </w:rPr>
            </w:pPr>
            <w:r>
              <w:rPr>
                <w:rFonts w:hint="eastAsia" w:eastAsia="仿宋_GB2312"/>
                <w:sz w:val="30"/>
                <w:szCs w:val="30"/>
              </w:rPr>
              <w:t>14</w:t>
            </w:r>
          </w:p>
        </w:tc>
        <w:tc>
          <w:tcPr>
            <w:tcW w:w="1413" w:type="dxa"/>
            <w:shd w:val="clear" w:color="auto" w:fill="auto"/>
            <w:vAlign w:val="center"/>
          </w:tcPr>
          <w:p>
            <w:pPr>
              <w:spacing w:line="400" w:lineRule="exact"/>
              <w:jc w:val="center"/>
              <w:rPr>
                <w:rFonts w:eastAsia="仿宋_GB2312"/>
                <w:sz w:val="30"/>
                <w:szCs w:val="30"/>
              </w:rPr>
            </w:pPr>
            <w:r>
              <w:rPr>
                <w:rFonts w:hint="eastAsia" w:eastAsia="仿宋_GB2312"/>
                <w:sz w:val="30"/>
                <w:szCs w:val="30"/>
              </w:rPr>
              <w:t>24</w:t>
            </w:r>
          </w:p>
        </w:tc>
        <w:tc>
          <w:tcPr>
            <w:tcW w:w="1687" w:type="dxa"/>
            <w:vAlign w:val="center"/>
          </w:tcPr>
          <w:p>
            <w:pPr>
              <w:spacing w:line="400" w:lineRule="exact"/>
              <w:jc w:val="center"/>
              <w:rPr>
                <w:rFonts w:eastAsia="仿宋_GB2312"/>
                <w:sz w:val="30"/>
                <w:szCs w:val="30"/>
              </w:rPr>
            </w:pPr>
            <w:r>
              <w:rPr>
                <w:rFonts w:eastAsia="仿宋_GB2312"/>
                <w:sz w:val="30"/>
                <w:szCs w:val="30"/>
              </w:rPr>
              <w:t>--</w:t>
            </w:r>
          </w:p>
        </w:tc>
        <w:tc>
          <w:tcPr>
            <w:tcW w:w="1027" w:type="dxa"/>
            <w:vAlign w:val="center"/>
          </w:tcPr>
          <w:p>
            <w:pPr>
              <w:spacing w:line="400" w:lineRule="exact"/>
              <w:jc w:val="center"/>
              <w:rPr>
                <w:rFonts w:eastAsia="仿宋_GB2312"/>
                <w:sz w:val="30"/>
                <w:szCs w:val="30"/>
              </w:rPr>
            </w:pPr>
            <w:r>
              <w:rPr>
                <w:rFonts w:hint="eastAsia"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555" w:type="dxa"/>
            <w:shd w:val="clear" w:color="auto" w:fill="auto"/>
            <w:vAlign w:val="center"/>
          </w:tcPr>
          <w:p>
            <w:pPr>
              <w:spacing w:line="400" w:lineRule="exact"/>
              <w:jc w:val="center"/>
              <w:rPr>
                <w:rFonts w:eastAsia="仿宋_GB2312"/>
                <w:sz w:val="30"/>
                <w:szCs w:val="30"/>
              </w:rPr>
            </w:pPr>
            <w:r>
              <w:rPr>
                <w:rFonts w:eastAsia="仿宋_GB2312"/>
                <w:sz w:val="30"/>
                <w:szCs w:val="30"/>
              </w:rPr>
              <w:t>评价分值</w:t>
            </w:r>
          </w:p>
        </w:tc>
        <w:tc>
          <w:tcPr>
            <w:tcW w:w="1258" w:type="dxa"/>
            <w:shd w:val="clear" w:color="auto" w:fill="auto"/>
            <w:vAlign w:val="center"/>
          </w:tcPr>
          <w:p>
            <w:pPr>
              <w:spacing w:line="400" w:lineRule="exact"/>
              <w:jc w:val="center"/>
              <w:rPr>
                <w:rFonts w:eastAsia="仿宋_GB2312"/>
                <w:sz w:val="30"/>
                <w:szCs w:val="30"/>
              </w:rPr>
            </w:pPr>
            <w:r>
              <w:rPr>
                <w:rFonts w:hint="eastAsia" w:eastAsia="仿宋_GB2312"/>
                <w:sz w:val="30"/>
                <w:szCs w:val="30"/>
              </w:rPr>
              <w:t>24</w:t>
            </w:r>
          </w:p>
        </w:tc>
        <w:tc>
          <w:tcPr>
            <w:tcW w:w="1407" w:type="dxa"/>
            <w:shd w:val="clear" w:color="auto" w:fill="auto"/>
            <w:vAlign w:val="center"/>
          </w:tcPr>
          <w:p>
            <w:pPr>
              <w:spacing w:line="400" w:lineRule="exact"/>
              <w:jc w:val="center"/>
              <w:rPr>
                <w:rFonts w:eastAsia="仿宋_GB2312"/>
                <w:sz w:val="30"/>
                <w:szCs w:val="30"/>
              </w:rPr>
            </w:pPr>
            <w:r>
              <w:rPr>
                <w:rFonts w:eastAsia="仿宋_GB2312"/>
                <w:sz w:val="30"/>
                <w:szCs w:val="30"/>
              </w:rPr>
              <w:t>2</w:t>
            </w:r>
            <w:r>
              <w:rPr>
                <w:rFonts w:hint="eastAsia" w:eastAsia="仿宋_GB2312"/>
                <w:sz w:val="30"/>
                <w:szCs w:val="30"/>
              </w:rPr>
              <w:t>0</w:t>
            </w:r>
          </w:p>
        </w:tc>
        <w:tc>
          <w:tcPr>
            <w:tcW w:w="1407" w:type="dxa"/>
            <w:shd w:val="clear" w:color="auto" w:fill="auto"/>
            <w:vAlign w:val="center"/>
          </w:tcPr>
          <w:p>
            <w:pPr>
              <w:spacing w:line="400" w:lineRule="exact"/>
              <w:jc w:val="center"/>
              <w:rPr>
                <w:rFonts w:eastAsia="仿宋_GB2312"/>
                <w:sz w:val="30"/>
                <w:szCs w:val="30"/>
              </w:rPr>
            </w:pPr>
            <w:r>
              <w:rPr>
                <w:rFonts w:hint="eastAsia" w:eastAsia="仿宋_GB2312"/>
                <w:sz w:val="30"/>
                <w:szCs w:val="30"/>
              </w:rPr>
              <w:t>20</w:t>
            </w:r>
          </w:p>
        </w:tc>
        <w:tc>
          <w:tcPr>
            <w:tcW w:w="1413" w:type="dxa"/>
            <w:shd w:val="clear" w:color="auto" w:fill="auto"/>
            <w:vAlign w:val="center"/>
          </w:tcPr>
          <w:p>
            <w:pPr>
              <w:spacing w:line="400" w:lineRule="exact"/>
              <w:jc w:val="center"/>
              <w:rPr>
                <w:rFonts w:eastAsia="仿宋_GB2312"/>
                <w:sz w:val="30"/>
                <w:szCs w:val="30"/>
              </w:rPr>
            </w:pPr>
            <w:r>
              <w:rPr>
                <w:rFonts w:hint="eastAsia" w:eastAsia="仿宋_GB2312"/>
                <w:sz w:val="30"/>
                <w:szCs w:val="30"/>
              </w:rPr>
              <w:t>36</w:t>
            </w:r>
          </w:p>
        </w:tc>
        <w:tc>
          <w:tcPr>
            <w:tcW w:w="1687" w:type="dxa"/>
            <w:vAlign w:val="center"/>
          </w:tcPr>
          <w:p>
            <w:pPr>
              <w:spacing w:line="400" w:lineRule="exact"/>
              <w:jc w:val="center"/>
              <w:rPr>
                <w:rFonts w:eastAsia="仿宋_GB2312"/>
                <w:sz w:val="30"/>
                <w:szCs w:val="30"/>
              </w:rPr>
            </w:pPr>
            <w:r>
              <w:rPr>
                <w:rFonts w:eastAsia="仿宋_GB2312"/>
                <w:sz w:val="30"/>
                <w:szCs w:val="30"/>
              </w:rPr>
              <w:t>10</w:t>
            </w:r>
          </w:p>
        </w:tc>
        <w:tc>
          <w:tcPr>
            <w:tcW w:w="1027" w:type="dxa"/>
            <w:vAlign w:val="center"/>
          </w:tcPr>
          <w:p>
            <w:pPr>
              <w:spacing w:line="400" w:lineRule="exact"/>
              <w:jc w:val="center"/>
              <w:rPr>
                <w:rFonts w:eastAsia="仿宋_GB2312"/>
                <w:sz w:val="30"/>
                <w:szCs w:val="30"/>
              </w:rPr>
            </w:pPr>
            <w:r>
              <w:rPr>
                <w:rFonts w:eastAsia="仿宋_GB2312"/>
                <w:sz w:val="30"/>
                <w:szCs w:val="30"/>
              </w:rPr>
              <w:t>1</w:t>
            </w:r>
            <w:r>
              <w:rPr>
                <w:rFonts w:hint="eastAsia" w:eastAsia="仿宋_GB2312"/>
                <w:sz w:val="30"/>
                <w:szCs w:val="30"/>
              </w:rPr>
              <w:t>1</w:t>
            </w:r>
            <w:r>
              <w:rPr>
                <w:rFonts w:eastAsia="仿宋_GB2312"/>
                <w:sz w:val="30"/>
                <w:szCs w:val="30"/>
              </w:rPr>
              <w:t>0</w:t>
            </w:r>
          </w:p>
        </w:tc>
      </w:tr>
    </w:tbl>
    <w:p>
      <w:pPr>
        <w:spacing w:line="560" w:lineRule="exact"/>
        <w:ind w:left="210" w:leftChars="100"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r>
        <w:rPr>
          <w:rFonts w:eastAsia="仿宋_GB2312"/>
          <w:sz w:val="32"/>
          <w:szCs w:val="32"/>
        </w:rPr>
        <w:t>对每个指标进行加和，计算5个分类指数。计算公式为：</w:t>
      </w:r>
    </w:p>
    <w:p>
      <w:pPr>
        <w:adjustRightInd w:val="0"/>
        <w:snapToGrid w:val="0"/>
        <w:spacing w:line="560" w:lineRule="exact"/>
        <w:ind w:firstLine="640" w:firstLineChars="200"/>
        <w:rPr>
          <w:rFonts w:eastAsia="仿宋_GB2312"/>
          <w:sz w:val="32"/>
          <w:szCs w:val="32"/>
        </w:rPr>
      </w:pPr>
      <m:oMathPara>
        <m:oMath>
          <m:r>
            <m:rPr>
              <m:sty m:val="p"/>
            </m:rPr>
            <w:rPr>
              <w:rFonts w:ascii="Cambria Math" w:hAnsi="Cambria Math" w:eastAsia="仿宋_GB2312"/>
              <w:sz w:val="32"/>
              <w:szCs w:val="32"/>
            </w:rPr>
            <m:t>Q=</m:t>
          </m:r>
          <m:sSub>
            <m:sSubPr>
              <m:ctrlPr>
                <w:rPr>
                  <w:rFonts w:ascii="Cambria Math" w:hAnsi="Cambria Math" w:eastAsia="仿宋_GB2312"/>
                  <w:sz w:val="32"/>
                  <w:szCs w:val="32"/>
                </w:rPr>
              </m:ctrlPr>
            </m:sSubPr>
            <m:e>
              <m:r>
                <m:rPr>
                  <m:sty m:val="p"/>
                </m:rPr>
                <w:rPr>
                  <w:rFonts w:ascii="Cambria Math" w:hAnsi="Cambria Math" w:eastAsia="仿宋_GB2312"/>
                  <w:sz w:val="32"/>
                  <w:szCs w:val="32"/>
                </w:rPr>
                <m:t>Q</m:t>
              </m:r>
              <m:ctrlPr>
                <w:rPr>
                  <w:rFonts w:ascii="Cambria Math" w:hAnsi="Cambria Math" w:eastAsia="仿宋_GB2312"/>
                  <w:sz w:val="32"/>
                  <w:szCs w:val="32"/>
                </w:rPr>
              </m:ctrlPr>
            </m:e>
            <m:sub>
              <m:r>
                <m:rPr>
                  <m:sty m:val="p"/>
                </m:rPr>
                <w:rPr>
                  <w:rFonts w:ascii="Cambria Math" w:hAnsi="Cambria Math" w:eastAsia="仿宋_GB2312"/>
                  <w:sz w:val="32"/>
                  <w:szCs w:val="32"/>
                </w:rPr>
                <m:t>1</m:t>
              </m:r>
              <m:ctrlPr>
                <w:rPr>
                  <w:rFonts w:ascii="Cambria Math" w:hAnsi="Cambria Math" w:eastAsia="仿宋_GB2312"/>
                  <w:sz w:val="32"/>
                  <w:szCs w:val="32"/>
                </w:rPr>
              </m:ctrlPr>
            </m:sub>
          </m:sSub>
          <m:r>
            <m:rPr>
              <m:sty m:val="p"/>
            </m:rPr>
            <w:rPr>
              <w:rFonts w:ascii="Cambria Math" w:hAnsi="Cambria Math" w:eastAsia="仿宋_GB2312"/>
              <w:sz w:val="32"/>
              <w:szCs w:val="32"/>
            </w:rPr>
            <m:t>+</m:t>
          </m:r>
          <m:sSub>
            <m:sSubPr>
              <m:ctrlPr>
                <w:rPr>
                  <w:rFonts w:ascii="Cambria Math" w:hAnsi="Cambria Math" w:eastAsia="仿宋_GB2312"/>
                  <w:sz w:val="32"/>
                  <w:szCs w:val="32"/>
                </w:rPr>
              </m:ctrlPr>
            </m:sSubPr>
            <m:e>
              <m:r>
                <m:rPr>
                  <m:sty m:val="p"/>
                </m:rPr>
                <w:rPr>
                  <w:rFonts w:ascii="Cambria Math" w:hAnsi="Cambria Math" w:eastAsia="仿宋_GB2312"/>
                  <w:sz w:val="32"/>
                  <w:szCs w:val="32"/>
                </w:rPr>
                <m:t>Q</m:t>
              </m:r>
              <m:ctrlPr>
                <w:rPr>
                  <w:rFonts w:ascii="Cambria Math" w:hAnsi="Cambria Math" w:eastAsia="仿宋_GB2312"/>
                  <w:sz w:val="32"/>
                  <w:szCs w:val="32"/>
                </w:rPr>
              </m:ctrlPr>
            </m:e>
            <m:sub>
              <m:r>
                <m:rPr>
                  <m:sty m:val="p"/>
                </m:rPr>
                <w:rPr>
                  <w:rFonts w:ascii="Cambria Math" w:hAnsi="Cambria Math" w:eastAsia="仿宋_GB2312"/>
                  <w:sz w:val="32"/>
                  <w:szCs w:val="32"/>
                </w:rPr>
                <m:t>2</m:t>
              </m:r>
              <m:ctrlPr>
                <w:rPr>
                  <w:rFonts w:ascii="Cambria Math" w:hAnsi="Cambria Math" w:eastAsia="仿宋_GB2312"/>
                  <w:sz w:val="32"/>
                  <w:szCs w:val="32"/>
                </w:rPr>
              </m:ctrlPr>
            </m:sub>
          </m:sSub>
          <m:r>
            <m:rPr>
              <m:sty m:val="p"/>
            </m:rPr>
            <w:rPr>
              <w:rFonts w:ascii="Cambria Math" w:hAnsi="Cambria Math" w:eastAsia="仿宋_GB2312"/>
              <w:sz w:val="32"/>
              <w:szCs w:val="32"/>
            </w:rPr>
            <m:t>+</m:t>
          </m:r>
          <m:sSub>
            <m:sSubPr>
              <m:ctrlPr>
                <w:rPr>
                  <w:rFonts w:ascii="Cambria Math" w:hAnsi="Cambria Math" w:eastAsia="仿宋_GB2312"/>
                  <w:sz w:val="32"/>
                  <w:szCs w:val="32"/>
                </w:rPr>
              </m:ctrlPr>
            </m:sSubPr>
            <m:e>
              <m:r>
                <m:rPr>
                  <m:sty m:val="p"/>
                </m:rPr>
                <w:rPr>
                  <w:rFonts w:ascii="Cambria Math" w:hAnsi="Cambria Math" w:eastAsia="仿宋_GB2312"/>
                  <w:sz w:val="32"/>
                  <w:szCs w:val="32"/>
                </w:rPr>
                <m:t>Q</m:t>
              </m:r>
              <m:ctrlPr>
                <w:rPr>
                  <w:rFonts w:ascii="Cambria Math" w:hAnsi="Cambria Math" w:eastAsia="仿宋_GB2312"/>
                  <w:sz w:val="32"/>
                  <w:szCs w:val="32"/>
                </w:rPr>
              </m:ctrlPr>
            </m:e>
            <m:sub>
              <m:r>
                <m:rPr>
                  <m:sty m:val="p"/>
                </m:rPr>
                <w:rPr>
                  <w:rFonts w:ascii="Cambria Math" w:hAnsi="Cambria Math" w:eastAsia="仿宋_GB2312"/>
                  <w:sz w:val="32"/>
                  <w:szCs w:val="32"/>
                </w:rPr>
                <m:t>3</m:t>
              </m:r>
              <m:ctrlPr>
                <w:rPr>
                  <w:rFonts w:ascii="Cambria Math" w:hAnsi="Cambria Math" w:eastAsia="仿宋_GB2312"/>
                  <w:sz w:val="32"/>
                  <w:szCs w:val="32"/>
                </w:rPr>
              </m:ctrlPr>
            </m:sub>
          </m:sSub>
          <m:r>
            <m:rPr>
              <m:sty m:val="p"/>
            </m:rPr>
            <w:rPr>
              <w:rFonts w:ascii="Cambria Math" w:hAnsi="Cambria Math" w:eastAsia="仿宋_GB2312"/>
              <w:sz w:val="32"/>
              <w:szCs w:val="32"/>
            </w:rPr>
            <m:t>+</m:t>
          </m:r>
          <m:sSub>
            <m:sSubPr>
              <m:ctrlPr>
                <w:rPr>
                  <w:rFonts w:ascii="Cambria Math" w:hAnsi="Cambria Math" w:eastAsia="仿宋_GB2312"/>
                  <w:sz w:val="32"/>
                  <w:szCs w:val="32"/>
                </w:rPr>
              </m:ctrlPr>
            </m:sSubPr>
            <m:e>
              <m:r>
                <m:rPr>
                  <m:sty m:val="p"/>
                </m:rPr>
                <w:rPr>
                  <w:rFonts w:ascii="Cambria Math" w:hAnsi="Cambria Math" w:eastAsia="仿宋_GB2312"/>
                  <w:sz w:val="32"/>
                  <w:szCs w:val="32"/>
                </w:rPr>
                <m:t>Q</m:t>
              </m:r>
              <m:ctrlPr>
                <w:rPr>
                  <w:rFonts w:ascii="Cambria Math" w:hAnsi="Cambria Math" w:eastAsia="仿宋_GB2312"/>
                  <w:sz w:val="32"/>
                  <w:szCs w:val="32"/>
                </w:rPr>
              </m:ctrlPr>
            </m:e>
            <m:sub>
              <m:r>
                <m:rPr>
                  <m:sty m:val="p"/>
                </m:rPr>
                <w:rPr>
                  <w:rFonts w:ascii="Cambria Math" w:hAnsi="Cambria Math" w:eastAsia="仿宋_GB2312"/>
                  <w:sz w:val="32"/>
                  <w:szCs w:val="32"/>
                </w:rPr>
                <m:t>4</m:t>
              </m:r>
              <m:ctrlPr>
                <w:rPr>
                  <w:rFonts w:ascii="Cambria Math" w:hAnsi="Cambria Math" w:eastAsia="仿宋_GB2312"/>
                  <w:sz w:val="32"/>
                  <w:szCs w:val="32"/>
                </w:rPr>
              </m:ctrlPr>
            </m:sub>
          </m:sSub>
          <m:r>
            <m:rPr>
              <m:sty m:val="p"/>
            </m:rPr>
            <w:rPr>
              <w:rFonts w:ascii="Cambria Math" w:hAnsi="Cambria Math" w:eastAsia="仿宋_GB2312"/>
              <w:sz w:val="32"/>
              <w:szCs w:val="32"/>
            </w:rPr>
            <m:t>+</m:t>
          </m:r>
          <m:sSub>
            <m:sSubPr>
              <m:ctrlPr>
                <w:rPr>
                  <w:rFonts w:ascii="Cambria Math" w:hAnsi="Cambria Math" w:eastAsia="仿宋_GB2312"/>
                  <w:sz w:val="32"/>
                  <w:szCs w:val="32"/>
                </w:rPr>
              </m:ctrlPr>
            </m:sSubPr>
            <m:e>
              <m:r>
                <m:rPr>
                  <m:sty m:val="p"/>
                </m:rPr>
                <w:rPr>
                  <w:rFonts w:ascii="Cambria Math" w:hAnsi="Cambria Math" w:eastAsia="仿宋_GB2312"/>
                  <w:sz w:val="32"/>
                  <w:szCs w:val="32"/>
                </w:rPr>
                <m:t>Q</m:t>
              </m:r>
              <m:ctrlPr>
                <w:rPr>
                  <w:rFonts w:ascii="Cambria Math" w:hAnsi="Cambria Math" w:eastAsia="仿宋_GB2312"/>
                  <w:sz w:val="32"/>
                  <w:szCs w:val="32"/>
                </w:rPr>
              </m:ctrlPr>
            </m:e>
            <m:sub>
              <m:r>
                <m:rPr>
                  <m:sty m:val="p"/>
                </m:rPr>
                <w:rPr>
                  <w:rFonts w:ascii="Cambria Math" w:hAnsi="Cambria Math" w:eastAsia="仿宋_GB2312"/>
                  <w:sz w:val="32"/>
                  <w:szCs w:val="32"/>
                </w:rPr>
                <m:t>5</m:t>
              </m:r>
              <m:ctrlPr>
                <w:rPr>
                  <w:rFonts w:ascii="Cambria Math" w:hAnsi="Cambria Math" w:eastAsia="仿宋_GB2312"/>
                  <w:sz w:val="32"/>
                  <w:szCs w:val="32"/>
                </w:rPr>
              </m:ctrlPr>
            </m:sub>
          </m:sSub>
        </m:oMath>
      </m:oMathPara>
    </w:p>
    <w:p>
      <w:pPr>
        <w:adjustRightInd w:val="0"/>
        <w:snapToGrid w:val="0"/>
        <w:spacing w:line="560" w:lineRule="exact"/>
        <w:ind w:firstLine="640" w:firstLineChars="200"/>
        <w:rPr>
          <w:rFonts w:eastAsia="仿宋_GB2312"/>
          <w:sz w:val="32"/>
          <w:szCs w:val="32"/>
        </w:rPr>
      </w:pPr>
      <w:r>
        <w:rPr>
          <w:rFonts w:eastAsia="仿宋_GB2312"/>
          <w:sz w:val="32"/>
          <w:szCs w:val="32"/>
        </w:rPr>
        <w:t>式中：Q——总得分；</w:t>
      </w:r>
    </w:p>
    <w:p>
      <w:pPr>
        <w:adjustRightInd w:val="0"/>
        <w:snapToGrid w:val="0"/>
        <w:spacing w:line="560" w:lineRule="exact"/>
        <w:ind w:firstLine="640" w:firstLineChars="200"/>
        <w:rPr>
          <w:rFonts w:eastAsia="仿宋_GB2312"/>
          <w:sz w:val="32"/>
          <w:szCs w:val="32"/>
        </w:rPr>
      </w:pPr>
      <w:r>
        <w:rPr>
          <w:rFonts w:eastAsia="仿宋_GB2312"/>
          <w:sz w:val="32"/>
          <w:szCs w:val="32"/>
        </w:rPr>
        <w:t>Q</w:t>
      </w:r>
      <w:r>
        <w:rPr>
          <w:rFonts w:eastAsia="仿宋_GB2312"/>
          <w:sz w:val="32"/>
          <w:szCs w:val="32"/>
          <w:vertAlign w:val="subscript"/>
        </w:rPr>
        <w:t>1</w:t>
      </w:r>
      <w:r>
        <w:rPr>
          <w:rFonts w:eastAsia="仿宋_GB2312"/>
          <w:sz w:val="32"/>
          <w:szCs w:val="32"/>
        </w:rPr>
        <w:t>~Q</w:t>
      </w:r>
      <w:r>
        <w:rPr>
          <w:rFonts w:eastAsia="仿宋_GB2312"/>
          <w:sz w:val="32"/>
          <w:szCs w:val="32"/>
          <w:vertAlign w:val="subscript"/>
        </w:rPr>
        <w:t>5</w:t>
      </w:r>
      <w:r>
        <w:rPr>
          <w:rFonts w:eastAsia="仿宋_GB2312"/>
          <w:sz w:val="32"/>
          <w:szCs w:val="32"/>
        </w:rPr>
        <w:t>——分别为评价指标体系5类指标（绿色建筑、绿色小区、绿色社区、提高创新）评分项得分。</w:t>
      </w:r>
    </w:p>
    <w:p>
      <w:pPr>
        <w:adjustRightInd w:val="0"/>
        <w:snapToGrid w:val="0"/>
        <w:spacing w:line="560" w:lineRule="exact"/>
        <w:ind w:firstLine="640" w:firstLineChars="200"/>
        <w:rPr>
          <w:rFonts w:eastAsia="仿宋_GB2312"/>
          <w:sz w:val="32"/>
          <w:szCs w:val="32"/>
        </w:rPr>
      </w:pPr>
      <w:r>
        <w:rPr>
          <w:rFonts w:eastAsia="仿宋_GB2312"/>
          <w:sz w:val="32"/>
          <w:szCs w:val="32"/>
        </w:rPr>
        <w:t>评价总分值为110分，其中提高创新加分项分值为10分。</w:t>
      </w:r>
    </w:p>
    <w:p>
      <w:pPr>
        <w:spacing w:line="560" w:lineRule="exact"/>
        <w:ind w:left="210" w:leftChars="100" w:firstLine="643" w:firstLineChars="200"/>
        <w:rPr>
          <w:rFonts w:eastAsia="仿宋_GB2312"/>
          <w:b/>
          <w:bCs/>
          <w:sz w:val="32"/>
          <w:szCs w:val="32"/>
        </w:rPr>
      </w:pPr>
      <w:r>
        <w:rPr>
          <w:rFonts w:eastAsia="仿宋_GB2312"/>
          <w:b/>
          <w:bCs/>
          <w:sz w:val="32"/>
          <w:szCs w:val="32"/>
        </w:rPr>
        <w:t>（2）绿色城市发展水平等级</w:t>
      </w:r>
    </w:p>
    <w:p>
      <w:pPr>
        <w:adjustRightInd w:val="0"/>
        <w:snapToGrid w:val="0"/>
        <w:spacing w:line="560" w:lineRule="exact"/>
        <w:ind w:firstLine="640" w:firstLineChars="200"/>
        <w:rPr>
          <w:rFonts w:eastAsia="仿宋_GB2312"/>
          <w:sz w:val="32"/>
          <w:szCs w:val="32"/>
        </w:rPr>
      </w:pPr>
      <w:r>
        <w:rPr>
          <w:rFonts w:eastAsia="仿宋_GB2312"/>
          <w:sz w:val="32"/>
          <w:szCs w:val="32"/>
        </w:rPr>
        <w:t>根据绿色低碳发展水平得分，将绿色城市建设水平划为达标和不达标两个等级，满足所有约束指标且得分达到70分及以上为达标，不满足所有约束指标或得分70分以下为不达标，详见下表。</w:t>
      </w:r>
    </w:p>
    <w:p>
      <w:pPr>
        <w:widowControl/>
        <w:spacing w:line="560" w:lineRule="exact"/>
        <w:ind w:left="210" w:leftChars="100"/>
        <w:jc w:val="center"/>
        <w:rPr>
          <w:rFonts w:eastAsia="仿宋_GB2312"/>
          <w:b/>
          <w:bCs/>
          <w:sz w:val="30"/>
          <w:szCs w:val="30"/>
        </w:rPr>
      </w:pPr>
      <w:r>
        <w:rPr>
          <w:rFonts w:eastAsia="仿宋_GB2312"/>
          <w:b/>
          <w:bCs/>
          <w:sz w:val="30"/>
          <w:szCs w:val="30"/>
        </w:rPr>
        <w:t>表5.3-2 绿色城市发展水平等级</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5"/>
        <w:gridCol w:w="2613"/>
        <w:gridCol w:w="2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33" w:type="pct"/>
          </w:tcPr>
          <w:p>
            <w:pPr>
              <w:spacing w:line="400" w:lineRule="exact"/>
              <w:jc w:val="center"/>
              <w:rPr>
                <w:rFonts w:eastAsia="仿宋_GB2312"/>
                <w:b/>
                <w:bCs/>
                <w:sz w:val="30"/>
                <w:szCs w:val="30"/>
              </w:rPr>
            </w:pPr>
            <w:r>
              <w:rPr>
                <w:rFonts w:eastAsia="仿宋_GB2312"/>
                <w:b/>
                <w:bCs/>
                <w:sz w:val="30"/>
                <w:szCs w:val="30"/>
              </w:rPr>
              <w:t>指标要求</w:t>
            </w:r>
          </w:p>
        </w:tc>
        <w:tc>
          <w:tcPr>
            <w:tcW w:w="1533" w:type="pct"/>
          </w:tcPr>
          <w:p>
            <w:pPr>
              <w:spacing w:line="400" w:lineRule="exact"/>
              <w:jc w:val="center"/>
              <w:rPr>
                <w:rFonts w:eastAsia="仿宋_GB2312"/>
                <w:b/>
                <w:bCs/>
                <w:sz w:val="30"/>
                <w:szCs w:val="30"/>
              </w:rPr>
            </w:pPr>
            <w:r>
              <w:rPr>
                <w:rFonts w:eastAsia="仿宋_GB2312"/>
                <w:b/>
                <w:bCs/>
                <w:sz w:val="30"/>
                <w:szCs w:val="30"/>
              </w:rPr>
              <w:t>得分</w:t>
            </w:r>
          </w:p>
        </w:tc>
        <w:tc>
          <w:tcPr>
            <w:tcW w:w="1334" w:type="pct"/>
          </w:tcPr>
          <w:p>
            <w:pPr>
              <w:spacing w:line="400" w:lineRule="exact"/>
              <w:jc w:val="center"/>
              <w:rPr>
                <w:rFonts w:eastAsia="仿宋_GB2312"/>
                <w:b/>
                <w:bCs/>
                <w:sz w:val="30"/>
                <w:szCs w:val="30"/>
              </w:rPr>
            </w:pPr>
            <w:r>
              <w:rPr>
                <w:rFonts w:eastAsia="仿宋_GB2312"/>
                <w:b/>
                <w:bCs/>
                <w:sz w:val="30"/>
                <w:szCs w:val="30"/>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33" w:type="pct"/>
          </w:tcPr>
          <w:p>
            <w:pPr>
              <w:spacing w:line="400" w:lineRule="exact"/>
              <w:jc w:val="center"/>
              <w:rPr>
                <w:rFonts w:eastAsia="仿宋_GB2312"/>
                <w:sz w:val="30"/>
                <w:szCs w:val="30"/>
              </w:rPr>
            </w:pPr>
            <w:r>
              <w:rPr>
                <w:rFonts w:eastAsia="仿宋_GB2312"/>
                <w:sz w:val="30"/>
                <w:szCs w:val="30"/>
              </w:rPr>
              <w:t>满足所有约束指标</w:t>
            </w:r>
          </w:p>
        </w:tc>
        <w:tc>
          <w:tcPr>
            <w:tcW w:w="1533" w:type="pct"/>
          </w:tcPr>
          <w:p>
            <w:pPr>
              <w:spacing w:line="400" w:lineRule="exact"/>
              <w:jc w:val="center"/>
              <w:rPr>
                <w:rFonts w:eastAsia="仿宋_GB2312"/>
                <w:sz w:val="30"/>
                <w:szCs w:val="30"/>
              </w:rPr>
            </w:pPr>
            <w:r>
              <w:rPr>
                <w:rFonts w:eastAsia="仿宋_GB2312"/>
                <w:sz w:val="30"/>
                <w:szCs w:val="30"/>
              </w:rPr>
              <w:t>S</w:t>
            </w:r>
            <w:r>
              <w:rPr>
                <w:rFonts w:hint="eastAsia" w:eastAsia="仿宋_GB2312"/>
                <w:sz w:val="30"/>
                <w:szCs w:val="30"/>
              </w:rPr>
              <w:t>≥</w:t>
            </w:r>
            <w:r>
              <w:rPr>
                <w:rFonts w:eastAsia="仿宋_GB2312"/>
                <w:sz w:val="30"/>
                <w:szCs w:val="30"/>
              </w:rPr>
              <w:t>70</w:t>
            </w:r>
          </w:p>
        </w:tc>
        <w:tc>
          <w:tcPr>
            <w:tcW w:w="1334" w:type="pct"/>
          </w:tcPr>
          <w:p>
            <w:pPr>
              <w:spacing w:line="400" w:lineRule="exact"/>
              <w:jc w:val="center"/>
              <w:rPr>
                <w:rFonts w:eastAsia="仿宋_GB2312"/>
                <w:sz w:val="30"/>
                <w:szCs w:val="30"/>
              </w:rPr>
            </w:pPr>
            <w:r>
              <w:rPr>
                <w:rFonts w:eastAsia="仿宋_GB2312"/>
                <w:sz w:val="30"/>
                <w:szCs w:val="30"/>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33" w:type="pct"/>
          </w:tcPr>
          <w:p>
            <w:pPr>
              <w:spacing w:line="400" w:lineRule="exact"/>
              <w:jc w:val="center"/>
              <w:rPr>
                <w:rFonts w:eastAsia="仿宋_GB2312"/>
                <w:sz w:val="30"/>
                <w:szCs w:val="30"/>
              </w:rPr>
            </w:pPr>
            <w:r>
              <w:rPr>
                <w:rFonts w:eastAsia="仿宋_GB2312"/>
                <w:sz w:val="30"/>
                <w:szCs w:val="30"/>
              </w:rPr>
              <w:t>未满足所有约束指标</w:t>
            </w:r>
          </w:p>
        </w:tc>
        <w:tc>
          <w:tcPr>
            <w:tcW w:w="1533" w:type="pct"/>
          </w:tcPr>
          <w:p>
            <w:pPr>
              <w:spacing w:line="400" w:lineRule="exact"/>
              <w:jc w:val="center"/>
              <w:rPr>
                <w:rFonts w:eastAsia="仿宋_GB2312"/>
                <w:sz w:val="30"/>
                <w:szCs w:val="30"/>
              </w:rPr>
            </w:pPr>
            <w:r>
              <w:rPr>
                <w:rFonts w:eastAsia="仿宋_GB2312"/>
                <w:sz w:val="30"/>
                <w:szCs w:val="30"/>
              </w:rPr>
              <w:t>S</w:t>
            </w:r>
            <w:r>
              <w:rPr>
                <w:rFonts w:hint="eastAsia" w:eastAsia="仿宋_GB2312"/>
                <w:sz w:val="30"/>
                <w:szCs w:val="30"/>
                <w:lang w:eastAsia="zh-CN"/>
              </w:rPr>
              <w:t>&lt;</w:t>
            </w:r>
            <w:r>
              <w:rPr>
                <w:rFonts w:eastAsia="仿宋_GB2312"/>
                <w:sz w:val="30"/>
                <w:szCs w:val="30"/>
              </w:rPr>
              <w:t>70</w:t>
            </w:r>
          </w:p>
        </w:tc>
        <w:tc>
          <w:tcPr>
            <w:tcW w:w="1334" w:type="pct"/>
          </w:tcPr>
          <w:p>
            <w:pPr>
              <w:spacing w:line="400" w:lineRule="exact"/>
              <w:jc w:val="center"/>
              <w:rPr>
                <w:rFonts w:eastAsia="仿宋_GB2312"/>
                <w:sz w:val="30"/>
                <w:szCs w:val="30"/>
              </w:rPr>
            </w:pPr>
            <w:r>
              <w:rPr>
                <w:rFonts w:eastAsia="仿宋_GB2312"/>
                <w:sz w:val="30"/>
                <w:szCs w:val="30"/>
              </w:rPr>
              <w:t>不达标</w:t>
            </w:r>
          </w:p>
        </w:tc>
      </w:tr>
    </w:tbl>
    <w:p>
      <w:pPr>
        <w:pStyle w:val="41"/>
        <w:spacing w:line="560" w:lineRule="exact"/>
        <w:ind w:firstLineChars="0"/>
        <w:rPr>
          <w:rFonts w:ascii="Times New Roman" w:eastAsia="仿宋_GB2312"/>
          <w:sz w:val="30"/>
          <w:szCs w:val="30"/>
        </w:rPr>
        <w:sectPr>
          <w:pgSz w:w="11906" w:h="16838"/>
          <w:pgMar w:top="1440" w:right="1800" w:bottom="1440" w:left="1800" w:header="1418" w:footer="1134" w:gutter="0"/>
          <w:pgNumType w:fmt="numberInDash" w:start="1"/>
          <w:cols w:space="720" w:num="1"/>
          <w:formProt w:val="0"/>
          <w:docGrid w:type="lines" w:linePitch="312" w:charSpace="0"/>
        </w:sectPr>
      </w:pPr>
    </w:p>
    <w:p>
      <w:pPr>
        <w:spacing w:line="560" w:lineRule="exact"/>
        <w:ind w:firstLine="643" w:firstLineChars="200"/>
        <w:outlineLvl w:val="1"/>
        <w:rPr>
          <w:rFonts w:eastAsia="楷体_GB2312"/>
          <w:b/>
          <w:bCs/>
          <w:sz w:val="32"/>
          <w:szCs w:val="32"/>
        </w:rPr>
      </w:pPr>
      <w:bookmarkStart w:id="70" w:name="_GoBack"/>
      <w:bookmarkEnd w:id="70"/>
      <w:bookmarkStart w:id="51" w:name="_Toc4991"/>
      <w:bookmarkStart w:id="52" w:name="_Toc164934729"/>
      <w:r>
        <w:rPr>
          <w:rFonts w:eastAsia="楷体_GB2312"/>
          <w:b/>
          <w:bCs/>
          <w:sz w:val="32"/>
          <w:szCs w:val="32"/>
        </w:rPr>
        <w:t>5.</w:t>
      </w:r>
      <w:r>
        <w:rPr>
          <w:rFonts w:hint="eastAsia" w:eastAsia="楷体_GB2312"/>
          <w:b/>
          <w:bCs/>
          <w:sz w:val="32"/>
          <w:szCs w:val="32"/>
        </w:rPr>
        <w:t>4</w:t>
      </w:r>
      <w:r>
        <w:rPr>
          <w:rFonts w:eastAsia="楷体_GB2312"/>
          <w:b/>
          <w:bCs/>
          <w:sz w:val="32"/>
          <w:szCs w:val="32"/>
        </w:rPr>
        <w:t>指标体系内容</w:t>
      </w:r>
      <w:bookmarkEnd w:id="51"/>
      <w:bookmarkEnd w:id="52"/>
    </w:p>
    <w:p>
      <w:pPr>
        <w:adjustRightInd w:val="0"/>
        <w:snapToGrid w:val="0"/>
        <w:spacing w:line="560" w:lineRule="exact"/>
        <w:ind w:firstLine="640" w:firstLineChars="200"/>
        <w:rPr>
          <w:rFonts w:eastAsia="仿宋_GB2312"/>
          <w:sz w:val="32"/>
          <w:szCs w:val="32"/>
        </w:rPr>
      </w:pPr>
      <w:r>
        <w:rPr>
          <w:rFonts w:hint="eastAsia" w:eastAsia="仿宋_GB2312"/>
          <w:sz w:val="32"/>
          <w:szCs w:val="32"/>
        </w:rPr>
        <w:t>绿色城市建设评价指标体系</w:t>
      </w:r>
      <w:r>
        <w:rPr>
          <w:rFonts w:eastAsia="仿宋_GB2312"/>
          <w:sz w:val="32"/>
          <w:szCs w:val="32"/>
        </w:rPr>
        <w:t>包括三个指标层级</w:t>
      </w:r>
      <w:r>
        <w:rPr>
          <w:rFonts w:hint="eastAsia" w:eastAsia="仿宋_GB2312"/>
          <w:sz w:val="32"/>
          <w:szCs w:val="32"/>
        </w:rPr>
        <w:t>：</w:t>
      </w:r>
      <w:r>
        <w:rPr>
          <w:rFonts w:eastAsia="仿宋_GB2312"/>
          <w:sz w:val="32"/>
          <w:szCs w:val="32"/>
        </w:rPr>
        <w:t>一级指标、二级指标、三级指标。一级指标包括绿色建筑、绿色小区、绿色社区、绿色城区及提高创新5项。二级指标包括高品质绿色建筑、低碳建筑、完整社区、韧性城市等22项。每个二级指标均由若干约束指标</w:t>
      </w:r>
      <w:r>
        <w:rPr>
          <w:rFonts w:hint="eastAsia" w:eastAsia="仿宋_GB2312"/>
          <w:sz w:val="32"/>
          <w:szCs w:val="32"/>
        </w:rPr>
        <w:t>和</w:t>
      </w:r>
      <w:r>
        <w:rPr>
          <w:rFonts w:eastAsia="仿宋_GB2312"/>
          <w:sz w:val="32"/>
          <w:szCs w:val="32"/>
        </w:rPr>
        <w:t>可选指标的三级指标组成，共</w:t>
      </w:r>
      <w:r>
        <w:rPr>
          <w:rFonts w:hint="eastAsia" w:eastAsia="仿宋_GB2312"/>
          <w:b/>
          <w:bCs/>
          <w:sz w:val="32"/>
          <w:szCs w:val="32"/>
        </w:rPr>
        <w:t>63</w:t>
      </w:r>
      <w:r>
        <w:rPr>
          <w:rFonts w:eastAsia="仿宋_GB2312"/>
          <w:b/>
          <w:bCs/>
          <w:sz w:val="32"/>
          <w:szCs w:val="32"/>
        </w:rPr>
        <w:t>项</w:t>
      </w:r>
      <w:r>
        <w:rPr>
          <w:rFonts w:eastAsia="仿宋_GB2312"/>
          <w:sz w:val="32"/>
          <w:szCs w:val="32"/>
        </w:rPr>
        <w:t>三级指标，其中约束指标</w:t>
      </w:r>
      <w:r>
        <w:rPr>
          <w:rFonts w:eastAsia="仿宋_GB2312"/>
          <w:b/>
          <w:bCs/>
          <w:sz w:val="32"/>
          <w:szCs w:val="32"/>
        </w:rPr>
        <w:t>1</w:t>
      </w:r>
      <w:r>
        <w:rPr>
          <w:rFonts w:hint="eastAsia" w:eastAsia="仿宋_GB2312"/>
          <w:b/>
          <w:bCs/>
          <w:sz w:val="32"/>
          <w:szCs w:val="32"/>
        </w:rPr>
        <w:t>1</w:t>
      </w:r>
      <w:r>
        <w:rPr>
          <w:rFonts w:eastAsia="仿宋_GB2312"/>
          <w:sz w:val="32"/>
          <w:szCs w:val="32"/>
        </w:rPr>
        <w:t>项，可选指标</w:t>
      </w:r>
      <w:r>
        <w:rPr>
          <w:rFonts w:hint="eastAsia" w:eastAsia="仿宋_GB2312"/>
          <w:b/>
          <w:bCs/>
          <w:sz w:val="32"/>
          <w:szCs w:val="32"/>
        </w:rPr>
        <w:t>43</w:t>
      </w:r>
      <w:r>
        <w:rPr>
          <w:rFonts w:eastAsia="仿宋_GB2312"/>
          <w:sz w:val="32"/>
          <w:szCs w:val="32"/>
        </w:rPr>
        <w:t>项</w:t>
      </w:r>
      <w:r>
        <w:rPr>
          <w:rFonts w:hint="eastAsia" w:eastAsia="仿宋_GB2312"/>
          <w:sz w:val="32"/>
          <w:szCs w:val="32"/>
        </w:rPr>
        <w:t>，加分项</w:t>
      </w:r>
      <w:r>
        <w:rPr>
          <w:rFonts w:hint="eastAsia" w:eastAsia="仿宋_GB2312"/>
          <w:b/>
          <w:bCs/>
          <w:sz w:val="32"/>
          <w:szCs w:val="32"/>
        </w:rPr>
        <w:t>9</w:t>
      </w:r>
      <w:r>
        <w:rPr>
          <w:rFonts w:eastAsia="仿宋_GB2312"/>
          <w:sz w:val="32"/>
          <w:szCs w:val="32"/>
        </w:rPr>
        <w:t>项。</w:t>
      </w:r>
    </w:p>
    <w:p>
      <w:pPr>
        <w:widowControl/>
        <w:spacing w:line="560" w:lineRule="exact"/>
        <w:ind w:left="210" w:leftChars="100"/>
        <w:jc w:val="center"/>
        <w:rPr>
          <w:rFonts w:eastAsia="仿宋_GB2312"/>
          <w:b/>
          <w:bCs/>
          <w:sz w:val="30"/>
          <w:szCs w:val="30"/>
        </w:rPr>
      </w:pPr>
      <w:r>
        <w:rPr>
          <w:rFonts w:eastAsia="仿宋_GB2312"/>
          <w:b/>
          <w:bCs/>
          <w:sz w:val="30"/>
          <w:szCs w:val="30"/>
        </w:rPr>
        <w:t xml:space="preserve">表5-1   </w:t>
      </w:r>
      <w:r>
        <w:rPr>
          <w:rFonts w:hint="eastAsia" w:eastAsia="仿宋_GB2312"/>
          <w:b/>
          <w:bCs/>
          <w:sz w:val="30"/>
          <w:szCs w:val="30"/>
        </w:rPr>
        <w:t>绿色城市建设评价指标体系</w:t>
      </w:r>
    </w:p>
    <w:tbl>
      <w:tblPr>
        <w:tblStyle w:val="23"/>
        <w:tblW w:w="5323"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8"/>
        <w:gridCol w:w="1875"/>
        <w:gridCol w:w="1293"/>
        <w:gridCol w:w="5505"/>
        <w:gridCol w:w="1557"/>
        <w:gridCol w:w="1521"/>
        <w:gridCol w:w="1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698" w:type="pct"/>
            <w:vAlign w:val="center"/>
          </w:tcPr>
          <w:p>
            <w:pPr>
              <w:spacing w:line="360" w:lineRule="auto"/>
              <w:jc w:val="center"/>
              <w:rPr>
                <w:rFonts w:eastAsia="仿宋_GB2312"/>
                <w:b/>
                <w:bCs/>
                <w:sz w:val="30"/>
                <w:szCs w:val="30"/>
              </w:rPr>
            </w:pPr>
            <w:r>
              <w:rPr>
                <w:rFonts w:eastAsia="仿宋_GB2312"/>
                <w:b/>
                <w:bCs/>
                <w:sz w:val="30"/>
                <w:szCs w:val="30"/>
              </w:rPr>
              <w:t>一级指标</w:t>
            </w:r>
          </w:p>
        </w:tc>
        <w:tc>
          <w:tcPr>
            <w:tcW w:w="621" w:type="pct"/>
            <w:vAlign w:val="center"/>
          </w:tcPr>
          <w:p>
            <w:pPr>
              <w:spacing w:line="360" w:lineRule="auto"/>
              <w:jc w:val="center"/>
              <w:rPr>
                <w:rFonts w:eastAsia="仿宋_GB2312"/>
                <w:b/>
                <w:bCs/>
                <w:sz w:val="30"/>
                <w:szCs w:val="30"/>
              </w:rPr>
            </w:pPr>
            <w:r>
              <w:rPr>
                <w:rFonts w:eastAsia="仿宋_GB2312"/>
                <w:b/>
                <w:bCs/>
                <w:sz w:val="30"/>
                <w:szCs w:val="30"/>
              </w:rPr>
              <w:t>二级指标</w:t>
            </w:r>
          </w:p>
        </w:tc>
        <w:tc>
          <w:tcPr>
            <w:tcW w:w="428" w:type="pct"/>
            <w:vAlign w:val="center"/>
          </w:tcPr>
          <w:p>
            <w:pPr>
              <w:spacing w:line="360" w:lineRule="auto"/>
              <w:jc w:val="center"/>
              <w:rPr>
                <w:rFonts w:eastAsia="仿宋_GB2312"/>
                <w:b/>
                <w:bCs/>
                <w:sz w:val="30"/>
                <w:szCs w:val="30"/>
              </w:rPr>
            </w:pPr>
            <w:r>
              <w:rPr>
                <w:rFonts w:eastAsia="仿宋_GB2312"/>
                <w:b/>
                <w:bCs/>
                <w:sz w:val="30"/>
                <w:szCs w:val="30"/>
              </w:rPr>
              <w:t>序号</w:t>
            </w:r>
          </w:p>
        </w:tc>
        <w:tc>
          <w:tcPr>
            <w:tcW w:w="1824" w:type="pct"/>
            <w:vAlign w:val="center"/>
          </w:tcPr>
          <w:p>
            <w:pPr>
              <w:spacing w:line="360" w:lineRule="auto"/>
              <w:jc w:val="center"/>
              <w:rPr>
                <w:rFonts w:eastAsia="仿宋_GB2312"/>
                <w:b/>
                <w:bCs/>
                <w:sz w:val="30"/>
                <w:szCs w:val="30"/>
              </w:rPr>
            </w:pPr>
            <w:r>
              <w:rPr>
                <w:rFonts w:eastAsia="仿宋_GB2312"/>
                <w:b/>
                <w:bCs/>
                <w:sz w:val="30"/>
                <w:szCs w:val="30"/>
              </w:rPr>
              <w:t>三级指标</w:t>
            </w:r>
          </w:p>
        </w:tc>
        <w:tc>
          <w:tcPr>
            <w:tcW w:w="516" w:type="pct"/>
            <w:vAlign w:val="center"/>
          </w:tcPr>
          <w:p>
            <w:pPr>
              <w:spacing w:line="360" w:lineRule="auto"/>
              <w:jc w:val="center"/>
              <w:rPr>
                <w:rFonts w:eastAsia="仿宋_GB2312"/>
                <w:b/>
                <w:bCs/>
                <w:sz w:val="30"/>
                <w:szCs w:val="30"/>
              </w:rPr>
            </w:pPr>
            <w:r>
              <w:rPr>
                <w:rFonts w:eastAsia="仿宋_GB2312"/>
                <w:b/>
                <w:bCs/>
                <w:sz w:val="30"/>
                <w:szCs w:val="30"/>
              </w:rPr>
              <w:t>指标值</w:t>
            </w:r>
          </w:p>
        </w:tc>
        <w:tc>
          <w:tcPr>
            <w:tcW w:w="504" w:type="pct"/>
            <w:vAlign w:val="center"/>
          </w:tcPr>
          <w:p>
            <w:pPr>
              <w:spacing w:line="360" w:lineRule="auto"/>
              <w:jc w:val="center"/>
              <w:rPr>
                <w:rFonts w:eastAsia="仿宋_GB2312"/>
                <w:b/>
                <w:bCs/>
                <w:sz w:val="30"/>
                <w:szCs w:val="30"/>
              </w:rPr>
            </w:pPr>
            <w:r>
              <w:rPr>
                <w:rFonts w:eastAsia="仿宋_GB2312"/>
                <w:b/>
                <w:bCs/>
                <w:sz w:val="30"/>
                <w:szCs w:val="30"/>
              </w:rPr>
              <w:t>指标类型</w:t>
            </w:r>
          </w:p>
        </w:tc>
        <w:tc>
          <w:tcPr>
            <w:tcW w:w="408" w:type="pct"/>
            <w:vAlign w:val="center"/>
          </w:tcPr>
          <w:p>
            <w:pPr>
              <w:spacing w:line="360" w:lineRule="auto"/>
              <w:jc w:val="center"/>
              <w:rPr>
                <w:rFonts w:eastAsia="仿宋_GB2312"/>
                <w:b/>
                <w:bCs/>
                <w:sz w:val="30"/>
                <w:szCs w:val="30"/>
              </w:rPr>
            </w:pPr>
            <w:r>
              <w:rPr>
                <w:rFonts w:eastAsia="仿宋_GB2312"/>
                <w:b/>
                <w:bCs/>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restart"/>
            <w:vAlign w:val="center"/>
          </w:tcPr>
          <w:p>
            <w:pPr>
              <w:spacing w:line="400" w:lineRule="exact"/>
              <w:jc w:val="center"/>
              <w:rPr>
                <w:rFonts w:eastAsia="仿宋_GB2312"/>
                <w:b/>
                <w:bCs/>
                <w:sz w:val="30"/>
                <w:szCs w:val="30"/>
              </w:rPr>
            </w:pPr>
            <w:r>
              <w:rPr>
                <w:rFonts w:eastAsia="仿宋_GB2312"/>
                <w:b/>
                <w:bCs/>
                <w:sz w:val="30"/>
                <w:szCs w:val="30"/>
              </w:rPr>
              <w:t>绿色建筑</w:t>
            </w:r>
          </w:p>
          <w:p>
            <w:pPr>
              <w:spacing w:line="400" w:lineRule="exact"/>
              <w:jc w:val="center"/>
              <w:rPr>
                <w:rFonts w:eastAsia="仿宋_GB2312"/>
                <w:sz w:val="30"/>
                <w:szCs w:val="30"/>
              </w:rPr>
            </w:pPr>
            <w:r>
              <w:rPr>
                <w:rFonts w:eastAsia="仿宋_GB2312"/>
                <w:sz w:val="30"/>
                <w:szCs w:val="30"/>
              </w:rPr>
              <w:t>（1</w:t>
            </w:r>
            <w:r>
              <w:rPr>
                <w:rFonts w:hint="eastAsia" w:eastAsia="仿宋_GB2312"/>
                <w:sz w:val="30"/>
                <w:szCs w:val="30"/>
              </w:rPr>
              <w:t>4</w:t>
            </w:r>
            <w:r>
              <w:rPr>
                <w:rFonts w:eastAsia="仿宋_GB2312"/>
                <w:sz w:val="30"/>
                <w:szCs w:val="30"/>
              </w:rPr>
              <w:t>个指标，总分</w:t>
            </w:r>
            <w:r>
              <w:rPr>
                <w:rFonts w:hint="eastAsia" w:eastAsia="仿宋_GB2312"/>
                <w:sz w:val="30"/>
                <w:szCs w:val="30"/>
              </w:rPr>
              <w:t>24</w:t>
            </w:r>
            <w:r>
              <w:rPr>
                <w:rFonts w:eastAsia="仿宋_GB2312"/>
                <w:sz w:val="30"/>
                <w:szCs w:val="30"/>
              </w:rPr>
              <w:t>分）</w:t>
            </w: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绿色建筑</w:t>
            </w:r>
          </w:p>
        </w:tc>
        <w:tc>
          <w:tcPr>
            <w:tcW w:w="428" w:type="pct"/>
            <w:vAlign w:val="center"/>
          </w:tcPr>
          <w:p>
            <w:pPr>
              <w:spacing w:line="400" w:lineRule="exact"/>
              <w:jc w:val="center"/>
              <w:rPr>
                <w:rFonts w:eastAsia="仿宋_GB2312"/>
                <w:sz w:val="30"/>
                <w:szCs w:val="30"/>
              </w:rPr>
            </w:pPr>
            <w:r>
              <w:rPr>
                <w:rFonts w:eastAsia="仿宋_GB2312"/>
                <w:sz w:val="30"/>
                <w:szCs w:val="30"/>
              </w:rPr>
              <w:t>1</w:t>
            </w:r>
          </w:p>
        </w:tc>
        <w:tc>
          <w:tcPr>
            <w:tcW w:w="1824" w:type="pct"/>
            <w:vAlign w:val="center"/>
          </w:tcPr>
          <w:p>
            <w:pPr>
              <w:spacing w:line="400" w:lineRule="exact"/>
              <w:jc w:val="center"/>
              <w:rPr>
                <w:rFonts w:eastAsia="仿宋_GB2312"/>
                <w:sz w:val="30"/>
                <w:szCs w:val="30"/>
              </w:rPr>
            </w:pPr>
            <w:r>
              <w:rPr>
                <w:rFonts w:eastAsia="仿宋_GB2312"/>
                <w:sz w:val="30"/>
                <w:szCs w:val="30"/>
              </w:rPr>
              <w:t>新建民用建筑中绿色建筑占比（%）</w:t>
            </w:r>
          </w:p>
        </w:tc>
        <w:tc>
          <w:tcPr>
            <w:tcW w:w="516" w:type="pct"/>
            <w:vAlign w:val="center"/>
          </w:tcPr>
          <w:p>
            <w:pPr>
              <w:spacing w:line="400" w:lineRule="exact"/>
              <w:jc w:val="center"/>
              <w:rPr>
                <w:rFonts w:eastAsia="仿宋_GB2312"/>
                <w:sz w:val="30"/>
                <w:szCs w:val="30"/>
              </w:rPr>
            </w:pPr>
            <w:r>
              <w:rPr>
                <w:rFonts w:eastAsia="仿宋_GB2312"/>
                <w:sz w:val="30"/>
                <w:szCs w:val="30"/>
              </w:rPr>
              <w:t>≥90%</w:t>
            </w:r>
          </w:p>
        </w:tc>
        <w:tc>
          <w:tcPr>
            <w:tcW w:w="504" w:type="pct"/>
            <w:vAlign w:val="center"/>
          </w:tcPr>
          <w:p>
            <w:pPr>
              <w:spacing w:line="400" w:lineRule="exact"/>
              <w:jc w:val="center"/>
              <w:rPr>
                <w:rFonts w:eastAsia="仿宋_GB2312"/>
                <w:sz w:val="30"/>
                <w:szCs w:val="30"/>
              </w:rPr>
            </w:pPr>
            <w:r>
              <w:rPr>
                <w:rFonts w:eastAsia="仿宋_GB2312"/>
                <w:sz w:val="30"/>
                <w:szCs w:val="30"/>
              </w:rPr>
              <w:t>约束指标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2</w:t>
            </w:r>
          </w:p>
        </w:tc>
        <w:tc>
          <w:tcPr>
            <w:tcW w:w="1824" w:type="pct"/>
            <w:vAlign w:val="center"/>
          </w:tcPr>
          <w:p>
            <w:pPr>
              <w:spacing w:line="400" w:lineRule="exact"/>
              <w:jc w:val="center"/>
              <w:rPr>
                <w:rFonts w:eastAsia="仿宋_GB2312"/>
                <w:sz w:val="30"/>
                <w:szCs w:val="30"/>
              </w:rPr>
            </w:pPr>
            <w:r>
              <w:rPr>
                <w:rFonts w:eastAsia="仿宋_GB2312"/>
                <w:sz w:val="30"/>
                <w:szCs w:val="30"/>
              </w:rPr>
              <w:t>新建民用建筑中星级绿色建筑占比（%）</w:t>
            </w:r>
          </w:p>
        </w:tc>
        <w:tc>
          <w:tcPr>
            <w:tcW w:w="516" w:type="pct"/>
            <w:vAlign w:val="center"/>
          </w:tcPr>
          <w:p>
            <w:pPr>
              <w:spacing w:line="400" w:lineRule="exact"/>
              <w:jc w:val="center"/>
              <w:rPr>
                <w:rFonts w:eastAsia="仿宋_GB2312"/>
                <w:sz w:val="30"/>
                <w:szCs w:val="30"/>
              </w:rPr>
            </w:pPr>
            <w:r>
              <w:rPr>
                <w:rFonts w:eastAsia="仿宋_GB2312"/>
                <w:sz w:val="30"/>
                <w:szCs w:val="30"/>
              </w:rPr>
              <w:t>≥60%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3</w:t>
            </w:r>
          </w:p>
        </w:tc>
        <w:tc>
          <w:tcPr>
            <w:tcW w:w="1824" w:type="pct"/>
            <w:vAlign w:val="center"/>
          </w:tcPr>
          <w:p>
            <w:pPr>
              <w:spacing w:line="400" w:lineRule="exact"/>
              <w:jc w:val="center"/>
              <w:rPr>
                <w:rFonts w:eastAsia="仿宋_GB2312"/>
                <w:sz w:val="30"/>
                <w:szCs w:val="30"/>
                <w:lang w:bidi="ar"/>
              </w:rPr>
            </w:pPr>
            <w:r>
              <w:rPr>
                <w:rFonts w:eastAsia="仿宋_GB2312"/>
                <w:sz w:val="30"/>
                <w:szCs w:val="30"/>
              </w:rPr>
              <w:t>新建民用建筑中二星级及以上绿色建筑占比（%）</w:t>
            </w:r>
          </w:p>
        </w:tc>
        <w:tc>
          <w:tcPr>
            <w:tcW w:w="516" w:type="pct"/>
            <w:vAlign w:val="center"/>
          </w:tcPr>
          <w:p>
            <w:pPr>
              <w:spacing w:line="400" w:lineRule="exact"/>
              <w:jc w:val="center"/>
              <w:rPr>
                <w:rFonts w:eastAsia="仿宋_GB2312"/>
                <w:sz w:val="30"/>
                <w:szCs w:val="30"/>
              </w:rPr>
            </w:pPr>
            <w:r>
              <w:rPr>
                <w:rFonts w:eastAsia="仿宋_GB2312"/>
                <w:sz w:val="30"/>
                <w:szCs w:val="30"/>
              </w:rPr>
              <w:t>≥30%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8" w:type="pct"/>
            <w:vMerge w:val="continue"/>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低碳建筑</w:t>
            </w:r>
          </w:p>
        </w:tc>
        <w:tc>
          <w:tcPr>
            <w:tcW w:w="428" w:type="pct"/>
            <w:vAlign w:val="center"/>
          </w:tcPr>
          <w:p>
            <w:pPr>
              <w:spacing w:line="400" w:lineRule="exact"/>
              <w:jc w:val="center"/>
              <w:rPr>
                <w:rFonts w:eastAsia="仿宋_GB2312"/>
                <w:sz w:val="30"/>
                <w:szCs w:val="30"/>
              </w:rPr>
            </w:pPr>
            <w:r>
              <w:rPr>
                <w:rFonts w:hint="eastAsia" w:eastAsia="仿宋_GB2312"/>
                <w:sz w:val="30"/>
                <w:szCs w:val="30"/>
              </w:rPr>
              <w:t>4</w:t>
            </w:r>
          </w:p>
        </w:tc>
        <w:tc>
          <w:tcPr>
            <w:tcW w:w="1824" w:type="pct"/>
            <w:vAlign w:val="center"/>
          </w:tcPr>
          <w:p>
            <w:pPr>
              <w:spacing w:line="400" w:lineRule="exact"/>
              <w:jc w:val="center"/>
              <w:rPr>
                <w:rFonts w:eastAsia="仿宋_GB2312"/>
                <w:sz w:val="30"/>
                <w:szCs w:val="30"/>
              </w:rPr>
            </w:pPr>
            <w:r>
              <w:rPr>
                <w:rFonts w:eastAsia="仿宋_GB2312"/>
                <w:sz w:val="30"/>
                <w:szCs w:val="30"/>
              </w:rPr>
              <w:t>新建公共建筑全电气化比例（%）</w:t>
            </w:r>
          </w:p>
        </w:tc>
        <w:tc>
          <w:tcPr>
            <w:tcW w:w="516" w:type="pct"/>
            <w:vAlign w:val="center"/>
          </w:tcPr>
          <w:p>
            <w:pPr>
              <w:spacing w:line="400" w:lineRule="exact"/>
              <w:jc w:val="center"/>
              <w:rPr>
                <w:rFonts w:eastAsia="仿宋_GB2312"/>
                <w:sz w:val="30"/>
                <w:szCs w:val="30"/>
              </w:rPr>
            </w:pPr>
            <w:r>
              <w:rPr>
                <w:rFonts w:eastAsia="仿宋_GB2312"/>
                <w:sz w:val="30"/>
                <w:szCs w:val="30"/>
              </w:rPr>
              <w:t>≥30%</w:t>
            </w:r>
          </w:p>
        </w:tc>
        <w:tc>
          <w:tcPr>
            <w:tcW w:w="504" w:type="pct"/>
            <w:vAlign w:val="center"/>
          </w:tcPr>
          <w:p>
            <w:pPr>
              <w:spacing w:line="400" w:lineRule="exact"/>
              <w:jc w:val="center"/>
              <w:rPr>
                <w:rFonts w:eastAsia="仿宋_GB2312"/>
                <w:sz w:val="30"/>
                <w:szCs w:val="30"/>
              </w:rPr>
            </w:pPr>
            <w:r>
              <w:rPr>
                <w:rFonts w:hint="eastAsia" w:eastAsia="仿宋_GB2312"/>
                <w:sz w:val="30"/>
                <w:szCs w:val="30"/>
              </w:rPr>
              <w:t>约束</w:t>
            </w:r>
            <w:r>
              <w:rPr>
                <w:rFonts w:eastAsia="仿宋_GB2312"/>
                <w:sz w:val="30"/>
                <w:szCs w:val="30"/>
              </w:rPr>
              <w:t>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5</w:t>
            </w:r>
          </w:p>
        </w:tc>
        <w:tc>
          <w:tcPr>
            <w:tcW w:w="1824" w:type="pct"/>
            <w:vAlign w:val="center"/>
          </w:tcPr>
          <w:p>
            <w:pPr>
              <w:spacing w:line="400" w:lineRule="exact"/>
              <w:jc w:val="center"/>
              <w:rPr>
                <w:rFonts w:eastAsia="仿宋_GB2312"/>
                <w:sz w:val="30"/>
                <w:szCs w:val="30"/>
              </w:rPr>
            </w:pPr>
            <w:r>
              <w:rPr>
                <w:rFonts w:eastAsia="仿宋_GB2312"/>
                <w:sz w:val="30"/>
                <w:szCs w:val="30"/>
              </w:rPr>
              <w:t>建筑垃圾资源化利用率（%）</w:t>
            </w:r>
          </w:p>
        </w:tc>
        <w:tc>
          <w:tcPr>
            <w:tcW w:w="516" w:type="pct"/>
            <w:vAlign w:val="center"/>
          </w:tcPr>
          <w:p>
            <w:pPr>
              <w:spacing w:line="400" w:lineRule="exact"/>
              <w:jc w:val="center"/>
              <w:rPr>
                <w:rFonts w:eastAsia="仿宋_GB2312"/>
                <w:sz w:val="30"/>
                <w:szCs w:val="30"/>
              </w:rPr>
            </w:pPr>
            <w:r>
              <w:rPr>
                <w:rFonts w:eastAsia="仿宋_GB2312"/>
                <w:sz w:val="30"/>
                <w:szCs w:val="30"/>
              </w:rPr>
              <w:t>≥75%</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6</w:t>
            </w:r>
          </w:p>
        </w:tc>
        <w:tc>
          <w:tcPr>
            <w:tcW w:w="1824" w:type="pct"/>
            <w:vAlign w:val="center"/>
          </w:tcPr>
          <w:p>
            <w:pPr>
              <w:spacing w:line="400" w:lineRule="exact"/>
              <w:jc w:val="center"/>
              <w:rPr>
                <w:rFonts w:eastAsia="仿宋_GB2312"/>
                <w:sz w:val="30"/>
                <w:szCs w:val="30"/>
                <w:lang w:bidi="ar"/>
              </w:rPr>
            </w:pPr>
            <w:r>
              <w:rPr>
                <w:rFonts w:eastAsia="仿宋_GB2312"/>
                <w:sz w:val="30"/>
                <w:szCs w:val="30"/>
                <w:lang w:bidi="ar"/>
              </w:rPr>
              <w:t>新建公共机构建筑屋顶光伏覆盖率比例</w:t>
            </w:r>
            <w:r>
              <w:rPr>
                <w:rFonts w:eastAsia="仿宋_GB2312"/>
                <w:sz w:val="30"/>
                <w:szCs w:val="30"/>
              </w:rPr>
              <w:t>（%）</w:t>
            </w:r>
          </w:p>
        </w:tc>
        <w:tc>
          <w:tcPr>
            <w:tcW w:w="516" w:type="pct"/>
            <w:vAlign w:val="center"/>
          </w:tcPr>
          <w:p>
            <w:pPr>
              <w:spacing w:line="400" w:lineRule="exact"/>
              <w:jc w:val="center"/>
              <w:rPr>
                <w:rFonts w:eastAsia="仿宋_GB2312"/>
                <w:sz w:val="30"/>
                <w:szCs w:val="30"/>
              </w:rPr>
            </w:pPr>
            <w:r>
              <w:rPr>
                <w:rFonts w:eastAsia="仿宋_GB2312"/>
                <w:sz w:val="30"/>
                <w:szCs w:val="30"/>
              </w:rPr>
              <w:t>≥50%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7</w:t>
            </w:r>
          </w:p>
        </w:tc>
        <w:tc>
          <w:tcPr>
            <w:tcW w:w="1824" w:type="pct"/>
            <w:vAlign w:val="center"/>
          </w:tcPr>
          <w:p>
            <w:pPr>
              <w:spacing w:line="400" w:lineRule="exact"/>
              <w:jc w:val="center"/>
              <w:rPr>
                <w:rFonts w:eastAsia="仿宋_GB2312"/>
                <w:sz w:val="30"/>
                <w:szCs w:val="30"/>
                <w:lang w:bidi="ar"/>
              </w:rPr>
            </w:pPr>
            <w:r>
              <w:rPr>
                <w:rFonts w:eastAsia="仿宋_GB2312"/>
                <w:sz w:val="30"/>
                <w:szCs w:val="30"/>
                <w:lang w:bidi="ar"/>
              </w:rPr>
              <w:t>既有居住建筑节能改造任务完成比例（%）</w:t>
            </w:r>
          </w:p>
        </w:tc>
        <w:tc>
          <w:tcPr>
            <w:tcW w:w="516" w:type="pct"/>
            <w:vAlign w:val="center"/>
          </w:tcPr>
          <w:p>
            <w:pPr>
              <w:spacing w:line="400" w:lineRule="exact"/>
              <w:jc w:val="center"/>
              <w:rPr>
                <w:rFonts w:eastAsia="仿宋_GB2312"/>
                <w:sz w:val="30"/>
                <w:szCs w:val="30"/>
              </w:rPr>
            </w:pPr>
            <w:r>
              <w:rPr>
                <w:rFonts w:eastAsia="仿宋_GB2312"/>
                <w:sz w:val="30"/>
                <w:szCs w:val="30"/>
              </w:rPr>
              <w:t>100%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8</w:t>
            </w:r>
          </w:p>
        </w:tc>
        <w:tc>
          <w:tcPr>
            <w:tcW w:w="1824" w:type="pct"/>
            <w:vAlign w:val="center"/>
          </w:tcPr>
          <w:p>
            <w:pPr>
              <w:spacing w:line="400" w:lineRule="exact"/>
              <w:jc w:val="center"/>
              <w:rPr>
                <w:rFonts w:eastAsia="仿宋_GB2312"/>
                <w:sz w:val="30"/>
                <w:szCs w:val="30"/>
                <w:lang w:bidi="ar"/>
              </w:rPr>
            </w:pPr>
            <w:r>
              <w:rPr>
                <w:rFonts w:eastAsia="仿宋_GB2312"/>
                <w:sz w:val="30"/>
                <w:szCs w:val="30"/>
                <w:lang w:bidi="ar"/>
              </w:rPr>
              <w:t>既有公共建筑节能改造任务完成比例（%）</w:t>
            </w:r>
          </w:p>
        </w:tc>
        <w:tc>
          <w:tcPr>
            <w:tcW w:w="516" w:type="pct"/>
            <w:vAlign w:val="center"/>
          </w:tcPr>
          <w:p>
            <w:pPr>
              <w:spacing w:line="400" w:lineRule="exact"/>
              <w:jc w:val="center"/>
              <w:rPr>
                <w:rFonts w:eastAsia="仿宋_GB2312"/>
                <w:sz w:val="30"/>
                <w:szCs w:val="30"/>
              </w:rPr>
            </w:pPr>
            <w:r>
              <w:rPr>
                <w:rFonts w:eastAsia="仿宋_GB2312"/>
                <w:sz w:val="30"/>
                <w:szCs w:val="30"/>
              </w:rPr>
              <w:t>100%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智能建筑</w:t>
            </w:r>
          </w:p>
        </w:tc>
        <w:tc>
          <w:tcPr>
            <w:tcW w:w="428" w:type="pct"/>
            <w:vAlign w:val="center"/>
          </w:tcPr>
          <w:p>
            <w:pPr>
              <w:spacing w:line="400" w:lineRule="exact"/>
              <w:jc w:val="center"/>
              <w:rPr>
                <w:rFonts w:eastAsia="仿宋_GB2312"/>
                <w:sz w:val="30"/>
                <w:szCs w:val="30"/>
              </w:rPr>
            </w:pPr>
            <w:r>
              <w:rPr>
                <w:rFonts w:eastAsia="仿宋_GB2312"/>
                <w:sz w:val="30"/>
                <w:szCs w:val="30"/>
              </w:rPr>
              <w:t>9</w:t>
            </w:r>
          </w:p>
        </w:tc>
        <w:tc>
          <w:tcPr>
            <w:tcW w:w="1824" w:type="pct"/>
            <w:vAlign w:val="center"/>
          </w:tcPr>
          <w:p>
            <w:pPr>
              <w:spacing w:line="400" w:lineRule="exact"/>
              <w:jc w:val="center"/>
              <w:rPr>
                <w:rFonts w:eastAsia="仿宋_GB2312"/>
                <w:sz w:val="30"/>
                <w:szCs w:val="30"/>
              </w:rPr>
            </w:pPr>
            <w:r>
              <w:rPr>
                <w:rFonts w:eastAsia="仿宋_GB2312"/>
                <w:sz w:val="30"/>
                <w:szCs w:val="30"/>
              </w:rPr>
              <w:t>大型公建能耗监测覆盖率（%）</w:t>
            </w:r>
          </w:p>
        </w:tc>
        <w:tc>
          <w:tcPr>
            <w:tcW w:w="516" w:type="pct"/>
            <w:vAlign w:val="center"/>
          </w:tcPr>
          <w:p>
            <w:pPr>
              <w:spacing w:line="400" w:lineRule="exact"/>
              <w:jc w:val="center"/>
              <w:rPr>
                <w:rFonts w:eastAsia="仿宋_GB2312"/>
                <w:sz w:val="30"/>
                <w:szCs w:val="30"/>
              </w:rPr>
            </w:pPr>
            <w:r>
              <w:rPr>
                <w:rFonts w:eastAsia="仿宋_GB2312"/>
                <w:sz w:val="30"/>
                <w:szCs w:val="30"/>
              </w:rPr>
              <w:t>≥80%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10</w:t>
            </w:r>
          </w:p>
        </w:tc>
        <w:tc>
          <w:tcPr>
            <w:tcW w:w="1824" w:type="pct"/>
            <w:vAlign w:val="center"/>
          </w:tcPr>
          <w:p>
            <w:pPr>
              <w:spacing w:line="400" w:lineRule="exact"/>
              <w:jc w:val="center"/>
              <w:rPr>
                <w:rFonts w:eastAsia="仿宋_GB2312"/>
                <w:kern w:val="0"/>
                <w:sz w:val="30"/>
                <w:szCs w:val="30"/>
              </w:rPr>
            </w:pPr>
            <w:r>
              <w:rPr>
                <w:rFonts w:hint="eastAsia" w:eastAsia="仿宋_GB2312"/>
                <w:sz w:val="30"/>
                <w:szCs w:val="30"/>
              </w:rPr>
              <w:t>装配式建筑占新建建筑比例</w:t>
            </w:r>
            <w:r>
              <w:rPr>
                <w:rFonts w:eastAsia="仿宋_GB2312"/>
                <w:sz w:val="30"/>
                <w:szCs w:val="30"/>
              </w:rPr>
              <w:t>（%）</w:t>
            </w:r>
          </w:p>
        </w:tc>
        <w:tc>
          <w:tcPr>
            <w:tcW w:w="516" w:type="pct"/>
            <w:vAlign w:val="center"/>
          </w:tcPr>
          <w:p>
            <w:pPr>
              <w:spacing w:line="400" w:lineRule="exact"/>
              <w:jc w:val="center"/>
              <w:rPr>
                <w:rFonts w:eastAsia="仿宋_GB2312"/>
                <w:sz w:val="30"/>
                <w:szCs w:val="30"/>
              </w:rPr>
            </w:pPr>
            <w:r>
              <w:rPr>
                <w:rFonts w:eastAsia="仿宋_GB2312"/>
                <w:sz w:val="30"/>
                <w:szCs w:val="30"/>
              </w:rPr>
              <w:t>≥</w:t>
            </w:r>
            <w:r>
              <w:rPr>
                <w:rFonts w:hint="eastAsia" w:eastAsia="仿宋_GB2312"/>
                <w:sz w:val="30"/>
                <w:szCs w:val="30"/>
              </w:rPr>
              <w:t>3</w:t>
            </w:r>
            <w:r>
              <w:rPr>
                <w:rFonts w:eastAsia="仿宋_GB2312"/>
                <w:sz w:val="30"/>
                <w:szCs w:val="30"/>
              </w:rPr>
              <w:t>0%</w:t>
            </w:r>
          </w:p>
        </w:tc>
        <w:tc>
          <w:tcPr>
            <w:tcW w:w="504" w:type="pct"/>
            <w:vAlign w:val="center"/>
          </w:tcPr>
          <w:p>
            <w:pPr>
              <w:spacing w:line="400" w:lineRule="exact"/>
              <w:jc w:val="center"/>
              <w:rPr>
                <w:rFonts w:eastAsia="仿宋_GB2312"/>
                <w:sz w:val="30"/>
                <w:szCs w:val="30"/>
              </w:rPr>
            </w:pPr>
            <w:r>
              <w:rPr>
                <w:rFonts w:hint="eastAsia" w:eastAsia="仿宋_GB2312"/>
                <w:sz w:val="30"/>
                <w:szCs w:val="30"/>
              </w:rPr>
              <w:t>约束</w:t>
            </w:r>
            <w:r>
              <w:rPr>
                <w:rFonts w:eastAsia="仿宋_GB2312"/>
                <w:sz w:val="30"/>
                <w:szCs w:val="30"/>
              </w:rPr>
              <w:t>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11</w:t>
            </w:r>
          </w:p>
        </w:tc>
        <w:tc>
          <w:tcPr>
            <w:tcW w:w="1824" w:type="pct"/>
            <w:vAlign w:val="center"/>
          </w:tcPr>
          <w:p>
            <w:pPr>
              <w:spacing w:line="400" w:lineRule="exact"/>
              <w:jc w:val="center"/>
              <w:rPr>
                <w:rFonts w:eastAsia="仿宋_GB2312"/>
                <w:sz w:val="30"/>
                <w:szCs w:val="30"/>
              </w:rPr>
            </w:pPr>
            <w:r>
              <w:rPr>
                <w:rFonts w:eastAsia="仿宋_GB2312"/>
                <w:sz w:val="30"/>
                <w:szCs w:val="30"/>
              </w:rPr>
              <w:t>开展数字家庭建设的区</w:t>
            </w:r>
            <w:r>
              <w:rPr>
                <w:rFonts w:hint="eastAsia" w:eastAsia="仿宋_GB2312"/>
                <w:sz w:val="30"/>
                <w:szCs w:val="30"/>
              </w:rPr>
              <w:t>（</w:t>
            </w:r>
            <w:r>
              <w:rPr>
                <w:rFonts w:eastAsia="仿宋_GB2312"/>
                <w:sz w:val="30"/>
                <w:szCs w:val="30"/>
              </w:rPr>
              <w:t>市</w:t>
            </w:r>
            <w:r>
              <w:rPr>
                <w:rFonts w:hint="eastAsia" w:eastAsia="仿宋_GB2312"/>
                <w:sz w:val="30"/>
                <w:szCs w:val="30"/>
              </w:rPr>
              <w:t>）</w:t>
            </w:r>
            <w:r>
              <w:rPr>
                <w:rFonts w:eastAsia="仿宋_GB2312"/>
                <w:sz w:val="30"/>
                <w:szCs w:val="30"/>
              </w:rPr>
              <w:t>个数（个）</w:t>
            </w:r>
          </w:p>
        </w:tc>
        <w:tc>
          <w:tcPr>
            <w:tcW w:w="516" w:type="pct"/>
            <w:vAlign w:val="center"/>
          </w:tcPr>
          <w:p>
            <w:pPr>
              <w:spacing w:line="400" w:lineRule="exact"/>
              <w:jc w:val="center"/>
              <w:rPr>
                <w:rFonts w:eastAsia="仿宋_GB2312"/>
                <w:sz w:val="30"/>
                <w:szCs w:val="30"/>
              </w:rPr>
            </w:pPr>
            <w:r>
              <w:rPr>
                <w:rFonts w:eastAsia="仿宋_GB2312"/>
                <w:sz w:val="30"/>
                <w:szCs w:val="30"/>
              </w:rPr>
              <w:t>≥1个</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安全建筑</w:t>
            </w:r>
          </w:p>
        </w:tc>
        <w:tc>
          <w:tcPr>
            <w:tcW w:w="428" w:type="pct"/>
            <w:vAlign w:val="center"/>
          </w:tcPr>
          <w:p>
            <w:pPr>
              <w:spacing w:line="400" w:lineRule="exact"/>
              <w:jc w:val="center"/>
              <w:rPr>
                <w:rFonts w:eastAsia="仿宋_GB2312"/>
                <w:sz w:val="30"/>
                <w:szCs w:val="30"/>
              </w:rPr>
            </w:pPr>
            <w:r>
              <w:rPr>
                <w:rFonts w:eastAsia="仿宋_GB2312"/>
                <w:sz w:val="30"/>
                <w:szCs w:val="30"/>
              </w:rPr>
              <w:t>12</w:t>
            </w:r>
          </w:p>
        </w:tc>
        <w:tc>
          <w:tcPr>
            <w:tcW w:w="1824" w:type="pct"/>
            <w:vAlign w:val="center"/>
          </w:tcPr>
          <w:p>
            <w:pPr>
              <w:spacing w:line="400" w:lineRule="exact"/>
              <w:jc w:val="center"/>
              <w:rPr>
                <w:rFonts w:eastAsia="仿宋_GB2312"/>
                <w:sz w:val="30"/>
                <w:szCs w:val="30"/>
              </w:rPr>
            </w:pPr>
            <w:r>
              <w:rPr>
                <w:rFonts w:eastAsia="仿宋_GB2312"/>
                <w:sz w:val="30"/>
                <w:szCs w:val="30"/>
              </w:rPr>
              <w:t>新建建筑中抗震性能提高的建筑比例（%）</w:t>
            </w:r>
          </w:p>
        </w:tc>
        <w:tc>
          <w:tcPr>
            <w:tcW w:w="516" w:type="pct"/>
            <w:vAlign w:val="center"/>
          </w:tcPr>
          <w:p>
            <w:pPr>
              <w:spacing w:line="400" w:lineRule="exact"/>
              <w:jc w:val="center"/>
              <w:rPr>
                <w:rFonts w:eastAsia="仿宋_GB2312"/>
                <w:sz w:val="30"/>
                <w:szCs w:val="30"/>
              </w:rPr>
            </w:pPr>
            <w:r>
              <w:rPr>
                <w:rFonts w:eastAsia="仿宋_GB2312"/>
                <w:sz w:val="30"/>
                <w:szCs w:val="30"/>
              </w:rPr>
              <w:t>≥20%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13</w:t>
            </w:r>
          </w:p>
        </w:tc>
        <w:tc>
          <w:tcPr>
            <w:tcW w:w="1824" w:type="pct"/>
            <w:vAlign w:val="center"/>
          </w:tcPr>
          <w:p>
            <w:pPr>
              <w:spacing w:line="400" w:lineRule="exact"/>
              <w:jc w:val="center"/>
              <w:rPr>
                <w:rFonts w:eastAsia="仿宋_GB2312"/>
                <w:sz w:val="30"/>
                <w:szCs w:val="30"/>
              </w:rPr>
            </w:pPr>
            <w:r>
              <w:rPr>
                <w:rFonts w:eastAsia="仿宋_GB2312"/>
                <w:sz w:val="30"/>
                <w:szCs w:val="30"/>
              </w:rPr>
              <w:t>采取安全防护措施的建筑比例（%）</w:t>
            </w:r>
          </w:p>
        </w:tc>
        <w:tc>
          <w:tcPr>
            <w:tcW w:w="516" w:type="pct"/>
            <w:vAlign w:val="center"/>
          </w:tcPr>
          <w:p>
            <w:pPr>
              <w:spacing w:line="400" w:lineRule="exact"/>
              <w:jc w:val="center"/>
              <w:rPr>
                <w:rFonts w:eastAsia="仿宋_GB2312"/>
                <w:sz w:val="30"/>
                <w:szCs w:val="30"/>
              </w:rPr>
            </w:pPr>
            <w:r>
              <w:rPr>
                <w:rFonts w:hint="eastAsia" w:eastAsia="仿宋_GB2312"/>
                <w:sz w:val="30"/>
                <w:szCs w:val="30"/>
              </w:rPr>
              <w:t>100</w:t>
            </w:r>
            <w:r>
              <w:rPr>
                <w:rFonts w:eastAsia="仿宋_GB2312"/>
                <w:sz w:val="30"/>
                <w:szCs w:val="30"/>
              </w:rPr>
              <w:t>%</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Align w:val="center"/>
          </w:tcPr>
          <w:p>
            <w:pPr>
              <w:spacing w:line="400" w:lineRule="exact"/>
              <w:jc w:val="center"/>
              <w:rPr>
                <w:rFonts w:eastAsia="仿宋_GB2312"/>
                <w:sz w:val="30"/>
                <w:szCs w:val="30"/>
              </w:rPr>
            </w:pPr>
            <w:r>
              <w:rPr>
                <w:rFonts w:eastAsia="仿宋_GB2312"/>
                <w:sz w:val="30"/>
                <w:szCs w:val="30"/>
              </w:rPr>
              <w:t>绿色建造</w:t>
            </w:r>
          </w:p>
        </w:tc>
        <w:tc>
          <w:tcPr>
            <w:tcW w:w="428" w:type="pct"/>
            <w:vAlign w:val="center"/>
          </w:tcPr>
          <w:p>
            <w:pPr>
              <w:spacing w:line="400" w:lineRule="exact"/>
              <w:jc w:val="center"/>
              <w:rPr>
                <w:rFonts w:eastAsia="仿宋_GB2312"/>
                <w:sz w:val="30"/>
                <w:szCs w:val="30"/>
              </w:rPr>
            </w:pPr>
            <w:r>
              <w:rPr>
                <w:rFonts w:eastAsia="仿宋_GB2312"/>
                <w:sz w:val="30"/>
                <w:szCs w:val="30"/>
              </w:rPr>
              <w:t>14</w:t>
            </w:r>
          </w:p>
        </w:tc>
        <w:tc>
          <w:tcPr>
            <w:tcW w:w="1824" w:type="pct"/>
            <w:vAlign w:val="center"/>
          </w:tcPr>
          <w:p>
            <w:pPr>
              <w:spacing w:line="400" w:lineRule="exact"/>
              <w:jc w:val="center"/>
              <w:rPr>
                <w:rFonts w:eastAsia="仿宋_GB2312"/>
                <w:sz w:val="30"/>
                <w:szCs w:val="30"/>
              </w:rPr>
            </w:pPr>
            <w:r>
              <w:rPr>
                <w:rFonts w:eastAsia="仿宋_GB2312"/>
                <w:sz w:val="30"/>
                <w:szCs w:val="30"/>
              </w:rPr>
              <w:t>绿色建造项目个数（个）</w:t>
            </w:r>
          </w:p>
        </w:tc>
        <w:tc>
          <w:tcPr>
            <w:tcW w:w="516" w:type="pct"/>
            <w:vAlign w:val="center"/>
          </w:tcPr>
          <w:p>
            <w:pPr>
              <w:spacing w:line="400" w:lineRule="exact"/>
              <w:jc w:val="center"/>
              <w:rPr>
                <w:rFonts w:eastAsia="仿宋_GB2312"/>
                <w:sz w:val="30"/>
                <w:szCs w:val="30"/>
              </w:rPr>
            </w:pPr>
            <w:r>
              <w:rPr>
                <w:rFonts w:eastAsia="仿宋_GB2312"/>
                <w:sz w:val="30"/>
                <w:szCs w:val="30"/>
              </w:rPr>
              <w:t>≥5个</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restart"/>
            <w:vAlign w:val="center"/>
          </w:tcPr>
          <w:p>
            <w:pPr>
              <w:spacing w:line="400" w:lineRule="exact"/>
              <w:jc w:val="center"/>
              <w:rPr>
                <w:rFonts w:eastAsia="仿宋_GB2312"/>
                <w:b/>
                <w:bCs/>
                <w:sz w:val="30"/>
                <w:szCs w:val="30"/>
              </w:rPr>
            </w:pPr>
            <w:r>
              <w:rPr>
                <w:rFonts w:eastAsia="仿宋_GB2312"/>
                <w:b/>
                <w:bCs/>
                <w:sz w:val="30"/>
                <w:szCs w:val="30"/>
              </w:rPr>
              <w:t>绿色小区</w:t>
            </w:r>
          </w:p>
          <w:p>
            <w:pPr>
              <w:spacing w:line="400" w:lineRule="exact"/>
              <w:jc w:val="center"/>
              <w:rPr>
                <w:rFonts w:eastAsia="仿宋_GB2312"/>
                <w:sz w:val="30"/>
                <w:szCs w:val="30"/>
              </w:rPr>
            </w:pPr>
            <w:r>
              <w:rPr>
                <w:rFonts w:eastAsia="仿宋_GB2312"/>
                <w:sz w:val="30"/>
                <w:szCs w:val="30"/>
              </w:rPr>
              <w:t>（1</w:t>
            </w:r>
            <w:r>
              <w:rPr>
                <w:rFonts w:hint="eastAsia" w:eastAsia="仿宋_GB2312"/>
                <w:sz w:val="30"/>
                <w:szCs w:val="30"/>
              </w:rPr>
              <w:t>2</w:t>
            </w:r>
            <w:r>
              <w:rPr>
                <w:rFonts w:eastAsia="仿宋_GB2312"/>
                <w:sz w:val="30"/>
                <w:szCs w:val="30"/>
              </w:rPr>
              <w:t>个指标，总分20分）</w:t>
            </w: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设施建设</w:t>
            </w:r>
          </w:p>
        </w:tc>
        <w:tc>
          <w:tcPr>
            <w:tcW w:w="428" w:type="pct"/>
            <w:vAlign w:val="center"/>
          </w:tcPr>
          <w:p>
            <w:pPr>
              <w:spacing w:line="400" w:lineRule="exact"/>
              <w:jc w:val="center"/>
              <w:rPr>
                <w:rFonts w:eastAsia="仿宋_GB2312"/>
                <w:strike/>
                <w:sz w:val="30"/>
                <w:szCs w:val="30"/>
              </w:rPr>
            </w:pPr>
            <w:r>
              <w:rPr>
                <w:rFonts w:hint="eastAsia" w:eastAsia="仿宋_GB2312"/>
                <w:sz w:val="30"/>
                <w:szCs w:val="30"/>
              </w:rPr>
              <w:t>1</w:t>
            </w:r>
          </w:p>
        </w:tc>
        <w:tc>
          <w:tcPr>
            <w:tcW w:w="1824" w:type="pct"/>
            <w:vAlign w:val="center"/>
          </w:tcPr>
          <w:p>
            <w:pPr>
              <w:spacing w:line="400" w:lineRule="exact"/>
              <w:jc w:val="center"/>
              <w:rPr>
                <w:rFonts w:eastAsia="仿宋_GB2312"/>
                <w:strike/>
                <w:sz w:val="30"/>
                <w:szCs w:val="30"/>
              </w:rPr>
            </w:pPr>
            <w:r>
              <w:rPr>
                <w:rFonts w:eastAsia="仿宋_GB2312"/>
                <w:sz w:val="30"/>
                <w:szCs w:val="30"/>
              </w:rPr>
              <w:t>建设雨污分流管网小区比例（%）</w:t>
            </w:r>
          </w:p>
        </w:tc>
        <w:tc>
          <w:tcPr>
            <w:tcW w:w="516" w:type="pct"/>
            <w:vAlign w:val="center"/>
          </w:tcPr>
          <w:p>
            <w:pPr>
              <w:spacing w:line="400" w:lineRule="exact"/>
              <w:jc w:val="center"/>
              <w:rPr>
                <w:rFonts w:eastAsia="仿宋_GB2312"/>
                <w:strike/>
                <w:sz w:val="30"/>
                <w:szCs w:val="30"/>
              </w:rPr>
            </w:pPr>
            <w:r>
              <w:rPr>
                <w:rFonts w:eastAsia="仿宋_GB2312"/>
                <w:sz w:val="30"/>
                <w:szCs w:val="30"/>
              </w:rPr>
              <w:t>100%</w:t>
            </w:r>
          </w:p>
        </w:tc>
        <w:tc>
          <w:tcPr>
            <w:tcW w:w="504" w:type="pct"/>
            <w:vAlign w:val="center"/>
          </w:tcPr>
          <w:p>
            <w:pPr>
              <w:spacing w:line="400" w:lineRule="exact"/>
              <w:jc w:val="center"/>
              <w:rPr>
                <w:rFonts w:eastAsia="仿宋_GB2312"/>
                <w:strike/>
                <w:sz w:val="30"/>
                <w:szCs w:val="30"/>
              </w:rPr>
            </w:pPr>
            <w:r>
              <w:rPr>
                <w:rFonts w:eastAsia="仿宋_GB2312"/>
                <w:sz w:val="30"/>
                <w:szCs w:val="30"/>
              </w:rPr>
              <w:t>可选指标</w:t>
            </w:r>
          </w:p>
        </w:tc>
        <w:tc>
          <w:tcPr>
            <w:tcW w:w="408" w:type="pct"/>
            <w:vAlign w:val="center"/>
          </w:tcPr>
          <w:p>
            <w:pPr>
              <w:spacing w:line="400" w:lineRule="exact"/>
              <w:jc w:val="center"/>
              <w:rPr>
                <w:rFonts w:eastAsia="仿宋_GB2312"/>
                <w:strike/>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2</w:t>
            </w:r>
          </w:p>
        </w:tc>
        <w:tc>
          <w:tcPr>
            <w:tcW w:w="1824" w:type="pct"/>
            <w:vAlign w:val="center"/>
          </w:tcPr>
          <w:p>
            <w:pPr>
              <w:spacing w:line="400" w:lineRule="exact"/>
              <w:jc w:val="center"/>
              <w:rPr>
                <w:rFonts w:eastAsia="仿宋_GB2312"/>
                <w:sz w:val="30"/>
                <w:szCs w:val="30"/>
              </w:rPr>
            </w:pPr>
            <w:r>
              <w:rPr>
                <w:rFonts w:eastAsia="仿宋_GB2312"/>
                <w:sz w:val="30"/>
                <w:szCs w:val="30"/>
              </w:rPr>
              <w:t>预留停车位充电设施的车位占总停车位比例（%）</w:t>
            </w:r>
          </w:p>
        </w:tc>
        <w:tc>
          <w:tcPr>
            <w:tcW w:w="516" w:type="pct"/>
            <w:vAlign w:val="center"/>
          </w:tcPr>
          <w:p>
            <w:pPr>
              <w:spacing w:line="400" w:lineRule="exact"/>
              <w:jc w:val="center"/>
              <w:rPr>
                <w:rFonts w:eastAsia="仿宋_GB2312"/>
                <w:sz w:val="30"/>
                <w:szCs w:val="30"/>
              </w:rPr>
            </w:pPr>
            <w:r>
              <w:rPr>
                <w:rFonts w:eastAsia="仿宋_GB2312"/>
                <w:sz w:val="30"/>
                <w:szCs w:val="30"/>
              </w:rPr>
              <w:t>100%</w:t>
            </w:r>
          </w:p>
        </w:tc>
        <w:tc>
          <w:tcPr>
            <w:tcW w:w="504" w:type="pct"/>
            <w:vAlign w:val="center"/>
          </w:tcPr>
          <w:p>
            <w:pPr>
              <w:spacing w:line="400" w:lineRule="exact"/>
              <w:jc w:val="center"/>
              <w:rPr>
                <w:rFonts w:eastAsia="仿宋_GB2312"/>
                <w:sz w:val="30"/>
                <w:szCs w:val="30"/>
              </w:rPr>
            </w:pPr>
            <w:r>
              <w:rPr>
                <w:rFonts w:eastAsia="仿宋_GB2312"/>
                <w:sz w:val="30"/>
                <w:szCs w:val="30"/>
              </w:rPr>
              <w:t>约束指标</w:t>
            </w:r>
          </w:p>
        </w:tc>
        <w:tc>
          <w:tcPr>
            <w:tcW w:w="408" w:type="pct"/>
            <w:vAlign w:val="center"/>
          </w:tcPr>
          <w:p>
            <w:pPr>
              <w:spacing w:line="400" w:lineRule="exact"/>
              <w:jc w:val="center"/>
              <w:rPr>
                <w:rFonts w:eastAsia="仿宋_GB2312"/>
                <w:sz w:val="30"/>
                <w:szCs w:val="30"/>
              </w:rPr>
            </w:pPr>
            <w:r>
              <w:rPr>
                <w:rFonts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3</w:t>
            </w:r>
          </w:p>
        </w:tc>
        <w:tc>
          <w:tcPr>
            <w:tcW w:w="1824" w:type="pct"/>
            <w:vAlign w:val="center"/>
          </w:tcPr>
          <w:p>
            <w:pPr>
              <w:spacing w:line="400" w:lineRule="exact"/>
              <w:jc w:val="center"/>
              <w:rPr>
                <w:rFonts w:eastAsia="仿宋_GB2312"/>
                <w:sz w:val="30"/>
                <w:szCs w:val="30"/>
              </w:rPr>
            </w:pPr>
            <w:r>
              <w:rPr>
                <w:rFonts w:eastAsia="仿宋_GB2312"/>
                <w:sz w:val="30"/>
                <w:szCs w:val="30"/>
                <w:lang w:bidi="ar"/>
              </w:rPr>
              <w:t>建设电动</w:t>
            </w:r>
            <w:r>
              <w:rPr>
                <w:rFonts w:hint="eastAsia" w:eastAsia="仿宋_GB2312"/>
                <w:sz w:val="30"/>
                <w:szCs w:val="30"/>
                <w:lang w:bidi="ar"/>
              </w:rPr>
              <w:t>自行</w:t>
            </w:r>
            <w:r>
              <w:rPr>
                <w:rFonts w:eastAsia="仿宋_GB2312"/>
                <w:sz w:val="30"/>
                <w:szCs w:val="30"/>
                <w:lang w:bidi="ar"/>
              </w:rPr>
              <w:t>车公共充电站小区比例（%）</w:t>
            </w:r>
          </w:p>
        </w:tc>
        <w:tc>
          <w:tcPr>
            <w:tcW w:w="516" w:type="pct"/>
            <w:vAlign w:val="center"/>
          </w:tcPr>
          <w:p>
            <w:pPr>
              <w:spacing w:line="400" w:lineRule="exact"/>
              <w:jc w:val="center"/>
              <w:rPr>
                <w:rFonts w:eastAsia="仿宋_GB2312"/>
                <w:sz w:val="30"/>
                <w:szCs w:val="30"/>
              </w:rPr>
            </w:pPr>
            <w:r>
              <w:rPr>
                <w:rFonts w:eastAsia="仿宋_GB2312"/>
                <w:sz w:val="30"/>
                <w:szCs w:val="30"/>
              </w:rPr>
              <w:t>≥30%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4</w:t>
            </w:r>
          </w:p>
        </w:tc>
        <w:tc>
          <w:tcPr>
            <w:tcW w:w="1824" w:type="pct"/>
            <w:vAlign w:val="center"/>
          </w:tcPr>
          <w:p>
            <w:pPr>
              <w:spacing w:line="400" w:lineRule="exact"/>
              <w:jc w:val="center"/>
              <w:rPr>
                <w:rFonts w:eastAsia="仿宋_GB2312"/>
                <w:sz w:val="30"/>
                <w:szCs w:val="30"/>
              </w:rPr>
            </w:pPr>
            <w:r>
              <w:rPr>
                <w:rFonts w:eastAsia="仿宋_GB2312"/>
                <w:sz w:val="30"/>
                <w:szCs w:val="30"/>
              </w:rPr>
              <w:t>采取停车位错时共享的小区比例（%）</w:t>
            </w:r>
          </w:p>
        </w:tc>
        <w:tc>
          <w:tcPr>
            <w:tcW w:w="516" w:type="pct"/>
            <w:vAlign w:val="center"/>
          </w:tcPr>
          <w:p>
            <w:pPr>
              <w:spacing w:line="400" w:lineRule="exact"/>
              <w:jc w:val="center"/>
              <w:rPr>
                <w:rFonts w:eastAsia="仿宋_GB2312"/>
                <w:sz w:val="30"/>
                <w:szCs w:val="30"/>
              </w:rPr>
            </w:pPr>
            <w:r>
              <w:rPr>
                <w:rFonts w:eastAsia="仿宋_GB2312"/>
                <w:sz w:val="30"/>
                <w:szCs w:val="30"/>
              </w:rPr>
              <w:t>≥50%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公共空间</w:t>
            </w:r>
          </w:p>
        </w:tc>
        <w:tc>
          <w:tcPr>
            <w:tcW w:w="428" w:type="pct"/>
            <w:vAlign w:val="center"/>
          </w:tcPr>
          <w:p>
            <w:pPr>
              <w:spacing w:line="400" w:lineRule="exact"/>
              <w:jc w:val="center"/>
              <w:rPr>
                <w:rFonts w:eastAsia="仿宋_GB2312"/>
                <w:sz w:val="30"/>
                <w:szCs w:val="30"/>
              </w:rPr>
            </w:pPr>
            <w:r>
              <w:rPr>
                <w:rFonts w:eastAsia="仿宋_GB2312"/>
                <w:sz w:val="30"/>
                <w:szCs w:val="30"/>
              </w:rPr>
              <w:t>5</w:t>
            </w:r>
          </w:p>
        </w:tc>
        <w:tc>
          <w:tcPr>
            <w:tcW w:w="1824" w:type="pct"/>
            <w:vAlign w:val="center"/>
          </w:tcPr>
          <w:p>
            <w:pPr>
              <w:spacing w:line="400" w:lineRule="exact"/>
              <w:jc w:val="center"/>
              <w:rPr>
                <w:rFonts w:eastAsia="仿宋_GB2312"/>
                <w:sz w:val="30"/>
                <w:szCs w:val="30"/>
              </w:rPr>
            </w:pPr>
            <w:r>
              <w:rPr>
                <w:rFonts w:eastAsia="仿宋_GB2312"/>
                <w:sz w:val="30"/>
                <w:szCs w:val="30"/>
              </w:rPr>
              <w:t>绿化率达到40%的小区占比（%）</w:t>
            </w:r>
          </w:p>
        </w:tc>
        <w:tc>
          <w:tcPr>
            <w:tcW w:w="516" w:type="pct"/>
            <w:vAlign w:val="center"/>
          </w:tcPr>
          <w:p>
            <w:pPr>
              <w:spacing w:line="400" w:lineRule="exact"/>
              <w:jc w:val="center"/>
              <w:rPr>
                <w:rFonts w:eastAsia="仿宋_GB2312"/>
                <w:sz w:val="30"/>
                <w:szCs w:val="30"/>
              </w:rPr>
            </w:pPr>
            <w:r>
              <w:rPr>
                <w:rFonts w:eastAsia="仿宋_GB2312"/>
                <w:sz w:val="30"/>
                <w:szCs w:val="30"/>
              </w:rPr>
              <w:t>≥20%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6</w:t>
            </w:r>
          </w:p>
        </w:tc>
        <w:tc>
          <w:tcPr>
            <w:tcW w:w="1824" w:type="pct"/>
            <w:vAlign w:val="center"/>
          </w:tcPr>
          <w:p>
            <w:pPr>
              <w:spacing w:line="400" w:lineRule="exact"/>
              <w:jc w:val="center"/>
              <w:rPr>
                <w:rFonts w:eastAsia="仿宋_GB2312"/>
                <w:sz w:val="30"/>
                <w:szCs w:val="30"/>
              </w:rPr>
            </w:pPr>
            <w:r>
              <w:rPr>
                <w:rFonts w:eastAsia="仿宋_GB2312"/>
                <w:sz w:val="30"/>
                <w:szCs w:val="30"/>
              </w:rPr>
              <w:t>配备不小于150平方米的公共活动场地小区比例（%）</w:t>
            </w:r>
          </w:p>
        </w:tc>
        <w:tc>
          <w:tcPr>
            <w:tcW w:w="516" w:type="pct"/>
            <w:vAlign w:val="center"/>
          </w:tcPr>
          <w:p>
            <w:pPr>
              <w:spacing w:line="400" w:lineRule="exact"/>
              <w:jc w:val="center"/>
              <w:rPr>
                <w:rFonts w:eastAsia="仿宋_GB2312"/>
                <w:sz w:val="30"/>
                <w:szCs w:val="30"/>
              </w:rPr>
            </w:pPr>
            <w:r>
              <w:rPr>
                <w:rFonts w:eastAsia="仿宋_GB2312"/>
                <w:sz w:val="30"/>
                <w:szCs w:val="30"/>
              </w:rPr>
              <w:t>≥50%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绿色生活</w:t>
            </w:r>
          </w:p>
        </w:tc>
        <w:tc>
          <w:tcPr>
            <w:tcW w:w="428" w:type="pct"/>
            <w:vAlign w:val="center"/>
          </w:tcPr>
          <w:p>
            <w:pPr>
              <w:spacing w:line="400" w:lineRule="exact"/>
              <w:jc w:val="center"/>
              <w:rPr>
                <w:rFonts w:eastAsia="仿宋_GB2312"/>
                <w:sz w:val="30"/>
                <w:szCs w:val="30"/>
              </w:rPr>
            </w:pPr>
            <w:r>
              <w:rPr>
                <w:rFonts w:eastAsia="仿宋_GB2312"/>
                <w:sz w:val="30"/>
                <w:szCs w:val="30"/>
              </w:rPr>
              <w:t>7</w:t>
            </w:r>
          </w:p>
        </w:tc>
        <w:tc>
          <w:tcPr>
            <w:tcW w:w="1824" w:type="pct"/>
            <w:vAlign w:val="center"/>
          </w:tcPr>
          <w:p>
            <w:pPr>
              <w:spacing w:line="400" w:lineRule="exact"/>
              <w:jc w:val="center"/>
              <w:rPr>
                <w:rFonts w:eastAsia="仿宋_GB2312"/>
                <w:sz w:val="30"/>
                <w:szCs w:val="30"/>
              </w:rPr>
            </w:pPr>
            <w:r>
              <w:rPr>
                <w:rFonts w:eastAsia="仿宋_GB2312"/>
                <w:sz w:val="30"/>
                <w:szCs w:val="30"/>
              </w:rPr>
              <w:t>公共照明节能灯具使用率（%）</w:t>
            </w:r>
          </w:p>
        </w:tc>
        <w:tc>
          <w:tcPr>
            <w:tcW w:w="516" w:type="pct"/>
            <w:vAlign w:val="center"/>
          </w:tcPr>
          <w:p>
            <w:pPr>
              <w:spacing w:line="400" w:lineRule="exact"/>
              <w:jc w:val="center"/>
              <w:rPr>
                <w:rFonts w:eastAsia="仿宋_GB2312"/>
                <w:sz w:val="30"/>
                <w:szCs w:val="30"/>
              </w:rPr>
            </w:pPr>
            <w:r>
              <w:rPr>
                <w:rFonts w:eastAsia="仿宋_GB2312"/>
                <w:sz w:val="30"/>
                <w:szCs w:val="30"/>
              </w:rPr>
              <w:t>≥80%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8</w:t>
            </w:r>
          </w:p>
        </w:tc>
        <w:tc>
          <w:tcPr>
            <w:tcW w:w="1824" w:type="pct"/>
            <w:vAlign w:val="center"/>
          </w:tcPr>
          <w:p>
            <w:pPr>
              <w:spacing w:line="400" w:lineRule="exact"/>
              <w:jc w:val="center"/>
              <w:rPr>
                <w:rFonts w:eastAsia="仿宋_GB2312"/>
                <w:sz w:val="30"/>
                <w:szCs w:val="30"/>
              </w:rPr>
            </w:pPr>
            <w:r>
              <w:rPr>
                <w:rFonts w:eastAsia="仿宋_GB2312"/>
                <w:sz w:val="30"/>
                <w:szCs w:val="30"/>
                <w:lang w:bidi="ar"/>
              </w:rPr>
              <w:t>公共节水器具普及率（%）</w:t>
            </w:r>
          </w:p>
        </w:tc>
        <w:tc>
          <w:tcPr>
            <w:tcW w:w="516" w:type="pct"/>
            <w:vAlign w:val="center"/>
          </w:tcPr>
          <w:p>
            <w:pPr>
              <w:spacing w:line="400" w:lineRule="exact"/>
              <w:jc w:val="center"/>
              <w:rPr>
                <w:rFonts w:eastAsia="仿宋_GB2312"/>
                <w:sz w:val="30"/>
                <w:szCs w:val="30"/>
              </w:rPr>
            </w:pPr>
            <w:r>
              <w:rPr>
                <w:rFonts w:hint="eastAsia" w:eastAsia="仿宋_GB2312"/>
                <w:sz w:val="30"/>
                <w:szCs w:val="30"/>
              </w:rPr>
              <w:t>100</w:t>
            </w:r>
            <w:r>
              <w:rPr>
                <w:rFonts w:eastAsia="仿宋_GB2312"/>
                <w:sz w:val="30"/>
                <w:szCs w:val="30"/>
              </w:rPr>
              <w:t>%</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9</w:t>
            </w:r>
          </w:p>
        </w:tc>
        <w:tc>
          <w:tcPr>
            <w:tcW w:w="1824" w:type="pct"/>
            <w:vAlign w:val="center"/>
          </w:tcPr>
          <w:p>
            <w:pPr>
              <w:spacing w:line="400" w:lineRule="exact"/>
              <w:jc w:val="center"/>
              <w:rPr>
                <w:rFonts w:eastAsia="仿宋_GB2312"/>
                <w:sz w:val="30"/>
                <w:szCs w:val="30"/>
              </w:rPr>
            </w:pPr>
            <w:r>
              <w:rPr>
                <w:rFonts w:eastAsia="仿宋_GB2312"/>
                <w:sz w:val="30"/>
                <w:szCs w:val="30"/>
              </w:rPr>
              <w:t>非传统水源利用设施覆盖率（%）</w:t>
            </w:r>
          </w:p>
        </w:tc>
        <w:tc>
          <w:tcPr>
            <w:tcW w:w="516" w:type="pct"/>
            <w:vAlign w:val="center"/>
          </w:tcPr>
          <w:p>
            <w:pPr>
              <w:spacing w:line="400" w:lineRule="exact"/>
              <w:jc w:val="center"/>
              <w:rPr>
                <w:rFonts w:eastAsia="仿宋_GB2312"/>
                <w:sz w:val="30"/>
                <w:szCs w:val="30"/>
              </w:rPr>
            </w:pPr>
            <w:r>
              <w:rPr>
                <w:rFonts w:eastAsia="仿宋_GB2312"/>
                <w:sz w:val="30"/>
                <w:szCs w:val="30"/>
              </w:rPr>
              <w:t>≥10%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物业服务</w:t>
            </w:r>
          </w:p>
        </w:tc>
        <w:tc>
          <w:tcPr>
            <w:tcW w:w="428" w:type="pct"/>
            <w:vAlign w:val="center"/>
          </w:tcPr>
          <w:p>
            <w:pPr>
              <w:spacing w:line="400" w:lineRule="exact"/>
              <w:jc w:val="center"/>
              <w:rPr>
                <w:rFonts w:eastAsia="仿宋_GB2312"/>
                <w:sz w:val="30"/>
                <w:szCs w:val="30"/>
              </w:rPr>
            </w:pPr>
            <w:r>
              <w:rPr>
                <w:rFonts w:eastAsia="仿宋_GB2312"/>
                <w:sz w:val="30"/>
                <w:szCs w:val="30"/>
              </w:rPr>
              <w:t>10</w:t>
            </w:r>
          </w:p>
        </w:tc>
        <w:tc>
          <w:tcPr>
            <w:tcW w:w="1824" w:type="pct"/>
            <w:vAlign w:val="center"/>
          </w:tcPr>
          <w:p>
            <w:pPr>
              <w:spacing w:line="400" w:lineRule="exact"/>
              <w:jc w:val="center"/>
              <w:rPr>
                <w:rFonts w:eastAsia="仿宋_GB2312"/>
                <w:sz w:val="30"/>
                <w:szCs w:val="30"/>
              </w:rPr>
            </w:pPr>
            <w:r>
              <w:rPr>
                <w:rFonts w:eastAsia="仿宋_GB2312"/>
                <w:sz w:val="30"/>
                <w:szCs w:val="30"/>
                <w:lang w:bidi="ar"/>
              </w:rPr>
              <w:t>实施物业管理的住宅小区占比（%）</w:t>
            </w:r>
          </w:p>
        </w:tc>
        <w:tc>
          <w:tcPr>
            <w:tcW w:w="516" w:type="pct"/>
            <w:vAlign w:val="center"/>
          </w:tcPr>
          <w:p>
            <w:pPr>
              <w:spacing w:line="400" w:lineRule="exact"/>
              <w:jc w:val="center"/>
              <w:rPr>
                <w:rFonts w:eastAsia="仿宋_GB2312"/>
                <w:sz w:val="30"/>
                <w:szCs w:val="30"/>
              </w:rPr>
            </w:pPr>
            <w:r>
              <w:rPr>
                <w:rFonts w:eastAsia="仿宋_GB2312"/>
                <w:sz w:val="30"/>
                <w:szCs w:val="30"/>
                <w:lang w:bidi="ar"/>
              </w:rPr>
              <w:t>≥70%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11</w:t>
            </w:r>
          </w:p>
        </w:tc>
        <w:tc>
          <w:tcPr>
            <w:tcW w:w="1824" w:type="pct"/>
            <w:vAlign w:val="center"/>
          </w:tcPr>
          <w:p>
            <w:pPr>
              <w:spacing w:line="400" w:lineRule="exact"/>
              <w:jc w:val="center"/>
              <w:rPr>
                <w:rFonts w:eastAsia="仿宋_GB2312"/>
                <w:sz w:val="30"/>
                <w:szCs w:val="30"/>
                <w:lang w:bidi="ar"/>
              </w:rPr>
            </w:pPr>
            <w:r>
              <w:rPr>
                <w:rFonts w:eastAsia="仿宋_GB2312"/>
                <w:sz w:val="30"/>
                <w:szCs w:val="30"/>
              </w:rPr>
              <w:t>小区智慧物业管理服务平台应用覆盖比例（%）</w:t>
            </w:r>
          </w:p>
        </w:tc>
        <w:tc>
          <w:tcPr>
            <w:tcW w:w="516" w:type="pct"/>
            <w:vAlign w:val="center"/>
          </w:tcPr>
          <w:p>
            <w:pPr>
              <w:spacing w:line="400" w:lineRule="exact"/>
              <w:jc w:val="center"/>
              <w:rPr>
                <w:rFonts w:eastAsia="仿宋_GB2312"/>
                <w:sz w:val="30"/>
                <w:szCs w:val="30"/>
                <w:lang w:bidi="ar"/>
              </w:rPr>
            </w:pPr>
            <w:r>
              <w:rPr>
                <w:rFonts w:eastAsia="仿宋_GB2312"/>
                <w:sz w:val="30"/>
                <w:szCs w:val="30"/>
              </w:rPr>
              <w:t>≥50%</w:t>
            </w:r>
          </w:p>
        </w:tc>
        <w:tc>
          <w:tcPr>
            <w:tcW w:w="504" w:type="pct"/>
            <w:vAlign w:val="center"/>
          </w:tcPr>
          <w:p>
            <w:pPr>
              <w:spacing w:line="400" w:lineRule="exact"/>
              <w:jc w:val="center"/>
              <w:rPr>
                <w:rFonts w:eastAsia="仿宋_GB2312"/>
                <w:sz w:val="30"/>
                <w:szCs w:val="30"/>
                <w:lang w:bidi="ar"/>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Align w:val="center"/>
          </w:tcPr>
          <w:p>
            <w:pPr>
              <w:spacing w:line="400" w:lineRule="exact"/>
              <w:jc w:val="center"/>
              <w:rPr>
                <w:rFonts w:eastAsia="仿宋_GB2312"/>
                <w:sz w:val="30"/>
                <w:szCs w:val="30"/>
              </w:rPr>
            </w:pPr>
            <w:r>
              <w:rPr>
                <w:rFonts w:eastAsia="仿宋_GB2312"/>
                <w:sz w:val="30"/>
                <w:szCs w:val="30"/>
              </w:rPr>
              <w:t>老旧小区改造</w:t>
            </w:r>
          </w:p>
        </w:tc>
        <w:tc>
          <w:tcPr>
            <w:tcW w:w="428" w:type="pct"/>
            <w:vAlign w:val="center"/>
          </w:tcPr>
          <w:p>
            <w:pPr>
              <w:spacing w:line="400" w:lineRule="exact"/>
              <w:jc w:val="center"/>
              <w:rPr>
                <w:rFonts w:eastAsia="仿宋_GB2312"/>
                <w:sz w:val="30"/>
                <w:szCs w:val="30"/>
              </w:rPr>
            </w:pPr>
            <w:r>
              <w:rPr>
                <w:rFonts w:eastAsia="仿宋_GB2312"/>
                <w:sz w:val="30"/>
                <w:szCs w:val="30"/>
              </w:rPr>
              <w:t>12</w:t>
            </w:r>
          </w:p>
        </w:tc>
        <w:tc>
          <w:tcPr>
            <w:tcW w:w="1824" w:type="pct"/>
            <w:vAlign w:val="center"/>
          </w:tcPr>
          <w:p>
            <w:pPr>
              <w:spacing w:line="400" w:lineRule="exact"/>
              <w:jc w:val="center"/>
              <w:rPr>
                <w:rFonts w:eastAsia="仿宋_GB2312"/>
                <w:sz w:val="30"/>
                <w:szCs w:val="30"/>
              </w:rPr>
            </w:pPr>
            <w:r>
              <w:rPr>
                <w:rFonts w:eastAsia="仿宋_GB2312"/>
                <w:sz w:val="30"/>
                <w:szCs w:val="30"/>
              </w:rPr>
              <w:t>老旧小区基础类改造完成比例（%）</w:t>
            </w:r>
          </w:p>
        </w:tc>
        <w:tc>
          <w:tcPr>
            <w:tcW w:w="516" w:type="pct"/>
            <w:vAlign w:val="center"/>
          </w:tcPr>
          <w:p>
            <w:pPr>
              <w:spacing w:line="400" w:lineRule="exact"/>
              <w:jc w:val="center"/>
              <w:rPr>
                <w:rFonts w:eastAsia="仿宋_GB2312"/>
                <w:sz w:val="30"/>
                <w:szCs w:val="30"/>
              </w:rPr>
            </w:pPr>
            <w:r>
              <w:rPr>
                <w:rFonts w:eastAsia="仿宋_GB2312"/>
                <w:sz w:val="30"/>
                <w:szCs w:val="30"/>
              </w:rPr>
              <w:t>≥90%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restart"/>
            <w:vAlign w:val="center"/>
          </w:tcPr>
          <w:p>
            <w:pPr>
              <w:spacing w:line="400" w:lineRule="exact"/>
              <w:jc w:val="center"/>
              <w:rPr>
                <w:rFonts w:eastAsia="仿宋_GB2312"/>
                <w:b/>
                <w:bCs/>
                <w:sz w:val="30"/>
                <w:szCs w:val="30"/>
              </w:rPr>
            </w:pPr>
            <w:r>
              <w:rPr>
                <w:rFonts w:eastAsia="仿宋_GB2312"/>
                <w:b/>
                <w:bCs/>
                <w:sz w:val="30"/>
                <w:szCs w:val="30"/>
              </w:rPr>
              <w:t>绿色社区</w:t>
            </w:r>
          </w:p>
          <w:p>
            <w:pPr>
              <w:spacing w:line="400" w:lineRule="exact"/>
              <w:jc w:val="center"/>
              <w:rPr>
                <w:rFonts w:eastAsia="仿宋_GB2312"/>
                <w:sz w:val="30"/>
                <w:szCs w:val="30"/>
              </w:rPr>
            </w:pPr>
            <w:r>
              <w:rPr>
                <w:rFonts w:eastAsia="仿宋_GB2312"/>
                <w:sz w:val="30"/>
                <w:szCs w:val="30"/>
              </w:rPr>
              <w:t>（</w:t>
            </w:r>
            <w:r>
              <w:rPr>
                <w:rFonts w:hint="eastAsia" w:eastAsia="仿宋_GB2312"/>
                <w:sz w:val="30"/>
                <w:szCs w:val="30"/>
              </w:rPr>
              <w:t>8</w:t>
            </w:r>
            <w:r>
              <w:rPr>
                <w:rFonts w:eastAsia="仿宋_GB2312"/>
                <w:sz w:val="30"/>
                <w:szCs w:val="30"/>
              </w:rPr>
              <w:t>个指标，总分2</w:t>
            </w:r>
            <w:r>
              <w:rPr>
                <w:rFonts w:hint="eastAsia" w:eastAsia="仿宋_GB2312"/>
                <w:sz w:val="30"/>
                <w:szCs w:val="30"/>
              </w:rPr>
              <w:t>0</w:t>
            </w:r>
            <w:r>
              <w:rPr>
                <w:rFonts w:eastAsia="仿宋_GB2312"/>
                <w:sz w:val="30"/>
                <w:szCs w:val="30"/>
              </w:rPr>
              <w:t>分）</w:t>
            </w: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完整社区</w:t>
            </w:r>
          </w:p>
        </w:tc>
        <w:tc>
          <w:tcPr>
            <w:tcW w:w="428" w:type="pct"/>
            <w:vAlign w:val="center"/>
          </w:tcPr>
          <w:p>
            <w:pPr>
              <w:spacing w:line="400" w:lineRule="exact"/>
              <w:jc w:val="center"/>
              <w:rPr>
                <w:rFonts w:eastAsia="仿宋_GB2312"/>
                <w:sz w:val="30"/>
                <w:szCs w:val="30"/>
              </w:rPr>
            </w:pPr>
            <w:r>
              <w:rPr>
                <w:rFonts w:eastAsia="仿宋_GB2312"/>
                <w:sz w:val="30"/>
                <w:szCs w:val="30"/>
              </w:rPr>
              <w:t>1</w:t>
            </w:r>
          </w:p>
        </w:tc>
        <w:tc>
          <w:tcPr>
            <w:tcW w:w="1824" w:type="pct"/>
            <w:vAlign w:val="center"/>
          </w:tcPr>
          <w:p>
            <w:pPr>
              <w:spacing w:line="400" w:lineRule="exact"/>
              <w:jc w:val="center"/>
              <w:rPr>
                <w:rFonts w:eastAsia="仿宋_GB2312"/>
                <w:sz w:val="30"/>
                <w:szCs w:val="30"/>
              </w:rPr>
            </w:pPr>
            <w:r>
              <w:rPr>
                <w:rFonts w:eastAsia="仿宋_GB2312"/>
                <w:sz w:val="30"/>
                <w:szCs w:val="30"/>
              </w:rPr>
              <w:t>完整社区覆盖率（%）</w:t>
            </w:r>
          </w:p>
        </w:tc>
        <w:tc>
          <w:tcPr>
            <w:tcW w:w="516" w:type="pct"/>
            <w:vAlign w:val="center"/>
          </w:tcPr>
          <w:p>
            <w:pPr>
              <w:spacing w:line="400" w:lineRule="exact"/>
              <w:jc w:val="center"/>
              <w:rPr>
                <w:rFonts w:eastAsia="仿宋_GB2312"/>
                <w:sz w:val="30"/>
                <w:szCs w:val="30"/>
              </w:rPr>
            </w:pPr>
            <w:r>
              <w:rPr>
                <w:rFonts w:eastAsia="仿宋_GB2312"/>
                <w:sz w:val="30"/>
                <w:szCs w:val="30"/>
              </w:rPr>
              <w:t>≥60%</w:t>
            </w:r>
          </w:p>
        </w:tc>
        <w:tc>
          <w:tcPr>
            <w:tcW w:w="504" w:type="pct"/>
            <w:vAlign w:val="center"/>
          </w:tcPr>
          <w:p>
            <w:pPr>
              <w:spacing w:line="400" w:lineRule="exact"/>
              <w:jc w:val="center"/>
              <w:rPr>
                <w:rFonts w:eastAsia="仿宋_GB2312"/>
                <w:sz w:val="30"/>
                <w:szCs w:val="30"/>
              </w:rPr>
            </w:pPr>
            <w:r>
              <w:rPr>
                <w:rFonts w:eastAsia="仿宋_GB2312"/>
                <w:sz w:val="30"/>
                <w:szCs w:val="30"/>
              </w:rPr>
              <w:t>约束指标</w:t>
            </w:r>
          </w:p>
        </w:tc>
        <w:tc>
          <w:tcPr>
            <w:tcW w:w="408" w:type="pct"/>
            <w:vAlign w:val="center"/>
          </w:tcPr>
          <w:p>
            <w:pPr>
              <w:spacing w:line="400" w:lineRule="exact"/>
              <w:jc w:val="center"/>
              <w:rPr>
                <w:rFonts w:eastAsia="仿宋_GB2312"/>
                <w:sz w:val="30"/>
                <w:szCs w:val="30"/>
              </w:rPr>
            </w:pPr>
            <w:r>
              <w:rPr>
                <w:rFonts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2</w:t>
            </w:r>
          </w:p>
        </w:tc>
        <w:tc>
          <w:tcPr>
            <w:tcW w:w="1824" w:type="pct"/>
            <w:vAlign w:val="center"/>
          </w:tcPr>
          <w:p>
            <w:pPr>
              <w:spacing w:line="400" w:lineRule="exact"/>
              <w:jc w:val="center"/>
              <w:rPr>
                <w:rFonts w:eastAsia="仿宋_GB2312"/>
                <w:sz w:val="30"/>
                <w:szCs w:val="30"/>
              </w:rPr>
            </w:pPr>
            <w:r>
              <w:rPr>
                <w:rFonts w:eastAsia="仿宋_GB2312"/>
                <w:sz w:val="30"/>
                <w:szCs w:val="30"/>
              </w:rPr>
              <w:t>社区养老服务设施覆盖率（%）</w:t>
            </w:r>
          </w:p>
        </w:tc>
        <w:tc>
          <w:tcPr>
            <w:tcW w:w="516" w:type="pct"/>
            <w:vAlign w:val="center"/>
          </w:tcPr>
          <w:p>
            <w:pPr>
              <w:spacing w:line="400" w:lineRule="exact"/>
              <w:jc w:val="center"/>
              <w:rPr>
                <w:rFonts w:eastAsia="仿宋_GB2312"/>
                <w:sz w:val="30"/>
                <w:szCs w:val="30"/>
              </w:rPr>
            </w:pPr>
            <w:r>
              <w:rPr>
                <w:rFonts w:eastAsia="仿宋_GB2312"/>
                <w:sz w:val="30"/>
                <w:szCs w:val="30"/>
              </w:rPr>
              <w:t>≥65%</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3</w:t>
            </w:r>
          </w:p>
        </w:tc>
        <w:tc>
          <w:tcPr>
            <w:tcW w:w="1824" w:type="pct"/>
            <w:vAlign w:val="center"/>
          </w:tcPr>
          <w:p>
            <w:pPr>
              <w:spacing w:line="400" w:lineRule="exact"/>
              <w:jc w:val="center"/>
              <w:rPr>
                <w:rFonts w:eastAsia="仿宋_GB2312"/>
                <w:sz w:val="30"/>
                <w:szCs w:val="30"/>
              </w:rPr>
            </w:pPr>
            <w:r>
              <w:rPr>
                <w:rFonts w:eastAsia="仿宋_GB2312"/>
                <w:sz w:val="30"/>
                <w:szCs w:val="30"/>
              </w:rPr>
              <w:t>每百户居民拥有综合服务设施面积（平方米/百户）</w:t>
            </w:r>
          </w:p>
        </w:tc>
        <w:tc>
          <w:tcPr>
            <w:tcW w:w="516" w:type="pct"/>
            <w:vAlign w:val="center"/>
          </w:tcPr>
          <w:p>
            <w:pPr>
              <w:spacing w:line="400" w:lineRule="exact"/>
              <w:jc w:val="center"/>
              <w:rPr>
                <w:rFonts w:eastAsia="仿宋_GB2312"/>
                <w:sz w:val="30"/>
                <w:szCs w:val="30"/>
              </w:rPr>
            </w:pPr>
            <w:r>
              <w:rPr>
                <w:rFonts w:eastAsia="仿宋_GB2312"/>
                <w:sz w:val="30"/>
                <w:szCs w:val="30"/>
              </w:rPr>
              <w:t>≥30平方米/百户</w:t>
            </w:r>
          </w:p>
        </w:tc>
        <w:tc>
          <w:tcPr>
            <w:tcW w:w="504" w:type="pct"/>
            <w:vAlign w:val="center"/>
          </w:tcPr>
          <w:p>
            <w:pPr>
              <w:spacing w:line="400" w:lineRule="exact"/>
              <w:jc w:val="center"/>
              <w:rPr>
                <w:rFonts w:eastAsia="仿宋_GB2312"/>
                <w:sz w:val="30"/>
                <w:szCs w:val="30"/>
              </w:rPr>
            </w:pPr>
            <w:r>
              <w:rPr>
                <w:rFonts w:hint="eastAsia" w:eastAsia="仿宋_GB2312"/>
                <w:sz w:val="30"/>
                <w:szCs w:val="30"/>
              </w:rPr>
              <w:t>约束</w:t>
            </w:r>
            <w:r>
              <w:rPr>
                <w:rFonts w:eastAsia="仿宋_GB2312"/>
                <w:sz w:val="30"/>
                <w:szCs w:val="30"/>
              </w:rPr>
              <w:t>指标</w:t>
            </w:r>
          </w:p>
        </w:tc>
        <w:tc>
          <w:tcPr>
            <w:tcW w:w="408" w:type="pct"/>
            <w:vAlign w:val="center"/>
          </w:tcPr>
          <w:p>
            <w:pPr>
              <w:spacing w:line="400" w:lineRule="exact"/>
              <w:jc w:val="center"/>
              <w:rPr>
                <w:rFonts w:eastAsia="仿宋_GB2312"/>
                <w:sz w:val="30"/>
                <w:szCs w:val="30"/>
              </w:rPr>
            </w:pPr>
            <w:r>
              <w:rPr>
                <w:rFonts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98" w:type="pct"/>
            <w:vMerge w:val="continue"/>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绿色社区</w:t>
            </w:r>
          </w:p>
        </w:tc>
        <w:tc>
          <w:tcPr>
            <w:tcW w:w="428" w:type="pct"/>
            <w:vAlign w:val="center"/>
          </w:tcPr>
          <w:p>
            <w:pPr>
              <w:spacing w:line="400" w:lineRule="exact"/>
              <w:jc w:val="center"/>
              <w:rPr>
                <w:rFonts w:eastAsia="仿宋_GB2312"/>
                <w:sz w:val="30"/>
                <w:szCs w:val="30"/>
              </w:rPr>
            </w:pPr>
            <w:r>
              <w:rPr>
                <w:rFonts w:eastAsia="仿宋_GB2312"/>
                <w:sz w:val="30"/>
                <w:szCs w:val="30"/>
              </w:rPr>
              <w:t>4</w:t>
            </w:r>
          </w:p>
        </w:tc>
        <w:tc>
          <w:tcPr>
            <w:tcW w:w="1824" w:type="pct"/>
            <w:vAlign w:val="center"/>
          </w:tcPr>
          <w:p>
            <w:pPr>
              <w:spacing w:line="400" w:lineRule="exact"/>
              <w:jc w:val="center"/>
              <w:rPr>
                <w:rFonts w:eastAsia="仿宋_GB2312"/>
                <w:sz w:val="30"/>
                <w:szCs w:val="30"/>
              </w:rPr>
            </w:pPr>
            <w:r>
              <w:rPr>
                <w:rFonts w:eastAsia="仿宋_GB2312"/>
                <w:sz w:val="30"/>
                <w:szCs w:val="30"/>
              </w:rPr>
              <w:t>绿色社区覆盖率（%）</w:t>
            </w:r>
          </w:p>
        </w:tc>
        <w:tc>
          <w:tcPr>
            <w:tcW w:w="516" w:type="pct"/>
            <w:vAlign w:val="center"/>
          </w:tcPr>
          <w:p>
            <w:pPr>
              <w:spacing w:line="400" w:lineRule="exact"/>
              <w:jc w:val="center"/>
              <w:rPr>
                <w:rFonts w:eastAsia="仿宋_GB2312"/>
                <w:sz w:val="30"/>
                <w:szCs w:val="30"/>
              </w:rPr>
            </w:pPr>
            <w:r>
              <w:rPr>
                <w:rFonts w:eastAsia="仿宋_GB2312"/>
                <w:sz w:val="30"/>
                <w:szCs w:val="30"/>
              </w:rPr>
              <w:t>≥60%</w:t>
            </w:r>
          </w:p>
        </w:tc>
        <w:tc>
          <w:tcPr>
            <w:tcW w:w="504" w:type="pct"/>
            <w:vAlign w:val="center"/>
          </w:tcPr>
          <w:p>
            <w:pPr>
              <w:spacing w:line="400" w:lineRule="exact"/>
              <w:jc w:val="center"/>
              <w:rPr>
                <w:rFonts w:eastAsia="仿宋_GB2312"/>
                <w:sz w:val="30"/>
                <w:szCs w:val="30"/>
              </w:rPr>
            </w:pPr>
            <w:r>
              <w:rPr>
                <w:rFonts w:eastAsia="仿宋_GB2312"/>
                <w:sz w:val="30"/>
                <w:szCs w:val="30"/>
              </w:rPr>
              <w:t>约束指标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5</w:t>
            </w:r>
          </w:p>
        </w:tc>
        <w:tc>
          <w:tcPr>
            <w:tcW w:w="1824" w:type="pct"/>
            <w:vAlign w:val="center"/>
          </w:tcPr>
          <w:p>
            <w:pPr>
              <w:spacing w:line="400" w:lineRule="exact"/>
              <w:jc w:val="center"/>
              <w:rPr>
                <w:rFonts w:eastAsia="仿宋_GB2312"/>
                <w:sz w:val="30"/>
                <w:szCs w:val="30"/>
              </w:rPr>
            </w:pPr>
            <w:r>
              <w:rPr>
                <w:rFonts w:eastAsia="仿宋_GB2312"/>
                <w:sz w:val="30"/>
                <w:szCs w:val="30"/>
              </w:rPr>
              <w:t>社区基础设施绿色化比例（%）</w:t>
            </w:r>
          </w:p>
        </w:tc>
        <w:tc>
          <w:tcPr>
            <w:tcW w:w="516" w:type="pct"/>
            <w:vAlign w:val="center"/>
          </w:tcPr>
          <w:p>
            <w:pPr>
              <w:spacing w:line="400" w:lineRule="exact"/>
              <w:jc w:val="center"/>
              <w:rPr>
                <w:rFonts w:eastAsia="仿宋_GB2312"/>
                <w:sz w:val="30"/>
                <w:szCs w:val="30"/>
              </w:rPr>
            </w:pPr>
            <w:r>
              <w:rPr>
                <w:rFonts w:eastAsia="仿宋_GB2312"/>
                <w:sz w:val="30"/>
                <w:szCs w:val="30"/>
              </w:rPr>
              <w:t>≥60%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6</w:t>
            </w:r>
          </w:p>
        </w:tc>
        <w:tc>
          <w:tcPr>
            <w:tcW w:w="1824" w:type="pct"/>
            <w:vAlign w:val="center"/>
          </w:tcPr>
          <w:p>
            <w:pPr>
              <w:spacing w:line="400" w:lineRule="exact"/>
              <w:jc w:val="center"/>
              <w:rPr>
                <w:rFonts w:eastAsia="仿宋_GB2312"/>
                <w:sz w:val="30"/>
                <w:szCs w:val="30"/>
              </w:rPr>
            </w:pPr>
            <w:r>
              <w:rPr>
                <w:rFonts w:eastAsia="仿宋_GB2312"/>
                <w:sz w:val="30"/>
                <w:szCs w:val="30"/>
              </w:rPr>
              <w:t>智慧社区覆盖率（%）</w:t>
            </w:r>
          </w:p>
        </w:tc>
        <w:tc>
          <w:tcPr>
            <w:tcW w:w="516" w:type="pct"/>
            <w:vAlign w:val="center"/>
          </w:tcPr>
          <w:p>
            <w:pPr>
              <w:spacing w:line="400" w:lineRule="exact"/>
              <w:jc w:val="center"/>
              <w:rPr>
                <w:rFonts w:eastAsia="仿宋_GB2312"/>
                <w:sz w:val="30"/>
                <w:szCs w:val="30"/>
              </w:rPr>
            </w:pPr>
            <w:r>
              <w:rPr>
                <w:rFonts w:eastAsia="仿宋_GB2312"/>
                <w:sz w:val="30"/>
                <w:szCs w:val="30"/>
              </w:rPr>
              <w:t>≥80%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7</w:t>
            </w:r>
          </w:p>
        </w:tc>
        <w:tc>
          <w:tcPr>
            <w:tcW w:w="1824" w:type="pct"/>
            <w:vAlign w:val="center"/>
          </w:tcPr>
          <w:p>
            <w:pPr>
              <w:spacing w:line="400" w:lineRule="exact"/>
              <w:jc w:val="center"/>
              <w:rPr>
                <w:rFonts w:eastAsia="仿宋_GB2312"/>
                <w:sz w:val="30"/>
                <w:szCs w:val="30"/>
              </w:rPr>
            </w:pPr>
            <w:r>
              <w:rPr>
                <w:rFonts w:eastAsia="仿宋_GB2312"/>
                <w:sz w:val="30"/>
                <w:szCs w:val="30"/>
              </w:rPr>
              <w:t>社区旧物回收网点覆盖率（%）</w:t>
            </w:r>
          </w:p>
        </w:tc>
        <w:tc>
          <w:tcPr>
            <w:tcW w:w="516" w:type="pct"/>
            <w:vAlign w:val="center"/>
          </w:tcPr>
          <w:p>
            <w:pPr>
              <w:spacing w:line="400" w:lineRule="exact"/>
              <w:jc w:val="center"/>
              <w:rPr>
                <w:rFonts w:eastAsia="仿宋_GB2312"/>
                <w:sz w:val="30"/>
                <w:szCs w:val="30"/>
              </w:rPr>
            </w:pPr>
            <w:r>
              <w:rPr>
                <w:rFonts w:eastAsia="仿宋_GB2312"/>
                <w:sz w:val="30"/>
                <w:szCs w:val="30"/>
              </w:rPr>
              <w:t>100%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Align w:val="center"/>
          </w:tcPr>
          <w:p>
            <w:pPr>
              <w:spacing w:line="400" w:lineRule="exact"/>
              <w:jc w:val="center"/>
              <w:rPr>
                <w:rFonts w:eastAsia="仿宋_GB2312"/>
                <w:sz w:val="30"/>
                <w:szCs w:val="30"/>
              </w:rPr>
            </w:pPr>
            <w:r>
              <w:rPr>
                <w:rFonts w:eastAsia="仿宋_GB2312"/>
                <w:sz w:val="30"/>
                <w:szCs w:val="30"/>
              </w:rPr>
              <w:t>绿色乡村</w:t>
            </w:r>
          </w:p>
        </w:tc>
        <w:tc>
          <w:tcPr>
            <w:tcW w:w="428" w:type="pct"/>
            <w:vAlign w:val="center"/>
          </w:tcPr>
          <w:p>
            <w:pPr>
              <w:spacing w:line="400" w:lineRule="exact"/>
              <w:jc w:val="center"/>
              <w:rPr>
                <w:rFonts w:eastAsia="仿宋_GB2312"/>
                <w:strike/>
                <w:sz w:val="30"/>
                <w:szCs w:val="30"/>
              </w:rPr>
            </w:pPr>
            <w:r>
              <w:rPr>
                <w:rFonts w:hint="eastAsia" w:eastAsia="仿宋_GB2312"/>
                <w:sz w:val="30"/>
                <w:szCs w:val="30"/>
              </w:rPr>
              <w:t>8</w:t>
            </w:r>
          </w:p>
        </w:tc>
        <w:tc>
          <w:tcPr>
            <w:tcW w:w="1824" w:type="pct"/>
            <w:vAlign w:val="center"/>
          </w:tcPr>
          <w:p>
            <w:pPr>
              <w:spacing w:line="400" w:lineRule="exact"/>
              <w:jc w:val="center"/>
              <w:rPr>
                <w:rFonts w:eastAsia="仿宋_GB2312"/>
                <w:strike/>
                <w:sz w:val="30"/>
                <w:szCs w:val="30"/>
              </w:rPr>
            </w:pPr>
            <w:r>
              <w:rPr>
                <w:rFonts w:eastAsia="仿宋_GB2312"/>
                <w:sz w:val="30"/>
                <w:szCs w:val="30"/>
              </w:rPr>
              <w:t>农村生活污水治理率（%）</w:t>
            </w:r>
          </w:p>
        </w:tc>
        <w:tc>
          <w:tcPr>
            <w:tcW w:w="516" w:type="pct"/>
            <w:vAlign w:val="center"/>
          </w:tcPr>
          <w:p>
            <w:pPr>
              <w:spacing w:line="400" w:lineRule="exact"/>
              <w:jc w:val="center"/>
              <w:rPr>
                <w:rFonts w:eastAsia="仿宋_GB2312"/>
                <w:strike/>
                <w:sz w:val="30"/>
                <w:szCs w:val="30"/>
              </w:rPr>
            </w:pPr>
            <w:r>
              <w:rPr>
                <w:rFonts w:eastAsia="仿宋_GB2312"/>
                <w:sz w:val="30"/>
                <w:szCs w:val="30"/>
              </w:rPr>
              <w:t>≥70%</w:t>
            </w:r>
          </w:p>
        </w:tc>
        <w:tc>
          <w:tcPr>
            <w:tcW w:w="504" w:type="pct"/>
            <w:vAlign w:val="center"/>
          </w:tcPr>
          <w:p>
            <w:pPr>
              <w:spacing w:line="400" w:lineRule="exact"/>
              <w:jc w:val="center"/>
              <w:rPr>
                <w:rFonts w:eastAsia="仿宋_GB2312"/>
                <w:strike/>
                <w:sz w:val="30"/>
                <w:szCs w:val="30"/>
              </w:rPr>
            </w:pPr>
            <w:r>
              <w:rPr>
                <w:rFonts w:eastAsia="仿宋_GB2312"/>
                <w:sz w:val="30"/>
                <w:szCs w:val="30"/>
              </w:rPr>
              <w:t>可选指标</w:t>
            </w:r>
          </w:p>
        </w:tc>
        <w:tc>
          <w:tcPr>
            <w:tcW w:w="408" w:type="pct"/>
            <w:vAlign w:val="center"/>
          </w:tcPr>
          <w:p>
            <w:pPr>
              <w:spacing w:line="400" w:lineRule="exact"/>
              <w:jc w:val="center"/>
              <w:rPr>
                <w:rFonts w:eastAsia="仿宋_GB2312"/>
                <w:strike/>
                <w:sz w:val="30"/>
                <w:szCs w:val="30"/>
              </w:rPr>
            </w:pPr>
            <w:r>
              <w:rPr>
                <w:rFonts w:hint="eastAsia"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restart"/>
            <w:noWrap/>
            <w:vAlign w:val="center"/>
          </w:tcPr>
          <w:p>
            <w:pPr>
              <w:spacing w:line="400" w:lineRule="exact"/>
              <w:jc w:val="center"/>
              <w:rPr>
                <w:rFonts w:eastAsia="仿宋_GB2312"/>
                <w:b/>
                <w:bCs/>
                <w:sz w:val="30"/>
                <w:szCs w:val="30"/>
              </w:rPr>
            </w:pPr>
            <w:r>
              <w:rPr>
                <w:rFonts w:eastAsia="仿宋_GB2312"/>
                <w:b/>
                <w:bCs/>
                <w:sz w:val="30"/>
                <w:szCs w:val="30"/>
              </w:rPr>
              <w:t>绿色城区</w:t>
            </w:r>
          </w:p>
          <w:p>
            <w:pPr>
              <w:spacing w:line="400" w:lineRule="exact"/>
              <w:jc w:val="center"/>
              <w:rPr>
                <w:rFonts w:eastAsia="仿宋_GB2312"/>
                <w:sz w:val="30"/>
                <w:szCs w:val="30"/>
              </w:rPr>
            </w:pPr>
            <w:r>
              <w:rPr>
                <w:rFonts w:eastAsia="仿宋_GB2312"/>
                <w:sz w:val="30"/>
                <w:szCs w:val="30"/>
              </w:rPr>
              <w:t>（2</w:t>
            </w:r>
            <w:r>
              <w:rPr>
                <w:rFonts w:hint="eastAsia" w:eastAsia="仿宋_GB2312"/>
                <w:sz w:val="30"/>
                <w:szCs w:val="30"/>
              </w:rPr>
              <w:t>0</w:t>
            </w:r>
            <w:r>
              <w:rPr>
                <w:rFonts w:eastAsia="仿宋_GB2312"/>
                <w:sz w:val="30"/>
                <w:szCs w:val="30"/>
              </w:rPr>
              <w:t>个指标，</w:t>
            </w:r>
          </w:p>
          <w:p>
            <w:pPr>
              <w:spacing w:line="400" w:lineRule="exact"/>
              <w:jc w:val="center"/>
              <w:rPr>
                <w:rFonts w:eastAsia="仿宋_GB2312"/>
                <w:sz w:val="30"/>
                <w:szCs w:val="30"/>
              </w:rPr>
            </w:pPr>
            <w:r>
              <w:rPr>
                <w:rFonts w:eastAsia="仿宋_GB2312"/>
                <w:sz w:val="30"/>
                <w:szCs w:val="30"/>
              </w:rPr>
              <w:t>总分</w:t>
            </w:r>
            <w:r>
              <w:rPr>
                <w:rFonts w:hint="eastAsia" w:eastAsia="仿宋_GB2312"/>
                <w:sz w:val="30"/>
                <w:szCs w:val="30"/>
              </w:rPr>
              <w:t>36</w:t>
            </w:r>
            <w:r>
              <w:rPr>
                <w:rFonts w:eastAsia="仿宋_GB2312"/>
                <w:sz w:val="30"/>
                <w:szCs w:val="30"/>
              </w:rPr>
              <w:t>分）</w:t>
            </w: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绿色能源</w:t>
            </w:r>
          </w:p>
        </w:tc>
        <w:tc>
          <w:tcPr>
            <w:tcW w:w="428" w:type="pct"/>
            <w:vAlign w:val="center"/>
          </w:tcPr>
          <w:p>
            <w:pPr>
              <w:spacing w:line="400" w:lineRule="exact"/>
              <w:jc w:val="center"/>
              <w:rPr>
                <w:rFonts w:eastAsia="仿宋_GB2312"/>
                <w:sz w:val="30"/>
                <w:szCs w:val="30"/>
              </w:rPr>
            </w:pPr>
            <w:r>
              <w:rPr>
                <w:rFonts w:eastAsia="仿宋_GB2312"/>
                <w:sz w:val="30"/>
                <w:szCs w:val="30"/>
              </w:rPr>
              <w:t>1</w:t>
            </w:r>
          </w:p>
        </w:tc>
        <w:tc>
          <w:tcPr>
            <w:tcW w:w="1824" w:type="pct"/>
            <w:vAlign w:val="center"/>
          </w:tcPr>
          <w:p>
            <w:pPr>
              <w:spacing w:line="400" w:lineRule="exact"/>
              <w:jc w:val="center"/>
              <w:rPr>
                <w:rFonts w:eastAsia="仿宋_GB2312"/>
                <w:sz w:val="30"/>
                <w:szCs w:val="30"/>
              </w:rPr>
            </w:pPr>
            <w:r>
              <w:rPr>
                <w:rFonts w:eastAsia="仿宋_GB2312"/>
                <w:sz w:val="30"/>
                <w:szCs w:val="30"/>
              </w:rPr>
              <w:t>非化石能源消费占比（%）</w:t>
            </w:r>
          </w:p>
        </w:tc>
        <w:tc>
          <w:tcPr>
            <w:tcW w:w="516" w:type="pct"/>
            <w:vAlign w:val="center"/>
          </w:tcPr>
          <w:p>
            <w:pPr>
              <w:spacing w:line="400" w:lineRule="exact"/>
              <w:jc w:val="center"/>
              <w:rPr>
                <w:rFonts w:eastAsia="仿宋_GB2312"/>
                <w:sz w:val="30"/>
                <w:szCs w:val="30"/>
              </w:rPr>
            </w:pPr>
            <w:r>
              <w:rPr>
                <w:rFonts w:eastAsia="仿宋_GB2312"/>
                <w:sz w:val="30"/>
                <w:szCs w:val="30"/>
              </w:rPr>
              <w:t>15%</w:t>
            </w:r>
          </w:p>
        </w:tc>
        <w:tc>
          <w:tcPr>
            <w:tcW w:w="504" w:type="pct"/>
            <w:vAlign w:val="center"/>
          </w:tcPr>
          <w:p>
            <w:pPr>
              <w:spacing w:line="400" w:lineRule="exact"/>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2</w:t>
            </w:r>
          </w:p>
        </w:tc>
        <w:tc>
          <w:tcPr>
            <w:tcW w:w="1824" w:type="pct"/>
            <w:vAlign w:val="center"/>
          </w:tcPr>
          <w:p>
            <w:pPr>
              <w:spacing w:line="400" w:lineRule="exact"/>
              <w:jc w:val="center"/>
              <w:rPr>
                <w:rFonts w:eastAsia="仿宋_GB2312"/>
                <w:sz w:val="30"/>
                <w:szCs w:val="30"/>
              </w:rPr>
            </w:pPr>
            <w:r>
              <w:rPr>
                <w:rFonts w:eastAsia="仿宋_GB2312"/>
                <w:sz w:val="30"/>
                <w:szCs w:val="30"/>
              </w:rPr>
              <w:t>电能占终端用能的比重（%）</w:t>
            </w:r>
          </w:p>
        </w:tc>
        <w:tc>
          <w:tcPr>
            <w:tcW w:w="516" w:type="pct"/>
            <w:vAlign w:val="center"/>
          </w:tcPr>
          <w:p>
            <w:pPr>
              <w:spacing w:line="400" w:lineRule="exact"/>
              <w:jc w:val="center"/>
              <w:rPr>
                <w:rFonts w:eastAsia="仿宋_GB2312"/>
                <w:sz w:val="30"/>
                <w:szCs w:val="30"/>
              </w:rPr>
            </w:pPr>
            <w:r>
              <w:rPr>
                <w:rFonts w:eastAsia="仿宋_GB2312"/>
                <w:sz w:val="30"/>
                <w:szCs w:val="30"/>
              </w:rPr>
              <w:t>30%</w:t>
            </w:r>
          </w:p>
        </w:tc>
        <w:tc>
          <w:tcPr>
            <w:tcW w:w="504" w:type="pct"/>
            <w:vAlign w:val="center"/>
          </w:tcPr>
          <w:p>
            <w:pPr>
              <w:spacing w:line="400" w:lineRule="exact"/>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3</w:t>
            </w:r>
          </w:p>
        </w:tc>
        <w:tc>
          <w:tcPr>
            <w:tcW w:w="1824" w:type="pct"/>
            <w:vAlign w:val="center"/>
          </w:tcPr>
          <w:p>
            <w:pPr>
              <w:spacing w:line="400" w:lineRule="exact"/>
              <w:jc w:val="center"/>
              <w:rPr>
                <w:rFonts w:eastAsia="仿宋_GB2312"/>
                <w:sz w:val="30"/>
                <w:szCs w:val="30"/>
              </w:rPr>
            </w:pPr>
            <w:r>
              <w:rPr>
                <w:rFonts w:eastAsia="仿宋_GB2312"/>
                <w:sz w:val="30"/>
                <w:szCs w:val="30"/>
                <w:lang w:bidi="ar"/>
              </w:rPr>
              <w:t>可再生能源替代率（%）</w:t>
            </w:r>
          </w:p>
        </w:tc>
        <w:tc>
          <w:tcPr>
            <w:tcW w:w="516" w:type="pct"/>
            <w:vAlign w:val="center"/>
          </w:tcPr>
          <w:p>
            <w:pPr>
              <w:spacing w:line="400" w:lineRule="exact"/>
              <w:jc w:val="center"/>
              <w:rPr>
                <w:rFonts w:eastAsia="仿宋_GB2312"/>
                <w:sz w:val="30"/>
                <w:szCs w:val="30"/>
              </w:rPr>
            </w:pPr>
            <w:r>
              <w:rPr>
                <w:rFonts w:eastAsia="仿宋_GB2312"/>
                <w:sz w:val="30"/>
                <w:szCs w:val="30"/>
              </w:rPr>
              <w:t>8%</w:t>
            </w:r>
          </w:p>
        </w:tc>
        <w:tc>
          <w:tcPr>
            <w:tcW w:w="504" w:type="pct"/>
            <w:vAlign w:val="center"/>
          </w:tcPr>
          <w:p>
            <w:pPr>
              <w:spacing w:line="400" w:lineRule="exact"/>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Align w:val="center"/>
          </w:tcPr>
          <w:p>
            <w:pPr>
              <w:spacing w:line="400" w:lineRule="exact"/>
              <w:jc w:val="center"/>
              <w:rPr>
                <w:rFonts w:eastAsia="仿宋_GB2312"/>
                <w:sz w:val="30"/>
                <w:szCs w:val="30"/>
              </w:rPr>
            </w:pPr>
            <w:r>
              <w:rPr>
                <w:rFonts w:eastAsia="仿宋_GB2312"/>
                <w:sz w:val="30"/>
                <w:szCs w:val="30"/>
              </w:rPr>
              <w:t>空间与布局</w:t>
            </w:r>
          </w:p>
        </w:tc>
        <w:tc>
          <w:tcPr>
            <w:tcW w:w="428" w:type="pct"/>
            <w:vAlign w:val="center"/>
          </w:tcPr>
          <w:p>
            <w:pPr>
              <w:spacing w:line="400" w:lineRule="exact"/>
              <w:jc w:val="center"/>
              <w:rPr>
                <w:rFonts w:eastAsia="仿宋_GB2312"/>
                <w:sz w:val="30"/>
                <w:szCs w:val="30"/>
              </w:rPr>
            </w:pPr>
            <w:r>
              <w:rPr>
                <w:rFonts w:eastAsia="仿宋_GB2312"/>
                <w:sz w:val="30"/>
                <w:szCs w:val="30"/>
              </w:rPr>
              <w:t>4</w:t>
            </w:r>
          </w:p>
        </w:tc>
        <w:tc>
          <w:tcPr>
            <w:tcW w:w="1824" w:type="pct"/>
            <w:vAlign w:val="center"/>
          </w:tcPr>
          <w:p>
            <w:pPr>
              <w:spacing w:line="400" w:lineRule="exact"/>
              <w:jc w:val="center"/>
              <w:rPr>
                <w:rFonts w:eastAsia="仿宋_GB2312"/>
                <w:sz w:val="30"/>
                <w:szCs w:val="30"/>
                <w:lang w:bidi="ar"/>
              </w:rPr>
            </w:pPr>
            <w:r>
              <w:rPr>
                <w:rFonts w:hint="eastAsia" w:eastAsia="仿宋_GB2312"/>
                <w:sz w:val="30"/>
                <w:szCs w:val="30"/>
                <w:lang w:bidi="ar"/>
              </w:rPr>
              <w:t>符合混合功能用地模式进行开发建设的街坊比例（%）</w:t>
            </w:r>
          </w:p>
        </w:tc>
        <w:tc>
          <w:tcPr>
            <w:tcW w:w="516" w:type="pct"/>
            <w:vAlign w:val="center"/>
          </w:tcPr>
          <w:p>
            <w:pPr>
              <w:spacing w:line="400" w:lineRule="exact"/>
              <w:jc w:val="center"/>
              <w:rPr>
                <w:rFonts w:eastAsia="仿宋_GB2312"/>
                <w:strike/>
                <w:sz w:val="30"/>
                <w:szCs w:val="30"/>
              </w:rPr>
            </w:pPr>
            <w:r>
              <w:rPr>
                <w:rFonts w:eastAsia="仿宋_GB2312"/>
                <w:sz w:val="30"/>
                <w:szCs w:val="30"/>
              </w:rPr>
              <w:t>≥</w:t>
            </w:r>
            <w:r>
              <w:rPr>
                <w:rFonts w:hint="eastAsia" w:eastAsia="仿宋_GB2312"/>
                <w:sz w:val="30"/>
                <w:szCs w:val="30"/>
              </w:rPr>
              <w:t>60%</w:t>
            </w:r>
          </w:p>
        </w:tc>
        <w:tc>
          <w:tcPr>
            <w:tcW w:w="504" w:type="pct"/>
            <w:vAlign w:val="center"/>
          </w:tcPr>
          <w:p>
            <w:pPr>
              <w:spacing w:line="400" w:lineRule="exact"/>
              <w:rPr>
                <w:rFonts w:eastAsia="仿宋_GB2312"/>
                <w:sz w:val="30"/>
                <w:szCs w:val="30"/>
              </w:rPr>
            </w:pPr>
            <w:r>
              <w:rPr>
                <w:rFonts w:hint="eastAsia" w:eastAsia="仿宋_GB2312"/>
                <w:sz w:val="30"/>
                <w:szCs w:val="30"/>
              </w:rPr>
              <w:t>可选</w:t>
            </w:r>
            <w:r>
              <w:rPr>
                <w:rFonts w:eastAsia="仿宋_GB2312"/>
                <w:sz w:val="30"/>
                <w:szCs w:val="30"/>
              </w:rPr>
              <w:t>指标</w:t>
            </w:r>
          </w:p>
        </w:tc>
        <w:tc>
          <w:tcPr>
            <w:tcW w:w="408" w:type="pct"/>
            <w:vAlign w:val="center"/>
          </w:tcPr>
          <w:p>
            <w:pPr>
              <w:spacing w:line="400" w:lineRule="exact"/>
              <w:jc w:val="center"/>
              <w:rPr>
                <w:rFonts w:eastAsia="仿宋_GB2312"/>
                <w:sz w:val="30"/>
                <w:szCs w:val="30"/>
              </w:rPr>
            </w:pPr>
            <w:r>
              <w:rPr>
                <w:rFonts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生态环境</w:t>
            </w:r>
          </w:p>
        </w:tc>
        <w:tc>
          <w:tcPr>
            <w:tcW w:w="428" w:type="pct"/>
            <w:vAlign w:val="center"/>
          </w:tcPr>
          <w:p>
            <w:pPr>
              <w:spacing w:line="400" w:lineRule="exact"/>
              <w:jc w:val="center"/>
              <w:rPr>
                <w:rFonts w:eastAsia="仿宋_GB2312"/>
                <w:sz w:val="30"/>
                <w:szCs w:val="30"/>
              </w:rPr>
            </w:pPr>
            <w:r>
              <w:rPr>
                <w:rFonts w:eastAsia="仿宋_GB2312"/>
                <w:sz w:val="30"/>
                <w:szCs w:val="30"/>
              </w:rPr>
              <w:t>5</w:t>
            </w:r>
          </w:p>
        </w:tc>
        <w:tc>
          <w:tcPr>
            <w:tcW w:w="1824" w:type="pct"/>
            <w:vAlign w:val="center"/>
          </w:tcPr>
          <w:p>
            <w:pPr>
              <w:spacing w:line="400" w:lineRule="exact"/>
              <w:jc w:val="center"/>
              <w:rPr>
                <w:rFonts w:eastAsia="仿宋_GB2312"/>
                <w:sz w:val="30"/>
                <w:szCs w:val="30"/>
                <w:lang w:bidi="ar"/>
              </w:rPr>
            </w:pPr>
            <w:r>
              <w:rPr>
                <w:rFonts w:hint="eastAsia" w:eastAsia="仿宋_GB2312"/>
                <w:sz w:val="30"/>
                <w:szCs w:val="30"/>
                <w:lang w:bidi="ar"/>
              </w:rPr>
              <w:t>国家级水功能区水质达标率</w:t>
            </w:r>
            <w:r>
              <w:rPr>
                <w:rFonts w:eastAsia="仿宋_GB2312"/>
                <w:sz w:val="30"/>
                <w:szCs w:val="30"/>
                <w:lang w:bidi="ar"/>
              </w:rPr>
              <w:t>（%）</w:t>
            </w:r>
          </w:p>
        </w:tc>
        <w:tc>
          <w:tcPr>
            <w:tcW w:w="516" w:type="pct"/>
            <w:vAlign w:val="center"/>
          </w:tcPr>
          <w:p>
            <w:pPr>
              <w:spacing w:line="400" w:lineRule="exact"/>
              <w:jc w:val="center"/>
              <w:rPr>
                <w:rFonts w:eastAsia="仿宋_GB2312"/>
                <w:sz w:val="30"/>
                <w:szCs w:val="30"/>
              </w:rPr>
            </w:pPr>
            <w:r>
              <w:rPr>
                <w:rFonts w:eastAsia="仿宋_GB2312"/>
                <w:sz w:val="30"/>
                <w:szCs w:val="30"/>
              </w:rPr>
              <w:t>100%</w:t>
            </w:r>
          </w:p>
        </w:tc>
        <w:tc>
          <w:tcPr>
            <w:tcW w:w="504" w:type="pct"/>
            <w:vAlign w:val="center"/>
          </w:tcPr>
          <w:p>
            <w:pPr>
              <w:spacing w:line="400" w:lineRule="exact"/>
              <w:rPr>
                <w:rFonts w:eastAsia="仿宋_GB2312"/>
                <w:sz w:val="30"/>
                <w:szCs w:val="30"/>
              </w:rPr>
            </w:pPr>
            <w:r>
              <w:rPr>
                <w:rFonts w:eastAsia="仿宋_GB2312"/>
                <w:sz w:val="30"/>
                <w:szCs w:val="30"/>
              </w:rPr>
              <w:t>约束指标</w:t>
            </w:r>
          </w:p>
        </w:tc>
        <w:tc>
          <w:tcPr>
            <w:tcW w:w="408" w:type="pct"/>
            <w:vAlign w:val="center"/>
          </w:tcPr>
          <w:p>
            <w:pPr>
              <w:spacing w:line="400" w:lineRule="exact"/>
              <w:jc w:val="center"/>
              <w:rPr>
                <w:rFonts w:eastAsia="仿宋_GB2312"/>
                <w:sz w:val="30"/>
                <w:szCs w:val="30"/>
              </w:rPr>
            </w:pPr>
            <w:r>
              <w:rPr>
                <w:rFonts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6</w:t>
            </w:r>
          </w:p>
        </w:tc>
        <w:tc>
          <w:tcPr>
            <w:tcW w:w="1824" w:type="pct"/>
            <w:vAlign w:val="center"/>
          </w:tcPr>
          <w:p>
            <w:pPr>
              <w:spacing w:line="400" w:lineRule="exact"/>
              <w:jc w:val="center"/>
              <w:rPr>
                <w:rFonts w:eastAsia="仿宋_GB2312"/>
                <w:sz w:val="30"/>
                <w:szCs w:val="30"/>
              </w:rPr>
            </w:pPr>
            <w:r>
              <w:rPr>
                <w:rFonts w:eastAsia="仿宋_GB2312"/>
                <w:sz w:val="30"/>
                <w:szCs w:val="30"/>
              </w:rPr>
              <w:t>城市生活垃圾资源化利用率（%）</w:t>
            </w:r>
          </w:p>
        </w:tc>
        <w:tc>
          <w:tcPr>
            <w:tcW w:w="516" w:type="pct"/>
            <w:vAlign w:val="center"/>
          </w:tcPr>
          <w:p>
            <w:pPr>
              <w:spacing w:line="400" w:lineRule="exact"/>
              <w:jc w:val="center"/>
              <w:rPr>
                <w:rFonts w:eastAsia="仿宋_GB2312"/>
                <w:sz w:val="30"/>
                <w:szCs w:val="30"/>
              </w:rPr>
            </w:pPr>
            <w:r>
              <w:rPr>
                <w:rFonts w:eastAsia="仿宋_GB2312"/>
                <w:sz w:val="30"/>
                <w:szCs w:val="30"/>
              </w:rPr>
              <w:t>65%</w:t>
            </w:r>
          </w:p>
        </w:tc>
        <w:tc>
          <w:tcPr>
            <w:tcW w:w="504" w:type="pct"/>
            <w:vAlign w:val="center"/>
          </w:tcPr>
          <w:p>
            <w:pPr>
              <w:spacing w:line="400" w:lineRule="exact"/>
              <w:rPr>
                <w:rFonts w:eastAsia="仿宋_GB2312"/>
                <w:sz w:val="30"/>
                <w:szCs w:val="30"/>
              </w:rPr>
            </w:pPr>
            <w:r>
              <w:rPr>
                <w:rFonts w:eastAsia="仿宋_GB2312"/>
                <w:sz w:val="30"/>
                <w:szCs w:val="30"/>
              </w:rPr>
              <w:t>约束指标</w:t>
            </w:r>
          </w:p>
        </w:tc>
        <w:tc>
          <w:tcPr>
            <w:tcW w:w="408" w:type="pct"/>
            <w:vAlign w:val="center"/>
          </w:tcPr>
          <w:p>
            <w:pPr>
              <w:spacing w:line="400" w:lineRule="exact"/>
              <w:jc w:val="center"/>
              <w:rPr>
                <w:rFonts w:eastAsia="仿宋_GB2312"/>
                <w:sz w:val="30"/>
                <w:szCs w:val="30"/>
              </w:rPr>
            </w:pPr>
            <w:r>
              <w:rPr>
                <w:rFonts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黑臭水体</w:t>
            </w:r>
          </w:p>
        </w:tc>
        <w:tc>
          <w:tcPr>
            <w:tcW w:w="428" w:type="pct"/>
            <w:vAlign w:val="center"/>
          </w:tcPr>
          <w:p>
            <w:pPr>
              <w:spacing w:line="400" w:lineRule="exact"/>
              <w:jc w:val="center"/>
              <w:rPr>
                <w:rFonts w:eastAsia="仿宋_GB2312"/>
                <w:sz w:val="30"/>
                <w:szCs w:val="30"/>
              </w:rPr>
            </w:pPr>
            <w:r>
              <w:rPr>
                <w:rFonts w:eastAsia="仿宋_GB2312"/>
                <w:sz w:val="30"/>
                <w:szCs w:val="30"/>
              </w:rPr>
              <w:t>7</w:t>
            </w:r>
          </w:p>
        </w:tc>
        <w:tc>
          <w:tcPr>
            <w:tcW w:w="1824" w:type="pct"/>
            <w:vAlign w:val="center"/>
          </w:tcPr>
          <w:p>
            <w:pPr>
              <w:spacing w:line="400" w:lineRule="exact"/>
              <w:jc w:val="center"/>
              <w:rPr>
                <w:rFonts w:eastAsia="仿宋_GB2312"/>
                <w:sz w:val="30"/>
                <w:szCs w:val="30"/>
              </w:rPr>
            </w:pPr>
            <w:r>
              <w:rPr>
                <w:rFonts w:eastAsia="仿宋_GB2312"/>
                <w:sz w:val="30"/>
                <w:szCs w:val="30"/>
              </w:rPr>
              <w:t>城</w:t>
            </w:r>
            <w:r>
              <w:rPr>
                <w:rFonts w:hint="eastAsia" w:eastAsia="仿宋_GB2312"/>
                <w:sz w:val="30"/>
                <w:szCs w:val="30"/>
                <w:lang w:val="en-US" w:eastAsia="zh-CN"/>
              </w:rPr>
              <w:t>市</w:t>
            </w:r>
            <w:r>
              <w:rPr>
                <w:rFonts w:eastAsia="仿宋_GB2312"/>
                <w:sz w:val="30"/>
                <w:szCs w:val="30"/>
              </w:rPr>
              <w:t>污水管网覆盖率（%）</w:t>
            </w:r>
          </w:p>
        </w:tc>
        <w:tc>
          <w:tcPr>
            <w:tcW w:w="516" w:type="pct"/>
            <w:vAlign w:val="center"/>
          </w:tcPr>
          <w:p>
            <w:pPr>
              <w:spacing w:line="400" w:lineRule="exact"/>
              <w:jc w:val="center"/>
              <w:rPr>
                <w:rFonts w:eastAsia="仿宋_GB2312"/>
                <w:strike/>
                <w:sz w:val="30"/>
                <w:szCs w:val="30"/>
              </w:rPr>
            </w:pPr>
            <w:r>
              <w:rPr>
                <w:rFonts w:eastAsia="仿宋_GB2312"/>
                <w:sz w:val="30"/>
                <w:szCs w:val="30"/>
              </w:rPr>
              <w:t>≥100%</w:t>
            </w:r>
          </w:p>
        </w:tc>
        <w:tc>
          <w:tcPr>
            <w:tcW w:w="504" w:type="pct"/>
            <w:vAlign w:val="center"/>
          </w:tcPr>
          <w:p>
            <w:pPr>
              <w:spacing w:line="400" w:lineRule="exact"/>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8</w:t>
            </w:r>
          </w:p>
        </w:tc>
        <w:tc>
          <w:tcPr>
            <w:tcW w:w="1824" w:type="pct"/>
            <w:vAlign w:val="center"/>
          </w:tcPr>
          <w:p>
            <w:pPr>
              <w:spacing w:line="400" w:lineRule="exact"/>
              <w:jc w:val="center"/>
              <w:rPr>
                <w:rFonts w:eastAsia="仿宋_GB2312"/>
                <w:sz w:val="30"/>
                <w:szCs w:val="30"/>
              </w:rPr>
            </w:pPr>
            <w:r>
              <w:rPr>
                <w:rFonts w:eastAsia="仿宋_GB2312"/>
                <w:sz w:val="30"/>
                <w:szCs w:val="30"/>
              </w:rPr>
              <w:t>再生水利用率（%）</w:t>
            </w:r>
          </w:p>
        </w:tc>
        <w:tc>
          <w:tcPr>
            <w:tcW w:w="516" w:type="pct"/>
            <w:vAlign w:val="center"/>
          </w:tcPr>
          <w:p>
            <w:pPr>
              <w:spacing w:line="400" w:lineRule="exact"/>
              <w:jc w:val="center"/>
              <w:rPr>
                <w:rFonts w:eastAsia="仿宋_GB2312"/>
                <w:sz w:val="30"/>
                <w:szCs w:val="30"/>
              </w:rPr>
            </w:pPr>
            <w:r>
              <w:rPr>
                <w:rFonts w:eastAsia="仿宋_GB2312"/>
                <w:sz w:val="30"/>
                <w:szCs w:val="30"/>
              </w:rPr>
              <w:t>≥50%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绿色空间</w:t>
            </w:r>
          </w:p>
        </w:tc>
        <w:tc>
          <w:tcPr>
            <w:tcW w:w="428" w:type="pct"/>
            <w:vAlign w:val="center"/>
          </w:tcPr>
          <w:p>
            <w:pPr>
              <w:spacing w:line="400" w:lineRule="exact"/>
              <w:jc w:val="center"/>
              <w:rPr>
                <w:rFonts w:eastAsia="仿宋_GB2312"/>
                <w:sz w:val="30"/>
                <w:szCs w:val="30"/>
              </w:rPr>
            </w:pPr>
            <w:r>
              <w:rPr>
                <w:rFonts w:eastAsia="仿宋_GB2312"/>
                <w:sz w:val="30"/>
                <w:szCs w:val="30"/>
              </w:rPr>
              <w:t>9</w:t>
            </w:r>
          </w:p>
        </w:tc>
        <w:tc>
          <w:tcPr>
            <w:tcW w:w="1824" w:type="pct"/>
            <w:vAlign w:val="center"/>
          </w:tcPr>
          <w:p>
            <w:pPr>
              <w:spacing w:line="400" w:lineRule="exact"/>
              <w:jc w:val="center"/>
              <w:rPr>
                <w:rFonts w:eastAsia="仿宋_GB2312"/>
                <w:strike/>
                <w:sz w:val="30"/>
                <w:szCs w:val="30"/>
              </w:rPr>
            </w:pPr>
            <w:r>
              <w:rPr>
                <w:rFonts w:eastAsia="仿宋_GB2312"/>
                <w:sz w:val="30"/>
                <w:szCs w:val="30"/>
              </w:rPr>
              <w:t>人均公园绿地面积（平方米/人）</w:t>
            </w:r>
          </w:p>
        </w:tc>
        <w:tc>
          <w:tcPr>
            <w:tcW w:w="516" w:type="pct"/>
            <w:vAlign w:val="center"/>
          </w:tcPr>
          <w:p>
            <w:pPr>
              <w:spacing w:line="400" w:lineRule="exact"/>
              <w:jc w:val="center"/>
              <w:rPr>
                <w:rFonts w:eastAsia="仿宋_GB2312"/>
                <w:strike/>
                <w:sz w:val="30"/>
                <w:szCs w:val="30"/>
              </w:rPr>
            </w:pPr>
            <w:r>
              <w:rPr>
                <w:rFonts w:eastAsia="仿宋_GB2312"/>
                <w:sz w:val="30"/>
                <w:szCs w:val="30"/>
              </w:rPr>
              <w:t>≥15（平方米/人）</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10</w:t>
            </w:r>
          </w:p>
        </w:tc>
        <w:tc>
          <w:tcPr>
            <w:tcW w:w="1824" w:type="pct"/>
            <w:vAlign w:val="center"/>
          </w:tcPr>
          <w:p>
            <w:pPr>
              <w:widowControl/>
              <w:spacing w:line="400" w:lineRule="exact"/>
              <w:jc w:val="center"/>
              <w:rPr>
                <w:rFonts w:eastAsia="仿宋_GB2312"/>
                <w:sz w:val="30"/>
                <w:szCs w:val="30"/>
              </w:rPr>
            </w:pPr>
            <w:r>
              <w:rPr>
                <w:rFonts w:eastAsia="仿宋_GB2312"/>
                <w:kern w:val="0"/>
                <w:sz w:val="30"/>
                <w:szCs w:val="30"/>
                <w:lang w:bidi="ar"/>
              </w:rPr>
              <w:t>公园绿化活动场地服务半径覆盖率（%）</w:t>
            </w:r>
          </w:p>
        </w:tc>
        <w:tc>
          <w:tcPr>
            <w:tcW w:w="516" w:type="pct"/>
            <w:vAlign w:val="center"/>
          </w:tcPr>
          <w:p>
            <w:pPr>
              <w:spacing w:line="400" w:lineRule="exact"/>
              <w:jc w:val="center"/>
              <w:rPr>
                <w:rFonts w:eastAsia="仿宋_GB2312"/>
                <w:sz w:val="30"/>
                <w:szCs w:val="30"/>
              </w:rPr>
            </w:pPr>
            <w:r>
              <w:rPr>
                <w:rFonts w:eastAsia="仿宋_GB2312"/>
                <w:sz w:val="30"/>
                <w:szCs w:val="30"/>
              </w:rPr>
              <w:t>≥80%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11</w:t>
            </w:r>
          </w:p>
        </w:tc>
        <w:tc>
          <w:tcPr>
            <w:tcW w:w="1824" w:type="pct"/>
            <w:vAlign w:val="center"/>
          </w:tcPr>
          <w:p>
            <w:pPr>
              <w:spacing w:line="400" w:lineRule="exact"/>
              <w:jc w:val="center"/>
              <w:rPr>
                <w:rFonts w:eastAsia="仿宋_GB2312"/>
                <w:sz w:val="30"/>
                <w:szCs w:val="30"/>
              </w:rPr>
            </w:pPr>
            <w:r>
              <w:rPr>
                <w:rFonts w:eastAsia="仿宋_GB2312"/>
                <w:sz w:val="30"/>
                <w:szCs w:val="30"/>
              </w:rPr>
              <w:t>城市建成区绿化覆盖率（%）</w:t>
            </w:r>
          </w:p>
        </w:tc>
        <w:tc>
          <w:tcPr>
            <w:tcW w:w="516" w:type="pct"/>
            <w:vAlign w:val="center"/>
          </w:tcPr>
          <w:p>
            <w:pPr>
              <w:spacing w:line="400" w:lineRule="exact"/>
              <w:jc w:val="center"/>
              <w:rPr>
                <w:rFonts w:eastAsia="仿宋_GB2312"/>
                <w:sz w:val="30"/>
                <w:szCs w:val="30"/>
              </w:rPr>
            </w:pPr>
            <w:r>
              <w:rPr>
                <w:rFonts w:eastAsia="仿宋_GB2312"/>
                <w:sz w:val="30"/>
                <w:szCs w:val="30"/>
              </w:rPr>
              <w:t>≥40%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绿色交通</w:t>
            </w:r>
          </w:p>
        </w:tc>
        <w:tc>
          <w:tcPr>
            <w:tcW w:w="428" w:type="pct"/>
            <w:vAlign w:val="center"/>
          </w:tcPr>
          <w:p>
            <w:pPr>
              <w:spacing w:line="400" w:lineRule="exact"/>
              <w:jc w:val="center"/>
              <w:rPr>
                <w:rFonts w:eastAsia="仿宋_GB2312"/>
                <w:sz w:val="30"/>
                <w:szCs w:val="30"/>
              </w:rPr>
            </w:pPr>
            <w:r>
              <w:rPr>
                <w:rFonts w:eastAsia="仿宋_GB2312"/>
                <w:sz w:val="30"/>
                <w:szCs w:val="30"/>
              </w:rPr>
              <w:t>12</w:t>
            </w:r>
          </w:p>
        </w:tc>
        <w:tc>
          <w:tcPr>
            <w:tcW w:w="1824" w:type="pct"/>
            <w:vAlign w:val="center"/>
          </w:tcPr>
          <w:p>
            <w:pPr>
              <w:spacing w:line="400" w:lineRule="exact"/>
              <w:jc w:val="center"/>
              <w:rPr>
                <w:rFonts w:eastAsia="仿宋_GB2312"/>
                <w:sz w:val="30"/>
                <w:szCs w:val="30"/>
              </w:rPr>
            </w:pPr>
            <w:r>
              <w:rPr>
                <w:rFonts w:eastAsia="仿宋_GB2312"/>
                <w:sz w:val="30"/>
                <w:szCs w:val="30"/>
                <w:lang w:bidi="ar"/>
              </w:rPr>
              <w:t>公交站点500米覆盖率（%）</w:t>
            </w:r>
          </w:p>
        </w:tc>
        <w:tc>
          <w:tcPr>
            <w:tcW w:w="516" w:type="pct"/>
            <w:vAlign w:val="center"/>
          </w:tcPr>
          <w:p>
            <w:pPr>
              <w:spacing w:line="400" w:lineRule="exact"/>
              <w:jc w:val="center"/>
              <w:rPr>
                <w:rFonts w:eastAsia="仿宋_GB2312"/>
                <w:sz w:val="30"/>
                <w:szCs w:val="30"/>
              </w:rPr>
            </w:pPr>
            <w:r>
              <w:rPr>
                <w:rFonts w:eastAsia="仿宋_GB2312"/>
                <w:sz w:val="30"/>
                <w:szCs w:val="30"/>
              </w:rPr>
              <w:t>100%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13</w:t>
            </w:r>
          </w:p>
        </w:tc>
        <w:tc>
          <w:tcPr>
            <w:tcW w:w="1824" w:type="pct"/>
            <w:vAlign w:val="center"/>
          </w:tcPr>
          <w:p>
            <w:pPr>
              <w:spacing w:line="400" w:lineRule="exact"/>
              <w:jc w:val="center"/>
              <w:rPr>
                <w:rFonts w:eastAsia="仿宋_GB2312"/>
                <w:sz w:val="30"/>
                <w:szCs w:val="30"/>
              </w:rPr>
            </w:pPr>
            <w:r>
              <w:rPr>
                <w:rFonts w:eastAsia="仿宋_GB2312"/>
                <w:sz w:val="30"/>
                <w:szCs w:val="30"/>
                <w:lang w:bidi="ar"/>
              </w:rPr>
              <w:t>清洁能源和新能源公交车车辆比例（%）</w:t>
            </w:r>
          </w:p>
        </w:tc>
        <w:tc>
          <w:tcPr>
            <w:tcW w:w="516" w:type="pct"/>
            <w:vAlign w:val="center"/>
          </w:tcPr>
          <w:p>
            <w:pPr>
              <w:spacing w:line="400" w:lineRule="exact"/>
              <w:jc w:val="center"/>
              <w:rPr>
                <w:rFonts w:eastAsia="仿宋_GB2312"/>
                <w:sz w:val="30"/>
                <w:szCs w:val="30"/>
              </w:rPr>
            </w:pPr>
            <w:r>
              <w:rPr>
                <w:rFonts w:eastAsia="仿宋_GB2312"/>
                <w:sz w:val="30"/>
                <w:szCs w:val="30"/>
              </w:rPr>
              <w:t>≥60%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14</w:t>
            </w:r>
          </w:p>
        </w:tc>
        <w:tc>
          <w:tcPr>
            <w:tcW w:w="1824" w:type="pct"/>
            <w:vAlign w:val="center"/>
          </w:tcPr>
          <w:p>
            <w:pPr>
              <w:spacing w:line="400" w:lineRule="exact"/>
              <w:jc w:val="center"/>
              <w:rPr>
                <w:rFonts w:eastAsia="仿宋_GB2312"/>
                <w:sz w:val="30"/>
                <w:szCs w:val="30"/>
              </w:rPr>
            </w:pPr>
            <w:r>
              <w:rPr>
                <w:rFonts w:eastAsia="仿宋_GB2312"/>
                <w:kern w:val="0"/>
                <w:sz w:val="30"/>
                <w:szCs w:val="30"/>
              </w:rPr>
              <w:t>新能源汽车市场渗透率</w:t>
            </w:r>
            <w:r>
              <w:rPr>
                <w:rFonts w:eastAsia="仿宋_GB2312"/>
                <w:sz w:val="30"/>
                <w:szCs w:val="30"/>
              </w:rPr>
              <w:t>（%）</w:t>
            </w:r>
          </w:p>
        </w:tc>
        <w:tc>
          <w:tcPr>
            <w:tcW w:w="516" w:type="pct"/>
            <w:vAlign w:val="center"/>
          </w:tcPr>
          <w:p>
            <w:pPr>
              <w:spacing w:line="400" w:lineRule="exact"/>
              <w:jc w:val="center"/>
              <w:rPr>
                <w:rFonts w:eastAsia="仿宋_GB2312"/>
                <w:sz w:val="30"/>
                <w:szCs w:val="30"/>
              </w:rPr>
            </w:pPr>
            <w:r>
              <w:rPr>
                <w:rFonts w:eastAsia="仿宋_GB2312"/>
                <w:sz w:val="30"/>
                <w:szCs w:val="30"/>
              </w:rPr>
              <w:t>≥30%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lang w:bidi="ar"/>
              </w:rPr>
            </w:pPr>
            <w:r>
              <w:rPr>
                <w:rFonts w:eastAsia="仿宋_GB2312"/>
                <w:sz w:val="30"/>
                <w:szCs w:val="30"/>
              </w:rPr>
              <w:t>15</w:t>
            </w:r>
          </w:p>
        </w:tc>
        <w:tc>
          <w:tcPr>
            <w:tcW w:w="1824" w:type="pct"/>
            <w:vAlign w:val="center"/>
          </w:tcPr>
          <w:p>
            <w:pPr>
              <w:spacing w:line="400" w:lineRule="exact"/>
              <w:jc w:val="center"/>
              <w:rPr>
                <w:rFonts w:eastAsia="仿宋_GB2312"/>
                <w:sz w:val="30"/>
                <w:szCs w:val="30"/>
                <w:lang w:bidi="ar"/>
              </w:rPr>
            </w:pPr>
            <w:r>
              <w:rPr>
                <w:rFonts w:eastAsia="仿宋_GB2312"/>
                <w:sz w:val="30"/>
                <w:szCs w:val="30"/>
                <w:lang w:bidi="ar"/>
              </w:rPr>
              <w:t>公共停车场停车位配建电动车充电设施比例（%）</w:t>
            </w:r>
          </w:p>
        </w:tc>
        <w:tc>
          <w:tcPr>
            <w:tcW w:w="516" w:type="pct"/>
            <w:vAlign w:val="center"/>
          </w:tcPr>
          <w:p>
            <w:pPr>
              <w:spacing w:line="400" w:lineRule="exact"/>
              <w:jc w:val="center"/>
              <w:rPr>
                <w:rFonts w:eastAsia="仿宋_GB2312"/>
                <w:sz w:val="30"/>
                <w:szCs w:val="30"/>
              </w:rPr>
            </w:pPr>
            <w:r>
              <w:rPr>
                <w:rFonts w:eastAsia="仿宋_GB2312"/>
                <w:sz w:val="30"/>
                <w:szCs w:val="30"/>
              </w:rPr>
              <w:t>≥20%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16</w:t>
            </w:r>
          </w:p>
        </w:tc>
        <w:tc>
          <w:tcPr>
            <w:tcW w:w="1824" w:type="pct"/>
            <w:vAlign w:val="center"/>
          </w:tcPr>
          <w:p>
            <w:pPr>
              <w:spacing w:line="400" w:lineRule="exact"/>
              <w:jc w:val="center"/>
              <w:rPr>
                <w:rFonts w:eastAsia="仿宋_GB2312"/>
                <w:sz w:val="30"/>
                <w:szCs w:val="30"/>
              </w:rPr>
            </w:pPr>
            <w:r>
              <w:rPr>
                <w:rFonts w:eastAsia="仿宋_GB2312"/>
                <w:kern w:val="0"/>
                <w:sz w:val="30"/>
                <w:szCs w:val="30"/>
              </w:rPr>
              <w:t>城市绿道服务半径覆盖率（%）</w:t>
            </w:r>
          </w:p>
        </w:tc>
        <w:tc>
          <w:tcPr>
            <w:tcW w:w="516" w:type="pct"/>
            <w:vAlign w:val="center"/>
          </w:tcPr>
          <w:p>
            <w:pPr>
              <w:spacing w:line="400" w:lineRule="exact"/>
              <w:jc w:val="center"/>
              <w:rPr>
                <w:rFonts w:eastAsia="仿宋_GB2312"/>
                <w:sz w:val="30"/>
                <w:szCs w:val="30"/>
              </w:rPr>
            </w:pPr>
            <w:r>
              <w:rPr>
                <w:rFonts w:eastAsia="仿宋_GB2312"/>
                <w:sz w:val="30"/>
                <w:szCs w:val="30"/>
              </w:rPr>
              <w:t>≥70%</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tcPr>
          <w:p>
            <w:pPr>
              <w:spacing w:line="400" w:lineRule="exact"/>
              <w:jc w:val="center"/>
              <w:rPr>
                <w:rFonts w:eastAsia="仿宋_GB2312"/>
                <w:sz w:val="30"/>
                <w:szCs w:val="30"/>
              </w:rPr>
            </w:pPr>
            <w:r>
              <w:rPr>
                <w:rFonts w:hint="eastAsia"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Align w:val="center"/>
          </w:tcPr>
          <w:p>
            <w:pPr>
              <w:spacing w:line="400" w:lineRule="exact"/>
              <w:jc w:val="center"/>
              <w:rPr>
                <w:rFonts w:eastAsia="仿宋_GB2312"/>
                <w:sz w:val="30"/>
                <w:szCs w:val="30"/>
              </w:rPr>
            </w:pPr>
            <w:r>
              <w:rPr>
                <w:rFonts w:eastAsia="仿宋_GB2312"/>
                <w:sz w:val="30"/>
                <w:szCs w:val="30"/>
              </w:rPr>
              <w:t>城市基础设施</w:t>
            </w:r>
          </w:p>
        </w:tc>
        <w:tc>
          <w:tcPr>
            <w:tcW w:w="428" w:type="pct"/>
            <w:vAlign w:val="center"/>
          </w:tcPr>
          <w:p>
            <w:pPr>
              <w:spacing w:line="400" w:lineRule="exact"/>
              <w:jc w:val="center"/>
              <w:rPr>
                <w:rFonts w:eastAsia="仿宋_GB2312"/>
                <w:sz w:val="30"/>
                <w:szCs w:val="30"/>
              </w:rPr>
            </w:pPr>
            <w:r>
              <w:rPr>
                <w:rFonts w:eastAsia="仿宋_GB2312"/>
                <w:sz w:val="30"/>
                <w:szCs w:val="30"/>
              </w:rPr>
              <w:t>17</w:t>
            </w:r>
          </w:p>
        </w:tc>
        <w:tc>
          <w:tcPr>
            <w:tcW w:w="1824" w:type="pct"/>
            <w:vAlign w:val="center"/>
          </w:tcPr>
          <w:p>
            <w:pPr>
              <w:spacing w:line="400" w:lineRule="exact"/>
              <w:jc w:val="center"/>
              <w:rPr>
                <w:rFonts w:eastAsia="仿宋_GB2312"/>
                <w:sz w:val="30"/>
                <w:szCs w:val="30"/>
              </w:rPr>
            </w:pPr>
            <w:r>
              <w:rPr>
                <w:rFonts w:eastAsia="仿宋_GB2312"/>
                <w:sz w:val="30"/>
                <w:szCs w:val="30"/>
              </w:rPr>
              <w:t>供水管网漏损率（%）</w:t>
            </w:r>
          </w:p>
        </w:tc>
        <w:tc>
          <w:tcPr>
            <w:tcW w:w="516" w:type="pct"/>
            <w:vAlign w:val="center"/>
          </w:tcPr>
          <w:p>
            <w:pPr>
              <w:spacing w:line="400" w:lineRule="exact"/>
              <w:jc w:val="center"/>
              <w:rPr>
                <w:rFonts w:eastAsia="仿宋_GB2312"/>
                <w:sz w:val="30"/>
                <w:szCs w:val="30"/>
              </w:rPr>
            </w:pPr>
            <w:r>
              <w:rPr>
                <w:rFonts w:eastAsia="仿宋_GB2312"/>
                <w:sz w:val="30"/>
                <w:szCs w:val="30"/>
              </w:rPr>
              <w:t>≤</w:t>
            </w:r>
            <w:r>
              <w:rPr>
                <w:rFonts w:hint="eastAsia" w:eastAsia="仿宋_GB2312"/>
                <w:sz w:val="30"/>
                <w:szCs w:val="30"/>
              </w:rPr>
              <w:t>7</w:t>
            </w:r>
            <w:r>
              <w:rPr>
                <w:rFonts w:eastAsia="仿宋_GB2312"/>
                <w:sz w:val="30"/>
                <w:szCs w:val="30"/>
              </w:rPr>
              <w:t>.</w:t>
            </w:r>
            <w:r>
              <w:rPr>
                <w:rFonts w:hint="eastAsia" w:eastAsia="仿宋_GB2312"/>
                <w:sz w:val="30"/>
                <w:szCs w:val="30"/>
              </w:rPr>
              <w:t>9</w:t>
            </w:r>
            <w:r>
              <w:rPr>
                <w:rFonts w:eastAsia="仿宋_GB2312"/>
                <w:sz w:val="30"/>
                <w:szCs w:val="30"/>
              </w:rPr>
              <w:t>%</w:t>
            </w:r>
          </w:p>
        </w:tc>
        <w:tc>
          <w:tcPr>
            <w:tcW w:w="504" w:type="pct"/>
            <w:vAlign w:val="center"/>
          </w:tcPr>
          <w:p>
            <w:pPr>
              <w:spacing w:line="400" w:lineRule="exact"/>
              <w:jc w:val="center"/>
              <w:rPr>
                <w:rFonts w:eastAsia="仿宋_GB2312"/>
                <w:sz w:val="30"/>
                <w:szCs w:val="30"/>
              </w:rPr>
            </w:pPr>
            <w:r>
              <w:rPr>
                <w:rFonts w:eastAsia="仿宋_GB2312"/>
                <w:sz w:val="30"/>
                <w:szCs w:val="30"/>
              </w:rPr>
              <w:t>约束指标</w:t>
            </w:r>
          </w:p>
        </w:tc>
        <w:tc>
          <w:tcPr>
            <w:tcW w:w="408" w:type="pct"/>
            <w:vAlign w:val="center"/>
          </w:tcPr>
          <w:p>
            <w:pPr>
              <w:spacing w:line="400" w:lineRule="exact"/>
              <w:jc w:val="center"/>
              <w:rPr>
                <w:rFonts w:eastAsia="仿宋_GB2312"/>
                <w:sz w:val="30"/>
                <w:szCs w:val="30"/>
              </w:rPr>
            </w:pPr>
            <w:r>
              <w:rPr>
                <w:rFonts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韧性城市</w:t>
            </w:r>
          </w:p>
        </w:tc>
        <w:tc>
          <w:tcPr>
            <w:tcW w:w="428" w:type="pct"/>
            <w:vAlign w:val="center"/>
          </w:tcPr>
          <w:p>
            <w:pPr>
              <w:spacing w:line="400" w:lineRule="exact"/>
              <w:jc w:val="center"/>
              <w:rPr>
                <w:rFonts w:eastAsia="仿宋_GB2312"/>
                <w:sz w:val="30"/>
                <w:szCs w:val="30"/>
              </w:rPr>
            </w:pPr>
            <w:r>
              <w:rPr>
                <w:rFonts w:eastAsia="仿宋_GB2312"/>
                <w:sz w:val="30"/>
                <w:szCs w:val="30"/>
                <w:lang w:bidi="ar"/>
              </w:rPr>
              <w:t>18</w:t>
            </w:r>
          </w:p>
        </w:tc>
        <w:tc>
          <w:tcPr>
            <w:tcW w:w="1824" w:type="pct"/>
            <w:vAlign w:val="center"/>
          </w:tcPr>
          <w:p>
            <w:pPr>
              <w:spacing w:line="400" w:lineRule="exact"/>
              <w:jc w:val="center"/>
              <w:rPr>
                <w:rFonts w:eastAsia="仿宋_GB2312"/>
                <w:sz w:val="30"/>
                <w:szCs w:val="30"/>
              </w:rPr>
            </w:pPr>
            <w:r>
              <w:rPr>
                <w:rFonts w:hint="eastAsia" w:eastAsia="仿宋_GB2312"/>
                <w:sz w:val="30"/>
                <w:szCs w:val="30"/>
              </w:rPr>
              <w:t>城市建成区达到</w:t>
            </w:r>
            <w:r>
              <w:rPr>
                <w:rFonts w:eastAsia="仿宋_GB2312"/>
                <w:sz w:val="30"/>
                <w:szCs w:val="30"/>
              </w:rPr>
              <w:t>海绵城市建设要求</w:t>
            </w:r>
            <w:r>
              <w:rPr>
                <w:rFonts w:hint="eastAsia" w:eastAsia="仿宋_GB2312"/>
                <w:sz w:val="30"/>
                <w:szCs w:val="30"/>
              </w:rPr>
              <w:t>的</w:t>
            </w:r>
            <w:r>
              <w:rPr>
                <w:rFonts w:eastAsia="仿宋_GB2312"/>
                <w:sz w:val="30"/>
                <w:szCs w:val="30"/>
              </w:rPr>
              <w:t>面积比例（%）</w:t>
            </w:r>
          </w:p>
        </w:tc>
        <w:tc>
          <w:tcPr>
            <w:tcW w:w="516" w:type="pct"/>
            <w:vAlign w:val="center"/>
          </w:tcPr>
          <w:p>
            <w:pPr>
              <w:spacing w:line="400" w:lineRule="exact"/>
              <w:jc w:val="center"/>
              <w:rPr>
                <w:rFonts w:eastAsia="仿宋_GB2312"/>
                <w:sz w:val="30"/>
                <w:szCs w:val="30"/>
              </w:rPr>
            </w:pPr>
            <w:r>
              <w:rPr>
                <w:rFonts w:eastAsia="仿宋_GB2312"/>
                <w:sz w:val="30"/>
                <w:szCs w:val="30"/>
              </w:rPr>
              <w:t>≥80%</w:t>
            </w:r>
          </w:p>
        </w:tc>
        <w:tc>
          <w:tcPr>
            <w:tcW w:w="504" w:type="pct"/>
            <w:vAlign w:val="center"/>
          </w:tcPr>
          <w:p>
            <w:pPr>
              <w:spacing w:line="400" w:lineRule="exact"/>
              <w:jc w:val="center"/>
              <w:rPr>
                <w:rFonts w:eastAsia="仿宋_GB2312"/>
                <w:sz w:val="30"/>
                <w:szCs w:val="30"/>
              </w:rPr>
            </w:pPr>
            <w:r>
              <w:rPr>
                <w:rFonts w:hint="eastAsia"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hint="eastAsia" w:eastAsia="仿宋_GB2312"/>
                <w:sz w:val="30"/>
                <w:szCs w:val="30"/>
              </w:rPr>
              <w:t>19</w:t>
            </w:r>
          </w:p>
        </w:tc>
        <w:tc>
          <w:tcPr>
            <w:tcW w:w="1824" w:type="pct"/>
            <w:vAlign w:val="center"/>
          </w:tcPr>
          <w:p>
            <w:pPr>
              <w:spacing w:line="400" w:lineRule="exact"/>
              <w:jc w:val="center"/>
              <w:rPr>
                <w:rFonts w:eastAsia="仿宋_GB2312"/>
                <w:sz w:val="30"/>
                <w:szCs w:val="30"/>
              </w:rPr>
            </w:pPr>
            <w:r>
              <w:rPr>
                <w:rFonts w:eastAsia="仿宋_GB2312"/>
                <w:sz w:val="30"/>
                <w:szCs w:val="30"/>
              </w:rPr>
              <w:t>内涝防治标准达标率（%）</w:t>
            </w:r>
          </w:p>
        </w:tc>
        <w:tc>
          <w:tcPr>
            <w:tcW w:w="516" w:type="pct"/>
            <w:vAlign w:val="center"/>
          </w:tcPr>
          <w:p>
            <w:pPr>
              <w:spacing w:line="400" w:lineRule="exact"/>
              <w:jc w:val="center"/>
              <w:rPr>
                <w:rFonts w:eastAsia="仿宋_GB2312"/>
                <w:sz w:val="30"/>
                <w:szCs w:val="30"/>
              </w:rPr>
            </w:pPr>
            <w:r>
              <w:rPr>
                <w:rFonts w:eastAsia="仿宋_GB2312"/>
                <w:sz w:val="30"/>
                <w:szCs w:val="30"/>
              </w:rPr>
              <w:t>100%</w:t>
            </w:r>
          </w:p>
        </w:tc>
        <w:tc>
          <w:tcPr>
            <w:tcW w:w="504" w:type="pct"/>
            <w:vAlign w:val="center"/>
          </w:tcPr>
          <w:p>
            <w:pPr>
              <w:spacing w:line="400" w:lineRule="exact"/>
              <w:jc w:val="center"/>
              <w:rPr>
                <w:rFonts w:eastAsia="仿宋_GB2312"/>
                <w:sz w:val="30"/>
                <w:szCs w:val="30"/>
              </w:rPr>
            </w:pPr>
            <w:r>
              <w:rPr>
                <w:rFonts w:eastAsia="仿宋_GB2312"/>
                <w:sz w:val="30"/>
                <w:szCs w:val="30"/>
              </w:rPr>
              <w:t>约束指标</w:t>
            </w:r>
          </w:p>
        </w:tc>
        <w:tc>
          <w:tcPr>
            <w:tcW w:w="408" w:type="pct"/>
            <w:vAlign w:val="center"/>
          </w:tcPr>
          <w:p>
            <w:pPr>
              <w:spacing w:line="400" w:lineRule="exact"/>
              <w:jc w:val="center"/>
              <w:rPr>
                <w:rFonts w:eastAsia="仿宋_GB2312"/>
                <w:sz w:val="30"/>
                <w:szCs w:val="30"/>
              </w:rPr>
            </w:pPr>
            <w:r>
              <w:rPr>
                <w:rFonts w:eastAsia="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hint="eastAsia" w:eastAsia="仿宋_GB2312"/>
                <w:sz w:val="30"/>
                <w:szCs w:val="30"/>
              </w:rPr>
              <w:t>20</w:t>
            </w:r>
          </w:p>
        </w:tc>
        <w:tc>
          <w:tcPr>
            <w:tcW w:w="1824" w:type="pct"/>
            <w:vAlign w:val="center"/>
          </w:tcPr>
          <w:p>
            <w:pPr>
              <w:spacing w:line="400" w:lineRule="exact"/>
              <w:jc w:val="center"/>
              <w:rPr>
                <w:rFonts w:eastAsia="仿宋_GB2312"/>
                <w:sz w:val="30"/>
                <w:szCs w:val="30"/>
              </w:rPr>
            </w:pPr>
            <w:r>
              <w:rPr>
                <w:rFonts w:eastAsia="仿宋_GB2312"/>
                <w:sz w:val="30"/>
                <w:szCs w:val="30"/>
              </w:rPr>
              <w:t>年空气优良天数（天）</w:t>
            </w:r>
          </w:p>
        </w:tc>
        <w:tc>
          <w:tcPr>
            <w:tcW w:w="516" w:type="pct"/>
            <w:vAlign w:val="center"/>
          </w:tcPr>
          <w:p>
            <w:pPr>
              <w:spacing w:line="400" w:lineRule="exact"/>
              <w:jc w:val="center"/>
              <w:rPr>
                <w:rFonts w:eastAsia="仿宋_GB2312"/>
                <w:sz w:val="30"/>
                <w:szCs w:val="30"/>
              </w:rPr>
            </w:pPr>
            <w:r>
              <w:rPr>
                <w:rFonts w:eastAsia="仿宋_GB2312"/>
                <w:sz w:val="30"/>
                <w:szCs w:val="30"/>
              </w:rPr>
              <w:t>≥310天</w:t>
            </w:r>
          </w:p>
        </w:tc>
        <w:tc>
          <w:tcPr>
            <w:tcW w:w="504" w:type="pct"/>
            <w:vAlign w:val="center"/>
          </w:tcPr>
          <w:p>
            <w:pPr>
              <w:spacing w:line="400" w:lineRule="exact"/>
              <w:jc w:val="center"/>
              <w:rPr>
                <w:rFonts w:eastAsia="仿宋_GB2312"/>
                <w:sz w:val="30"/>
                <w:szCs w:val="30"/>
              </w:rPr>
            </w:pPr>
            <w:r>
              <w:rPr>
                <w:rFonts w:eastAsia="仿宋_GB2312"/>
                <w:sz w:val="30"/>
                <w:szCs w:val="30"/>
              </w:rPr>
              <w:t>可选指标</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restart"/>
            <w:vAlign w:val="center"/>
          </w:tcPr>
          <w:p>
            <w:pPr>
              <w:spacing w:line="400" w:lineRule="exact"/>
              <w:jc w:val="center"/>
              <w:rPr>
                <w:rFonts w:eastAsia="仿宋_GB2312"/>
                <w:sz w:val="30"/>
                <w:szCs w:val="30"/>
              </w:rPr>
            </w:pPr>
            <w:r>
              <w:rPr>
                <w:rFonts w:eastAsia="仿宋_GB2312"/>
                <w:b/>
                <w:bCs/>
                <w:sz w:val="30"/>
                <w:szCs w:val="30"/>
              </w:rPr>
              <w:t>提高创新</w:t>
            </w:r>
            <w:r>
              <w:rPr>
                <w:rFonts w:eastAsia="仿宋_GB2312"/>
                <w:sz w:val="30"/>
                <w:szCs w:val="30"/>
              </w:rPr>
              <w:t>（加分项，总分10分）</w:t>
            </w:r>
          </w:p>
        </w:tc>
        <w:tc>
          <w:tcPr>
            <w:tcW w:w="621" w:type="pct"/>
            <w:vAlign w:val="center"/>
          </w:tcPr>
          <w:p>
            <w:pPr>
              <w:spacing w:line="400" w:lineRule="exact"/>
              <w:jc w:val="center"/>
              <w:rPr>
                <w:rFonts w:eastAsia="仿宋_GB2312"/>
                <w:sz w:val="30"/>
                <w:szCs w:val="30"/>
              </w:rPr>
            </w:pPr>
            <w:r>
              <w:rPr>
                <w:rFonts w:eastAsia="仿宋_GB2312"/>
                <w:sz w:val="30"/>
                <w:szCs w:val="30"/>
              </w:rPr>
              <w:t>国家级称号</w:t>
            </w:r>
          </w:p>
        </w:tc>
        <w:tc>
          <w:tcPr>
            <w:tcW w:w="428" w:type="pct"/>
            <w:vAlign w:val="center"/>
          </w:tcPr>
          <w:p>
            <w:pPr>
              <w:spacing w:line="400" w:lineRule="exact"/>
              <w:jc w:val="center"/>
              <w:rPr>
                <w:rFonts w:eastAsia="仿宋_GB2312"/>
                <w:sz w:val="30"/>
                <w:szCs w:val="30"/>
              </w:rPr>
            </w:pPr>
            <w:r>
              <w:rPr>
                <w:rFonts w:eastAsia="仿宋_GB2312"/>
                <w:sz w:val="30"/>
                <w:szCs w:val="30"/>
              </w:rPr>
              <w:t>1</w:t>
            </w:r>
          </w:p>
        </w:tc>
        <w:tc>
          <w:tcPr>
            <w:tcW w:w="1824" w:type="pct"/>
            <w:vAlign w:val="center"/>
          </w:tcPr>
          <w:p>
            <w:pPr>
              <w:spacing w:line="400" w:lineRule="exact"/>
              <w:jc w:val="center"/>
              <w:rPr>
                <w:rFonts w:eastAsia="仿宋_GB2312"/>
                <w:sz w:val="30"/>
                <w:szCs w:val="30"/>
              </w:rPr>
            </w:pPr>
            <w:r>
              <w:rPr>
                <w:rFonts w:hint="eastAsia" w:eastAsia="仿宋_GB2312"/>
                <w:sz w:val="30"/>
                <w:szCs w:val="30"/>
                <w:lang w:val="en-US" w:eastAsia="zh-CN"/>
              </w:rPr>
              <w:t>获得</w:t>
            </w:r>
            <w:r>
              <w:rPr>
                <w:rFonts w:eastAsia="仿宋_GB2312"/>
                <w:sz w:val="30"/>
                <w:szCs w:val="30"/>
              </w:rPr>
              <w:t>国家级绿色低碳相关</w:t>
            </w:r>
            <w:r>
              <w:rPr>
                <w:rFonts w:hint="eastAsia" w:eastAsia="仿宋_GB2312"/>
                <w:sz w:val="30"/>
                <w:szCs w:val="30"/>
                <w:lang w:val="en-US" w:eastAsia="zh-CN"/>
              </w:rPr>
              <w:t>称号</w:t>
            </w:r>
            <w:r>
              <w:rPr>
                <w:rFonts w:eastAsia="仿宋_GB2312"/>
                <w:sz w:val="30"/>
                <w:szCs w:val="30"/>
              </w:rPr>
              <w:t>的城市，每个称号1分，最多2分。</w:t>
            </w:r>
          </w:p>
        </w:tc>
        <w:tc>
          <w:tcPr>
            <w:tcW w:w="516" w:type="pct"/>
            <w:vAlign w:val="center"/>
          </w:tcPr>
          <w:p>
            <w:pPr>
              <w:spacing w:line="400" w:lineRule="exact"/>
              <w:jc w:val="center"/>
              <w:rPr>
                <w:rFonts w:eastAsia="仿宋_GB2312"/>
                <w:sz w:val="30"/>
                <w:szCs w:val="30"/>
              </w:rPr>
            </w:pPr>
            <w:r>
              <w:rPr>
                <w:rFonts w:eastAsia="仿宋_GB2312"/>
                <w:sz w:val="30"/>
                <w:szCs w:val="30"/>
              </w:rPr>
              <w:t>≥1个</w:t>
            </w:r>
          </w:p>
        </w:tc>
        <w:tc>
          <w:tcPr>
            <w:tcW w:w="504" w:type="pct"/>
            <w:vAlign w:val="center"/>
          </w:tcPr>
          <w:p>
            <w:pPr>
              <w:spacing w:line="400" w:lineRule="exact"/>
              <w:jc w:val="center"/>
              <w:rPr>
                <w:rFonts w:eastAsia="仿宋_GB2312"/>
                <w:sz w:val="30"/>
                <w:szCs w:val="30"/>
              </w:rPr>
            </w:pPr>
            <w:r>
              <w:rPr>
                <w:rFonts w:eastAsia="仿宋_GB2312"/>
                <w:sz w:val="30"/>
                <w:szCs w:val="30"/>
              </w:rPr>
              <w:t>加分项</w:t>
            </w:r>
          </w:p>
        </w:tc>
        <w:tc>
          <w:tcPr>
            <w:tcW w:w="408" w:type="pct"/>
            <w:vAlign w:val="center"/>
          </w:tcPr>
          <w:p>
            <w:pPr>
              <w:spacing w:line="400" w:lineRule="exact"/>
              <w:jc w:val="center"/>
              <w:rPr>
                <w:rFonts w:eastAsia="仿宋_GB2312"/>
                <w:sz w:val="30"/>
                <w:szCs w:val="30"/>
              </w:rPr>
            </w:pPr>
            <w:r>
              <w:rPr>
                <w:rFonts w:eastAsia="仿宋_GB2312"/>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Align w:val="center"/>
          </w:tcPr>
          <w:p>
            <w:pPr>
              <w:spacing w:line="400" w:lineRule="exact"/>
              <w:jc w:val="center"/>
              <w:rPr>
                <w:rFonts w:eastAsia="仿宋_GB2312"/>
                <w:sz w:val="30"/>
                <w:szCs w:val="30"/>
              </w:rPr>
            </w:pPr>
            <w:r>
              <w:rPr>
                <w:rFonts w:eastAsia="仿宋_GB2312"/>
                <w:sz w:val="30"/>
                <w:szCs w:val="30"/>
              </w:rPr>
              <w:t>绿色低碳专项资金</w:t>
            </w:r>
          </w:p>
        </w:tc>
        <w:tc>
          <w:tcPr>
            <w:tcW w:w="428" w:type="pct"/>
            <w:vAlign w:val="center"/>
          </w:tcPr>
          <w:p>
            <w:pPr>
              <w:spacing w:line="400" w:lineRule="exact"/>
              <w:jc w:val="center"/>
              <w:rPr>
                <w:rFonts w:eastAsia="仿宋_GB2312"/>
                <w:sz w:val="30"/>
                <w:szCs w:val="30"/>
              </w:rPr>
            </w:pPr>
            <w:r>
              <w:rPr>
                <w:rFonts w:eastAsia="仿宋_GB2312"/>
                <w:sz w:val="30"/>
                <w:szCs w:val="30"/>
              </w:rPr>
              <w:t>2</w:t>
            </w:r>
          </w:p>
        </w:tc>
        <w:tc>
          <w:tcPr>
            <w:tcW w:w="1824" w:type="pct"/>
            <w:vAlign w:val="center"/>
          </w:tcPr>
          <w:p>
            <w:pPr>
              <w:spacing w:line="400" w:lineRule="exact"/>
              <w:jc w:val="center"/>
              <w:rPr>
                <w:rFonts w:eastAsia="仿宋_GB2312"/>
                <w:sz w:val="30"/>
                <w:szCs w:val="30"/>
              </w:rPr>
            </w:pPr>
            <w:r>
              <w:rPr>
                <w:rFonts w:eastAsia="仿宋_GB2312"/>
                <w:sz w:val="30"/>
                <w:szCs w:val="30"/>
              </w:rPr>
              <w:t>设立绿色低碳专项扶持资金的城市，可得1分</w:t>
            </w:r>
          </w:p>
        </w:tc>
        <w:tc>
          <w:tcPr>
            <w:tcW w:w="516" w:type="pct"/>
            <w:vAlign w:val="center"/>
          </w:tcPr>
          <w:p>
            <w:pPr>
              <w:spacing w:line="400" w:lineRule="exact"/>
              <w:jc w:val="center"/>
              <w:rPr>
                <w:rFonts w:eastAsia="仿宋_GB2312"/>
                <w:sz w:val="30"/>
                <w:szCs w:val="30"/>
              </w:rPr>
            </w:pPr>
            <w:r>
              <w:rPr>
                <w:rFonts w:eastAsia="仿宋_GB2312"/>
                <w:sz w:val="30"/>
                <w:szCs w:val="30"/>
              </w:rPr>
              <w:t>≥1个</w:t>
            </w:r>
          </w:p>
        </w:tc>
        <w:tc>
          <w:tcPr>
            <w:tcW w:w="504" w:type="pct"/>
            <w:vAlign w:val="center"/>
          </w:tcPr>
          <w:p>
            <w:pPr>
              <w:spacing w:line="400" w:lineRule="exact"/>
              <w:jc w:val="center"/>
              <w:rPr>
                <w:rFonts w:eastAsia="仿宋_GB2312"/>
                <w:sz w:val="30"/>
                <w:szCs w:val="30"/>
              </w:rPr>
            </w:pPr>
            <w:r>
              <w:rPr>
                <w:rFonts w:eastAsia="仿宋_GB2312"/>
                <w:sz w:val="30"/>
                <w:szCs w:val="30"/>
              </w:rPr>
              <w:t>加分项</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noWrap/>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绿色金融产品创新</w:t>
            </w:r>
          </w:p>
        </w:tc>
        <w:tc>
          <w:tcPr>
            <w:tcW w:w="428" w:type="pct"/>
            <w:vAlign w:val="center"/>
          </w:tcPr>
          <w:p>
            <w:pPr>
              <w:spacing w:line="400" w:lineRule="exact"/>
              <w:jc w:val="center"/>
              <w:rPr>
                <w:rFonts w:eastAsia="仿宋_GB2312"/>
                <w:sz w:val="30"/>
                <w:szCs w:val="30"/>
              </w:rPr>
            </w:pPr>
            <w:r>
              <w:rPr>
                <w:rFonts w:eastAsia="仿宋_GB2312"/>
                <w:sz w:val="30"/>
                <w:szCs w:val="30"/>
              </w:rPr>
              <w:t>3</w:t>
            </w:r>
          </w:p>
        </w:tc>
        <w:tc>
          <w:tcPr>
            <w:tcW w:w="1824" w:type="pct"/>
            <w:vAlign w:val="center"/>
          </w:tcPr>
          <w:p>
            <w:pPr>
              <w:spacing w:line="400" w:lineRule="exact"/>
              <w:jc w:val="center"/>
              <w:rPr>
                <w:rFonts w:eastAsia="仿宋_GB2312"/>
                <w:sz w:val="30"/>
                <w:szCs w:val="30"/>
              </w:rPr>
            </w:pPr>
            <w:r>
              <w:rPr>
                <w:rFonts w:eastAsia="仿宋_GB2312"/>
                <w:sz w:val="30"/>
                <w:szCs w:val="30"/>
              </w:rPr>
              <w:t>绿色贷款余额年增长率（%）</w:t>
            </w:r>
          </w:p>
        </w:tc>
        <w:tc>
          <w:tcPr>
            <w:tcW w:w="516" w:type="pct"/>
            <w:vAlign w:val="center"/>
          </w:tcPr>
          <w:p>
            <w:pPr>
              <w:spacing w:line="400" w:lineRule="exact"/>
              <w:jc w:val="center"/>
              <w:rPr>
                <w:rFonts w:eastAsia="仿宋_GB2312"/>
                <w:sz w:val="30"/>
                <w:szCs w:val="30"/>
              </w:rPr>
            </w:pPr>
            <w:r>
              <w:rPr>
                <w:rFonts w:eastAsia="仿宋_GB2312"/>
                <w:sz w:val="30"/>
                <w:szCs w:val="30"/>
              </w:rPr>
              <w:t>≥30%</w:t>
            </w:r>
          </w:p>
        </w:tc>
        <w:tc>
          <w:tcPr>
            <w:tcW w:w="504" w:type="pct"/>
            <w:vAlign w:val="center"/>
          </w:tcPr>
          <w:p>
            <w:pPr>
              <w:spacing w:line="400" w:lineRule="exact"/>
              <w:jc w:val="center"/>
              <w:rPr>
                <w:rFonts w:eastAsia="仿宋_GB2312"/>
                <w:sz w:val="30"/>
                <w:szCs w:val="30"/>
              </w:rPr>
            </w:pPr>
            <w:r>
              <w:rPr>
                <w:rFonts w:eastAsia="仿宋_GB2312"/>
                <w:sz w:val="30"/>
                <w:szCs w:val="30"/>
              </w:rPr>
              <w:t>加分项</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4</w:t>
            </w:r>
          </w:p>
        </w:tc>
        <w:tc>
          <w:tcPr>
            <w:tcW w:w="1824" w:type="pct"/>
            <w:vAlign w:val="center"/>
          </w:tcPr>
          <w:p>
            <w:pPr>
              <w:spacing w:line="400" w:lineRule="exact"/>
              <w:jc w:val="center"/>
              <w:rPr>
                <w:rFonts w:eastAsia="仿宋_GB2312"/>
                <w:sz w:val="30"/>
                <w:szCs w:val="30"/>
              </w:rPr>
            </w:pPr>
            <w:r>
              <w:rPr>
                <w:rFonts w:eastAsia="仿宋_GB2312"/>
                <w:sz w:val="30"/>
                <w:szCs w:val="30"/>
              </w:rPr>
              <w:t>绿色贷款余额占贷款余额比重（%）</w:t>
            </w:r>
          </w:p>
        </w:tc>
        <w:tc>
          <w:tcPr>
            <w:tcW w:w="516" w:type="pct"/>
            <w:vAlign w:val="center"/>
          </w:tcPr>
          <w:p>
            <w:pPr>
              <w:spacing w:line="400" w:lineRule="exact"/>
              <w:jc w:val="center"/>
              <w:rPr>
                <w:rFonts w:eastAsia="仿宋_GB2312"/>
                <w:sz w:val="30"/>
                <w:szCs w:val="30"/>
              </w:rPr>
            </w:pPr>
            <w:r>
              <w:rPr>
                <w:rFonts w:eastAsia="仿宋_GB2312"/>
                <w:sz w:val="30"/>
                <w:szCs w:val="30"/>
              </w:rPr>
              <w:t>≥13%</w:t>
            </w:r>
          </w:p>
        </w:tc>
        <w:tc>
          <w:tcPr>
            <w:tcW w:w="504" w:type="pct"/>
            <w:vAlign w:val="center"/>
          </w:tcPr>
          <w:p>
            <w:pPr>
              <w:spacing w:line="400" w:lineRule="exact"/>
              <w:jc w:val="center"/>
              <w:rPr>
                <w:rFonts w:eastAsia="仿宋_GB2312"/>
                <w:sz w:val="30"/>
                <w:szCs w:val="30"/>
              </w:rPr>
            </w:pPr>
            <w:r>
              <w:rPr>
                <w:rFonts w:eastAsia="仿宋_GB2312"/>
                <w:sz w:val="30"/>
                <w:szCs w:val="30"/>
              </w:rPr>
              <w:t>加分项</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Align w:val="center"/>
          </w:tcPr>
          <w:p>
            <w:pPr>
              <w:spacing w:line="400" w:lineRule="exact"/>
              <w:jc w:val="center"/>
              <w:rPr>
                <w:rFonts w:eastAsia="仿宋_GB2312"/>
                <w:sz w:val="30"/>
                <w:szCs w:val="30"/>
              </w:rPr>
            </w:pPr>
            <w:r>
              <w:rPr>
                <w:rFonts w:eastAsia="仿宋_GB2312"/>
                <w:sz w:val="30"/>
                <w:szCs w:val="30"/>
              </w:rPr>
              <w:t>科技创新</w:t>
            </w:r>
          </w:p>
        </w:tc>
        <w:tc>
          <w:tcPr>
            <w:tcW w:w="428" w:type="pct"/>
            <w:vAlign w:val="center"/>
          </w:tcPr>
          <w:p>
            <w:pPr>
              <w:spacing w:line="400" w:lineRule="exact"/>
              <w:jc w:val="center"/>
              <w:rPr>
                <w:rFonts w:eastAsia="仿宋_GB2312"/>
                <w:sz w:val="30"/>
                <w:szCs w:val="30"/>
              </w:rPr>
            </w:pPr>
            <w:r>
              <w:rPr>
                <w:rFonts w:eastAsia="仿宋_GB2312"/>
                <w:sz w:val="30"/>
                <w:szCs w:val="30"/>
              </w:rPr>
              <w:t>5</w:t>
            </w:r>
          </w:p>
        </w:tc>
        <w:tc>
          <w:tcPr>
            <w:tcW w:w="1824" w:type="pct"/>
            <w:vAlign w:val="center"/>
          </w:tcPr>
          <w:p>
            <w:pPr>
              <w:spacing w:line="400" w:lineRule="exact"/>
              <w:jc w:val="center"/>
              <w:rPr>
                <w:rFonts w:eastAsia="仿宋_GB2312"/>
                <w:sz w:val="30"/>
                <w:szCs w:val="30"/>
              </w:rPr>
            </w:pPr>
            <w:r>
              <w:rPr>
                <w:rFonts w:eastAsia="仿宋_GB2312"/>
                <w:sz w:val="30"/>
                <w:szCs w:val="30"/>
              </w:rPr>
              <w:t>绿色建筑、建造技术创新体系建设</w:t>
            </w:r>
          </w:p>
        </w:tc>
        <w:tc>
          <w:tcPr>
            <w:tcW w:w="516" w:type="pct"/>
            <w:vAlign w:val="center"/>
          </w:tcPr>
          <w:p>
            <w:pPr>
              <w:spacing w:line="400" w:lineRule="exact"/>
              <w:jc w:val="center"/>
              <w:rPr>
                <w:rFonts w:eastAsia="仿宋_GB2312"/>
                <w:sz w:val="30"/>
                <w:szCs w:val="30"/>
              </w:rPr>
            </w:pPr>
            <w:r>
              <w:rPr>
                <w:rFonts w:eastAsia="仿宋_GB2312"/>
                <w:sz w:val="30"/>
                <w:szCs w:val="30"/>
              </w:rPr>
              <w:t>完成</w:t>
            </w:r>
          </w:p>
        </w:tc>
        <w:tc>
          <w:tcPr>
            <w:tcW w:w="504" w:type="pct"/>
            <w:vAlign w:val="center"/>
          </w:tcPr>
          <w:p>
            <w:pPr>
              <w:spacing w:line="400" w:lineRule="exact"/>
              <w:jc w:val="center"/>
              <w:rPr>
                <w:rFonts w:eastAsia="仿宋_GB2312"/>
                <w:sz w:val="30"/>
                <w:szCs w:val="30"/>
              </w:rPr>
            </w:pPr>
            <w:r>
              <w:rPr>
                <w:rFonts w:eastAsia="仿宋_GB2312"/>
                <w:sz w:val="30"/>
                <w:szCs w:val="30"/>
              </w:rPr>
              <w:t>加分项</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Align w:val="center"/>
          </w:tcPr>
          <w:p>
            <w:pPr>
              <w:spacing w:line="400" w:lineRule="exact"/>
              <w:jc w:val="center"/>
              <w:rPr>
                <w:rFonts w:eastAsia="仿宋_GB2312"/>
                <w:sz w:val="30"/>
                <w:szCs w:val="30"/>
              </w:rPr>
            </w:pPr>
            <w:r>
              <w:rPr>
                <w:rFonts w:eastAsia="仿宋_GB2312"/>
                <w:sz w:val="30"/>
                <w:szCs w:val="30"/>
              </w:rPr>
              <w:t>城市体检</w:t>
            </w:r>
          </w:p>
        </w:tc>
        <w:tc>
          <w:tcPr>
            <w:tcW w:w="428" w:type="pct"/>
            <w:vAlign w:val="center"/>
          </w:tcPr>
          <w:p>
            <w:pPr>
              <w:spacing w:line="400" w:lineRule="exact"/>
              <w:jc w:val="center"/>
              <w:rPr>
                <w:rFonts w:eastAsia="仿宋_GB2312"/>
                <w:sz w:val="30"/>
                <w:szCs w:val="30"/>
              </w:rPr>
            </w:pPr>
            <w:r>
              <w:rPr>
                <w:rFonts w:eastAsia="仿宋_GB2312"/>
                <w:sz w:val="30"/>
                <w:szCs w:val="30"/>
              </w:rPr>
              <w:t>6</w:t>
            </w:r>
          </w:p>
        </w:tc>
        <w:tc>
          <w:tcPr>
            <w:tcW w:w="1824" w:type="pct"/>
            <w:vAlign w:val="center"/>
          </w:tcPr>
          <w:p>
            <w:pPr>
              <w:spacing w:line="400" w:lineRule="exact"/>
              <w:jc w:val="center"/>
              <w:rPr>
                <w:rFonts w:eastAsia="仿宋_GB2312"/>
                <w:sz w:val="30"/>
                <w:szCs w:val="30"/>
              </w:rPr>
            </w:pPr>
            <w:r>
              <w:rPr>
                <w:rFonts w:hint="eastAsia" w:ascii="仿宋_GB2312" w:hAnsi="仿宋_GB2312" w:eastAsia="仿宋_GB2312" w:cs="仿宋_GB2312"/>
                <w:sz w:val="32"/>
                <w:szCs w:val="32"/>
              </w:rPr>
              <w:t>建立城市体检评估制度，定期开展城市体检评估</w:t>
            </w:r>
          </w:p>
        </w:tc>
        <w:tc>
          <w:tcPr>
            <w:tcW w:w="516" w:type="pct"/>
            <w:vAlign w:val="center"/>
          </w:tcPr>
          <w:p>
            <w:pPr>
              <w:spacing w:line="400" w:lineRule="exact"/>
              <w:jc w:val="center"/>
              <w:rPr>
                <w:rFonts w:eastAsia="仿宋_GB2312"/>
                <w:sz w:val="30"/>
                <w:szCs w:val="30"/>
              </w:rPr>
            </w:pPr>
            <w:r>
              <w:rPr>
                <w:rFonts w:eastAsia="仿宋_GB2312"/>
                <w:sz w:val="30"/>
                <w:szCs w:val="30"/>
              </w:rPr>
              <w:t>完成</w:t>
            </w:r>
          </w:p>
        </w:tc>
        <w:tc>
          <w:tcPr>
            <w:tcW w:w="504" w:type="pct"/>
            <w:vAlign w:val="center"/>
          </w:tcPr>
          <w:p>
            <w:pPr>
              <w:spacing w:line="400" w:lineRule="exact"/>
              <w:jc w:val="center"/>
              <w:rPr>
                <w:rFonts w:eastAsia="仿宋_GB2312"/>
                <w:sz w:val="30"/>
                <w:szCs w:val="30"/>
              </w:rPr>
            </w:pPr>
            <w:r>
              <w:rPr>
                <w:rFonts w:eastAsia="仿宋_GB2312"/>
                <w:sz w:val="30"/>
                <w:szCs w:val="30"/>
              </w:rPr>
              <w:t>加分项</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restart"/>
            <w:vAlign w:val="center"/>
          </w:tcPr>
          <w:p>
            <w:pPr>
              <w:spacing w:line="400" w:lineRule="exact"/>
              <w:jc w:val="center"/>
              <w:rPr>
                <w:rFonts w:eastAsia="仿宋_GB2312"/>
                <w:sz w:val="30"/>
                <w:szCs w:val="30"/>
              </w:rPr>
            </w:pPr>
            <w:r>
              <w:rPr>
                <w:rFonts w:eastAsia="仿宋_GB2312"/>
                <w:sz w:val="30"/>
                <w:szCs w:val="30"/>
              </w:rPr>
              <w:t>制度建设</w:t>
            </w:r>
          </w:p>
        </w:tc>
        <w:tc>
          <w:tcPr>
            <w:tcW w:w="428" w:type="pct"/>
            <w:vAlign w:val="center"/>
          </w:tcPr>
          <w:p>
            <w:pPr>
              <w:spacing w:line="400" w:lineRule="exact"/>
              <w:jc w:val="center"/>
              <w:rPr>
                <w:rFonts w:eastAsia="仿宋_GB2312"/>
                <w:sz w:val="30"/>
                <w:szCs w:val="30"/>
              </w:rPr>
            </w:pPr>
            <w:r>
              <w:rPr>
                <w:rFonts w:eastAsia="仿宋_GB2312"/>
                <w:sz w:val="30"/>
                <w:szCs w:val="30"/>
              </w:rPr>
              <w:t>7</w:t>
            </w:r>
          </w:p>
        </w:tc>
        <w:tc>
          <w:tcPr>
            <w:tcW w:w="1824" w:type="pct"/>
            <w:vAlign w:val="center"/>
          </w:tcPr>
          <w:p>
            <w:pPr>
              <w:spacing w:line="400" w:lineRule="exact"/>
              <w:jc w:val="center"/>
              <w:rPr>
                <w:rFonts w:eastAsia="仿宋_GB2312"/>
                <w:sz w:val="30"/>
                <w:szCs w:val="30"/>
              </w:rPr>
            </w:pPr>
            <w:r>
              <w:rPr>
                <w:rFonts w:eastAsia="仿宋_GB2312"/>
                <w:sz w:val="30"/>
                <w:szCs w:val="30"/>
              </w:rPr>
              <w:t>建立健全绿色城市建设实施方案</w:t>
            </w:r>
          </w:p>
        </w:tc>
        <w:tc>
          <w:tcPr>
            <w:tcW w:w="516" w:type="pct"/>
            <w:vAlign w:val="center"/>
          </w:tcPr>
          <w:p>
            <w:pPr>
              <w:spacing w:line="400" w:lineRule="exact"/>
              <w:jc w:val="center"/>
              <w:rPr>
                <w:rFonts w:eastAsia="仿宋_GB2312"/>
                <w:sz w:val="30"/>
                <w:szCs w:val="30"/>
              </w:rPr>
            </w:pPr>
            <w:r>
              <w:rPr>
                <w:rFonts w:eastAsia="仿宋_GB2312"/>
                <w:sz w:val="30"/>
                <w:szCs w:val="30"/>
              </w:rPr>
              <w:t>完成</w:t>
            </w:r>
          </w:p>
        </w:tc>
        <w:tc>
          <w:tcPr>
            <w:tcW w:w="504" w:type="pct"/>
            <w:vAlign w:val="center"/>
          </w:tcPr>
          <w:p>
            <w:pPr>
              <w:spacing w:line="400" w:lineRule="exact"/>
              <w:jc w:val="center"/>
              <w:rPr>
                <w:rFonts w:eastAsia="仿宋_GB2312"/>
                <w:sz w:val="30"/>
                <w:szCs w:val="30"/>
              </w:rPr>
            </w:pPr>
            <w:r>
              <w:rPr>
                <w:rFonts w:eastAsia="仿宋_GB2312"/>
                <w:sz w:val="30"/>
                <w:szCs w:val="30"/>
              </w:rPr>
              <w:t>加分项</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8</w:t>
            </w:r>
          </w:p>
        </w:tc>
        <w:tc>
          <w:tcPr>
            <w:tcW w:w="1824" w:type="pct"/>
            <w:vAlign w:val="center"/>
          </w:tcPr>
          <w:p>
            <w:pPr>
              <w:spacing w:line="400" w:lineRule="exact"/>
              <w:jc w:val="center"/>
              <w:rPr>
                <w:rFonts w:eastAsia="仿宋_GB2312"/>
                <w:sz w:val="30"/>
                <w:szCs w:val="30"/>
              </w:rPr>
            </w:pPr>
            <w:r>
              <w:rPr>
                <w:rFonts w:eastAsia="仿宋_GB2312"/>
                <w:sz w:val="30"/>
                <w:szCs w:val="30"/>
              </w:rPr>
              <w:t>建立健全碳排放管理制度</w:t>
            </w:r>
          </w:p>
        </w:tc>
        <w:tc>
          <w:tcPr>
            <w:tcW w:w="516" w:type="pct"/>
            <w:vAlign w:val="center"/>
          </w:tcPr>
          <w:p>
            <w:pPr>
              <w:spacing w:line="400" w:lineRule="exact"/>
              <w:jc w:val="center"/>
              <w:rPr>
                <w:rFonts w:eastAsia="仿宋_GB2312"/>
                <w:sz w:val="30"/>
                <w:szCs w:val="30"/>
              </w:rPr>
            </w:pPr>
            <w:r>
              <w:rPr>
                <w:rFonts w:eastAsia="仿宋_GB2312"/>
                <w:sz w:val="30"/>
                <w:szCs w:val="30"/>
              </w:rPr>
              <w:t>完成</w:t>
            </w:r>
          </w:p>
        </w:tc>
        <w:tc>
          <w:tcPr>
            <w:tcW w:w="504" w:type="pct"/>
            <w:vAlign w:val="center"/>
          </w:tcPr>
          <w:p>
            <w:pPr>
              <w:spacing w:line="400" w:lineRule="exact"/>
              <w:jc w:val="center"/>
              <w:rPr>
                <w:rFonts w:eastAsia="仿宋_GB2312"/>
                <w:sz w:val="30"/>
                <w:szCs w:val="30"/>
              </w:rPr>
            </w:pPr>
            <w:r>
              <w:rPr>
                <w:rFonts w:eastAsia="仿宋_GB2312"/>
                <w:sz w:val="30"/>
                <w:szCs w:val="30"/>
              </w:rPr>
              <w:t>加分项</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698" w:type="pct"/>
            <w:vMerge w:val="continue"/>
            <w:vAlign w:val="center"/>
          </w:tcPr>
          <w:p>
            <w:pPr>
              <w:spacing w:line="400" w:lineRule="exact"/>
              <w:jc w:val="center"/>
              <w:rPr>
                <w:rFonts w:eastAsia="仿宋_GB2312"/>
                <w:sz w:val="30"/>
                <w:szCs w:val="30"/>
              </w:rPr>
            </w:pPr>
          </w:p>
        </w:tc>
        <w:tc>
          <w:tcPr>
            <w:tcW w:w="621" w:type="pct"/>
            <w:vMerge w:val="continue"/>
            <w:vAlign w:val="center"/>
          </w:tcPr>
          <w:p>
            <w:pPr>
              <w:spacing w:line="400" w:lineRule="exact"/>
              <w:jc w:val="center"/>
              <w:rPr>
                <w:rFonts w:eastAsia="仿宋_GB2312"/>
                <w:sz w:val="30"/>
                <w:szCs w:val="30"/>
              </w:rPr>
            </w:pPr>
          </w:p>
        </w:tc>
        <w:tc>
          <w:tcPr>
            <w:tcW w:w="428" w:type="pct"/>
            <w:vAlign w:val="center"/>
          </w:tcPr>
          <w:p>
            <w:pPr>
              <w:spacing w:line="400" w:lineRule="exact"/>
              <w:jc w:val="center"/>
              <w:rPr>
                <w:rFonts w:eastAsia="仿宋_GB2312"/>
                <w:sz w:val="30"/>
                <w:szCs w:val="30"/>
              </w:rPr>
            </w:pPr>
            <w:r>
              <w:rPr>
                <w:rFonts w:eastAsia="仿宋_GB2312"/>
                <w:sz w:val="30"/>
                <w:szCs w:val="30"/>
              </w:rPr>
              <w:t>9</w:t>
            </w:r>
          </w:p>
        </w:tc>
        <w:tc>
          <w:tcPr>
            <w:tcW w:w="1824" w:type="pct"/>
            <w:vAlign w:val="center"/>
          </w:tcPr>
          <w:p>
            <w:pPr>
              <w:spacing w:line="400" w:lineRule="exact"/>
              <w:jc w:val="center"/>
              <w:rPr>
                <w:rFonts w:eastAsia="仿宋_GB2312"/>
                <w:sz w:val="30"/>
                <w:szCs w:val="30"/>
              </w:rPr>
            </w:pPr>
            <w:r>
              <w:rPr>
                <w:rFonts w:eastAsia="仿宋_GB2312"/>
                <w:sz w:val="30"/>
                <w:szCs w:val="30"/>
              </w:rPr>
              <w:t>绿色低碳专项规划体系（评估方法）</w:t>
            </w:r>
          </w:p>
        </w:tc>
        <w:tc>
          <w:tcPr>
            <w:tcW w:w="516" w:type="pct"/>
            <w:vAlign w:val="center"/>
          </w:tcPr>
          <w:p>
            <w:pPr>
              <w:spacing w:line="400" w:lineRule="exact"/>
              <w:jc w:val="center"/>
              <w:rPr>
                <w:rFonts w:eastAsia="仿宋_GB2312"/>
                <w:sz w:val="30"/>
                <w:szCs w:val="30"/>
              </w:rPr>
            </w:pPr>
            <w:r>
              <w:rPr>
                <w:rFonts w:eastAsia="仿宋_GB2312"/>
                <w:sz w:val="30"/>
                <w:szCs w:val="30"/>
              </w:rPr>
              <w:t>完成</w:t>
            </w:r>
          </w:p>
        </w:tc>
        <w:tc>
          <w:tcPr>
            <w:tcW w:w="504" w:type="pct"/>
            <w:vAlign w:val="center"/>
          </w:tcPr>
          <w:p>
            <w:pPr>
              <w:spacing w:line="400" w:lineRule="exact"/>
              <w:jc w:val="center"/>
              <w:rPr>
                <w:rFonts w:eastAsia="仿宋_GB2312"/>
                <w:sz w:val="30"/>
                <w:szCs w:val="30"/>
              </w:rPr>
            </w:pPr>
            <w:r>
              <w:rPr>
                <w:rFonts w:eastAsia="仿宋_GB2312"/>
                <w:sz w:val="30"/>
                <w:szCs w:val="30"/>
              </w:rPr>
              <w:t>加分项</w:t>
            </w:r>
          </w:p>
        </w:tc>
        <w:tc>
          <w:tcPr>
            <w:tcW w:w="408" w:type="pct"/>
            <w:vAlign w:val="center"/>
          </w:tcPr>
          <w:p>
            <w:pPr>
              <w:spacing w:line="400" w:lineRule="exact"/>
              <w:jc w:val="center"/>
              <w:rPr>
                <w:rFonts w:eastAsia="仿宋_GB2312"/>
                <w:sz w:val="30"/>
                <w:szCs w:val="30"/>
              </w:rPr>
            </w:pPr>
            <w:r>
              <w:rPr>
                <w:rFonts w:eastAsia="仿宋_GB2312"/>
                <w:sz w:val="30"/>
                <w:szCs w:val="30"/>
              </w:rPr>
              <w:t>1</w:t>
            </w:r>
          </w:p>
        </w:tc>
      </w:tr>
    </w:tbl>
    <w:p>
      <w:pPr>
        <w:pStyle w:val="2"/>
        <w:spacing w:beforeLines="0" w:afterLines="0" w:line="560" w:lineRule="exact"/>
        <w:ind w:left="210" w:leftChars="100"/>
        <w:rPr>
          <w:rFonts w:eastAsia="仿宋_GB2312"/>
          <w:szCs w:val="30"/>
        </w:rPr>
      </w:pPr>
      <w:bookmarkStart w:id="53" w:name="_Toc19232"/>
      <w:bookmarkStart w:id="54" w:name="_Toc164934730"/>
      <w:r>
        <w:rPr>
          <w:rFonts w:eastAsia="仿宋_GB2312"/>
          <w:szCs w:val="30"/>
        </w:rPr>
        <w:t>六、指标体系赋值说明</w:t>
      </w:r>
      <w:bookmarkEnd w:id="53"/>
      <w:bookmarkEnd w:id="54"/>
    </w:p>
    <w:tbl>
      <w:tblPr>
        <w:tblStyle w:val="23"/>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6"/>
        <w:gridCol w:w="3693"/>
        <w:gridCol w:w="1100"/>
        <w:gridCol w:w="8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454" w:type="pct"/>
            <w:vAlign w:val="center"/>
          </w:tcPr>
          <w:p>
            <w:pPr>
              <w:spacing w:line="400" w:lineRule="exact"/>
              <w:jc w:val="center"/>
              <w:rPr>
                <w:rFonts w:eastAsia="仿宋_GB2312"/>
                <w:b/>
                <w:bCs/>
                <w:sz w:val="30"/>
                <w:szCs w:val="30"/>
              </w:rPr>
            </w:pPr>
            <w:r>
              <w:rPr>
                <w:rFonts w:eastAsia="仿宋_GB2312"/>
                <w:b/>
                <w:bCs/>
                <w:sz w:val="30"/>
                <w:szCs w:val="30"/>
              </w:rPr>
              <w:t>序号</w:t>
            </w:r>
          </w:p>
        </w:tc>
        <w:tc>
          <w:tcPr>
            <w:tcW w:w="1303" w:type="pct"/>
            <w:vAlign w:val="center"/>
          </w:tcPr>
          <w:p>
            <w:pPr>
              <w:spacing w:line="400" w:lineRule="exact"/>
              <w:jc w:val="center"/>
              <w:rPr>
                <w:rFonts w:eastAsia="仿宋_GB2312"/>
                <w:b/>
                <w:bCs/>
                <w:sz w:val="30"/>
                <w:szCs w:val="30"/>
              </w:rPr>
            </w:pPr>
            <w:r>
              <w:rPr>
                <w:rFonts w:eastAsia="仿宋_GB2312"/>
                <w:b/>
                <w:bCs/>
                <w:sz w:val="30"/>
                <w:szCs w:val="30"/>
              </w:rPr>
              <w:t>三级指标</w:t>
            </w:r>
          </w:p>
        </w:tc>
        <w:tc>
          <w:tcPr>
            <w:tcW w:w="388" w:type="pct"/>
            <w:vAlign w:val="center"/>
          </w:tcPr>
          <w:p>
            <w:pPr>
              <w:spacing w:line="400" w:lineRule="exact"/>
              <w:jc w:val="center"/>
              <w:rPr>
                <w:rFonts w:eastAsia="仿宋_GB2312"/>
                <w:b/>
                <w:bCs/>
                <w:sz w:val="30"/>
                <w:szCs w:val="30"/>
              </w:rPr>
            </w:pPr>
            <w:r>
              <w:rPr>
                <w:rFonts w:eastAsia="仿宋_GB2312"/>
                <w:b/>
                <w:bCs/>
                <w:sz w:val="30"/>
                <w:szCs w:val="30"/>
              </w:rPr>
              <w:t>指标值</w:t>
            </w:r>
          </w:p>
        </w:tc>
        <w:tc>
          <w:tcPr>
            <w:tcW w:w="2855" w:type="pct"/>
            <w:vAlign w:val="center"/>
          </w:tcPr>
          <w:p>
            <w:pPr>
              <w:spacing w:line="400" w:lineRule="exact"/>
              <w:jc w:val="center"/>
              <w:rPr>
                <w:rFonts w:eastAsia="仿宋_GB2312"/>
                <w:b/>
                <w:bCs/>
                <w:sz w:val="30"/>
                <w:szCs w:val="30"/>
              </w:rPr>
            </w:pPr>
            <w:r>
              <w:rPr>
                <w:rFonts w:eastAsia="仿宋_GB2312"/>
                <w:b/>
                <w:bCs/>
                <w:sz w:val="30"/>
                <w:szCs w:val="30"/>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4" w:type="pct"/>
            <w:vAlign w:val="center"/>
          </w:tcPr>
          <w:p>
            <w:pPr>
              <w:spacing w:line="400" w:lineRule="exact"/>
              <w:jc w:val="center"/>
              <w:rPr>
                <w:rFonts w:eastAsia="仿宋_GB2312"/>
                <w:sz w:val="30"/>
                <w:szCs w:val="30"/>
              </w:rPr>
            </w:pPr>
            <w:r>
              <w:rPr>
                <w:rFonts w:eastAsia="仿宋_GB2312"/>
                <w:sz w:val="30"/>
                <w:szCs w:val="30"/>
              </w:rPr>
              <w:t>1.1</w:t>
            </w:r>
          </w:p>
        </w:tc>
        <w:tc>
          <w:tcPr>
            <w:tcW w:w="1303" w:type="pct"/>
            <w:vAlign w:val="center"/>
          </w:tcPr>
          <w:p>
            <w:pPr>
              <w:spacing w:line="400" w:lineRule="exact"/>
              <w:jc w:val="center"/>
              <w:rPr>
                <w:rFonts w:eastAsia="仿宋_GB2312"/>
                <w:sz w:val="30"/>
                <w:szCs w:val="30"/>
              </w:rPr>
            </w:pPr>
            <w:r>
              <w:rPr>
                <w:rFonts w:eastAsia="仿宋_GB2312"/>
                <w:sz w:val="30"/>
                <w:szCs w:val="30"/>
              </w:rPr>
              <w:t>新建民用建筑中绿色建筑占比（%）</w:t>
            </w:r>
          </w:p>
        </w:tc>
        <w:tc>
          <w:tcPr>
            <w:tcW w:w="388" w:type="pct"/>
            <w:vAlign w:val="center"/>
          </w:tcPr>
          <w:p>
            <w:pPr>
              <w:spacing w:line="400" w:lineRule="exact"/>
              <w:jc w:val="center"/>
              <w:rPr>
                <w:rFonts w:eastAsia="仿宋_GB2312"/>
                <w:sz w:val="30"/>
                <w:szCs w:val="30"/>
              </w:rPr>
            </w:pPr>
            <w:r>
              <w:rPr>
                <w:rFonts w:eastAsia="仿宋_GB2312"/>
                <w:sz w:val="30"/>
                <w:szCs w:val="30"/>
              </w:rPr>
              <w:t>≥90%</w:t>
            </w:r>
          </w:p>
        </w:tc>
        <w:tc>
          <w:tcPr>
            <w:tcW w:w="2855" w:type="pct"/>
            <w:vAlign w:val="center"/>
          </w:tcPr>
          <w:p>
            <w:pPr>
              <w:spacing w:line="400" w:lineRule="exact"/>
              <w:jc w:val="left"/>
              <w:rPr>
                <w:rFonts w:eastAsia="仿宋_GB2312"/>
                <w:sz w:val="30"/>
                <w:szCs w:val="30"/>
              </w:rPr>
            </w:pPr>
            <w:r>
              <w:rPr>
                <w:rFonts w:eastAsia="仿宋_GB2312"/>
                <w:sz w:val="30"/>
                <w:szCs w:val="30"/>
              </w:rPr>
              <w:t>【指标释义】符合绿色建筑标准（基本级及以上）的新建建筑面积占总新建建筑面积的百分比。</w:t>
            </w:r>
          </w:p>
          <w:p>
            <w:pPr>
              <w:spacing w:line="240" w:lineRule="atLeast"/>
              <w:jc w:val="left"/>
              <w:rPr>
                <w:rFonts w:eastAsia="仿宋_GB2312"/>
                <w:sz w:val="30"/>
                <w:szCs w:val="30"/>
              </w:rPr>
            </w:pPr>
            <w:r>
              <w:rPr>
                <w:rFonts w:eastAsia="仿宋_GB2312"/>
                <w:sz w:val="30"/>
                <w:szCs w:val="30"/>
              </w:rPr>
              <w:t xml:space="preserve">【计算公式】新建绿色建筑面积比例 </w:t>
            </w:r>
          </w:p>
          <w:p>
            <w:pPr>
              <w:spacing w:line="240" w:lineRule="atLeast"/>
              <w:jc w:val="left"/>
              <w:rPr>
                <w:rFonts w:eastAsia="仿宋_GB2312"/>
                <w:sz w:val="30"/>
                <w:szCs w:val="30"/>
              </w:rPr>
            </w:pPr>
            <w:r>
              <w:rPr>
                <w:rFonts w:eastAsia="仿宋_GB2312"/>
                <w:sz w:val="30"/>
                <w:szCs w:val="30"/>
              </w:rPr>
              <w:t>=</w:t>
            </w:r>
            <m:oMath>
              <m:f>
                <m:fPr>
                  <m:ctrlPr>
                    <w:rPr>
                      <w:rFonts w:ascii="Cambria Math" w:hAnsi="Cambria Math" w:eastAsia="仿宋_GB2312"/>
                      <w:b/>
                      <w:bCs/>
                      <w:w w:val="95"/>
                      <w:sz w:val="30"/>
                      <w:szCs w:val="30"/>
                    </w:rPr>
                  </m:ctrlPr>
                </m:fPr>
                <m:num>
                  <m:r>
                    <m:rPr>
                      <m:sty m:val="p"/>
                    </m:rPr>
                    <w:rPr>
                      <w:rFonts w:ascii="Cambria Math" w:hAnsi="Cambria Math" w:eastAsia="仿宋_GB2312"/>
                      <w:sz w:val="30"/>
                      <w:szCs w:val="30"/>
                    </w:rPr>
                    <m:t>新建绿色建筑面积</m:t>
                  </m:r>
                  <m:ctrlPr>
                    <w:rPr>
                      <w:rFonts w:ascii="Cambria Math" w:hAnsi="Cambria Math" w:eastAsia="仿宋_GB2312"/>
                      <w:b/>
                      <w:bCs/>
                      <w:w w:val="95"/>
                      <w:sz w:val="30"/>
                      <w:szCs w:val="30"/>
                    </w:rPr>
                  </m:ctrlPr>
                </m:num>
                <m:den>
                  <m:r>
                    <m:rPr>
                      <m:sty m:val="p"/>
                    </m:rPr>
                    <w:rPr>
                      <w:rFonts w:ascii="Cambria Math" w:hAnsi="Cambria Math" w:eastAsia="仿宋_GB2312"/>
                      <w:sz w:val="30"/>
                      <w:szCs w:val="30"/>
                    </w:rPr>
                    <m:t>新建民用建筑总面积</m:t>
                  </m:r>
                  <m:ctrlPr>
                    <w:rPr>
                      <w:rFonts w:ascii="Cambria Math" w:hAnsi="Cambria Math" w:eastAsia="仿宋_GB2312"/>
                      <w:b/>
                      <w:bCs/>
                      <w:w w:val="95"/>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hint="eastAsia" w:eastAsia="仿宋_GB2312"/>
                <w:sz w:val="30"/>
                <w:szCs w:val="30"/>
              </w:rPr>
              <w:t>1.住房和城乡建设部《“十四五”建筑节能与绿色建筑发展规划》</w:t>
            </w:r>
          </w:p>
          <w:p>
            <w:pPr>
              <w:spacing w:line="400" w:lineRule="exact"/>
              <w:jc w:val="left"/>
              <w:rPr>
                <w:rFonts w:eastAsia="仿宋_GB2312"/>
                <w:sz w:val="30"/>
                <w:szCs w:val="30"/>
              </w:rPr>
            </w:pPr>
            <w:r>
              <w:rPr>
                <w:rFonts w:hint="eastAsia" w:eastAsia="仿宋_GB2312"/>
                <w:sz w:val="30"/>
                <w:szCs w:val="30"/>
              </w:rPr>
              <w:t>到2025年，城镇新建建筑全面建成绿色建筑。推动有条件地区政府投资公益性建筑、大型公共建筑等新建建筑全部建成星级绿色建筑。</w:t>
            </w:r>
          </w:p>
          <w:p>
            <w:pPr>
              <w:spacing w:line="400" w:lineRule="exact"/>
              <w:jc w:val="left"/>
              <w:rPr>
                <w:rFonts w:eastAsia="仿宋_GB2312"/>
                <w:sz w:val="30"/>
                <w:szCs w:val="30"/>
              </w:rPr>
            </w:pPr>
            <w:r>
              <w:rPr>
                <w:rFonts w:hint="eastAsia" w:eastAsia="仿宋_GB2312"/>
                <w:sz w:val="30"/>
                <w:szCs w:val="30"/>
              </w:rPr>
              <w:t>2</w:t>
            </w:r>
            <w:r>
              <w:rPr>
                <w:rFonts w:eastAsia="仿宋_GB2312"/>
                <w:sz w:val="30"/>
                <w:szCs w:val="30"/>
              </w:rPr>
              <w:t>.《青岛市</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建筑节能与绿色建筑发展规划》</w:t>
            </w:r>
          </w:p>
          <w:p>
            <w:pPr>
              <w:spacing w:line="400" w:lineRule="exact"/>
              <w:jc w:val="left"/>
              <w:rPr>
                <w:rFonts w:eastAsia="仿宋_GB2312"/>
                <w:sz w:val="30"/>
                <w:szCs w:val="30"/>
              </w:rPr>
            </w:pPr>
            <w:r>
              <w:rPr>
                <w:rFonts w:eastAsia="仿宋_GB2312"/>
                <w:sz w:val="30"/>
                <w:szCs w:val="30"/>
              </w:rPr>
              <w:t>近期（2021</w:t>
            </w:r>
            <w:r>
              <w:rPr>
                <w:rFonts w:hint="eastAsia" w:eastAsia="仿宋_GB2312"/>
                <w:sz w:val="30"/>
                <w:szCs w:val="30"/>
              </w:rPr>
              <w:t>～</w:t>
            </w:r>
            <w:r>
              <w:rPr>
                <w:rFonts w:eastAsia="仿宋_GB2312"/>
                <w:sz w:val="30"/>
                <w:szCs w:val="30"/>
              </w:rPr>
              <w:t>2025年），青岛市将全面提升绿色建筑星级水平。在新建民用建筑中，按照绿色建筑基本级及以上标准进行规划建设的面积比例达到100%，按绿色建筑一星级及以上标准进行规划建设的面积比例达到60%以上，按绿色建筑二星级及以上标准进行规划建设的面积比例达到30%以上，按绿色建筑三星级标准进行规划建设的面积比例达到5%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4" w:type="pct"/>
            <w:vAlign w:val="center"/>
          </w:tcPr>
          <w:p>
            <w:pPr>
              <w:spacing w:line="400" w:lineRule="exact"/>
              <w:jc w:val="center"/>
              <w:rPr>
                <w:rFonts w:eastAsia="仿宋_GB2312"/>
                <w:sz w:val="30"/>
                <w:szCs w:val="30"/>
              </w:rPr>
            </w:pPr>
            <w:r>
              <w:rPr>
                <w:rFonts w:eastAsia="仿宋_GB2312"/>
                <w:sz w:val="30"/>
                <w:szCs w:val="30"/>
              </w:rPr>
              <w:t>1.2</w:t>
            </w:r>
          </w:p>
        </w:tc>
        <w:tc>
          <w:tcPr>
            <w:tcW w:w="1303" w:type="pct"/>
            <w:vAlign w:val="center"/>
          </w:tcPr>
          <w:p>
            <w:pPr>
              <w:spacing w:line="400" w:lineRule="exact"/>
              <w:jc w:val="center"/>
              <w:rPr>
                <w:rFonts w:eastAsia="仿宋_GB2312"/>
                <w:sz w:val="30"/>
                <w:szCs w:val="30"/>
              </w:rPr>
            </w:pPr>
            <w:r>
              <w:rPr>
                <w:rFonts w:eastAsia="仿宋_GB2312"/>
                <w:sz w:val="30"/>
                <w:szCs w:val="30"/>
              </w:rPr>
              <w:t>新建民用建筑中星级绿色建筑占比（%）</w:t>
            </w:r>
          </w:p>
        </w:tc>
        <w:tc>
          <w:tcPr>
            <w:tcW w:w="388" w:type="pct"/>
            <w:vAlign w:val="center"/>
          </w:tcPr>
          <w:p>
            <w:pPr>
              <w:spacing w:line="400" w:lineRule="exact"/>
              <w:jc w:val="center"/>
              <w:rPr>
                <w:rFonts w:eastAsia="仿宋_GB2312"/>
                <w:sz w:val="30"/>
                <w:szCs w:val="30"/>
              </w:rPr>
            </w:pPr>
            <w:r>
              <w:rPr>
                <w:rFonts w:eastAsia="仿宋_GB2312"/>
                <w:sz w:val="30"/>
                <w:szCs w:val="30"/>
              </w:rPr>
              <w:t>≥60%</w:t>
            </w:r>
          </w:p>
        </w:tc>
        <w:tc>
          <w:tcPr>
            <w:tcW w:w="2855" w:type="pct"/>
            <w:vAlign w:val="center"/>
          </w:tcPr>
          <w:p>
            <w:pPr>
              <w:spacing w:line="400" w:lineRule="exact"/>
              <w:jc w:val="left"/>
              <w:rPr>
                <w:rFonts w:eastAsia="仿宋_GB2312"/>
                <w:sz w:val="30"/>
                <w:szCs w:val="30"/>
              </w:rPr>
            </w:pPr>
            <w:r>
              <w:rPr>
                <w:rFonts w:eastAsia="仿宋_GB2312"/>
                <w:sz w:val="30"/>
                <w:szCs w:val="30"/>
              </w:rPr>
              <w:t>【指标释义】符合绿色建筑标准（一星级及以上）的新建建筑面积占总新建建筑面积的百分比。</w:t>
            </w:r>
          </w:p>
          <w:p>
            <w:pPr>
              <w:spacing w:line="240" w:lineRule="atLeast"/>
              <w:jc w:val="left"/>
              <w:rPr>
                <w:rFonts w:eastAsia="仿宋_GB2312"/>
                <w:sz w:val="30"/>
                <w:szCs w:val="30"/>
              </w:rPr>
            </w:pPr>
            <w:r>
              <w:rPr>
                <w:rFonts w:eastAsia="仿宋_GB2312"/>
                <w:sz w:val="30"/>
                <w:szCs w:val="30"/>
              </w:rPr>
              <w:t>【计算公式】新建星级绿色建筑面积比例 =</w:t>
            </w:r>
            <m:oMath>
              <m:f>
                <m:fPr>
                  <m:ctrlPr>
                    <w:rPr>
                      <w:rFonts w:ascii="Cambria Math" w:hAnsi="Cambria Math" w:eastAsia="仿宋_GB2312"/>
                      <w:sz w:val="30"/>
                      <w:szCs w:val="30"/>
                    </w:rPr>
                  </m:ctrlPr>
                </m:fPr>
                <m:num>
                  <m:r>
                    <m:rPr>
                      <m:sty m:val="p"/>
                    </m:rPr>
                    <w:rPr>
                      <w:rFonts w:ascii="Cambria Math" w:hAnsi="Cambria Math" w:eastAsia="仿宋_GB2312"/>
                      <w:sz w:val="30"/>
                      <w:szCs w:val="30"/>
                    </w:rPr>
                    <m:t>新建一星级及以上绿色建筑面积</m:t>
                  </m:r>
                  <m:ctrlPr>
                    <w:rPr>
                      <w:rFonts w:ascii="Cambria Math" w:hAnsi="Cambria Math" w:eastAsia="仿宋_GB2312"/>
                      <w:sz w:val="30"/>
                      <w:szCs w:val="30"/>
                    </w:rPr>
                  </m:ctrlPr>
                </m:num>
                <m:den>
                  <m:r>
                    <m:rPr>
                      <m:sty m:val="p"/>
                    </m:rPr>
                    <w:rPr>
                      <w:rFonts w:ascii="Cambria Math" w:hAnsi="Cambria Math" w:eastAsia="仿宋_GB2312"/>
                      <w:sz w:val="30"/>
                      <w:szCs w:val="30"/>
                    </w:rPr>
                    <m:t>新建民用建筑总面积</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hint="eastAsia" w:eastAsia="仿宋_GB2312"/>
                <w:sz w:val="30"/>
                <w:szCs w:val="30"/>
              </w:rPr>
              <w:t>1.住房和城乡建设部《“十四五”建筑节能与绿色建筑发展规划》</w:t>
            </w:r>
          </w:p>
          <w:p>
            <w:pPr>
              <w:spacing w:line="400" w:lineRule="exact"/>
              <w:jc w:val="left"/>
              <w:rPr>
                <w:rFonts w:eastAsia="仿宋_GB2312"/>
                <w:sz w:val="30"/>
                <w:szCs w:val="30"/>
              </w:rPr>
            </w:pPr>
            <w:r>
              <w:rPr>
                <w:rFonts w:hint="eastAsia" w:eastAsia="仿宋_GB2312"/>
                <w:sz w:val="30"/>
                <w:szCs w:val="30"/>
              </w:rPr>
              <w:t>到2025年，城镇新建建筑全面建成绿色建筑。推动有条件地区政府投资公益性建筑、大型公共建筑等新建建筑全部建成星级绿色建筑。</w:t>
            </w:r>
          </w:p>
          <w:p>
            <w:pPr>
              <w:spacing w:line="400" w:lineRule="exact"/>
              <w:jc w:val="left"/>
              <w:rPr>
                <w:rFonts w:eastAsia="仿宋_GB2312"/>
                <w:sz w:val="30"/>
                <w:szCs w:val="30"/>
              </w:rPr>
            </w:pPr>
            <w:r>
              <w:rPr>
                <w:rFonts w:hint="eastAsia" w:eastAsia="仿宋_GB2312"/>
                <w:sz w:val="30"/>
                <w:szCs w:val="30"/>
              </w:rPr>
              <w:t>2</w:t>
            </w:r>
            <w:r>
              <w:rPr>
                <w:rFonts w:eastAsia="仿宋_GB2312"/>
                <w:sz w:val="30"/>
                <w:szCs w:val="30"/>
              </w:rPr>
              <w:t>.《青岛市</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建筑节能与绿色建筑发展规划》</w:t>
            </w:r>
          </w:p>
          <w:p>
            <w:pPr>
              <w:spacing w:line="400" w:lineRule="exact"/>
              <w:jc w:val="left"/>
              <w:rPr>
                <w:rFonts w:eastAsia="仿宋_GB2312"/>
                <w:sz w:val="30"/>
                <w:szCs w:val="30"/>
              </w:rPr>
            </w:pPr>
            <w:r>
              <w:rPr>
                <w:rFonts w:eastAsia="仿宋_GB2312"/>
                <w:sz w:val="30"/>
                <w:szCs w:val="30"/>
              </w:rPr>
              <w:t>近期（2021</w:t>
            </w:r>
            <w:r>
              <w:rPr>
                <w:rFonts w:hint="eastAsia" w:eastAsia="仿宋_GB2312"/>
                <w:sz w:val="30"/>
                <w:szCs w:val="30"/>
              </w:rPr>
              <w:t>～</w:t>
            </w:r>
            <w:r>
              <w:rPr>
                <w:rFonts w:eastAsia="仿宋_GB2312"/>
                <w:sz w:val="30"/>
                <w:szCs w:val="30"/>
              </w:rPr>
              <w:t>2025年），青岛市将全面提升绿色建筑星级水平。在新建民用建筑中，按照绿色建筑基本级及以上标准进行规划建设的面积比例达到100%，按绿色建筑一星级及以上标准进行规划建设的面积比例达到60%以上，按绿色建筑二星级及以上标准进行规划建设的面积比例达到30%以上，按绿色建筑三星级标准进行规划建设的面积比例达到5%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3" w:hRule="atLeast"/>
        </w:trPr>
        <w:tc>
          <w:tcPr>
            <w:tcW w:w="454" w:type="pct"/>
            <w:vAlign w:val="center"/>
          </w:tcPr>
          <w:p>
            <w:pPr>
              <w:spacing w:line="400" w:lineRule="exact"/>
              <w:jc w:val="center"/>
              <w:rPr>
                <w:rFonts w:eastAsia="仿宋_GB2312"/>
                <w:sz w:val="30"/>
                <w:szCs w:val="30"/>
              </w:rPr>
            </w:pPr>
            <w:r>
              <w:rPr>
                <w:rFonts w:eastAsia="仿宋_GB2312"/>
                <w:sz w:val="30"/>
                <w:szCs w:val="30"/>
              </w:rPr>
              <w:t>1.3</w:t>
            </w:r>
          </w:p>
        </w:tc>
        <w:tc>
          <w:tcPr>
            <w:tcW w:w="1303" w:type="pct"/>
            <w:vAlign w:val="center"/>
          </w:tcPr>
          <w:p>
            <w:pPr>
              <w:spacing w:line="400" w:lineRule="exact"/>
              <w:jc w:val="center"/>
              <w:rPr>
                <w:rFonts w:eastAsia="仿宋_GB2312"/>
                <w:sz w:val="30"/>
                <w:szCs w:val="30"/>
                <w:lang w:bidi="ar"/>
              </w:rPr>
            </w:pPr>
            <w:r>
              <w:rPr>
                <w:rFonts w:eastAsia="仿宋_GB2312"/>
                <w:sz w:val="30"/>
                <w:szCs w:val="30"/>
              </w:rPr>
              <w:t>新建民用建筑中二星级及以上绿色建筑占比（%）</w:t>
            </w:r>
          </w:p>
        </w:tc>
        <w:tc>
          <w:tcPr>
            <w:tcW w:w="388" w:type="pct"/>
            <w:vAlign w:val="center"/>
          </w:tcPr>
          <w:p>
            <w:pPr>
              <w:spacing w:line="400" w:lineRule="exact"/>
              <w:jc w:val="center"/>
              <w:rPr>
                <w:rFonts w:eastAsia="仿宋_GB2312"/>
                <w:sz w:val="30"/>
                <w:szCs w:val="30"/>
              </w:rPr>
            </w:pPr>
            <w:r>
              <w:rPr>
                <w:rFonts w:eastAsia="仿宋_GB2312"/>
                <w:sz w:val="30"/>
                <w:szCs w:val="30"/>
              </w:rPr>
              <w:t>≥30%</w:t>
            </w:r>
          </w:p>
        </w:tc>
        <w:tc>
          <w:tcPr>
            <w:tcW w:w="2855" w:type="pct"/>
            <w:vAlign w:val="center"/>
          </w:tcPr>
          <w:p>
            <w:pPr>
              <w:spacing w:line="400" w:lineRule="exact"/>
              <w:jc w:val="left"/>
              <w:rPr>
                <w:rFonts w:eastAsia="仿宋_GB2312"/>
                <w:sz w:val="30"/>
                <w:szCs w:val="30"/>
              </w:rPr>
            </w:pPr>
            <w:r>
              <w:rPr>
                <w:rFonts w:eastAsia="仿宋_GB2312"/>
                <w:sz w:val="30"/>
                <w:szCs w:val="30"/>
              </w:rPr>
              <w:t>【指标释义】符合绿色建筑标准（二星级及以上）的新建建筑面积占总新建建筑面积的百分比。</w:t>
            </w:r>
          </w:p>
          <w:p>
            <w:pPr>
              <w:spacing w:line="240" w:lineRule="atLeast"/>
              <w:jc w:val="left"/>
              <w:rPr>
                <w:rFonts w:eastAsia="仿宋_GB2312"/>
                <w:sz w:val="30"/>
                <w:szCs w:val="30"/>
              </w:rPr>
            </w:pPr>
            <w:r>
              <w:rPr>
                <w:rFonts w:eastAsia="仿宋_GB2312"/>
                <w:sz w:val="30"/>
                <w:szCs w:val="30"/>
              </w:rPr>
              <w:t>【计算公式】新建二星级绿色建筑面积比例 =</w:t>
            </w:r>
            <m:oMath>
              <m:f>
                <m:fPr>
                  <m:ctrlPr>
                    <w:rPr>
                      <w:rFonts w:ascii="Cambria Math" w:hAnsi="Cambria Math" w:eastAsia="仿宋_GB2312"/>
                      <w:sz w:val="30"/>
                      <w:szCs w:val="30"/>
                    </w:rPr>
                  </m:ctrlPr>
                </m:fPr>
                <m:num>
                  <m:r>
                    <m:rPr>
                      <m:sty m:val="p"/>
                    </m:rPr>
                    <w:rPr>
                      <w:rFonts w:ascii="Cambria Math" w:hAnsi="Cambria Math" w:eastAsia="仿宋_GB2312"/>
                      <w:sz w:val="30"/>
                      <w:szCs w:val="30"/>
                    </w:rPr>
                    <m:t>新建二星级及以上绿色建筑面积</m:t>
                  </m:r>
                  <m:ctrlPr>
                    <w:rPr>
                      <w:rFonts w:ascii="Cambria Math" w:hAnsi="Cambria Math" w:eastAsia="仿宋_GB2312"/>
                      <w:sz w:val="30"/>
                      <w:szCs w:val="30"/>
                    </w:rPr>
                  </m:ctrlPr>
                </m:num>
                <m:den>
                  <m:r>
                    <m:rPr>
                      <m:sty m:val="p"/>
                    </m:rPr>
                    <w:rPr>
                      <w:rFonts w:ascii="Cambria Math" w:hAnsi="Cambria Math" w:eastAsia="仿宋_GB2312"/>
                      <w:sz w:val="30"/>
                      <w:szCs w:val="30"/>
                    </w:rPr>
                    <m:t>新建民用建筑总面积</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hint="eastAsia" w:eastAsia="仿宋_GB2312"/>
                <w:sz w:val="30"/>
                <w:szCs w:val="30"/>
              </w:rPr>
              <w:t>1.《山东省绿色建筑促进办法》</w:t>
            </w:r>
          </w:p>
          <w:p>
            <w:pPr>
              <w:spacing w:line="400" w:lineRule="exact"/>
              <w:jc w:val="left"/>
              <w:rPr>
                <w:rFonts w:eastAsia="仿宋_GB2312"/>
                <w:sz w:val="30"/>
                <w:szCs w:val="30"/>
              </w:rPr>
            </w:pPr>
            <w:r>
              <w:rPr>
                <w:rFonts w:hint="eastAsia" w:eastAsia="仿宋_GB2312"/>
                <w:sz w:val="30"/>
                <w:szCs w:val="30"/>
              </w:rPr>
              <w:t>政府投资或者以政府投资为主的公共建筑以及其他大型公共建筑，应当按照二星级以上绿色建筑标准进行建设。</w:t>
            </w:r>
          </w:p>
          <w:p>
            <w:pPr>
              <w:spacing w:line="400" w:lineRule="exact"/>
              <w:jc w:val="left"/>
              <w:rPr>
                <w:rFonts w:eastAsia="仿宋_GB2312"/>
                <w:sz w:val="30"/>
                <w:szCs w:val="30"/>
              </w:rPr>
            </w:pPr>
            <w:r>
              <w:rPr>
                <w:rFonts w:hint="eastAsia" w:eastAsia="仿宋_GB2312"/>
                <w:sz w:val="30"/>
                <w:szCs w:val="30"/>
              </w:rPr>
              <w:t>2</w:t>
            </w:r>
            <w:r>
              <w:rPr>
                <w:rFonts w:eastAsia="仿宋_GB2312"/>
                <w:sz w:val="30"/>
                <w:szCs w:val="30"/>
              </w:rPr>
              <w:t>.《青岛市</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建筑节能与绿色建筑发展规划》</w:t>
            </w:r>
          </w:p>
          <w:p>
            <w:pPr>
              <w:spacing w:line="400" w:lineRule="exact"/>
              <w:jc w:val="left"/>
              <w:rPr>
                <w:rFonts w:eastAsia="仿宋_GB2312"/>
                <w:sz w:val="30"/>
                <w:szCs w:val="30"/>
              </w:rPr>
            </w:pPr>
            <w:r>
              <w:rPr>
                <w:rFonts w:eastAsia="仿宋_GB2312"/>
                <w:sz w:val="30"/>
                <w:szCs w:val="30"/>
              </w:rPr>
              <w:t>近期（2021</w:t>
            </w:r>
            <w:r>
              <w:rPr>
                <w:rFonts w:hint="eastAsia" w:eastAsia="仿宋_GB2312"/>
                <w:sz w:val="30"/>
                <w:szCs w:val="30"/>
              </w:rPr>
              <w:t>～</w:t>
            </w:r>
            <w:r>
              <w:rPr>
                <w:rFonts w:eastAsia="仿宋_GB2312"/>
                <w:sz w:val="30"/>
                <w:szCs w:val="30"/>
              </w:rPr>
              <w:t>2025年），青岛市将全面提升绿色建筑星级水平。在新建民用建筑中，按照绿色建筑基本级及以上标准进行规划建设的面积比例达到100%，按绿色建筑一星级及以上标准进行规划建设的面积比例达到60%以上，按绿色建筑二星级及以上标准进行规划建设的面积比例达到30%以上，按绿色建筑三星级标准进行规划建设的面积比例达到5%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4" w:type="pct"/>
            <w:vAlign w:val="center"/>
          </w:tcPr>
          <w:p>
            <w:pPr>
              <w:spacing w:line="400" w:lineRule="exact"/>
              <w:jc w:val="center"/>
              <w:rPr>
                <w:rFonts w:eastAsia="仿宋_GB2312"/>
                <w:sz w:val="30"/>
                <w:szCs w:val="30"/>
              </w:rPr>
            </w:pPr>
            <w:r>
              <w:rPr>
                <w:rFonts w:eastAsia="仿宋_GB2312"/>
                <w:sz w:val="30"/>
                <w:szCs w:val="30"/>
              </w:rPr>
              <w:t>1.4</w:t>
            </w:r>
          </w:p>
        </w:tc>
        <w:tc>
          <w:tcPr>
            <w:tcW w:w="1303" w:type="pct"/>
            <w:shd w:val="clear" w:color="auto" w:fill="auto"/>
            <w:vAlign w:val="center"/>
          </w:tcPr>
          <w:p>
            <w:pPr>
              <w:spacing w:line="400" w:lineRule="exact"/>
              <w:jc w:val="center"/>
              <w:rPr>
                <w:rFonts w:eastAsia="仿宋_GB2312"/>
                <w:sz w:val="30"/>
                <w:szCs w:val="30"/>
              </w:rPr>
            </w:pPr>
            <w:r>
              <w:rPr>
                <w:rFonts w:eastAsia="仿宋_GB2312"/>
                <w:sz w:val="30"/>
                <w:szCs w:val="30"/>
              </w:rPr>
              <w:t>新建公共建筑全电气化比例（%）</w:t>
            </w:r>
          </w:p>
        </w:tc>
        <w:tc>
          <w:tcPr>
            <w:tcW w:w="388" w:type="pct"/>
            <w:shd w:val="clear" w:color="auto" w:fill="auto"/>
            <w:vAlign w:val="center"/>
          </w:tcPr>
          <w:p>
            <w:pPr>
              <w:spacing w:line="400" w:lineRule="exact"/>
              <w:jc w:val="center"/>
              <w:rPr>
                <w:rFonts w:eastAsia="仿宋_GB2312"/>
                <w:sz w:val="30"/>
                <w:szCs w:val="30"/>
              </w:rPr>
            </w:pPr>
            <w:r>
              <w:rPr>
                <w:rFonts w:eastAsia="仿宋_GB2312"/>
                <w:sz w:val="30"/>
                <w:szCs w:val="30"/>
              </w:rPr>
              <w:t>≥30%</w:t>
            </w:r>
          </w:p>
        </w:tc>
        <w:tc>
          <w:tcPr>
            <w:tcW w:w="2855" w:type="pct"/>
            <w:shd w:val="clear" w:color="auto" w:fill="auto"/>
            <w:vAlign w:val="center"/>
          </w:tcPr>
          <w:p>
            <w:pPr>
              <w:spacing w:line="400" w:lineRule="exact"/>
              <w:jc w:val="left"/>
              <w:rPr>
                <w:rFonts w:eastAsia="仿宋_GB2312"/>
                <w:sz w:val="30"/>
                <w:szCs w:val="30"/>
              </w:rPr>
            </w:pPr>
            <w:r>
              <w:rPr>
                <w:rFonts w:eastAsia="仿宋_GB2312"/>
                <w:sz w:val="30"/>
                <w:szCs w:val="30"/>
              </w:rPr>
              <w:t>【指标释义】符合全电气化要求的新建建筑面积占总新建建筑面</w:t>
            </w:r>
            <w:r>
              <w:rPr>
                <w:rFonts w:hint="eastAsia" w:eastAsia="仿宋_GB2312"/>
                <w:sz w:val="30"/>
                <w:szCs w:val="30"/>
              </w:rPr>
              <w:t>积的</w:t>
            </w:r>
            <w:r>
              <w:rPr>
                <w:rFonts w:eastAsia="仿宋_GB2312"/>
                <w:sz w:val="30"/>
                <w:szCs w:val="30"/>
              </w:rPr>
              <w:t>比例。</w:t>
            </w:r>
          </w:p>
          <w:p>
            <w:pPr>
              <w:jc w:val="left"/>
              <w:rPr>
                <w:rFonts w:eastAsia="仿宋_GB2312"/>
                <w:sz w:val="30"/>
                <w:szCs w:val="30"/>
              </w:rPr>
            </w:pPr>
            <w:r>
              <w:rPr>
                <w:rFonts w:eastAsia="仿宋_GB2312"/>
                <w:sz w:val="30"/>
                <w:szCs w:val="30"/>
              </w:rPr>
              <w:t>【计算公式】新建公共建筑全电气化比例=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符合全电气化要求的新建建筑面积</m:t>
                  </m:r>
                  <m:ctrlPr>
                    <w:rPr>
                      <w:rFonts w:ascii="Cambria Math" w:hAnsi="Cambria Math" w:eastAsia="仿宋_GB2312"/>
                      <w:sz w:val="30"/>
                      <w:szCs w:val="30"/>
                    </w:rPr>
                  </m:ctrlPr>
                </m:num>
                <m:den>
                  <m:r>
                    <m:rPr>
                      <m:sty m:val="p"/>
                    </m:rPr>
                    <w:rPr>
                      <w:rFonts w:ascii="Cambria Math" w:hAnsi="Cambria Math" w:eastAsia="仿宋_GB2312"/>
                      <w:sz w:val="30"/>
                      <w:szCs w:val="30"/>
                    </w:rPr>
                    <m:t>新建民用建筑总面积</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1.住房和城乡建设部 国家发展改革委《城乡建设领域碳达峰实施方案》</w:t>
            </w:r>
          </w:p>
          <w:p>
            <w:pPr>
              <w:spacing w:line="400" w:lineRule="exact"/>
              <w:jc w:val="left"/>
              <w:rPr>
                <w:rFonts w:eastAsia="仿宋_GB2312"/>
                <w:sz w:val="30"/>
                <w:szCs w:val="30"/>
              </w:rPr>
            </w:pPr>
            <w:r>
              <w:rPr>
                <w:rFonts w:eastAsia="仿宋_GB2312"/>
                <w:sz w:val="30"/>
                <w:szCs w:val="30"/>
              </w:rPr>
              <w:t>到2030年建筑用电占建筑能耗比例超过65%。推动开展新建公共建筑全面电气化，到2030年电气化比例达到20%。</w:t>
            </w:r>
          </w:p>
          <w:p>
            <w:pPr>
              <w:spacing w:line="400" w:lineRule="exact"/>
              <w:jc w:val="left"/>
              <w:rPr>
                <w:rFonts w:eastAsia="仿宋_GB2312"/>
                <w:sz w:val="30"/>
                <w:szCs w:val="30"/>
              </w:rPr>
            </w:pPr>
            <w:r>
              <w:rPr>
                <w:rFonts w:eastAsia="仿宋_GB2312"/>
                <w:sz w:val="30"/>
                <w:szCs w:val="30"/>
              </w:rPr>
              <w:t>2.《山东省城乡建设领域碳达峰实施方案》</w:t>
            </w:r>
          </w:p>
          <w:p>
            <w:pPr>
              <w:spacing w:line="400" w:lineRule="exact"/>
              <w:jc w:val="left"/>
              <w:rPr>
                <w:rFonts w:eastAsia="仿宋_GB2312"/>
                <w:sz w:val="30"/>
                <w:szCs w:val="30"/>
              </w:rPr>
            </w:pPr>
            <w:r>
              <w:rPr>
                <w:rFonts w:eastAsia="仿宋_GB2312"/>
                <w:sz w:val="30"/>
                <w:szCs w:val="30"/>
              </w:rPr>
              <w:t>到2025年，建筑用电占建筑能耗比例超过55%；到2030年，公共建筑电气化比例达到30%，建筑用电占建筑能耗比例超过65%。</w:t>
            </w:r>
          </w:p>
          <w:p>
            <w:pPr>
              <w:spacing w:line="400" w:lineRule="exact"/>
              <w:jc w:val="left"/>
              <w:rPr>
                <w:rFonts w:eastAsia="仿宋_GB2312"/>
                <w:sz w:val="30"/>
                <w:szCs w:val="30"/>
              </w:rPr>
            </w:pPr>
            <w:r>
              <w:rPr>
                <w:rFonts w:eastAsia="仿宋_GB2312"/>
                <w:sz w:val="30"/>
                <w:szCs w:val="30"/>
              </w:rPr>
              <w:t>3.《青岛市城乡建设领域碳达峰实施方案》</w:t>
            </w:r>
          </w:p>
          <w:p>
            <w:pPr>
              <w:spacing w:line="400" w:lineRule="exact"/>
              <w:jc w:val="left"/>
              <w:rPr>
                <w:rFonts w:eastAsia="仿宋_GB2312"/>
                <w:sz w:val="30"/>
                <w:szCs w:val="30"/>
              </w:rPr>
            </w:pPr>
            <w:r>
              <w:rPr>
                <w:rFonts w:eastAsia="仿宋_GB2312"/>
                <w:sz w:val="30"/>
                <w:szCs w:val="30"/>
              </w:rPr>
              <w:t>引导建筑电气化发展，推动开展新建公共建筑全面电气化设计，推动高效直流电器设备建筑应用。</w:t>
            </w:r>
          </w:p>
          <w:p>
            <w:pPr>
              <w:spacing w:line="400" w:lineRule="exact"/>
              <w:jc w:val="left"/>
              <w:rPr>
                <w:rFonts w:eastAsia="仿宋_GB2312"/>
                <w:sz w:val="30"/>
                <w:szCs w:val="30"/>
              </w:rPr>
            </w:pPr>
            <w:r>
              <w:rPr>
                <w:rFonts w:eastAsia="仿宋_GB2312"/>
                <w:sz w:val="30"/>
                <w:szCs w:val="30"/>
              </w:rPr>
              <w:t>4.《广东省城乡建设领域碳达峰实施方案》</w:t>
            </w:r>
          </w:p>
          <w:p>
            <w:pPr>
              <w:spacing w:line="400" w:lineRule="exact"/>
              <w:jc w:val="left"/>
              <w:rPr>
                <w:rFonts w:eastAsia="仿宋_GB2312"/>
                <w:sz w:val="30"/>
                <w:szCs w:val="30"/>
              </w:rPr>
            </w:pPr>
            <w:r>
              <w:rPr>
                <w:rFonts w:eastAsia="仿宋_GB2312"/>
                <w:sz w:val="30"/>
                <w:szCs w:val="30"/>
              </w:rPr>
              <w:t>到2030年，建筑用电占建筑能耗比例超过85%，新建公共建筑全电气化比例达到30%。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9" w:hRule="atLeast"/>
        </w:trPr>
        <w:tc>
          <w:tcPr>
            <w:tcW w:w="454" w:type="pct"/>
            <w:vAlign w:val="center"/>
          </w:tcPr>
          <w:p>
            <w:pPr>
              <w:spacing w:line="400" w:lineRule="exact"/>
              <w:jc w:val="center"/>
              <w:rPr>
                <w:rFonts w:eastAsia="仿宋_GB2312"/>
                <w:sz w:val="30"/>
                <w:szCs w:val="30"/>
              </w:rPr>
            </w:pPr>
            <w:r>
              <w:rPr>
                <w:rFonts w:eastAsia="仿宋_GB2312"/>
                <w:sz w:val="30"/>
                <w:szCs w:val="30"/>
              </w:rPr>
              <w:t>1.5</w:t>
            </w:r>
          </w:p>
        </w:tc>
        <w:tc>
          <w:tcPr>
            <w:tcW w:w="1303" w:type="pct"/>
            <w:vAlign w:val="center"/>
          </w:tcPr>
          <w:p>
            <w:pPr>
              <w:spacing w:line="400" w:lineRule="exact"/>
              <w:jc w:val="center"/>
              <w:rPr>
                <w:rFonts w:eastAsia="仿宋_GB2312"/>
                <w:sz w:val="30"/>
                <w:szCs w:val="30"/>
              </w:rPr>
            </w:pPr>
            <w:r>
              <w:rPr>
                <w:rFonts w:eastAsia="仿宋_GB2312"/>
                <w:sz w:val="30"/>
                <w:szCs w:val="30"/>
              </w:rPr>
              <w:t>建筑垃圾资源化利用率（%）</w:t>
            </w:r>
          </w:p>
        </w:tc>
        <w:tc>
          <w:tcPr>
            <w:tcW w:w="388" w:type="pct"/>
            <w:vAlign w:val="center"/>
          </w:tcPr>
          <w:p>
            <w:pPr>
              <w:spacing w:line="400" w:lineRule="exact"/>
              <w:jc w:val="center"/>
              <w:rPr>
                <w:rFonts w:eastAsia="仿宋_GB2312"/>
                <w:sz w:val="30"/>
                <w:szCs w:val="30"/>
              </w:rPr>
            </w:pPr>
            <w:r>
              <w:rPr>
                <w:rFonts w:eastAsia="仿宋_GB2312"/>
                <w:sz w:val="30"/>
                <w:szCs w:val="30"/>
              </w:rPr>
              <w:t>≥75%</w:t>
            </w:r>
          </w:p>
        </w:tc>
        <w:tc>
          <w:tcPr>
            <w:tcW w:w="2855" w:type="pct"/>
            <w:vAlign w:val="center"/>
          </w:tcPr>
          <w:p>
            <w:pPr>
              <w:spacing w:line="400" w:lineRule="exact"/>
              <w:jc w:val="left"/>
              <w:rPr>
                <w:rFonts w:eastAsia="仿宋_GB2312"/>
                <w:sz w:val="30"/>
                <w:szCs w:val="30"/>
              </w:rPr>
            </w:pPr>
            <w:r>
              <w:rPr>
                <w:rFonts w:eastAsia="仿宋_GB2312"/>
                <w:sz w:val="30"/>
                <w:szCs w:val="30"/>
              </w:rPr>
              <w:t>【指标释义】建筑垃圾产生后，通过一系列的处理和转化过程，将其转化为可再利用的资源或产品的比例。</w:t>
            </w:r>
          </w:p>
          <w:p>
            <w:pPr>
              <w:jc w:val="left"/>
              <w:rPr>
                <w:rFonts w:eastAsia="仿宋_GB2312"/>
                <w:sz w:val="30"/>
                <w:szCs w:val="30"/>
              </w:rPr>
            </w:pPr>
            <w:r>
              <w:rPr>
                <w:rFonts w:eastAsia="仿宋_GB2312"/>
                <w:sz w:val="30"/>
                <w:szCs w:val="30"/>
              </w:rPr>
              <w:t>【计算公式】建筑垃圾资源化利用率</w:t>
            </w:r>
            <w:r>
              <w:rPr>
                <w:rFonts w:hint="eastAsia" w:eastAsia="仿宋_GB2312"/>
                <w:sz w:val="30"/>
                <w:szCs w:val="30"/>
              </w:rPr>
              <w:t xml:space="preserve"> </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资源化利用量</m:t>
                  </m:r>
                  <m:ctrlPr>
                    <w:rPr>
                      <w:rFonts w:ascii="Cambria Math" w:hAnsi="Cambria Math" w:eastAsia="仿宋_GB2312"/>
                      <w:sz w:val="30"/>
                      <w:szCs w:val="30"/>
                    </w:rPr>
                  </m:ctrlPr>
                </m:num>
                <m:den>
                  <m:r>
                    <m:rPr>
                      <m:sty m:val="p"/>
                    </m:rPr>
                    <w:rPr>
                      <w:rFonts w:ascii="Cambria Math" w:hAnsi="Cambria Math" w:eastAsia="仿宋_GB2312"/>
                      <w:sz w:val="30"/>
                      <w:szCs w:val="30"/>
                    </w:rPr>
                    <m:t>建筑垃圾总产生量</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bookmarkStart w:id="55" w:name="_Hlk165280073"/>
            <w:r>
              <w:rPr>
                <w:rFonts w:hint="eastAsia" w:eastAsia="仿宋_GB2312"/>
                <w:sz w:val="30"/>
                <w:szCs w:val="30"/>
              </w:rPr>
              <w:t>国家发改委</w:t>
            </w:r>
            <w:r>
              <w:rPr>
                <w:rFonts w:eastAsia="仿宋_GB2312"/>
                <w:sz w:val="30"/>
                <w:szCs w:val="30"/>
              </w:rPr>
              <w:t>《</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循环经济发展规划》</w:t>
            </w:r>
            <w:bookmarkEnd w:id="55"/>
          </w:p>
          <w:p>
            <w:pPr>
              <w:spacing w:line="400" w:lineRule="exact"/>
              <w:jc w:val="left"/>
              <w:rPr>
                <w:rFonts w:eastAsia="仿宋_GB2312"/>
                <w:sz w:val="30"/>
                <w:szCs w:val="30"/>
              </w:rPr>
            </w:pPr>
            <w:r>
              <w:rPr>
                <w:rFonts w:eastAsia="仿宋_GB2312"/>
                <w:sz w:val="30"/>
                <w:szCs w:val="30"/>
              </w:rPr>
              <w:t>到2025年，建筑垃圾综合利用率达到60%。</w:t>
            </w:r>
          </w:p>
          <w:p>
            <w:pPr>
              <w:spacing w:line="400" w:lineRule="exact"/>
              <w:jc w:val="left"/>
              <w:rPr>
                <w:rFonts w:eastAsia="仿宋_GB2312"/>
                <w:sz w:val="30"/>
                <w:szCs w:val="30"/>
              </w:rPr>
            </w:pPr>
            <w:r>
              <w:rPr>
                <w:rFonts w:eastAsia="仿宋_GB2312"/>
                <w:sz w:val="30"/>
                <w:szCs w:val="30"/>
              </w:rPr>
              <w:t>2.住房和城乡建设部《城乡建设领域碳达峰实施方案》</w:t>
            </w:r>
          </w:p>
          <w:p>
            <w:pPr>
              <w:spacing w:line="400" w:lineRule="exact"/>
              <w:jc w:val="left"/>
              <w:rPr>
                <w:rFonts w:eastAsia="仿宋_GB2312"/>
                <w:sz w:val="30"/>
                <w:szCs w:val="30"/>
              </w:rPr>
            </w:pPr>
            <w:r>
              <w:rPr>
                <w:rFonts w:eastAsia="仿宋_GB2312"/>
                <w:sz w:val="30"/>
                <w:szCs w:val="30"/>
              </w:rPr>
              <w:t>推进建筑垃圾集中处理、分级利用，到2030年建筑垃圾资源化利用率达到55%。</w:t>
            </w:r>
          </w:p>
          <w:p>
            <w:pPr>
              <w:spacing w:line="400" w:lineRule="exact"/>
              <w:jc w:val="left"/>
              <w:rPr>
                <w:rFonts w:eastAsia="仿宋_GB2312"/>
                <w:sz w:val="30"/>
                <w:szCs w:val="30"/>
              </w:rPr>
            </w:pPr>
            <w:r>
              <w:rPr>
                <w:rFonts w:eastAsia="仿宋_GB2312"/>
                <w:sz w:val="30"/>
                <w:szCs w:val="30"/>
              </w:rPr>
              <w:t>3.《青岛市城乡建设领域碳达峰工作方案》</w:t>
            </w:r>
          </w:p>
          <w:p>
            <w:pPr>
              <w:spacing w:line="400" w:lineRule="exact"/>
              <w:jc w:val="left"/>
              <w:rPr>
                <w:rFonts w:eastAsia="仿宋_GB2312"/>
                <w:sz w:val="30"/>
                <w:szCs w:val="30"/>
              </w:rPr>
            </w:pPr>
            <w:r>
              <w:rPr>
                <w:rFonts w:eastAsia="仿宋_GB2312"/>
                <w:sz w:val="30"/>
                <w:szCs w:val="30"/>
              </w:rPr>
              <w:t>推进建筑垃圾集中处理、分级收集和资源化利用，推广建筑垃圾再生利用产品，提高建材循环利用率和建筑垃圾资源化利用比例，到2025年建筑垃圾资源化利用率达到75%。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trPr>
        <w:tc>
          <w:tcPr>
            <w:tcW w:w="454" w:type="pct"/>
            <w:vAlign w:val="center"/>
          </w:tcPr>
          <w:p>
            <w:pPr>
              <w:spacing w:line="400" w:lineRule="exact"/>
              <w:jc w:val="center"/>
              <w:rPr>
                <w:rFonts w:eastAsia="仿宋_GB2312"/>
                <w:sz w:val="30"/>
                <w:szCs w:val="30"/>
              </w:rPr>
            </w:pPr>
            <w:r>
              <w:rPr>
                <w:rFonts w:eastAsia="仿宋_GB2312"/>
                <w:sz w:val="30"/>
                <w:szCs w:val="30"/>
              </w:rPr>
              <w:t>1.6</w:t>
            </w:r>
          </w:p>
        </w:tc>
        <w:tc>
          <w:tcPr>
            <w:tcW w:w="1303" w:type="pct"/>
            <w:vAlign w:val="center"/>
          </w:tcPr>
          <w:p>
            <w:pPr>
              <w:spacing w:line="400" w:lineRule="exact"/>
              <w:jc w:val="center"/>
              <w:rPr>
                <w:rFonts w:eastAsia="仿宋_GB2312"/>
                <w:sz w:val="30"/>
                <w:szCs w:val="30"/>
                <w:lang w:bidi="ar"/>
              </w:rPr>
            </w:pPr>
            <w:r>
              <w:rPr>
                <w:rFonts w:eastAsia="仿宋_GB2312"/>
                <w:sz w:val="30"/>
                <w:szCs w:val="30"/>
                <w:lang w:bidi="ar"/>
              </w:rPr>
              <w:t>新建公共机构建筑屋顶光伏覆盖率比例</w:t>
            </w:r>
            <w:r>
              <w:rPr>
                <w:rFonts w:eastAsia="仿宋_GB2312"/>
                <w:sz w:val="30"/>
                <w:szCs w:val="30"/>
              </w:rPr>
              <w:t>（%）</w:t>
            </w:r>
          </w:p>
        </w:tc>
        <w:tc>
          <w:tcPr>
            <w:tcW w:w="388" w:type="pct"/>
            <w:vAlign w:val="center"/>
          </w:tcPr>
          <w:p>
            <w:pPr>
              <w:spacing w:line="400" w:lineRule="exact"/>
              <w:jc w:val="center"/>
              <w:rPr>
                <w:rFonts w:eastAsia="仿宋_GB2312"/>
                <w:sz w:val="30"/>
                <w:szCs w:val="30"/>
              </w:rPr>
            </w:pPr>
            <w:r>
              <w:rPr>
                <w:rFonts w:eastAsia="仿宋_GB2312"/>
                <w:sz w:val="30"/>
                <w:szCs w:val="30"/>
              </w:rPr>
              <w:t>≥50%</w:t>
            </w:r>
          </w:p>
        </w:tc>
        <w:tc>
          <w:tcPr>
            <w:tcW w:w="2855" w:type="pct"/>
            <w:vAlign w:val="center"/>
          </w:tcPr>
          <w:p>
            <w:pPr>
              <w:spacing w:line="400" w:lineRule="exact"/>
              <w:jc w:val="left"/>
              <w:rPr>
                <w:rFonts w:eastAsia="仿宋_GB2312"/>
                <w:sz w:val="30"/>
                <w:szCs w:val="30"/>
              </w:rPr>
            </w:pPr>
            <w:r>
              <w:rPr>
                <w:rFonts w:eastAsia="仿宋_GB2312"/>
                <w:sz w:val="30"/>
                <w:szCs w:val="30"/>
              </w:rPr>
              <w:t>【指标释义】对新建公共机构推广屋顶太阳能光伏发电系统，安装比例达到60%以上。</w:t>
            </w:r>
          </w:p>
          <w:p>
            <w:pPr>
              <w:jc w:val="left"/>
              <w:rPr>
                <w:rFonts w:eastAsia="仿宋_GB2312"/>
                <w:sz w:val="30"/>
                <w:szCs w:val="30"/>
              </w:rPr>
            </w:pPr>
            <w:r>
              <w:rPr>
                <w:rFonts w:eastAsia="仿宋_GB2312"/>
                <w:sz w:val="30"/>
                <w:szCs w:val="30"/>
              </w:rPr>
              <w:t>【计算公式】新建公共机构建筑屋顶光伏覆盖率比例=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新建公共机构屋顶铺设光伏板总面积</m:t>
                  </m:r>
                  <m:ctrlPr>
                    <w:rPr>
                      <w:rFonts w:ascii="Cambria Math" w:hAnsi="Cambria Math" w:eastAsia="仿宋_GB2312"/>
                      <w:sz w:val="30"/>
                      <w:szCs w:val="30"/>
                    </w:rPr>
                  </m:ctrlPr>
                </m:num>
                <m:den>
                  <m:r>
                    <m:rPr>
                      <m:sty m:val="p"/>
                    </m:rPr>
                    <w:rPr>
                      <w:rFonts w:ascii="Cambria Math" w:hAnsi="Cambria Math" w:eastAsia="仿宋_GB2312"/>
                      <w:sz w:val="30"/>
                      <w:szCs w:val="30"/>
                    </w:rPr>
                    <m:t>新建公共机构屋顶总面积</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bookmarkStart w:id="56" w:name="_Hlk165280084"/>
            <w:r>
              <w:rPr>
                <w:rFonts w:eastAsia="仿宋_GB2312"/>
                <w:sz w:val="30"/>
                <w:szCs w:val="30"/>
              </w:rPr>
              <w:t>国家发改委等《关于促进新时代新能源高质量发展的实施方案》</w:t>
            </w:r>
            <w:bookmarkEnd w:id="56"/>
          </w:p>
          <w:p>
            <w:pPr>
              <w:spacing w:line="400" w:lineRule="exact"/>
              <w:jc w:val="left"/>
              <w:rPr>
                <w:rFonts w:eastAsia="仿宋_GB2312"/>
                <w:sz w:val="30"/>
                <w:szCs w:val="30"/>
              </w:rPr>
            </w:pPr>
            <w:r>
              <w:rPr>
                <w:rFonts w:eastAsia="仿宋_GB2312"/>
                <w:sz w:val="30"/>
                <w:szCs w:val="30"/>
              </w:rPr>
              <w:t>到2025年，公共机构新建建筑屋顶光伏覆盖率力争达到50%；鼓励公共机构既有建筑等安装光伏或太阳能热利用设施。</w:t>
            </w:r>
          </w:p>
          <w:p>
            <w:pPr>
              <w:spacing w:line="400" w:lineRule="exact"/>
              <w:jc w:val="left"/>
              <w:rPr>
                <w:rFonts w:eastAsia="仿宋_GB2312"/>
                <w:sz w:val="30"/>
                <w:szCs w:val="30"/>
              </w:rPr>
            </w:pPr>
            <w:r>
              <w:rPr>
                <w:rFonts w:eastAsia="仿宋_GB2312"/>
                <w:sz w:val="30"/>
                <w:szCs w:val="30"/>
              </w:rPr>
              <w:t>2.住房和城乡建设部《城乡建设领域碳达峰实施方案》</w:t>
            </w:r>
          </w:p>
          <w:p>
            <w:pPr>
              <w:spacing w:line="400" w:lineRule="exact"/>
              <w:jc w:val="left"/>
              <w:rPr>
                <w:rFonts w:eastAsia="仿宋_GB2312"/>
                <w:sz w:val="30"/>
                <w:szCs w:val="30"/>
              </w:rPr>
            </w:pPr>
            <w:r>
              <w:rPr>
                <w:rFonts w:eastAsia="仿宋_GB2312"/>
                <w:sz w:val="30"/>
                <w:szCs w:val="30"/>
              </w:rPr>
              <w:t>推进建筑太阳能光伏一体化建设，到2025年新建公共机构建筑、新建厂房屋顶光伏覆盖率力争达到 50%。</w:t>
            </w:r>
          </w:p>
          <w:p>
            <w:pPr>
              <w:spacing w:line="400" w:lineRule="exact"/>
              <w:jc w:val="left"/>
              <w:rPr>
                <w:rFonts w:eastAsia="仿宋_GB2312"/>
                <w:sz w:val="30"/>
                <w:szCs w:val="30"/>
              </w:rPr>
            </w:pPr>
            <w:r>
              <w:rPr>
                <w:rFonts w:eastAsia="仿宋_GB2312"/>
                <w:sz w:val="30"/>
                <w:szCs w:val="30"/>
              </w:rPr>
              <w:t>3.《青岛市城乡建设领域碳达峰工作方案》</w:t>
            </w:r>
          </w:p>
          <w:p>
            <w:pPr>
              <w:spacing w:line="400" w:lineRule="exact"/>
              <w:jc w:val="left"/>
              <w:rPr>
                <w:rFonts w:eastAsia="仿宋_GB2312"/>
                <w:sz w:val="30"/>
                <w:szCs w:val="30"/>
              </w:rPr>
            </w:pPr>
            <w:r>
              <w:rPr>
                <w:rFonts w:eastAsia="仿宋_GB2312"/>
                <w:sz w:val="30"/>
                <w:szCs w:val="30"/>
              </w:rPr>
              <w:t>到2025年新建公共机构、新建厂房屋顶光伏覆盖率力争达到50%，积极推广太阳能光热建筑应用。</w:t>
            </w:r>
          </w:p>
          <w:p>
            <w:pPr>
              <w:spacing w:line="400" w:lineRule="exact"/>
              <w:jc w:val="left"/>
              <w:rPr>
                <w:rFonts w:eastAsia="仿宋_GB2312"/>
                <w:sz w:val="30"/>
                <w:szCs w:val="30"/>
              </w:rPr>
            </w:pPr>
            <w:r>
              <w:rPr>
                <w:rFonts w:eastAsia="仿宋_GB2312"/>
                <w:sz w:val="30"/>
                <w:szCs w:val="30"/>
              </w:rPr>
              <w:t>4.《上海市关于促进新建居住建筑光伏高质量发展的若干意见》2023</w:t>
            </w:r>
            <w:r>
              <w:rPr>
                <w:rFonts w:hint="eastAsia" w:eastAsia="仿宋_GB2312"/>
                <w:sz w:val="30"/>
                <w:szCs w:val="30"/>
              </w:rPr>
              <w:t>—</w:t>
            </w:r>
            <w:r>
              <w:rPr>
                <w:rFonts w:eastAsia="仿宋_GB2312"/>
                <w:sz w:val="30"/>
                <w:szCs w:val="30"/>
              </w:rPr>
              <w:t>2025年，新建居住光伏规模超过10万千瓦。2026</w:t>
            </w:r>
            <w:r>
              <w:rPr>
                <w:rFonts w:hint="eastAsia" w:eastAsia="仿宋_GB2312"/>
                <w:sz w:val="30"/>
                <w:szCs w:val="30"/>
              </w:rPr>
              <w:t>—</w:t>
            </w:r>
            <w:r>
              <w:rPr>
                <w:rFonts w:eastAsia="仿宋_GB2312"/>
                <w:sz w:val="30"/>
                <w:szCs w:val="30"/>
              </w:rPr>
              <w:t>2035年，推动光伏薄膜、光伏幕墙等光伏建筑一体化示范和规模化、市场化应用，新建居住光伏规模超过50万千瓦。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6" w:hRule="atLeast"/>
        </w:trPr>
        <w:tc>
          <w:tcPr>
            <w:tcW w:w="454" w:type="pct"/>
            <w:vAlign w:val="center"/>
          </w:tcPr>
          <w:p>
            <w:pPr>
              <w:spacing w:line="400" w:lineRule="exact"/>
              <w:jc w:val="center"/>
              <w:rPr>
                <w:rFonts w:eastAsia="仿宋_GB2312"/>
                <w:sz w:val="30"/>
                <w:szCs w:val="30"/>
              </w:rPr>
            </w:pPr>
            <w:r>
              <w:rPr>
                <w:rFonts w:eastAsia="仿宋_GB2312"/>
                <w:sz w:val="30"/>
                <w:szCs w:val="30"/>
              </w:rPr>
              <w:t>1.7</w:t>
            </w:r>
          </w:p>
        </w:tc>
        <w:tc>
          <w:tcPr>
            <w:tcW w:w="1303" w:type="pct"/>
            <w:vAlign w:val="center"/>
          </w:tcPr>
          <w:p>
            <w:pPr>
              <w:spacing w:line="400" w:lineRule="exact"/>
              <w:jc w:val="center"/>
              <w:rPr>
                <w:rFonts w:eastAsia="仿宋_GB2312"/>
                <w:sz w:val="30"/>
                <w:szCs w:val="30"/>
                <w:lang w:bidi="ar"/>
              </w:rPr>
            </w:pPr>
            <w:r>
              <w:rPr>
                <w:rFonts w:eastAsia="仿宋_GB2312"/>
                <w:sz w:val="30"/>
                <w:szCs w:val="30"/>
                <w:lang w:bidi="ar"/>
              </w:rPr>
              <w:t>既有居住建筑节能改造任务完成比例（%）</w:t>
            </w:r>
          </w:p>
        </w:tc>
        <w:tc>
          <w:tcPr>
            <w:tcW w:w="388" w:type="pct"/>
            <w:vAlign w:val="center"/>
          </w:tcPr>
          <w:p>
            <w:pPr>
              <w:spacing w:line="400" w:lineRule="exact"/>
              <w:jc w:val="center"/>
              <w:rPr>
                <w:rFonts w:eastAsia="仿宋_GB2312"/>
                <w:sz w:val="30"/>
                <w:szCs w:val="30"/>
              </w:rPr>
            </w:pPr>
            <w:r>
              <w:rPr>
                <w:rFonts w:eastAsia="仿宋_GB2312"/>
                <w:sz w:val="30"/>
                <w:szCs w:val="30"/>
              </w:rPr>
              <w:t>100%</w:t>
            </w:r>
          </w:p>
        </w:tc>
        <w:tc>
          <w:tcPr>
            <w:tcW w:w="2855" w:type="pct"/>
            <w:vAlign w:val="center"/>
          </w:tcPr>
          <w:p>
            <w:pPr>
              <w:spacing w:line="400" w:lineRule="exact"/>
              <w:jc w:val="left"/>
              <w:rPr>
                <w:rFonts w:eastAsia="仿宋_GB2312"/>
                <w:sz w:val="30"/>
                <w:szCs w:val="30"/>
              </w:rPr>
            </w:pPr>
            <w:r>
              <w:rPr>
                <w:rFonts w:eastAsia="仿宋_GB2312"/>
                <w:sz w:val="30"/>
                <w:szCs w:val="30"/>
              </w:rPr>
              <w:t>【指标释义】累计完成</w:t>
            </w:r>
            <w:r>
              <w:rPr>
                <w:rFonts w:eastAsia="仿宋_GB2312"/>
                <w:sz w:val="30"/>
                <w:szCs w:val="30"/>
                <w:lang w:bidi="ar"/>
              </w:rPr>
              <w:t>既有居住建筑节能改造的面积占计划改造的既有居住建筑总面积的比例</w:t>
            </w:r>
            <w:r>
              <w:rPr>
                <w:rFonts w:eastAsia="仿宋_GB2312"/>
                <w:sz w:val="30"/>
                <w:szCs w:val="30"/>
              </w:rPr>
              <w:t>。</w:t>
            </w:r>
          </w:p>
          <w:p>
            <w:pPr>
              <w:jc w:val="left"/>
              <w:rPr>
                <w:rFonts w:eastAsia="仿宋_GB2312"/>
                <w:sz w:val="30"/>
                <w:szCs w:val="30"/>
              </w:rPr>
            </w:pPr>
            <w:r>
              <w:rPr>
                <w:rFonts w:eastAsia="仿宋_GB2312"/>
                <w:sz w:val="30"/>
                <w:szCs w:val="30"/>
              </w:rPr>
              <w:t>【计算公式】既有居住建筑节能改造任务完成比例=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累计完成既有居住建筑节能改造的面积</m:t>
                  </m:r>
                  <m:ctrlPr>
                    <w:rPr>
                      <w:rFonts w:ascii="Cambria Math" w:hAnsi="Cambria Math" w:eastAsia="仿宋_GB2312"/>
                      <w:sz w:val="30"/>
                      <w:szCs w:val="30"/>
                    </w:rPr>
                  </m:ctrlPr>
                </m:num>
                <m:den>
                  <m:r>
                    <m:rPr>
                      <m:sty m:val="p"/>
                    </m:rPr>
                    <w:rPr>
                      <w:rFonts w:ascii="Cambria Math" w:hAnsi="Cambria Math" w:eastAsia="仿宋_GB2312"/>
                      <w:sz w:val="30"/>
                      <w:szCs w:val="30"/>
                    </w:rPr>
                    <m:t>计划改造的既有居住建筑总面积</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bookmarkStart w:id="57" w:name="_Hlk165280102"/>
            <w:r>
              <w:rPr>
                <w:rFonts w:eastAsia="仿宋_GB2312"/>
                <w:sz w:val="30"/>
                <w:szCs w:val="30"/>
              </w:rPr>
              <w:t>国家发展改革委</w:t>
            </w:r>
            <w:r>
              <w:rPr>
                <w:rFonts w:hint="eastAsia" w:eastAsia="仿宋_GB2312"/>
                <w:sz w:val="30"/>
                <w:szCs w:val="30"/>
              </w:rPr>
              <w:t xml:space="preserve"> </w:t>
            </w:r>
            <w:r>
              <w:rPr>
                <w:rFonts w:eastAsia="仿宋_GB2312"/>
                <w:sz w:val="30"/>
                <w:szCs w:val="30"/>
              </w:rPr>
              <w:t>住房城乡建设部《加快推动建筑领域节能降碳工作方案》</w:t>
            </w:r>
            <w:bookmarkEnd w:id="57"/>
          </w:p>
          <w:p>
            <w:pPr>
              <w:spacing w:line="400" w:lineRule="exact"/>
              <w:jc w:val="left"/>
              <w:rPr>
                <w:rFonts w:eastAsia="仿宋_GB2312"/>
                <w:sz w:val="30"/>
                <w:szCs w:val="30"/>
              </w:rPr>
            </w:pPr>
            <w:r>
              <w:rPr>
                <w:rFonts w:eastAsia="仿宋_GB2312"/>
                <w:sz w:val="30"/>
                <w:szCs w:val="30"/>
              </w:rPr>
              <w:t>到2025年，完成既有建筑节能改造面积比2023年增长2亿平方米以上，建筑用能中电力消费占比超过55%，城镇建筑可再生能源替代率达到8%，建筑领域节能降碳取得积极进展。</w:t>
            </w:r>
          </w:p>
          <w:p>
            <w:pPr>
              <w:spacing w:line="400" w:lineRule="exact"/>
              <w:jc w:val="left"/>
              <w:rPr>
                <w:rFonts w:eastAsia="仿宋_GB2312"/>
                <w:sz w:val="30"/>
                <w:szCs w:val="30"/>
                <w:lang w:bidi="ar"/>
              </w:rPr>
            </w:pPr>
            <w:r>
              <w:rPr>
                <w:rFonts w:eastAsia="仿宋_GB2312"/>
                <w:sz w:val="30"/>
                <w:szCs w:val="30"/>
              </w:rPr>
              <w:t>2.《</w:t>
            </w:r>
            <w:r>
              <w:rPr>
                <w:rFonts w:eastAsia="仿宋_GB2312"/>
                <w:sz w:val="30"/>
                <w:szCs w:val="30"/>
                <w:lang w:bidi="ar"/>
              </w:rPr>
              <w:t>青岛市冬季清洁取暖项目实施方案（2022</w:t>
            </w:r>
            <w:r>
              <w:rPr>
                <w:rFonts w:hint="eastAsia" w:eastAsia="仿宋_GB2312"/>
                <w:sz w:val="30"/>
                <w:szCs w:val="30"/>
                <w:lang w:bidi="ar"/>
              </w:rPr>
              <w:t>—</w:t>
            </w:r>
            <w:r>
              <w:rPr>
                <w:rFonts w:eastAsia="仿宋_GB2312"/>
                <w:sz w:val="30"/>
                <w:szCs w:val="30"/>
                <w:lang w:bidi="ar"/>
              </w:rPr>
              <w:t>2024年）》</w:t>
            </w:r>
          </w:p>
          <w:p>
            <w:pPr>
              <w:spacing w:line="400" w:lineRule="exact"/>
              <w:jc w:val="left"/>
              <w:rPr>
                <w:rFonts w:eastAsia="仿宋_GB2312"/>
                <w:sz w:val="30"/>
                <w:szCs w:val="30"/>
                <w:lang w:bidi="ar"/>
              </w:rPr>
            </w:pPr>
            <w:r>
              <w:rPr>
                <w:rFonts w:eastAsia="仿宋_GB2312"/>
                <w:sz w:val="30"/>
                <w:szCs w:val="30"/>
                <w:lang w:bidi="ar"/>
              </w:rPr>
              <w:t>2022</w:t>
            </w:r>
            <w:r>
              <w:rPr>
                <w:rFonts w:hint="eastAsia" w:eastAsia="仿宋_GB2312"/>
                <w:sz w:val="30"/>
                <w:szCs w:val="30"/>
                <w:lang w:bidi="ar"/>
              </w:rPr>
              <w:t>—</w:t>
            </w:r>
            <w:r>
              <w:rPr>
                <w:rFonts w:eastAsia="仿宋_GB2312"/>
                <w:sz w:val="30"/>
                <w:szCs w:val="30"/>
                <w:lang w:bidi="ar"/>
              </w:rPr>
              <w:t>2024年，完成城区（县城）既有居住建筑节能改造1520.12万平方米、农房节能改造2.1万户</w:t>
            </w:r>
            <w:r>
              <w:rPr>
                <w:rFonts w:hint="eastAsia" w:eastAsia="仿宋_GB2312"/>
                <w:sz w:val="30"/>
                <w:szCs w:val="30"/>
                <w:lang w:bidi="ar"/>
              </w:rPr>
              <w:t>。</w:t>
            </w:r>
          </w:p>
          <w:p>
            <w:pPr>
              <w:spacing w:line="400" w:lineRule="exact"/>
              <w:jc w:val="left"/>
              <w:rPr>
                <w:rFonts w:eastAsia="仿宋_GB2312"/>
                <w:sz w:val="30"/>
                <w:szCs w:val="30"/>
                <w:lang w:bidi="ar"/>
              </w:rPr>
            </w:pPr>
            <w:r>
              <w:rPr>
                <w:rFonts w:eastAsia="仿宋_GB2312"/>
                <w:sz w:val="30"/>
                <w:szCs w:val="30"/>
                <w:lang w:bidi="ar"/>
              </w:rPr>
              <w:t>3.《青岛市绿色城市中期评估报告》</w:t>
            </w:r>
          </w:p>
          <w:p>
            <w:pPr>
              <w:spacing w:line="400" w:lineRule="exact"/>
              <w:jc w:val="left"/>
              <w:rPr>
                <w:rFonts w:eastAsia="仿宋_GB2312"/>
                <w:sz w:val="30"/>
                <w:szCs w:val="30"/>
              </w:rPr>
            </w:pPr>
            <w:r>
              <w:rPr>
                <w:rFonts w:eastAsia="仿宋_GB2312"/>
                <w:sz w:val="30"/>
                <w:szCs w:val="30"/>
                <w:lang w:bidi="ar"/>
              </w:rPr>
              <w:t>根据统计数据</w:t>
            </w:r>
            <w:r>
              <w:rPr>
                <w:rFonts w:hint="eastAsia" w:eastAsia="仿宋_GB2312"/>
                <w:sz w:val="30"/>
                <w:szCs w:val="30"/>
                <w:lang w:bidi="ar"/>
              </w:rPr>
              <w:t>，</w:t>
            </w:r>
            <w:r>
              <w:rPr>
                <w:rFonts w:eastAsia="仿宋_GB2312"/>
                <w:sz w:val="30"/>
                <w:szCs w:val="30"/>
                <w:lang w:bidi="ar"/>
              </w:rPr>
              <w:t>截至2022年底，既有居住建筑节能改造面积共计4117.37万平方米。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454" w:type="pct"/>
            <w:vAlign w:val="center"/>
          </w:tcPr>
          <w:p>
            <w:pPr>
              <w:spacing w:line="400" w:lineRule="exact"/>
              <w:jc w:val="center"/>
              <w:rPr>
                <w:rFonts w:eastAsia="仿宋_GB2312"/>
                <w:sz w:val="30"/>
                <w:szCs w:val="30"/>
              </w:rPr>
            </w:pPr>
            <w:r>
              <w:rPr>
                <w:rFonts w:eastAsia="仿宋_GB2312"/>
                <w:sz w:val="30"/>
                <w:szCs w:val="30"/>
              </w:rPr>
              <w:t>1.8</w:t>
            </w:r>
          </w:p>
        </w:tc>
        <w:tc>
          <w:tcPr>
            <w:tcW w:w="1303" w:type="pct"/>
            <w:vAlign w:val="center"/>
          </w:tcPr>
          <w:p>
            <w:pPr>
              <w:spacing w:line="400" w:lineRule="exact"/>
              <w:jc w:val="center"/>
              <w:rPr>
                <w:rFonts w:eastAsia="仿宋_GB2312"/>
                <w:sz w:val="30"/>
                <w:szCs w:val="30"/>
                <w:lang w:bidi="ar"/>
              </w:rPr>
            </w:pPr>
            <w:r>
              <w:rPr>
                <w:rFonts w:eastAsia="仿宋_GB2312"/>
                <w:sz w:val="30"/>
                <w:szCs w:val="30"/>
                <w:lang w:bidi="ar"/>
              </w:rPr>
              <w:t>既有公共建筑节能改造任务完成比例（%）</w:t>
            </w:r>
          </w:p>
        </w:tc>
        <w:tc>
          <w:tcPr>
            <w:tcW w:w="388" w:type="pct"/>
            <w:vAlign w:val="center"/>
          </w:tcPr>
          <w:p>
            <w:pPr>
              <w:spacing w:line="400" w:lineRule="exact"/>
              <w:jc w:val="center"/>
              <w:rPr>
                <w:rFonts w:eastAsia="仿宋_GB2312"/>
                <w:sz w:val="30"/>
                <w:szCs w:val="30"/>
              </w:rPr>
            </w:pPr>
            <w:r>
              <w:rPr>
                <w:rFonts w:eastAsia="仿宋_GB2312"/>
                <w:sz w:val="30"/>
                <w:szCs w:val="30"/>
              </w:rPr>
              <w:t>100%</w:t>
            </w:r>
          </w:p>
        </w:tc>
        <w:tc>
          <w:tcPr>
            <w:tcW w:w="2855" w:type="pct"/>
            <w:vAlign w:val="center"/>
          </w:tcPr>
          <w:p>
            <w:pPr>
              <w:spacing w:line="400" w:lineRule="exact"/>
              <w:jc w:val="left"/>
              <w:rPr>
                <w:rFonts w:eastAsia="仿宋_GB2312"/>
                <w:sz w:val="30"/>
                <w:szCs w:val="30"/>
              </w:rPr>
            </w:pPr>
            <w:r>
              <w:rPr>
                <w:rFonts w:eastAsia="仿宋_GB2312"/>
                <w:sz w:val="30"/>
                <w:szCs w:val="30"/>
              </w:rPr>
              <w:t>【指标释义】累计完成</w:t>
            </w:r>
            <w:r>
              <w:rPr>
                <w:rFonts w:eastAsia="仿宋_GB2312"/>
                <w:sz w:val="30"/>
                <w:szCs w:val="30"/>
                <w:lang w:bidi="ar"/>
              </w:rPr>
              <w:t>既有公共建筑节能改造的面积占计划改造的既有公共建筑总面积的比例</w:t>
            </w:r>
            <w:r>
              <w:rPr>
                <w:rFonts w:eastAsia="仿宋_GB2312"/>
                <w:sz w:val="30"/>
                <w:szCs w:val="30"/>
              </w:rPr>
              <w:t>。</w:t>
            </w:r>
          </w:p>
          <w:p>
            <w:pPr>
              <w:jc w:val="left"/>
              <w:rPr>
                <w:rFonts w:eastAsia="仿宋_GB2312"/>
                <w:sz w:val="30"/>
                <w:szCs w:val="30"/>
              </w:rPr>
            </w:pPr>
            <w:r>
              <w:rPr>
                <w:rFonts w:eastAsia="仿宋_GB2312"/>
                <w:sz w:val="30"/>
                <w:szCs w:val="30"/>
              </w:rPr>
              <w:t>【计算公式】既有公共建筑节能改造任务完成比例=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累计完成既有公共建筑节能改造的面积</m:t>
                  </m:r>
                  <m:ctrlPr>
                    <w:rPr>
                      <w:rFonts w:ascii="Cambria Math" w:hAnsi="Cambria Math" w:eastAsia="仿宋_GB2312"/>
                      <w:sz w:val="30"/>
                      <w:szCs w:val="30"/>
                    </w:rPr>
                  </m:ctrlPr>
                </m:num>
                <m:den>
                  <m:r>
                    <m:rPr>
                      <m:sty m:val="p"/>
                    </m:rPr>
                    <w:rPr>
                      <w:rFonts w:ascii="Cambria Math" w:hAnsi="Cambria Math" w:eastAsia="仿宋_GB2312"/>
                      <w:sz w:val="30"/>
                      <w:szCs w:val="30"/>
                    </w:rPr>
                    <m:t>计划改造的公共居住建筑总面积</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1.国家发展改革委</w:t>
            </w:r>
            <w:r>
              <w:rPr>
                <w:rFonts w:hint="eastAsia" w:eastAsia="仿宋_GB2312"/>
                <w:sz w:val="30"/>
                <w:szCs w:val="30"/>
              </w:rPr>
              <w:t xml:space="preserve"> </w:t>
            </w:r>
            <w:r>
              <w:rPr>
                <w:rFonts w:eastAsia="仿宋_GB2312"/>
                <w:sz w:val="30"/>
                <w:szCs w:val="30"/>
              </w:rPr>
              <w:t>住房城乡建设部《加快推动建筑领域节能降碳工作方案》</w:t>
            </w:r>
          </w:p>
          <w:p>
            <w:pPr>
              <w:spacing w:line="400" w:lineRule="exact"/>
              <w:jc w:val="left"/>
              <w:rPr>
                <w:rFonts w:eastAsia="仿宋_GB2312"/>
                <w:sz w:val="30"/>
                <w:szCs w:val="30"/>
              </w:rPr>
            </w:pPr>
            <w:r>
              <w:rPr>
                <w:rFonts w:eastAsia="仿宋_GB2312"/>
                <w:sz w:val="30"/>
                <w:szCs w:val="30"/>
              </w:rPr>
              <w:t>到2025年，完成既有建筑节能改造面积比2023年增长2亿平方米以上。</w:t>
            </w:r>
          </w:p>
          <w:p>
            <w:pPr>
              <w:spacing w:line="400" w:lineRule="exact"/>
              <w:jc w:val="left"/>
              <w:rPr>
                <w:rFonts w:eastAsia="仿宋_GB2312"/>
                <w:sz w:val="30"/>
                <w:szCs w:val="30"/>
              </w:rPr>
            </w:pPr>
            <w:r>
              <w:rPr>
                <w:rFonts w:eastAsia="仿宋_GB2312"/>
                <w:sz w:val="30"/>
                <w:szCs w:val="30"/>
              </w:rPr>
              <w:t>2.《青岛市</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建筑节能与绿色建筑发展规划》</w:t>
            </w:r>
          </w:p>
          <w:p>
            <w:pPr>
              <w:spacing w:line="400" w:lineRule="exact"/>
              <w:jc w:val="left"/>
              <w:rPr>
                <w:rFonts w:eastAsia="仿宋_GB2312"/>
                <w:sz w:val="30"/>
                <w:szCs w:val="30"/>
              </w:rPr>
            </w:pPr>
            <w:r>
              <w:rPr>
                <w:rFonts w:eastAsia="仿宋_GB2312"/>
                <w:sz w:val="30"/>
                <w:szCs w:val="30"/>
              </w:rPr>
              <w:t>2021</w:t>
            </w:r>
            <w:r>
              <w:rPr>
                <w:rFonts w:hint="eastAsia" w:eastAsia="仿宋_GB2312"/>
                <w:sz w:val="30"/>
                <w:szCs w:val="30"/>
              </w:rPr>
              <w:t>—</w:t>
            </w:r>
            <w:r>
              <w:rPr>
                <w:rFonts w:eastAsia="仿宋_GB2312"/>
                <w:sz w:val="30"/>
                <w:szCs w:val="30"/>
              </w:rPr>
              <w:t>2025年，既有居住建筑节能改造面积为1000万平方米，既有公共建筑节能改造面积为420万平方米。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4" w:type="pct"/>
            <w:vAlign w:val="center"/>
          </w:tcPr>
          <w:p>
            <w:pPr>
              <w:spacing w:line="400" w:lineRule="exact"/>
              <w:jc w:val="center"/>
              <w:rPr>
                <w:rFonts w:eastAsia="仿宋_GB2312"/>
                <w:sz w:val="30"/>
                <w:szCs w:val="30"/>
              </w:rPr>
            </w:pPr>
            <w:r>
              <w:rPr>
                <w:rFonts w:eastAsia="仿宋_GB2312"/>
                <w:sz w:val="30"/>
                <w:szCs w:val="30"/>
              </w:rPr>
              <w:t>1.9</w:t>
            </w:r>
          </w:p>
        </w:tc>
        <w:tc>
          <w:tcPr>
            <w:tcW w:w="1303" w:type="pct"/>
            <w:vAlign w:val="center"/>
          </w:tcPr>
          <w:p>
            <w:pPr>
              <w:spacing w:line="400" w:lineRule="exact"/>
              <w:jc w:val="center"/>
              <w:rPr>
                <w:rFonts w:eastAsia="仿宋_GB2312"/>
                <w:sz w:val="30"/>
                <w:szCs w:val="30"/>
              </w:rPr>
            </w:pPr>
            <w:r>
              <w:rPr>
                <w:rFonts w:eastAsia="仿宋_GB2312"/>
                <w:sz w:val="30"/>
                <w:szCs w:val="30"/>
              </w:rPr>
              <w:t>大型公建能耗监测覆盖率（%）</w:t>
            </w:r>
          </w:p>
        </w:tc>
        <w:tc>
          <w:tcPr>
            <w:tcW w:w="388" w:type="pct"/>
            <w:vAlign w:val="center"/>
          </w:tcPr>
          <w:p>
            <w:pPr>
              <w:spacing w:line="400" w:lineRule="exact"/>
              <w:jc w:val="center"/>
              <w:rPr>
                <w:rFonts w:eastAsia="仿宋_GB2312"/>
                <w:sz w:val="30"/>
                <w:szCs w:val="30"/>
              </w:rPr>
            </w:pPr>
            <w:r>
              <w:rPr>
                <w:rFonts w:eastAsia="仿宋_GB2312"/>
                <w:sz w:val="30"/>
                <w:szCs w:val="30"/>
              </w:rPr>
              <w:t>≥80%</w:t>
            </w:r>
          </w:p>
        </w:tc>
        <w:tc>
          <w:tcPr>
            <w:tcW w:w="2855" w:type="pct"/>
            <w:vAlign w:val="center"/>
          </w:tcPr>
          <w:p>
            <w:pPr>
              <w:spacing w:line="400" w:lineRule="exact"/>
              <w:jc w:val="left"/>
              <w:rPr>
                <w:rFonts w:eastAsia="仿宋_GB2312"/>
                <w:sz w:val="30"/>
                <w:szCs w:val="30"/>
              </w:rPr>
            </w:pPr>
            <w:r>
              <w:rPr>
                <w:rFonts w:eastAsia="仿宋_GB2312"/>
                <w:sz w:val="30"/>
                <w:szCs w:val="30"/>
              </w:rPr>
              <w:t>【指标释义】已经安装能耗监测系统的大型公共建筑数量与应安装能耗监测系统的大型公共建筑总数量的比例。</w:t>
            </w:r>
          </w:p>
          <w:p>
            <w:pPr>
              <w:jc w:val="left"/>
              <w:rPr>
                <w:rFonts w:eastAsia="仿宋_GB2312"/>
                <w:sz w:val="30"/>
                <w:szCs w:val="30"/>
              </w:rPr>
            </w:pPr>
            <w:r>
              <w:rPr>
                <w:rFonts w:eastAsia="仿宋_GB2312"/>
                <w:sz w:val="30"/>
                <w:szCs w:val="30"/>
              </w:rPr>
              <w:t>【计算公式】大型公建能耗监测覆盖率=</w:t>
            </w:r>
            <m:oMath>
              <m:f>
                <m:fPr>
                  <m:ctrlPr>
                    <w:rPr>
                      <w:rFonts w:ascii="Cambria Math" w:hAnsi="Cambria Math" w:eastAsia="仿宋_GB2312"/>
                      <w:sz w:val="30"/>
                      <w:szCs w:val="30"/>
                    </w:rPr>
                  </m:ctrlPr>
                </m:fPr>
                <m:num>
                  <m:r>
                    <m:rPr>
                      <m:sty m:val="p"/>
                    </m:rPr>
                    <w:rPr>
                      <w:rFonts w:ascii="Cambria Math" w:hAnsi="Cambria Math" w:eastAsia="仿宋_GB2312"/>
                      <w:sz w:val="30"/>
                      <w:szCs w:val="30"/>
                    </w:rPr>
                    <m:t>已安装监测系统的大型公共建筑数量</m:t>
                  </m:r>
                  <m:ctrlPr>
                    <w:rPr>
                      <w:rFonts w:ascii="Cambria Math" w:hAnsi="Cambria Math" w:eastAsia="仿宋_GB2312"/>
                      <w:sz w:val="30"/>
                      <w:szCs w:val="30"/>
                    </w:rPr>
                  </m:ctrlPr>
                </m:num>
                <m:den>
                  <m:r>
                    <m:rPr>
                      <m:sty m:val="p"/>
                    </m:rPr>
                    <w:rPr>
                      <w:rFonts w:ascii="Cambria Math" w:hAnsi="Cambria Math" w:eastAsia="仿宋_GB2312"/>
                      <w:sz w:val="30"/>
                      <w:szCs w:val="30"/>
                    </w:rPr>
                    <m:t>应安装监测系统的大型公共建筑数量</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bookmarkStart w:id="58" w:name="_Hlk165280124"/>
            <w:r>
              <w:rPr>
                <w:rFonts w:eastAsia="仿宋_GB2312"/>
                <w:sz w:val="30"/>
                <w:szCs w:val="30"/>
              </w:rPr>
              <w:t>国家发展改革委《关于进一步加快推进重点用能单位能耗在线监测系统建设的通知》</w:t>
            </w:r>
            <w:bookmarkEnd w:id="58"/>
            <w:r>
              <w:rPr>
                <w:rFonts w:eastAsia="仿宋_GB2312"/>
                <w:sz w:val="30"/>
                <w:szCs w:val="30"/>
              </w:rPr>
              <w:t>，要加快推进重点用能单位接入端系统建设，推动重点用能单位健全完善监测体系。</w:t>
            </w:r>
          </w:p>
          <w:p>
            <w:pPr>
              <w:spacing w:line="400" w:lineRule="exact"/>
              <w:jc w:val="left"/>
              <w:rPr>
                <w:rFonts w:eastAsia="仿宋_GB2312"/>
                <w:sz w:val="30"/>
                <w:szCs w:val="30"/>
              </w:rPr>
            </w:pPr>
            <w:r>
              <w:rPr>
                <w:rFonts w:eastAsia="仿宋_GB2312"/>
                <w:sz w:val="30"/>
                <w:szCs w:val="30"/>
              </w:rPr>
              <w:t>2.国务院《</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节能减排综合工作方案》（七）加强统计监测能力建设。严格实施重点用能单位能源利用状况报告制度，健全能源计量体系，加强重点用能单位能耗在线监测系统建设和应用。完善工业、建筑、交通运输等领域能源消费统计制度和指标体系，探索建立城市基础设施能源消费统计制度。</w:t>
            </w:r>
          </w:p>
          <w:p>
            <w:pPr>
              <w:spacing w:line="400" w:lineRule="exact"/>
              <w:jc w:val="left"/>
              <w:rPr>
                <w:rFonts w:eastAsia="仿宋_GB2312"/>
                <w:sz w:val="30"/>
                <w:szCs w:val="30"/>
              </w:rPr>
            </w:pPr>
            <w:r>
              <w:rPr>
                <w:rFonts w:eastAsia="仿宋_GB2312"/>
                <w:sz w:val="30"/>
                <w:szCs w:val="30"/>
              </w:rPr>
              <w:t>3.《青岛市民用建筑节能条例》第十二条，大型公共建筑应当安装用能分项计量装置。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4" w:type="pct"/>
            <w:vAlign w:val="center"/>
          </w:tcPr>
          <w:p>
            <w:pPr>
              <w:spacing w:line="400" w:lineRule="exact"/>
              <w:jc w:val="center"/>
              <w:rPr>
                <w:rFonts w:eastAsia="仿宋_GB2312"/>
                <w:sz w:val="30"/>
                <w:szCs w:val="30"/>
              </w:rPr>
            </w:pPr>
            <w:r>
              <w:rPr>
                <w:rFonts w:eastAsia="仿宋_GB2312"/>
                <w:sz w:val="30"/>
                <w:szCs w:val="30"/>
              </w:rPr>
              <w:t>1.10</w:t>
            </w:r>
          </w:p>
        </w:tc>
        <w:tc>
          <w:tcPr>
            <w:tcW w:w="1303" w:type="pct"/>
            <w:vAlign w:val="center"/>
          </w:tcPr>
          <w:p>
            <w:pPr>
              <w:spacing w:line="400" w:lineRule="exact"/>
              <w:jc w:val="center"/>
              <w:rPr>
                <w:rFonts w:eastAsia="仿宋_GB2312"/>
                <w:kern w:val="0"/>
                <w:sz w:val="30"/>
                <w:szCs w:val="30"/>
              </w:rPr>
            </w:pPr>
            <w:r>
              <w:rPr>
                <w:rFonts w:hint="eastAsia" w:eastAsia="仿宋_GB2312"/>
                <w:sz w:val="30"/>
                <w:szCs w:val="30"/>
              </w:rPr>
              <w:t>装配式建筑占新建建筑比例</w:t>
            </w:r>
            <w:r>
              <w:rPr>
                <w:rFonts w:eastAsia="仿宋_GB2312"/>
                <w:sz w:val="30"/>
                <w:szCs w:val="30"/>
              </w:rPr>
              <w:t>（%）</w:t>
            </w:r>
          </w:p>
        </w:tc>
        <w:tc>
          <w:tcPr>
            <w:tcW w:w="388" w:type="pct"/>
            <w:vAlign w:val="center"/>
          </w:tcPr>
          <w:p>
            <w:pPr>
              <w:spacing w:line="400" w:lineRule="exact"/>
              <w:jc w:val="center"/>
              <w:rPr>
                <w:rFonts w:eastAsia="仿宋_GB2312"/>
                <w:sz w:val="30"/>
                <w:szCs w:val="30"/>
              </w:rPr>
            </w:pPr>
            <w:r>
              <w:rPr>
                <w:rFonts w:eastAsia="仿宋_GB2312"/>
                <w:sz w:val="30"/>
                <w:szCs w:val="30"/>
              </w:rPr>
              <w:t>≥</w:t>
            </w:r>
            <w:r>
              <w:rPr>
                <w:rFonts w:hint="eastAsia" w:eastAsia="仿宋_GB2312"/>
                <w:sz w:val="30"/>
                <w:szCs w:val="30"/>
              </w:rPr>
              <w:t>3</w:t>
            </w:r>
            <w:r>
              <w:rPr>
                <w:rFonts w:eastAsia="仿宋_GB2312"/>
                <w:sz w:val="30"/>
                <w:szCs w:val="30"/>
              </w:rPr>
              <w:t>0%</w:t>
            </w:r>
          </w:p>
        </w:tc>
        <w:tc>
          <w:tcPr>
            <w:tcW w:w="2855" w:type="pct"/>
            <w:vAlign w:val="center"/>
          </w:tcPr>
          <w:p>
            <w:pPr>
              <w:spacing w:line="400" w:lineRule="exact"/>
              <w:jc w:val="left"/>
              <w:rPr>
                <w:rFonts w:eastAsia="仿宋_GB2312"/>
                <w:sz w:val="30"/>
                <w:szCs w:val="30"/>
              </w:rPr>
            </w:pPr>
            <w:r>
              <w:rPr>
                <w:rFonts w:eastAsia="仿宋_GB2312"/>
                <w:sz w:val="30"/>
                <w:szCs w:val="30"/>
              </w:rPr>
              <w:t>【指标释义】</w:t>
            </w:r>
            <w:r>
              <w:rPr>
                <w:rFonts w:hint="eastAsia" w:eastAsia="仿宋_GB2312"/>
                <w:sz w:val="30"/>
                <w:szCs w:val="30"/>
              </w:rPr>
              <w:t>新建装配式建筑建筑面积占当年新建建筑总面积比例</w:t>
            </w:r>
            <w:r>
              <w:rPr>
                <w:rFonts w:eastAsia="仿宋_GB2312"/>
                <w:sz w:val="30"/>
                <w:szCs w:val="30"/>
              </w:rPr>
              <w:t>。</w:t>
            </w:r>
          </w:p>
          <w:p>
            <w:pPr>
              <w:jc w:val="left"/>
              <w:rPr>
                <w:rFonts w:eastAsia="仿宋_GB2312"/>
                <w:sz w:val="30"/>
                <w:szCs w:val="30"/>
              </w:rPr>
            </w:pPr>
            <w:r>
              <w:rPr>
                <w:rFonts w:eastAsia="仿宋_GB2312"/>
                <w:sz w:val="30"/>
                <w:szCs w:val="30"/>
              </w:rPr>
              <w:t>【计算公式】应用智慧化工地新型建造方式的建筑比例=</w:t>
            </w:r>
            <m:oMath>
              <m:f>
                <m:fPr>
                  <m:ctrlPr>
                    <w:rPr>
                      <w:rFonts w:ascii="Cambria Math" w:hAnsi="Cambria Math" w:eastAsia="仿宋_GB2312"/>
                      <w:sz w:val="30"/>
                      <w:szCs w:val="30"/>
                    </w:rPr>
                  </m:ctrlPr>
                </m:fPr>
                <m:num>
                  <m:r>
                    <m:rPr>
                      <m:sty m:val="p"/>
                    </m:rPr>
                    <w:rPr>
                      <w:rFonts w:hint="eastAsia" w:ascii="Cambria Math" w:hAnsi="Cambria Math" w:eastAsia="仿宋_GB2312"/>
                      <w:sz w:val="30"/>
                      <w:szCs w:val="30"/>
                    </w:rPr>
                    <m:t>新建装配式建筑建筑面积</m:t>
                  </m:r>
                  <m:ctrlPr>
                    <w:rPr>
                      <w:rFonts w:ascii="Cambria Math" w:hAnsi="Cambria Math" w:eastAsia="仿宋_GB2312"/>
                      <w:sz w:val="30"/>
                      <w:szCs w:val="30"/>
                    </w:rPr>
                  </m:ctrlPr>
                </m:num>
                <m:den>
                  <m:r>
                    <m:rPr>
                      <m:sty m:val="p"/>
                    </m:rPr>
                    <w:rPr>
                      <w:rFonts w:ascii="Cambria Math" w:hAnsi="Cambria Math" w:eastAsia="仿宋_GB2312"/>
                      <w:sz w:val="30"/>
                      <w:szCs w:val="30"/>
                    </w:rPr>
                    <m:t>新建建筑</m:t>
                  </m:r>
                  <m:r>
                    <m:rPr>
                      <m:sty m:val="p"/>
                    </m:rPr>
                    <w:rPr>
                      <w:rFonts w:hint="eastAsia" w:ascii="Cambria Math" w:hAnsi="Cambria Math" w:eastAsia="仿宋_GB2312"/>
                      <w:sz w:val="30"/>
                      <w:szCs w:val="30"/>
                    </w:rPr>
                    <m:t>总面积</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bookmarkStart w:id="59" w:name="_Hlk165280139"/>
            <w:r>
              <w:rPr>
                <w:rFonts w:eastAsia="仿宋_GB2312"/>
                <w:sz w:val="30"/>
                <w:szCs w:val="30"/>
              </w:rPr>
              <w:t>《</w:t>
            </w:r>
            <w:r>
              <w:rPr>
                <w:rFonts w:hint="eastAsia" w:eastAsia="仿宋_GB2312"/>
                <w:sz w:val="30"/>
                <w:szCs w:val="30"/>
              </w:rPr>
              <w:t>国务院办公厅关于大力发展装配式建筑的指导意见</w:t>
            </w:r>
            <w:r>
              <w:rPr>
                <w:rFonts w:eastAsia="仿宋_GB2312"/>
                <w:sz w:val="30"/>
                <w:szCs w:val="30"/>
              </w:rPr>
              <w:t>》</w:t>
            </w:r>
            <w:bookmarkEnd w:id="59"/>
            <w:r>
              <w:rPr>
                <w:rFonts w:hint="eastAsia" w:eastAsia="仿宋_GB2312"/>
                <w:sz w:val="30"/>
                <w:szCs w:val="30"/>
              </w:rPr>
              <w:t>（国办发〔2016〕71号）</w:t>
            </w:r>
          </w:p>
          <w:p>
            <w:pPr>
              <w:spacing w:line="400" w:lineRule="exact"/>
              <w:jc w:val="left"/>
              <w:rPr>
                <w:rFonts w:eastAsia="仿宋_GB2312"/>
                <w:sz w:val="30"/>
                <w:szCs w:val="30"/>
              </w:rPr>
            </w:pPr>
            <w:r>
              <w:rPr>
                <w:rFonts w:hint="eastAsia" w:eastAsia="仿宋_GB2312"/>
                <w:sz w:val="30"/>
                <w:szCs w:val="30"/>
              </w:rPr>
              <w:t>力争用10年左右的时间，使装配式建筑占新建建筑面积的比例达到30%。</w:t>
            </w:r>
          </w:p>
          <w:p>
            <w:pPr>
              <w:spacing w:line="400" w:lineRule="exact"/>
              <w:jc w:val="left"/>
              <w:rPr>
                <w:rFonts w:eastAsia="仿宋_GB2312"/>
                <w:sz w:val="30"/>
                <w:szCs w:val="30"/>
              </w:rPr>
            </w:pPr>
            <w:r>
              <w:rPr>
                <w:rFonts w:hint="eastAsia" w:eastAsia="仿宋_GB2312"/>
                <w:sz w:val="30"/>
                <w:szCs w:val="30"/>
              </w:rPr>
              <w:t>2.《山东省人民政府办公厅关于推动城乡建设绿色发展若干措施的通知》（鲁政办发〔2022〕7号）</w:t>
            </w:r>
          </w:p>
          <w:p>
            <w:pPr>
              <w:spacing w:line="400" w:lineRule="exact"/>
              <w:jc w:val="left"/>
              <w:rPr>
                <w:rFonts w:eastAsia="仿宋_GB2312"/>
                <w:sz w:val="30"/>
                <w:szCs w:val="30"/>
              </w:rPr>
            </w:pPr>
            <w:r>
              <w:rPr>
                <w:rFonts w:hint="eastAsia" w:eastAsia="仿宋_GB2312"/>
                <w:sz w:val="30"/>
                <w:szCs w:val="30"/>
              </w:rPr>
              <w:t>城镇新建民用建筑全面推广预制内隔墙板、楼梯板、楼板，政府投资或以政府投资为主的建筑工程按规定采取装配式建筑标准建设，其他新建建筑项目装配式建筑占比不低于30%，并逐步提高比例要求。</w:t>
            </w:r>
          </w:p>
          <w:p>
            <w:pPr>
              <w:spacing w:line="400" w:lineRule="exact"/>
              <w:jc w:val="left"/>
              <w:rPr>
                <w:rFonts w:eastAsia="仿宋_GB2312"/>
                <w:sz w:val="30"/>
                <w:szCs w:val="30"/>
              </w:rPr>
            </w:pPr>
            <w:r>
              <w:rPr>
                <w:rFonts w:hint="eastAsia" w:eastAsia="仿宋_GB2312"/>
                <w:sz w:val="30"/>
                <w:szCs w:val="30"/>
              </w:rPr>
              <w:t>3.《青岛市“十四五”建筑节能与绿色建筑发展规划》</w:t>
            </w:r>
          </w:p>
          <w:p>
            <w:pPr>
              <w:spacing w:line="400" w:lineRule="exact"/>
              <w:jc w:val="left"/>
              <w:rPr>
                <w:rFonts w:eastAsia="仿宋_GB2312"/>
                <w:sz w:val="30"/>
                <w:szCs w:val="30"/>
              </w:rPr>
            </w:pPr>
            <w:r>
              <w:rPr>
                <w:rFonts w:hint="eastAsia" w:eastAsia="仿宋_GB2312"/>
                <w:sz w:val="30"/>
                <w:szCs w:val="30"/>
              </w:rPr>
              <w:t>到2025年，装配式建筑占新建民用建筑比例达到50%</w:t>
            </w:r>
            <w:r>
              <w:rPr>
                <w:rFonts w:eastAsia="仿宋_GB2312"/>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4" w:type="pct"/>
            <w:vAlign w:val="center"/>
          </w:tcPr>
          <w:p>
            <w:pPr>
              <w:spacing w:line="400" w:lineRule="exact"/>
              <w:jc w:val="center"/>
              <w:rPr>
                <w:rFonts w:eastAsia="仿宋_GB2312"/>
                <w:sz w:val="30"/>
                <w:szCs w:val="30"/>
              </w:rPr>
            </w:pPr>
            <w:r>
              <w:rPr>
                <w:rFonts w:eastAsia="仿宋_GB2312"/>
                <w:sz w:val="30"/>
                <w:szCs w:val="30"/>
              </w:rPr>
              <w:t>1.11</w:t>
            </w:r>
          </w:p>
        </w:tc>
        <w:tc>
          <w:tcPr>
            <w:tcW w:w="1303" w:type="pct"/>
            <w:vAlign w:val="center"/>
          </w:tcPr>
          <w:p>
            <w:pPr>
              <w:spacing w:line="400" w:lineRule="exact"/>
              <w:jc w:val="center"/>
              <w:rPr>
                <w:rFonts w:eastAsia="仿宋_GB2312"/>
                <w:sz w:val="30"/>
                <w:szCs w:val="30"/>
              </w:rPr>
            </w:pPr>
            <w:r>
              <w:rPr>
                <w:rFonts w:eastAsia="仿宋_GB2312"/>
                <w:sz w:val="30"/>
                <w:szCs w:val="30"/>
              </w:rPr>
              <w:t>开展数字家庭建设的区</w:t>
            </w:r>
            <w:r>
              <w:rPr>
                <w:rFonts w:hint="eastAsia" w:eastAsia="仿宋_GB2312"/>
                <w:sz w:val="30"/>
                <w:szCs w:val="30"/>
              </w:rPr>
              <w:t>（</w:t>
            </w:r>
            <w:r>
              <w:rPr>
                <w:rFonts w:eastAsia="仿宋_GB2312"/>
                <w:sz w:val="30"/>
                <w:szCs w:val="30"/>
              </w:rPr>
              <w:t>市</w:t>
            </w:r>
            <w:r>
              <w:rPr>
                <w:rFonts w:hint="eastAsia" w:eastAsia="仿宋_GB2312"/>
                <w:sz w:val="30"/>
                <w:szCs w:val="30"/>
              </w:rPr>
              <w:t>）</w:t>
            </w:r>
            <w:r>
              <w:rPr>
                <w:rFonts w:eastAsia="仿宋_GB2312"/>
                <w:sz w:val="30"/>
                <w:szCs w:val="30"/>
              </w:rPr>
              <w:t>个数（个）</w:t>
            </w:r>
          </w:p>
        </w:tc>
        <w:tc>
          <w:tcPr>
            <w:tcW w:w="388" w:type="pct"/>
            <w:vAlign w:val="center"/>
          </w:tcPr>
          <w:p>
            <w:pPr>
              <w:spacing w:line="400" w:lineRule="exact"/>
              <w:jc w:val="center"/>
              <w:rPr>
                <w:rFonts w:eastAsia="仿宋_GB2312"/>
                <w:sz w:val="30"/>
                <w:szCs w:val="30"/>
              </w:rPr>
            </w:pPr>
            <w:r>
              <w:rPr>
                <w:rFonts w:eastAsia="仿宋_GB2312"/>
                <w:sz w:val="30"/>
                <w:szCs w:val="30"/>
              </w:rPr>
              <w:t>≥1个</w:t>
            </w:r>
          </w:p>
        </w:tc>
        <w:tc>
          <w:tcPr>
            <w:tcW w:w="2855" w:type="pct"/>
            <w:vAlign w:val="center"/>
          </w:tcPr>
          <w:p>
            <w:pPr>
              <w:spacing w:line="400" w:lineRule="exact"/>
              <w:jc w:val="left"/>
              <w:rPr>
                <w:rFonts w:eastAsia="仿宋_GB2312"/>
                <w:sz w:val="30"/>
                <w:szCs w:val="30"/>
              </w:rPr>
            </w:pPr>
            <w:r>
              <w:rPr>
                <w:rFonts w:eastAsia="仿宋_GB2312"/>
                <w:sz w:val="30"/>
                <w:szCs w:val="30"/>
              </w:rPr>
              <w:t>【指标释义】数字家庭项目建设个数。</w:t>
            </w:r>
          </w:p>
          <w:p>
            <w:pPr>
              <w:spacing w:line="400" w:lineRule="exact"/>
              <w:jc w:val="left"/>
              <w:rPr>
                <w:rFonts w:eastAsia="仿宋_GB2312"/>
                <w:sz w:val="30"/>
                <w:szCs w:val="30"/>
              </w:rPr>
            </w:pPr>
            <w:r>
              <w:rPr>
                <w:rFonts w:eastAsia="仿宋_GB2312"/>
                <w:sz w:val="30"/>
                <w:szCs w:val="30"/>
              </w:rPr>
              <w:t>【计算公式】按照《关于加快发展数字家庭提高居住品质的指导意见》开展建设。</w:t>
            </w:r>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1.工业和信息化部等部门《关于加快发展数字家庭</w:t>
            </w:r>
            <w:r>
              <w:rPr>
                <w:rFonts w:hint="eastAsia" w:eastAsia="仿宋_GB2312"/>
                <w:sz w:val="30"/>
                <w:szCs w:val="30"/>
              </w:rPr>
              <w:t xml:space="preserve"> </w:t>
            </w:r>
            <w:r>
              <w:rPr>
                <w:rFonts w:eastAsia="仿宋_GB2312"/>
                <w:sz w:val="30"/>
                <w:szCs w:val="30"/>
              </w:rPr>
              <w:t>提高居住品质的指导意见》</w:t>
            </w:r>
          </w:p>
          <w:p>
            <w:pPr>
              <w:spacing w:line="400" w:lineRule="exact"/>
              <w:jc w:val="left"/>
              <w:rPr>
                <w:rFonts w:eastAsia="仿宋_GB2312"/>
                <w:sz w:val="30"/>
                <w:szCs w:val="30"/>
              </w:rPr>
            </w:pPr>
            <w:r>
              <w:rPr>
                <w:rFonts w:eastAsia="仿宋_GB2312"/>
                <w:sz w:val="30"/>
                <w:szCs w:val="30"/>
              </w:rPr>
              <w:t>到2022年底，数字家庭相关政策制度和标准基本健全，基础条件较好的省（区、市）至少有一个城市或市辖区开展数字家庭建设，基本形成可复制可推广的经验和生活服务模式。到2025年底，构建比较完备的数字家庭标准体系。</w:t>
            </w:r>
          </w:p>
          <w:p>
            <w:pPr>
              <w:spacing w:line="400" w:lineRule="exact"/>
              <w:jc w:val="left"/>
              <w:rPr>
                <w:rFonts w:eastAsia="仿宋_GB2312"/>
                <w:sz w:val="30"/>
                <w:szCs w:val="30"/>
              </w:rPr>
            </w:pPr>
            <w:r>
              <w:rPr>
                <w:rFonts w:eastAsia="仿宋_GB2312"/>
                <w:sz w:val="30"/>
                <w:szCs w:val="30"/>
              </w:rPr>
              <w:t>2.住房和城乡建设部</w:t>
            </w:r>
            <w:r>
              <w:rPr>
                <w:rFonts w:hint="eastAsia" w:eastAsia="仿宋_GB2312"/>
                <w:sz w:val="30"/>
                <w:szCs w:val="30"/>
              </w:rPr>
              <w:t xml:space="preserve"> </w:t>
            </w:r>
            <w:r>
              <w:rPr>
                <w:rFonts w:eastAsia="仿宋_GB2312"/>
                <w:sz w:val="30"/>
                <w:szCs w:val="30"/>
              </w:rPr>
              <w:t>工业和信息化部《关于开展数字家庭建设试点工作的通知》</w:t>
            </w:r>
          </w:p>
          <w:p>
            <w:pPr>
              <w:spacing w:line="400" w:lineRule="exact"/>
              <w:jc w:val="left"/>
              <w:rPr>
                <w:rFonts w:eastAsia="仿宋_GB2312"/>
                <w:sz w:val="30"/>
                <w:szCs w:val="30"/>
              </w:rPr>
            </w:pPr>
            <w:r>
              <w:rPr>
                <w:rFonts w:eastAsia="仿宋_GB2312"/>
                <w:sz w:val="30"/>
                <w:szCs w:val="30"/>
              </w:rPr>
              <w:t>确定</w:t>
            </w:r>
            <w:r>
              <w:rPr>
                <w:rFonts w:hint="eastAsia" w:eastAsia="仿宋_GB2312"/>
                <w:sz w:val="30"/>
                <w:szCs w:val="30"/>
              </w:rPr>
              <w:t>山东省青岛市城阳区</w:t>
            </w:r>
            <w:r>
              <w:rPr>
                <w:rFonts w:eastAsia="仿宋_GB2312"/>
                <w:sz w:val="30"/>
                <w:szCs w:val="30"/>
              </w:rPr>
              <w:t>等19个</w:t>
            </w:r>
            <w:r>
              <w:rPr>
                <w:rFonts w:hint="eastAsia" w:eastAsia="仿宋_GB2312"/>
                <w:sz w:val="30"/>
                <w:szCs w:val="30"/>
              </w:rPr>
              <w:t>数字家庭建设试点名单</w:t>
            </w:r>
            <w:r>
              <w:rPr>
                <w:rFonts w:eastAsia="仿宋_GB2312"/>
                <w:sz w:val="30"/>
                <w:szCs w:val="30"/>
              </w:rPr>
              <w:t>。</w:t>
            </w:r>
          </w:p>
          <w:p>
            <w:pPr>
              <w:spacing w:line="400" w:lineRule="exact"/>
              <w:jc w:val="left"/>
              <w:rPr>
                <w:rFonts w:eastAsia="仿宋_GB2312"/>
                <w:sz w:val="30"/>
                <w:szCs w:val="30"/>
              </w:rPr>
            </w:pPr>
            <w:r>
              <w:rPr>
                <w:rFonts w:eastAsia="仿宋_GB2312"/>
                <w:sz w:val="30"/>
                <w:szCs w:val="30"/>
              </w:rPr>
              <w:t>3.《数字青岛2023年行动方案》</w:t>
            </w:r>
          </w:p>
          <w:p>
            <w:pPr>
              <w:spacing w:line="400" w:lineRule="exact"/>
              <w:jc w:val="left"/>
              <w:rPr>
                <w:rFonts w:eastAsia="仿宋_GB2312"/>
                <w:sz w:val="30"/>
                <w:szCs w:val="30"/>
              </w:rPr>
            </w:pPr>
            <w:r>
              <w:rPr>
                <w:rFonts w:eastAsia="仿宋_GB2312"/>
                <w:sz w:val="30"/>
                <w:szCs w:val="30"/>
              </w:rPr>
              <w:t>深入开展城阳区国家数字家庭试点建设，加快部署社区和住宅智能感知终端，推动数字家庭系统基础平台与智慧物业管理、智慧社区信息系统以及社会化专业服务平台等对接，探索数字家庭建设经验模式。</w:t>
            </w:r>
          </w:p>
          <w:p>
            <w:pPr>
              <w:spacing w:line="400" w:lineRule="exact"/>
              <w:jc w:val="left"/>
              <w:rPr>
                <w:rFonts w:eastAsia="仿宋_GB2312"/>
                <w:sz w:val="30"/>
                <w:szCs w:val="30"/>
              </w:rPr>
            </w:pPr>
            <w:r>
              <w:rPr>
                <w:rFonts w:eastAsia="仿宋_GB2312"/>
                <w:sz w:val="30"/>
                <w:szCs w:val="30"/>
              </w:rPr>
              <w:t>4.深圳市《龙岗区数字家庭建设试点实施方案》</w:t>
            </w:r>
          </w:p>
          <w:p>
            <w:pPr>
              <w:spacing w:line="400" w:lineRule="exact"/>
              <w:jc w:val="left"/>
              <w:rPr>
                <w:rFonts w:eastAsia="仿宋_GB2312"/>
                <w:sz w:val="30"/>
                <w:szCs w:val="30"/>
              </w:rPr>
            </w:pPr>
            <w:r>
              <w:rPr>
                <w:rFonts w:eastAsia="仿宋_GB2312"/>
                <w:sz w:val="30"/>
                <w:szCs w:val="30"/>
              </w:rPr>
              <w:t>到2025年8月，龙岗区将有序发展数字家庭产业生态，健康、教育、医疗及其他数字家庭生活服务系统较为完善，将打造成数字家庭建设试点典范城区。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1.12</w:t>
            </w:r>
          </w:p>
        </w:tc>
        <w:tc>
          <w:tcPr>
            <w:tcW w:w="1303" w:type="pct"/>
            <w:vAlign w:val="center"/>
          </w:tcPr>
          <w:p>
            <w:pPr>
              <w:spacing w:line="400" w:lineRule="exact"/>
              <w:jc w:val="center"/>
              <w:rPr>
                <w:rFonts w:eastAsia="仿宋_GB2312"/>
                <w:sz w:val="30"/>
                <w:szCs w:val="30"/>
              </w:rPr>
            </w:pPr>
            <w:r>
              <w:rPr>
                <w:rFonts w:eastAsia="仿宋_GB2312"/>
                <w:sz w:val="30"/>
                <w:szCs w:val="30"/>
              </w:rPr>
              <w:t>新建建筑中抗震性能提高的建筑比例（%）</w:t>
            </w:r>
          </w:p>
        </w:tc>
        <w:tc>
          <w:tcPr>
            <w:tcW w:w="388" w:type="pct"/>
            <w:vAlign w:val="center"/>
          </w:tcPr>
          <w:p>
            <w:pPr>
              <w:spacing w:line="400" w:lineRule="exact"/>
              <w:jc w:val="center"/>
              <w:rPr>
                <w:rFonts w:eastAsia="仿宋_GB2312"/>
                <w:sz w:val="30"/>
                <w:szCs w:val="30"/>
              </w:rPr>
            </w:pPr>
            <w:r>
              <w:rPr>
                <w:rFonts w:eastAsia="仿宋_GB2312"/>
                <w:sz w:val="30"/>
                <w:szCs w:val="30"/>
              </w:rPr>
              <w:t>≥20%</w:t>
            </w:r>
          </w:p>
        </w:tc>
        <w:tc>
          <w:tcPr>
            <w:tcW w:w="2855" w:type="pct"/>
            <w:vAlign w:val="center"/>
          </w:tcPr>
          <w:p>
            <w:pPr>
              <w:spacing w:line="400" w:lineRule="exact"/>
              <w:jc w:val="left"/>
              <w:rPr>
                <w:rFonts w:eastAsia="仿宋_GB2312"/>
                <w:sz w:val="30"/>
                <w:szCs w:val="30"/>
              </w:rPr>
            </w:pPr>
            <w:r>
              <w:rPr>
                <w:rFonts w:eastAsia="仿宋_GB2312"/>
                <w:sz w:val="30"/>
                <w:szCs w:val="30"/>
              </w:rPr>
              <w:t>【指标释义】新建建筑中抗震性能提高的建筑，如采用先进的抗震设计理念，如性能化设计、隔震设计、减震设计等措施的建筑面积占新建建筑总面积的比例。</w:t>
            </w:r>
          </w:p>
          <w:p>
            <w:pPr>
              <w:jc w:val="left"/>
              <w:rPr>
                <w:rFonts w:eastAsia="仿宋_GB2312"/>
                <w:sz w:val="30"/>
                <w:szCs w:val="30"/>
              </w:rPr>
            </w:pPr>
            <w:r>
              <w:rPr>
                <w:rFonts w:eastAsia="仿宋_GB2312"/>
                <w:sz w:val="30"/>
                <w:szCs w:val="30"/>
              </w:rPr>
              <w:t>【计算公式】新建建筑中抗震性能提高的建筑比例=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抗震性能提高的新建建筑面积</m:t>
                  </m:r>
                  <m:ctrlPr>
                    <w:rPr>
                      <w:rFonts w:ascii="Cambria Math" w:hAnsi="Cambria Math" w:eastAsia="仿宋_GB2312"/>
                      <w:sz w:val="30"/>
                      <w:szCs w:val="30"/>
                    </w:rPr>
                  </m:ctrlPr>
                </m:num>
                <m:den>
                  <m:r>
                    <m:rPr>
                      <m:sty m:val="p"/>
                    </m:rPr>
                    <w:rPr>
                      <w:rFonts w:ascii="Cambria Math" w:hAnsi="Cambria Math" w:eastAsia="仿宋_GB2312"/>
                      <w:sz w:val="30"/>
                      <w:szCs w:val="30"/>
                    </w:rPr>
                    <m:t>新建建筑总面积</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bookmarkStart w:id="60" w:name="_Hlk165280176"/>
            <w:r>
              <w:rPr>
                <w:rFonts w:eastAsia="仿宋_GB2312"/>
                <w:sz w:val="30"/>
                <w:szCs w:val="30"/>
              </w:rPr>
              <w:t>《</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国家防震减灾规划》</w:t>
            </w:r>
            <w:bookmarkEnd w:id="60"/>
          </w:p>
          <w:p>
            <w:pPr>
              <w:spacing w:line="400" w:lineRule="exact"/>
              <w:jc w:val="left"/>
              <w:rPr>
                <w:rFonts w:eastAsia="仿宋_GB2312"/>
                <w:sz w:val="30"/>
                <w:szCs w:val="30"/>
              </w:rPr>
            </w:pPr>
            <w:r>
              <w:rPr>
                <w:rFonts w:eastAsia="仿宋_GB2312"/>
                <w:sz w:val="30"/>
                <w:szCs w:val="30"/>
              </w:rPr>
              <w:t>推动提升地震灾害防御工程标准和重点基础设施设防标准。针对重大工程、各类开发区工业园区房屋建筑和城市基础设施、一般建设工程、学校医院等人员密集场所等，形成差别化的抗震设防要求制度体系。</w:t>
            </w:r>
          </w:p>
          <w:p>
            <w:pPr>
              <w:spacing w:line="400" w:lineRule="exact"/>
              <w:jc w:val="left"/>
              <w:rPr>
                <w:rFonts w:eastAsia="仿宋_GB2312"/>
                <w:sz w:val="30"/>
                <w:szCs w:val="30"/>
              </w:rPr>
            </w:pPr>
            <w:r>
              <w:rPr>
                <w:rFonts w:eastAsia="仿宋_GB2312"/>
                <w:sz w:val="30"/>
                <w:szCs w:val="30"/>
              </w:rPr>
              <w:t>2.《绿色建筑评价标准》GB 50378-2019</w:t>
            </w:r>
          </w:p>
          <w:p>
            <w:pPr>
              <w:spacing w:line="400" w:lineRule="exact"/>
              <w:jc w:val="left"/>
              <w:rPr>
                <w:rFonts w:eastAsia="仿宋_GB2312"/>
                <w:sz w:val="30"/>
                <w:szCs w:val="30"/>
              </w:rPr>
            </w:pPr>
            <w:r>
              <w:rPr>
                <w:rFonts w:eastAsia="仿宋_GB2312"/>
                <w:sz w:val="30"/>
                <w:szCs w:val="30"/>
              </w:rPr>
              <w:t>得分项</w:t>
            </w:r>
            <w:r>
              <w:rPr>
                <w:rFonts w:hint="eastAsia" w:eastAsia="仿宋_GB2312"/>
                <w:sz w:val="30"/>
                <w:szCs w:val="30"/>
              </w:rPr>
              <w:t>第</w:t>
            </w:r>
            <w:r>
              <w:rPr>
                <w:rFonts w:eastAsia="仿宋_GB2312"/>
                <w:sz w:val="30"/>
                <w:szCs w:val="30"/>
              </w:rPr>
              <w:t>4.2.1条</w:t>
            </w:r>
            <w:r>
              <w:rPr>
                <w:rFonts w:hint="eastAsia" w:eastAsia="仿宋_GB2312"/>
                <w:sz w:val="30"/>
                <w:szCs w:val="30"/>
              </w:rPr>
              <w:t>，</w:t>
            </w:r>
            <w:r>
              <w:rPr>
                <w:rFonts w:eastAsia="仿宋_GB2312"/>
                <w:sz w:val="30"/>
                <w:szCs w:val="30"/>
              </w:rPr>
              <w:t>采用基于性能的抗震设计并合理提高建筑的抗震性能。</w:t>
            </w:r>
          </w:p>
          <w:p>
            <w:pPr>
              <w:spacing w:line="400" w:lineRule="exact"/>
              <w:jc w:val="left"/>
              <w:rPr>
                <w:rFonts w:eastAsia="仿宋_GB2312"/>
                <w:sz w:val="30"/>
                <w:szCs w:val="30"/>
              </w:rPr>
            </w:pPr>
            <w:r>
              <w:rPr>
                <w:rFonts w:eastAsia="仿宋_GB2312"/>
                <w:sz w:val="30"/>
                <w:szCs w:val="30"/>
              </w:rPr>
              <w:t>3.《</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建筑业发展规划》</w:t>
            </w:r>
          </w:p>
          <w:p>
            <w:pPr>
              <w:spacing w:line="400" w:lineRule="exact"/>
              <w:jc w:val="left"/>
              <w:rPr>
                <w:rFonts w:eastAsia="仿宋_GB2312"/>
                <w:sz w:val="30"/>
                <w:szCs w:val="30"/>
              </w:rPr>
            </w:pPr>
            <w:r>
              <w:rPr>
                <w:rFonts w:eastAsia="仿宋_GB2312"/>
                <w:sz w:val="30"/>
                <w:szCs w:val="30"/>
              </w:rPr>
              <w:t>加强房屋建筑和市政基础设施抗震性能鉴定工作，推进实施地震易发区房屋设施加固工程，提升既有建筑抗震能力。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4" w:type="pct"/>
            <w:vAlign w:val="center"/>
          </w:tcPr>
          <w:p>
            <w:pPr>
              <w:spacing w:line="400" w:lineRule="exact"/>
              <w:jc w:val="center"/>
              <w:rPr>
                <w:rFonts w:eastAsia="仿宋_GB2312"/>
                <w:sz w:val="30"/>
                <w:szCs w:val="30"/>
              </w:rPr>
            </w:pPr>
            <w:r>
              <w:rPr>
                <w:rFonts w:eastAsia="仿宋_GB2312"/>
                <w:sz w:val="30"/>
                <w:szCs w:val="30"/>
              </w:rPr>
              <w:t>1.13</w:t>
            </w:r>
          </w:p>
        </w:tc>
        <w:tc>
          <w:tcPr>
            <w:tcW w:w="1303" w:type="pct"/>
            <w:vAlign w:val="center"/>
          </w:tcPr>
          <w:p>
            <w:pPr>
              <w:spacing w:line="400" w:lineRule="exact"/>
              <w:jc w:val="center"/>
              <w:rPr>
                <w:rFonts w:eastAsia="仿宋_GB2312"/>
                <w:sz w:val="30"/>
                <w:szCs w:val="30"/>
              </w:rPr>
            </w:pPr>
            <w:r>
              <w:rPr>
                <w:rFonts w:eastAsia="仿宋_GB2312"/>
                <w:sz w:val="30"/>
                <w:szCs w:val="30"/>
              </w:rPr>
              <w:t>采取安全防护措施的建筑比例（%）</w:t>
            </w:r>
          </w:p>
        </w:tc>
        <w:tc>
          <w:tcPr>
            <w:tcW w:w="388" w:type="pct"/>
            <w:vAlign w:val="center"/>
          </w:tcPr>
          <w:p>
            <w:pPr>
              <w:spacing w:line="400" w:lineRule="exact"/>
              <w:jc w:val="center"/>
              <w:rPr>
                <w:rFonts w:eastAsia="仿宋_GB2312"/>
                <w:sz w:val="30"/>
                <w:szCs w:val="30"/>
              </w:rPr>
            </w:pPr>
            <w:r>
              <w:rPr>
                <w:rFonts w:hint="eastAsia" w:eastAsia="仿宋_GB2312"/>
                <w:sz w:val="30"/>
                <w:szCs w:val="30"/>
              </w:rPr>
              <w:t>100</w:t>
            </w:r>
            <w:r>
              <w:rPr>
                <w:rFonts w:eastAsia="仿宋_GB2312"/>
                <w:sz w:val="30"/>
                <w:szCs w:val="30"/>
              </w:rPr>
              <w:t>%</w:t>
            </w:r>
          </w:p>
        </w:tc>
        <w:tc>
          <w:tcPr>
            <w:tcW w:w="2855" w:type="pct"/>
            <w:vAlign w:val="center"/>
          </w:tcPr>
          <w:p>
            <w:pPr>
              <w:spacing w:line="400" w:lineRule="exact"/>
              <w:jc w:val="left"/>
              <w:rPr>
                <w:rFonts w:eastAsia="仿宋_GB2312"/>
                <w:sz w:val="30"/>
                <w:szCs w:val="30"/>
              </w:rPr>
            </w:pPr>
            <w:r>
              <w:rPr>
                <w:rFonts w:eastAsia="仿宋_GB2312"/>
                <w:sz w:val="30"/>
                <w:szCs w:val="30"/>
              </w:rPr>
              <w:t>【指标释义】采取安全防护措施的新建建筑面积占总新建建筑面积的比例。措施包括主动防坠设计，采用被动方法降低坠物风险等保障人员安全的防护措施。</w:t>
            </w:r>
          </w:p>
          <w:p>
            <w:pPr>
              <w:jc w:val="left"/>
              <w:rPr>
                <w:rFonts w:eastAsia="仿宋_GB2312"/>
                <w:sz w:val="30"/>
                <w:szCs w:val="30"/>
              </w:rPr>
            </w:pPr>
            <w:r>
              <w:rPr>
                <w:rFonts w:eastAsia="仿宋_GB2312"/>
                <w:sz w:val="30"/>
                <w:szCs w:val="30"/>
              </w:rPr>
              <w:t>【计算公式】采取安全防护措施的建筑比例=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采取安全防护措施的新建建筑面积</m:t>
                  </m:r>
                  <m:ctrlPr>
                    <w:rPr>
                      <w:rFonts w:ascii="Cambria Math" w:hAnsi="Cambria Math" w:eastAsia="仿宋_GB2312"/>
                      <w:sz w:val="30"/>
                      <w:szCs w:val="30"/>
                    </w:rPr>
                  </m:ctrlPr>
                </m:num>
                <m:den>
                  <m:r>
                    <m:rPr>
                      <m:sty m:val="p"/>
                    </m:rPr>
                    <w:rPr>
                      <w:rFonts w:ascii="Cambria Math" w:hAnsi="Cambria Math" w:eastAsia="仿宋_GB2312"/>
                      <w:sz w:val="30"/>
                      <w:szCs w:val="30"/>
                    </w:rPr>
                    <m:t>总新建建筑面积</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r>
              <w:rPr>
                <w:rFonts w:hint="eastAsia" w:eastAsia="仿宋_GB2312"/>
                <w:sz w:val="30"/>
                <w:szCs w:val="30"/>
              </w:rPr>
              <w:t>《民用建筑通用规范》GB 55031-2022</w:t>
            </w:r>
          </w:p>
          <w:p>
            <w:pPr>
              <w:spacing w:line="400" w:lineRule="exact"/>
              <w:jc w:val="left"/>
              <w:rPr>
                <w:rFonts w:eastAsia="仿宋_GB2312"/>
                <w:sz w:val="30"/>
                <w:szCs w:val="30"/>
              </w:rPr>
            </w:pPr>
            <w:r>
              <w:rPr>
                <w:rFonts w:hint="eastAsia" w:eastAsia="仿宋_GB2312"/>
                <w:sz w:val="30"/>
                <w:szCs w:val="30"/>
              </w:rPr>
              <w:t>第6.5、6.6条，对门窗和栏杆栏板进行了设计要求。</w:t>
            </w:r>
          </w:p>
          <w:p>
            <w:pPr>
              <w:spacing w:line="400" w:lineRule="exact"/>
              <w:jc w:val="left"/>
              <w:rPr>
                <w:rFonts w:eastAsia="仿宋_GB2312"/>
                <w:sz w:val="30"/>
                <w:szCs w:val="30"/>
              </w:rPr>
            </w:pPr>
            <w:r>
              <w:rPr>
                <w:rFonts w:hint="eastAsia" w:eastAsia="仿宋_GB2312"/>
                <w:sz w:val="30"/>
                <w:szCs w:val="30"/>
              </w:rPr>
              <w:t>2.</w:t>
            </w:r>
            <w:r>
              <w:rPr>
                <w:rFonts w:eastAsia="仿宋_GB2312"/>
                <w:sz w:val="30"/>
                <w:szCs w:val="30"/>
              </w:rPr>
              <w:t>《绿色建筑评价标准》GB 50378-2019</w:t>
            </w:r>
          </w:p>
          <w:p>
            <w:pPr>
              <w:spacing w:line="400" w:lineRule="exact"/>
              <w:jc w:val="left"/>
              <w:rPr>
                <w:rFonts w:eastAsia="仿宋_GB2312"/>
                <w:sz w:val="30"/>
                <w:szCs w:val="30"/>
              </w:rPr>
            </w:pPr>
            <w:r>
              <w:rPr>
                <w:rFonts w:eastAsia="仿宋_GB2312"/>
                <w:sz w:val="30"/>
                <w:szCs w:val="30"/>
              </w:rPr>
              <w:t>得分项</w:t>
            </w:r>
            <w:r>
              <w:rPr>
                <w:rFonts w:hint="eastAsia" w:eastAsia="仿宋_GB2312"/>
                <w:sz w:val="30"/>
                <w:szCs w:val="30"/>
              </w:rPr>
              <w:t>第</w:t>
            </w:r>
            <w:r>
              <w:rPr>
                <w:rFonts w:eastAsia="仿宋_GB2312"/>
                <w:sz w:val="30"/>
                <w:szCs w:val="30"/>
              </w:rPr>
              <w:t>4.2.2条</w:t>
            </w:r>
            <w:r>
              <w:rPr>
                <w:rFonts w:hint="eastAsia" w:eastAsia="仿宋_GB2312"/>
                <w:sz w:val="30"/>
                <w:szCs w:val="30"/>
              </w:rPr>
              <w:t>，</w:t>
            </w:r>
            <w:r>
              <w:rPr>
                <w:rFonts w:eastAsia="仿宋_GB2312"/>
                <w:sz w:val="30"/>
                <w:szCs w:val="30"/>
              </w:rPr>
              <w:t>采取保障人员安全的防护措施。</w:t>
            </w:r>
            <w:r>
              <w:rPr>
                <w:rFonts w:hint="eastAsia" w:eastAsia="仿宋_GB2312"/>
                <w:sz w:val="30"/>
                <w:szCs w:val="30"/>
              </w:rPr>
              <w:t>主要</w:t>
            </w:r>
            <w:r>
              <w:rPr>
                <w:rFonts w:eastAsia="仿宋_GB2312"/>
                <w:sz w:val="30"/>
                <w:szCs w:val="30"/>
              </w:rPr>
              <w:t>措施</w:t>
            </w:r>
            <w:r>
              <w:rPr>
                <w:rFonts w:hint="eastAsia" w:eastAsia="仿宋_GB2312"/>
                <w:sz w:val="30"/>
                <w:szCs w:val="30"/>
              </w:rPr>
              <w:t>包括</w:t>
            </w:r>
            <w:r>
              <w:rPr>
                <w:rFonts w:eastAsia="仿宋_GB2312"/>
                <w:sz w:val="30"/>
                <w:szCs w:val="30"/>
              </w:rPr>
              <w:t>提高阳台、外窗、窗台、防护栏杆等安全防护水平</w:t>
            </w:r>
            <w:r>
              <w:rPr>
                <w:rFonts w:hint="eastAsia" w:eastAsia="仿宋_GB2312"/>
                <w:sz w:val="30"/>
                <w:szCs w:val="30"/>
              </w:rPr>
              <w:t>；建筑物出入口均设外墙饰面、门窗玻璃意外脱落的防护措施，并与人员通行区域的遮阳、遮风或挡雨措施结合；利用场地或景观形成可降低坠物风险的缓冲区、隔离带</w:t>
            </w:r>
          </w:p>
          <w:p>
            <w:pPr>
              <w:spacing w:line="400" w:lineRule="exact"/>
              <w:jc w:val="left"/>
              <w:rPr>
                <w:rFonts w:eastAsia="仿宋_GB2312"/>
                <w:sz w:val="30"/>
                <w:szCs w:val="30"/>
              </w:rPr>
            </w:pPr>
            <w:r>
              <w:rPr>
                <w:rFonts w:hint="eastAsia" w:eastAsia="仿宋_GB2312"/>
                <w:sz w:val="30"/>
                <w:szCs w:val="30"/>
              </w:rPr>
              <w:t>3.住房和城乡建设部</w:t>
            </w:r>
            <w:bookmarkStart w:id="61" w:name="_Hlk165280201"/>
            <w:r>
              <w:rPr>
                <w:rFonts w:eastAsia="仿宋_GB2312"/>
                <w:sz w:val="30"/>
                <w:szCs w:val="30"/>
              </w:rPr>
              <w:t>《</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建筑业发展规划》</w:t>
            </w:r>
            <w:bookmarkEnd w:id="61"/>
          </w:p>
          <w:p>
            <w:pPr>
              <w:spacing w:line="400" w:lineRule="exact"/>
              <w:jc w:val="left"/>
              <w:rPr>
                <w:rFonts w:eastAsia="仿宋_GB2312"/>
                <w:sz w:val="30"/>
                <w:szCs w:val="30"/>
              </w:rPr>
            </w:pPr>
            <w:r>
              <w:rPr>
                <w:rFonts w:eastAsia="仿宋_GB2312"/>
                <w:sz w:val="30"/>
                <w:szCs w:val="30"/>
              </w:rPr>
              <w:t>提升工程建设标准水平。完善建筑工程质量标准体系，提高安全标准，强化工程质量保障的标准化措施。进一步完善建筑性能标准，合理确定节能、室内外环境质量、无障碍、适老化等建筑品质指标。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2" w:hRule="atLeast"/>
        </w:trPr>
        <w:tc>
          <w:tcPr>
            <w:tcW w:w="454" w:type="pct"/>
            <w:vAlign w:val="center"/>
          </w:tcPr>
          <w:p>
            <w:pPr>
              <w:spacing w:line="400" w:lineRule="exact"/>
              <w:jc w:val="center"/>
              <w:rPr>
                <w:rFonts w:eastAsia="仿宋_GB2312"/>
                <w:sz w:val="30"/>
                <w:szCs w:val="30"/>
              </w:rPr>
            </w:pPr>
            <w:r>
              <w:rPr>
                <w:rFonts w:eastAsia="仿宋_GB2312"/>
                <w:sz w:val="30"/>
                <w:szCs w:val="30"/>
              </w:rPr>
              <w:t>1.14</w:t>
            </w:r>
          </w:p>
        </w:tc>
        <w:tc>
          <w:tcPr>
            <w:tcW w:w="1303" w:type="pct"/>
            <w:vAlign w:val="center"/>
          </w:tcPr>
          <w:p>
            <w:pPr>
              <w:spacing w:line="400" w:lineRule="exact"/>
              <w:jc w:val="center"/>
              <w:rPr>
                <w:rFonts w:eastAsia="仿宋_GB2312"/>
                <w:sz w:val="30"/>
                <w:szCs w:val="30"/>
              </w:rPr>
            </w:pPr>
            <w:r>
              <w:rPr>
                <w:rFonts w:eastAsia="仿宋_GB2312"/>
                <w:sz w:val="30"/>
                <w:szCs w:val="30"/>
              </w:rPr>
              <w:t>绿色建造项目个数（个）</w:t>
            </w:r>
          </w:p>
        </w:tc>
        <w:tc>
          <w:tcPr>
            <w:tcW w:w="388" w:type="pct"/>
            <w:vAlign w:val="center"/>
          </w:tcPr>
          <w:p>
            <w:pPr>
              <w:spacing w:line="400" w:lineRule="exact"/>
              <w:jc w:val="center"/>
              <w:rPr>
                <w:rFonts w:eastAsia="仿宋_GB2312"/>
                <w:sz w:val="30"/>
                <w:szCs w:val="30"/>
              </w:rPr>
            </w:pPr>
            <w:r>
              <w:rPr>
                <w:rFonts w:eastAsia="仿宋_GB2312"/>
                <w:sz w:val="30"/>
                <w:szCs w:val="30"/>
              </w:rPr>
              <w:t>≥5个</w:t>
            </w:r>
          </w:p>
        </w:tc>
        <w:tc>
          <w:tcPr>
            <w:tcW w:w="2855" w:type="pct"/>
            <w:vAlign w:val="center"/>
          </w:tcPr>
          <w:p>
            <w:pPr>
              <w:spacing w:line="400" w:lineRule="exact"/>
              <w:jc w:val="left"/>
              <w:rPr>
                <w:rFonts w:eastAsia="仿宋_GB2312"/>
                <w:sz w:val="30"/>
                <w:szCs w:val="30"/>
              </w:rPr>
            </w:pPr>
            <w:r>
              <w:rPr>
                <w:rFonts w:eastAsia="仿宋_GB2312"/>
                <w:sz w:val="30"/>
                <w:szCs w:val="30"/>
              </w:rPr>
              <w:t>【指标释义】按照《绿色建造试点工作方案》或地方相关标准要求开展绿色建造的项目个数。</w:t>
            </w:r>
          </w:p>
          <w:p>
            <w:pPr>
              <w:spacing w:line="400" w:lineRule="exact"/>
              <w:jc w:val="left"/>
              <w:rPr>
                <w:rFonts w:eastAsia="仿宋_GB2312"/>
                <w:sz w:val="30"/>
                <w:szCs w:val="30"/>
              </w:rPr>
            </w:pPr>
            <w:r>
              <w:rPr>
                <w:rFonts w:eastAsia="仿宋_GB2312"/>
                <w:sz w:val="30"/>
                <w:szCs w:val="30"/>
              </w:rPr>
              <w:t>【计算公式】按照《绿色建造试点工作方案》或地方相关标准要求开展绿色建造。</w:t>
            </w:r>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bookmarkStart w:id="62" w:name="_Hlk165280226"/>
            <w:r>
              <w:rPr>
                <w:rFonts w:eastAsia="仿宋_GB2312"/>
                <w:sz w:val="30"/>
                <w:szCs w:val="30"/>
              </w:rPr>
              <w:t>住房和城乡建设部《绿色建造试点工作方案》</w:t>
            </w:r>
            <w:bookmarkEnd w:id="62"/>
          </w:p>
          <w:p>
            <w:pPr>
              <w:spacing w:line="400" w:lineRule="exact"/>
              <w:jc w:val="left"/>
              <w:rPr>
                <w:rFonts w:eastAsia="仿宋_GB2312"/>
                <w:sz w:val="30"/>
                <w:szCs w:val="30"/>
              </w:rPr>
            </w:pPr>
            <w:r>
              <w:rPr>
                <w:rFonts w:eastAsia="仿宋_GB2312"/>
                <w:sz w:val="30"/>
                <w:szCs w:val="30"/>
              </w:rPr>
              <w:t>试点地区应指导试点项目开展绿色策划，通过绿色设计、绿色建材选用、绿色生产、绿色施工、绿色交付的一体化绿色统筹，推进精益化建造，有效实现全过程绿色效益最大化。</w:t>
            </w:r>
          </w:p>
          <w:p>
            <w:pPr>
              <w:spacing w:line="400" w:lineRule="exact"/>
              <w:jc w:val="left"/>
              <w:rPr>
                <w:rFonts w:eastAsia="仿宋_GB2312"/>
                <w:sz w:val="30"/>
                <w:szCs w:val="30"/>
              </w:rPr>
            </w:pPr>
            <w:r>
              <w:rPr>
                <w:rFonts w:eastAsia="仿宋_GB2312"/>
                <w:sz w:val="30"/>
                <w:szCs w:val="30"/>
              </w:rPr>
              <w:t>2.住房和城乡建设部《</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建筑业发展规划》</w:t>
            </w:r>
          </w:p>
          <w:p>
            <w:pPr>
              <w:spacing w:line="400" w:lineRule="exact"/>
              <w:jc w:val="left"/>
              <w:rPr>
                <w:rFonts w:eastAsia="仿宋_GB2312"/>
                <w:sz w:val="30"/>
                <w:szCs w:val="30"/>
              </w:rPr>
            </w:pP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时期发展目标：绿色低碳生产方式初步形成。绿色建造政策、技术、实施体系初步建立，绿色建造方式加快推行，工程建设集约化水平不断提高，新建建筑施工现场建筑垃圾排放量控制在每万平方米300吨以下，建筑废弃物处理和再利用的市场机制初步形成，建设一批绿色建造示范工程。</w:t>
            </w:r>
          </w:p>
          <w:p>
            <w:pPr>
              <w:spacing w:line="400" w:lineRule="exact"/>
              <w:jc w:val="left"/>
              <w:rPr>
                <w:rFonts w:eastAsia="仿宋_GB2312"/>
                <w:sz w:val="30"/>
                <w:szCs w:val="30"/>
              </w:rPr>
            </w:pPr>
            <w:r>
              <w:rPr>
                <w:rFonts w:eastAsia="仿宋_GB2312"/>
                <w:sz w:val="30"/>
                <w:szCs w:val="30"/>
              </w:rPr>
              <w:t>3.山东省《关于组织开展第一批省级绿色建造示范工程建设的通知》</w:t>
            </w:r>
            <w:r>
              <w:rPr>
                <w:rFonts w:hint="eastAsia" w:eastAsia="仿宋_GB2312"/>
                <w:sz w:val="30"/>
                <w:szCs w:val="30"/>
              </w:rPr>
              <w:t>（</w:t>
            </w:r>
            <w:r>
              <w:rPr>
                <w:rFonts w:eastAsia="仿宋_GB2312"/>
                <w:sz w:val="30"/>
                <w:szCs w:val="30"/>
              </w:rPr>
              <w:t>鲁建节科函</w:t>
            </w:r>
            <w:r>
              <w:rPr>
                <w:rFonts w:hint="eastAsia" w:eastAsia="仿宋_GB2312"/>
                <w:sz w:val="30"/>
                <w:szCs w:val="30"/>
              </w:rPr>
              <w:t>〔</w:t>
            </w:r>
            <w:r>
              <w:rPr>
                <w:rFonts w:eastAsia="仿宋_GB2312"/>
                <w:sz w:val="30"/>
                <w:szCs w:val="30"/>
              </w:rPr>
              <w:t>2022</w:t>
            </w:r>
            <w:r>
              <w:rPr>
                <w:rFonts w:hint="eastAsia" w:eastAsia="仿宋_GB2312"/>
                <w:sz w:val="30"/>
                <w:szCs w:val="30"/>
              </w:rPr>
              <w:t>〕</w:t>
            </w:r>
            <w:r>
              <w:rPr>
                <w:rFonts w:eastAsia="仿宋_GB2312"/>
                <w:sz w:val="30"/>
                <w:szCs w:val="30"/>
              </w:rPr>
              <w:t>13号</w:t>
            </w:r>
            <w:r>
              <w:rPr>
                <w:rFonts w:hint="eastAsia" w:eastAsia="仿宋_GB2312"/>
                <w:sz w:val="30"/>
                <w:szCs w:val="30"/>
              </w:rPr>
              <w:t>）</w:t>
            </w:r>
          </w:p>
          <w:p>
            <w:pPr>
              <w:spacing w:line="400" w:lineRule="exact"/>
              <w:jc w:val="left"/>
              <w:rPr>
                <w:rFonts w:eastAsia="仿宋_GB2312"/>
                <w:sz w:val="30"/>
                <w:szCs w:val="30"/>
              </w:rPr>
            </w:pPr>
            <w:r>
              <w:rPr>
                <w:rFonts w:eastAsia="仿宋_GB2312"/>
                <w:sz w:val="30"/>
                <w:szCs w:val="30"/>
              </w:rPr>
              <w:t>山东省新型建筑工业化</w:t>
            </w:r>
            <w:r>
              <w:rPr>
                <w:rFonts w:hint="eastAsia" w:eastAsia="仿宋_GB2312"/>
                <w:sz w:val="30"/>
                <w:szCs w:val="30"/>
              </w:rPr>
              <w:t>（</w:t>
            </w:r>
            <w:r>
              <w:rPr>
                <w:rFonts w:eastAsia="仿宋_GB2312"/>
                <w:sz w:val="30"/>
                <w:szCs w:val="30"/>
              </w:rPr>
              <w:t>绿色建造方向</w:t>
            </w:r>
            <w:r>
              <w:rPr>
                <w:rFonts w:hint="eastAsia" w:eastAsia="仿宋_GB2312"/>
                <w:sz w:val="30"/>
                <w:szCs w:val="30"/>
              </w:rPr>
              <w:t>）</w:t>
            </w:r>
            <w:r>
              <w:rPr>
                <w:rFonts w:eastAsia="仿宋_GB2312"/>
                <w:sz w:val="30"/>
                <w:szCs w:val="30"/>
              </w:rPr>
              <w:t>示范计划项目。</w:t>
            </w:r>
          </w:p>
          <w:p>
            <w:pPr>
              <w:spacing w:line="400" w:lineRule="exact"/>
              <w:jc w:val="left"/>
              <w:rPr>
                <w:rFonts w:eastAsia="仿宋_GB2312"/>
                <w:sz w:val="30"/>
                <w:szCs w:val="30"/>
              </w:rPr>
            </w:pPr>
            <w:r>
              <w:rPr>
                <w:rFonts w:eastAsia="仿宋_GB2312"/>
                <w:sz w:val="30"/>
                <w:szCs w:val="30"/>
              </w:rPr>
              <w:t>4.青岛市《城阳区关于加快推进绿色建筑发展的实施意见》</w:t>
            </w:r>
          </w:p>
          <w:p>
            <w:pPr>
              <w:spacing w:line="400" w:lineRule="exact"/>
              <w:jc w:val="left"/>
              <w:rPr>
                <w:rFonts w:eastAsia="仿宋_GB2312"/>
                <w:sz w:val="30"/>
                <w:szCs w:val="30"/>
              </w:rPr>
            </w:pPr>
            <w:r>
              <w:rPr>
                <w:rFonts w:eastAsia="仿宋_GB2312"/>
                <w:sz w:val="30"/>
                <w:szCs w:val="30"/>
              </w:rPr>
              <w:t>建立绿色建造体系。施工单位应当在施工中采取绿色建造措施，降低资源、能源消耗，减少废弃物排放，防止噪声污染、工地扬尘等，其所需费用纳入工程造价。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2.1</w:t>
            </w:r>
          </w:p>
        </w:tc>
        <w:tc>
          <w:tcPr>
            <w:tcW w:w="1303" w:type="pct"/>
            <w:vAlign w:val="center"/>
          </w:tcPr>
          <w:p>
            <w:pPr>
              <w:spacing w:line="400" w:lineRule="exact"/>
              <w:jc w:val="center"/>
              <w:rPr>
                <w:rFonts w:eastAsia="仿宋_GB2312"/>
                <w:sz w:val="30"/>
                <w:szCs w:val="30"/>
              </w:rPr>
            </w:pPr>
            <w:r>
              <w:rPr>
                <w:rFonts w:eastAsia="仿宋_GB2312"/>
                <w:sz w:val="30"/>
                <w:szCs w:val="30"/>
              </w:rPr>
              <w:t>建设雨污分流管网小区比例（%）</w:t>
            </w:r>
          </w:p>
        </w:tc>
        <w:tc>
          <w:tcPr>
            <w:tcW w:w="388" w:type="pct"/>
            <w:vAlign w:val="center"/>
          </w:tcPr>
          <w:p>
            <w:pPr>
              <w:spacing w:line="400" w:lineRule="exact"/>
              <w:jc w:val="center"/>
              <w:rPr>
                <w:rFonts w:eastAsia="仿宋_GB2312"/>
                <w:sz w:val="30"/>
                <w:szCs w:val="30"/>
              </w:rPr>
            </w:pPr>
            <w:r>
              <w:rPr>
                <w:rFonts w:eastAsia="仿宋_GB2312"/>
                <w:sz w:val="30"/>
                <w:szCs w:val="30"/>
              </w:rPr>
              <w:t>100%</w:t>
            </w:r>
          </w:p>
        </w:tc>
        <w:tc>
          <w:tcPr>
            <w:tcW w:w="2855" w:type="pct"/>
            <w:vAlign w:val="center"/>
          </w:tcPr>
          <w:p>
            <w:pPr>
              <w:spacing w:line="400" w:lineRule="exact"/>
              <w:jc w:val="left"/>
              <w:rPr>
                <w:rFonts w:eastAsia="仿宋_GB2312"/>
                <w:sz w:val="30"/>
                <w:szCs w:val="30"/>
              </w:rPr>
            </w:pPr>
            <w:r>
              <w:rPr>
                <w:rFonts w:eastAsia="仿宋_GB2312"/>
                <w:sz w:val="30"/>
                <w:szCs w:val="30"/>
              </w:rPr>
              <w:t>【指标释义】设置雨污分流的小区数量占总小区数量的比例。</w:t>
            </w:r>
          </w:p>
          <w:p>
            <w:pPr>
              <w:jc w:val="left"/>
              <w:rPr>
                <w:rFonts w:eastAsia="仿宋_GB2312"/>
                <w:sz w:val="30"/>
                <w:szCs w:val="30"/>
              </w:rPr>
            </w:pPr>
            <w:r>
              <w:rPr>
                <w:rFonts w:eastAsia="仿宋_GB2312"/>
                <w:sz w:val="30"/>
                <w:szCs w:val="30"/>
              </w:rPr>
              <w:t>【计算公式】建设雨污分流管网小区比例</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采取雨污分流的小区数量</m:t>
                  </m:r>
                  <m:ctrlPr>
                    <w:rPr>
                      <w:rFonts w:ascii="Cambria Math" w:hAnsi="Cambria Math" w:eastAsia="仿宋_GB2312"/>
                      <w:sz w:val="30"/>
                      <w:szCs w:val="30"/>
                    </w:rPr>
                  </m:ctrlPr>
                </m:num>
                <m:den>
                  <m:r>
                    <m:rPr>
                      <m:sty m:val="p"/>
                    </m:rPr>
                    <w:rPr>
                      <w:rFonts w:ascii="Cambria Math" w:hAnsi="Cambria Math" w:eastAsia="仿宋_GB2312"/>
                      <w:sz w:val="30"/>
                      <w:szCs w:val="30"/>
                    </w:rPr>
                    <m:t>总小区数量</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1.国务院《关于加快推进城镇环境基础设施建设的指导意见》</w:t>
            </w:r>
          </w:p>
          <w:p>
            <w:pPr>
              <w:spacing w:line="400" w:lineRule="exact"/>
              <w:jc w:val="left"/>
              <w:rPr>
                <w:rFonts w:eastAsia="仿宋_GB2312"/>
                <w:sz w:val="30"/>
                <w:szCs w:val="30"/>
              </w:rPr>
            </w:pPr>
            <w:r>
              <w:rPr>
                <w:rFonts w:eastAsia="仿宋_GB2312"/>
                <w:sz w:val="30"/>
                <w:szCs w:val="30"/>
              </w:rPr>
              <w:t>健全污水收集处理及资源化利用设施。推进城镇污水管网全覆盖，推动生活污水收集处理设施</w:t>
            </w:r>
            <w:r>
              <w:rPr>
                <w:rFonts w:hint="eastAsia" w:eastAsia="仿宋_GB2312"/>
                <w:sz w:val="30"/>
                <w:szCs w:val="30"/>
              </w:rPr>
              <w:t>“</w:t>
            </w:r>
            <w:r>
              <w:rPr>
                <w:rFonts w:eastAsia="仿宋_GB2312"/>
                <w:sz w:val="30"/>
                <w:szCs w:val="30"/>
              </w:rPr>
              <w:t>厂网一体化</w:t>
            </w:r>
            <w:r>
              <w:rPr>
                <w:rFonts w:hint="eastAsia" w:eastAsia="仿宋_GB2312"/>
                <w:sz w:val="30"/>
                <w:szCs w:val="30"/>
              </w:rPr>
              <w:t>”</w:t>
            </w:r>
            <w:r>
              <w:rPr>
                <w:rFonts w:eastAsia="仿宋_GB2312"/>
                <w:sz w:val="30"/>
                <w:szCs w:val="30"/>
              </w:rPr>
              <w:t>。因地制宜稳步推进雨污分流改造。</w:t>
            </w:r>
          </w:p>
          <w:p>
            <w:pPr>
              <w:spacing w:line="400" w:lineRule="exact"/>
              <w:jc w:val="left"/>
              <w:rPr>
                <w:rFonts w:eastAsia="仿宋_GB2312"/>
                <w:sz w:val="30"/>
                <w:szCs w:val="30"/>
              </w:rPr>
            </w:pPr>
            <w:r>
              <w:rPr>
                <w:rFonts w:eastAsia="仿宋_GB2312"/>
                <w:sz w:val="30"/>
                <w:szCs w:val="30"/>
              </w:rPr>
              <w:t>2.《青岛市城乡建设领域碳达峰工作方案》</w:t>
            </w:r>
          </w:p>
          <w:p>
            <w:pPr>
              <w:spacing w:line="400" w:lineRule="exact"/>
              <w:jc w:val="left"/>
              <w:rPr>
                <w:rFonts w:eastAsia="仿宋_GB2312"/>
                <w:sz w:val="30"/>
                <w:szCs w:val="30"/>
              </w:rPr>
            </w:pPr>
            <w:r>
              <w:rPr>
                <w:rFonts w:eastAsia="仿宋_GB2312"/>
                <w:sz w:val="30"/>
                <w:szCs w:val="30"/>
              </w:rPr>
              <w:t>到2025年，新建改造市区排水管网110公里，城市建成区黑臭水体和整县（市、区）制雨污合流管网实现</w:t>
            </w:r>
            <w:r>
              <w:rPr>
                <w:rFonts w:hint="eastAsia" w:eastAsia="仿宋_GB2312"/>
                <w:sz w:val="30"/>
                <w:szCs w:val="30"/>
              </w:rPr>
              <w:t>“</w:t>
            </w:r>
            <w:r>
              <w:rPr>
                <w:rFonts w:eastAsia="仿宋_GB2312"/>
                <w:sz w:val="30"/>
                <w:szCs w:val="30"/>
              </w:rPr>
              <w:t>双清零</w:t>
            </w:r>
            <w:r>
              <w:rPr>
                <w:rFonts w:hint="eastAsia" w:eastAsia="仿宋_GB2312"/>
                <w:sz w:val="30"/>
                <w:szCs w:val="30"/>
              </w:rPr>
              <w:t>”</w:t>
            </w:r>
            <w:r>
              <w:rPr>
                <w:rFonts w:eastAsia="仿宋_GB2312"/>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2.2</w:t>
            </w:r>
          </w:p>
        </w:tc>
        <w:tc>
          <w:tcPr>
            <w:tcW w:w="1303" w:type="pct"/>
            <w:vAlign w:val="center"/>
          </w:tcPr>
          <w:p>
            <w:pPr>
              <w:spacing w:line="400" w:lineRule="exact"/>
              <w:jc w:val="center"/>
              <w:rPr>
                <w:rFonts w:eastAsia="仿宋_GB2312"/>
                <w:sz w:val="30"/>
                <w:szCs w:val="30"/>
              </w:rPr>
            </w:pPr>
            <w:r>
              <w:rPr>
                <w:rFonts w:eastAsia="仿宋_GB2312"/>
                <w:sz w:val="30"/>
                <w:szCs w:val="30"/>
              </w:rPr>
              <w:t>预留停车位充电设施的车位占总停车位比例（%）</w:t>
            </w:r>
          </w:p>
        </w:tc>
        <w:tc>
          <w:tcPr>
            <w:tcW w:w="388" w:type="pct"/>
            <w:vAlign w:val="center"/>
          </w:tcPr>
          <w:p>
            <w:pPr>
              <w:spacing w:line="400" w:lineRule="exact"/>
              <w:jc w:val="center"/>
              <w:rPr>
                <w:rFonts w:eastAsia="仿宋_GB2312"/>
                <w:sz w:val="30"/>
                <w:szCs w:val="30"/>
              </w:rPr>
            </w:pPr>
            <w:r>
              <w:rPr>
                <w:rFonts w:eastAsia="仿宋_GB2312"/>
                <w:sz w:val="30"/>
                <w:szCs w:val="30"/>
              </w:rPr>
              <w:t>100%</w:t>
            </w:r>
          </w:p>
        </w:tc>
        <w:tc>
          <w:tcPr>
            <w:tcW w:w="2855" w:type="pct"/>
            <w:vAlign w:val="center"/>
          </w:tcPr>
          <w:p>
            <w:pPr>
              <w:spacing w:line="400" w:lineRule="exact"/>
              <w:jc w:val="left"/>
              <w:rPr>
                <w:rFonts w:eastAsia="仿宋_GB2312"/>
                <w:sz w:val="30"/>
                <w:szCs w:val="30"/>
              </w:rPr>
            </w:pPr>
            <w:r>
              <w:rPr>
                <w:rFonts w:eastAsia="仿宋_GB2312"/>
                <w:sz w:val="30"/>
                <w:szCs w:val="30"/>
              </w:rPr>
              <w:t>【指标释义】新建住宅项目设置预留停车位充电设施的车位占总停车位比例。</w:t>
            </w:r>
          </w:p>
          <w:p>
            <w:pPr>
              <w:jc w:val="left"/>
              <w:rPr>
                <w:rFonts w:eastAsia="仿宋_GB2312"/>
                <w:sz w:val="30"/>
                <w:szCs w:val="30"/>
              </w:rPr>
            </w:pPr>
            <w:r>
              <w:rPr>
                <w:rFonts w:eastAsia="仿宋_GB2312"/>
                <w:sz w:val="30"/>
                <w:szCs w:val="30"/>
              </w:rPr>
              <w:t>【计算公式】预留停车位充电设施的车位占总停车位比例=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新建住宅项目设置预留停车位充电设施的车位数量</m:t>
                  </m:r>
                  <m:ctrlPr>
                    <w:rPr>
                      <w:rFonts w:ascii="Cambria Math" w:hAnsi="Cambria Math" w:eastAsia="仿宋_GB2312"/>
                      <w:sz w:val="30"/>
                      <w:szCs w:val="30"/>
                    </w:rPr>
                  </m:ctrlPr>
                </m:num>
                <m:den>
                  <m:r>
                    <m:rPr>
                      <m:sty m:val="p"/>
                    </m:rPr>
                    <w:rPr>
                      <w:rFonts w:ascii="Cambria Math" w:hAnsi="Cambria Math" w:eastAsia="仿宋_GB2312"/>
                      <w:sz w:val="30"/>
                      <w:szCs w:val="30"/>
                    </w:rPr>
                    <m:t>住宅项目车位总数</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bookmarkStart w:id="63" w:name="_Hlk165280373"/>
            <w:r>
              <w:rPr>
                <w:rFonts w:eastAsia="仿宋_GB2312"/>
                <w:sz w:val="30"/>
                <w:szCs w:val="30"/>
              </w:rPr>
              <w:t>《国务院办公厅关于进一步构建高质量充电基础设施体系的指导意见》</w:t>
            </w:r>
            <w:bookmarkEnd w:id="63"/>
          </w:p>
          <w:p>
            <w:pPr>
              <w:spacing w:line="400" w:lineRule="exact"/>
              <w:jc w:val="left"/>
              <w:rPr>
                <w:rFonts w:eastAsia="仿宋_GB2312"/>
                <w:sz w:val="30"/>
                <w:szCs w:val="30"/>
              </w:rPr>
            </w:pPr>
            <w:r>
              <w:rPr>
                <w:rFonts w:eastAsia="仿宋_GB2312"/>
                <w:sz w:val="30"/>
                <w:szCs w:val="30"/>
              </w:rPr>
              <w:t>积极推进居住区充电基础设施建设。在既有居住区加快推进固定车位充电基础设施应装尽装，优化布局公共充电基础设施。压实新建居住区建设单位主体责任，严格落实充电基础设施配建要求，确保固定车位按规定100%建设充电基础设施或预留安装条件，满足直接装表接电要求。</w:t>
            </w:r>
          </w:p>
          <w:p>
            <w:pPr>
              <w:spacing w:line="400" w:lineRule="exact"/>
              <w:jc w:val="left"/>
              <w:rPr>
                <w:rFonts w:eastAsia="仿宋_GB2312"/>
                <w:sz w:val="30"/>
                <w:szCs w:val="30"/>
              </w:rPr>
            </w:pPr>
            <w:r>
              <w:rPr>
                <w:rFonts w:eastAsia="仿宋_GB2312"/>
                <w:sz w:val="30"/>
                <w:szCs w:val="30"/>
              </w:rPr>
              <w:t>2.《青岛市市区公共服务设施配套标准及规划导则》</w:t>
            </w:r>
          </w:p>
          <w:p>
            <w:pPr>
              <w:spacing w:line="400" w:lineRule="exact"/>
              <w:jc w:val="left"/>
              <w:rPr>
                <w:rFonts w:eastAsia="仿宋_GB2312"/>
                <w:sz w:val="30"/>
                <w:szCs w:val="30"/>
              </w:rPr>
            </w:pPr>
            <w:r>
              <w:rPr>
                <w:rFonts w:eastAsia="仿宋_GB2312"/>
                <w:sz w:val="30"/>
                <w:szCs w:val="30"/>
              </w:rPr>
              <w:t>新建住宅小区应按不低于30%的车位比例建设充电基础设施，其他车位预留扩建敷设条件并配置电力容量。</w:t>
            </w:r>
          </w:p>
          <w:p>
            <w:pPr>
              <w:spacing w:line="400" w:lineRule="exact"/>
              <w:rPr>
                <w:rFonts w:eastAsia="仿宋_GB2312"/>
                <w:sz w:val="30"/>
                <w:szCs w:val="30"/>
              </w:rPr>
            </w:pPr>
            <w:r>
              <w:rPr>
                <w:rFonts w:hint="eastAsia" w:eastAsia="仿宋_GB2312"/>
                <w:sz w:val="30"/>
                <w:szCs w:val="30"/>
              </w:rPr>
              <w:t>3.《青岛市居民小区电动汽车充电基础设施配套电网建设实施细则（试行）》</w:t>
            </w:r>
          </w:p>
          <w:p>
            <w:pPr>
              <w:spacing w:line="400" w:lineRule="exact"/>
              <w:rPr>
                <w:rFonts w:eastAsia="仿宋_GB2312"/>
                <w:sz w:val="30"/>
                <w:szCs w:val="30"/>
              </w:rPr>
            </w:pPr>
            <w:r>
              <w:rPr>
                <w:rFonts w:hint="eastAsia" w:eastAsia="仿宋_GB2312"/>
                <w:sz w:val="30"/>
                <w:szCs w:val="30"/>
              </w:rPr>
              <w:t>本细则印发之日后办理土地供应的新建居民小区，固定停车位应</w:t>
            </w:r>
            <w:r>
              <w:rPr>
                <w:rFonts w:eastAsia="仿宋_GB2312"/>
                <w:sz w:val="30"/>
                <w:szCs w:val="30"/>
              </w:rPr>
              <w:t>100%</w:t>
            </w:r>
            <w:r>
              <w:rPr>
                <w:rFonts w:hint="eastAsia" w:eastAsia="仿宋_GB2312"/>
                <w:sz w:val="30"/>
                <w:szCs w:val="30"/>
              </w:rPr>
              <w:t>具备安装充电设施的条件，即将电缆桥架、保护套管、电缆管廊、电缆配备至所有固定车位，满足直接装表接电需要。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2.3</w:t>
            </w:r>
          </w:p>
        </w:tc>
        <w:tc>
          <w:tcPr>
            <w:tcW w:w="1303" w:type="pct"/>
            <w:vAlign w:val="center"/>
          </w:tcPr>
          <w:p>
            <w:pPr>
              <w:spacing w:line="400" w:lineRule="exact"/>
              <w:jc w:val="center"/>
              <w:rPr>
                <w:rFonts w:eastAsia="仿宋_GB2312"/>
                <w:sz w:val="30"/>
                <w:szCs w:val="30"/>
              </w:rPr>
            </w:pPr>
            <w:r>
              <w:rPr>
                <w:rFonts w:eastAsia="仿宋_GB2312"/>
                <w:sz w:val="30"/>
                <w:szCs w:val="30"/>
                <w:lang w:bidi="ar"/>
              </w:rPr>
              <w:t>建设电动</w:t>
            </w:r>
            <w:r>
              <w:rPr>
                <w:rFonts w:hint="eastAsia" w:eastAsia="仿宋_GB2312"/>
                <w:sz w:val="30"/>
                <w:szCs w:val="30"/>
                <w:lang w:bidi="ar"/>
              </w:rPr>
              <w:t>自行</w:t>
            </w:r>
            <w:r>
              <w:rPr>
                <w:rFonts w:eastAsia="仿宋_GB2312"/>
                <w:sz w:val="30"/>
                <w:szCs w:val="30"/>
                <w:lang w:bidi="ar"/>
              </w:rPr>
              <w:t>车公共充电站小区比例（%）</w:t>
            </w:r>
          </w:p>
        </w:tc>
        <w:tc>
          <w:tcPr>
            <w:tcW w:w="388" w:type="pct"/>
            <w:vAlign w:val="center"/>
          </w:tcPr>
          <w:p>
            <w:pPr>
              <w:spacing w:line="400" w:lineRule="exact"/>
              <w:jc w:val="center"/>
              <w:rPr>
                <w:rFonts w:eastAsia="仿宋_GB2312"/>
                <w:sz w:val="30"/>
                <w:szCs w:val="30"/>
              </w:rPr>
            </w:pPr>
            <w:r>
              <w:rPr>
                <w:rFonts w:eastAsia="仿宋_GB2312"/>
                <w:sz w:val="30"/>
                <w:szCs w:val="30"/>
              </w:rPr>
              <w:t>≥30%</w:t>
            </w:r>
          </w:p>
        </w:tc>
        <w:tc>
          <w:tcPr>
            <w:tcW w:w="2855" w:type="pct"/>
            <w:vAlign w:val="center"/>
          </w:tcPr>
          <w:p>
            <w:pPr>
              <w:spacing w:line="400" w:lineRule="exact"/>
              <w:jc w:val="left"/>
              <w:rPr>
                <w:rFonts w:eastAsia="仿宋_GB2312"/>
                <w:sz w:val="30"/>
                <w:szCs w:val="30"/>
              </w:rPr>
            </w:pPr>
            <w:r>
              <w:rPr>
                <w:rFonts w:eastAsia="仿宋_GB2312"/>
                <w:sz w:val="30"/>
                <w:szCs w:val="30"/>
              </w:rPr>
              <w:t>【指标释义】</w:t>
            </w:r>
            <w:r>
              <w:rPr>
                <w:rFonts w:eastAsia="仿宋_GB2312"/>
                <w:sz w:val="30"/>
                <w:szCs w:val="30"/>
                <w:lang w:bidi="ar"/>
              </w:rPr>
              <w:t>建设电动</w:t>
            </w:r>
            <w:r>
              <w:rPr>
                <w:rFonts w:hint="eastAsia" w:eastAsia="仿宋_GB2312"/>
                <w:sz w:val="30"/>
                <w:szCs w:val="30"/>
                <w:lang w:bidi="ar"/>
              </w:rPr>
              <w:t>自行</w:t>
            </w:r>
            <w:r>
              <w:rPr>
                <w:rFonts w:eastAsia="仿宋_GB2312"/>
                <w:sz w:val="30"/>
                <w:szCs w:val="30"/>
                <w:lang w:bidi="ar"/>
              </w:rPr>
              <w:t>车公共充电站小区数量</w:t>
            </w:r>
            <w:r>
              <w:rPr>
                <w:rFonts w:eastAsia="仿宋_GB2312"/>
                <w:sz w:val="30"/>
                <w:szCs w:val="30"/>
              </w:rPr>
              <w:t>占总小区数量比例。</w:t>
            </w:r>
          </w:p>
          <w:p>
            <w:pPr>
              <w:jc w:val="left"/>
              <w:rPr>
                <w:rFonts w:eastAsia="仿宋_GB2312"/>
                <w:sz w:val="30"/>
                <w:szCs w:val="30"/>
              </w:rPr>
            </w:pPr>
            <w:r>
              <w:rPr>
                <w:rFonts w:eastAsia="仿宋_GB2312"/>
                <w:sz w:val="30"/>
                <w:szCs w:val="30"/>
              </w:rPr>
              <w:t>【计算公式】建设电动</w:t>
            </w:r>
            <w:r>
              <w:rPr>
                <w:rFonts w:hint="eastAsia" w:eastAsia="仿宋_GB2312"/>
                <w:sz w:val="30"/>
                <w:szCs w:val="30"/>
              </w:rPr>
              <w:t>自行</w:t>
            </w:r>
            <w:r>
              <w:rPr>
                <w:rFonts w:eastAsia="仿宋_GB2312"/>
                <w:sz w:val="30"/>
                <w:szCs w:val="30"/>
              </w:rPr>
              <w:t>车公共充电站小区比例=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建设电动车公共充电站小区数量</m:t>
                  </m:r>
                  <m:ctrlPr>
                    <w:rPr>
                      <w:rFonts w:ascii="Cambria Math" w:hAnsi="Cambria Math" w:eastAsia="仿宋_GB2312"/>
                      <w:sz w:val="30"/>
                      <w:szCs w:val="30"/>
                    </w:rPr>
                  </m:ctrlPr>
                </m:num>
                <m:den>
                  <m:r>
                    <m:rPr>
                      <m:sty m:val="p"/>
                    </m:rPr>
                    <w:rPr>
                      <w:rFonts w:ascii="Cambria Math" w:hAnsi="Cambria Math" w:eastAsia="仿宋_GB2312"/>
                      <w:sz w:val="30"/>
                      <w:szCs w:val="30"/>
                    </w:rPr>
                    <m:t>总小区数量</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1.《青岛市住宅小区电动自行车停放充电场所设计导则（试行）》</w:t>
            </w:r>
          </w:p>
          <w:p>
            <w:pPr>
              <w:spacing w:line="400" w:lineRule="exact"/>
              <w:jc w:val="left"/>
              <w:rPr>
                <w:rFonts w:eastAsia="仿宋_GB2312"/>
                <w:sz w:val="30"/>
                <w:szCs w:val="30"/>
              </w:rPr>
            </w:pPr>
            <w:r>
              <w:rPr>
                <w:rFonts w:eastAsia="仿宋_GB2312"/>
                <w:sz w:val="30"/>
                <w:szCs w:val="30"/>
              </w:rPr>
              <w:t>电动自行车停放充电场所内应划定停放区域和通道区域。每辆电动自行车外廓尺寸按长2.0m、宽0.8m计。</w:t>
            </w:r>
          </w:p>
          <w:p>
            <w:pPr>
              <w:spacing w:line="400" w:lineRule="exact"/>
              <w:jc w:val="left"/>
              <w:rPr>
                <w:rFonts w:eastAsia="仿宋_GB2312"/>
                <w:sz w:val="30"/>
                <w:szCs w:val="30"/>
              </w:rPr>
            </w:pPr>
            <w:r>
              <w:rPr>
                <w:rFonts w:eastAsia="仿宋_GB2312"/>
                <w:sz w:val="30"/>
                <w:szCs w:val="30"/>
              </w:rPr>
              <w:t>2.《山东省电动自行车管理办法》</w:t>
            </w:r>
          </w:p>
          <w:p>
            <w:pPr>
              <w:spacing w:line="400" w:lineRule="exact"/>
              <w:jc w:val="left"/>
              <w:rPr>
                <w:rFonts w:eastAsia="仿宋_GB2312"/>
                <w:sz w:val="30"/>
                <w:szCs w:val="30"/>
              </w:rPr>
            </w:pPr>
            <w:r>
              <w:rPr>
                <w:rFonts w:eastAsia="仿宋_GB2312"/>
                <w:sz w:val="30"/>
                <w:szCs w:val="30"/>
              </w:rPr>
              <w:t>车站、广场、商场、公园、体育场馆、医疗卫生机构、政务服务机构等公共场所以及新建住宅小区，应当按照规定配套建设电动自行车停放场所和充电设施设备。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2.4</w:t>
            </w:r>
          </w:p>
        </w:tc>
        <w:tc>
          <w:tcPr>
            <w:tcW w:w="1303" w:type="pct"/>
            <w:vAlign w:val="center"/>
          </w:tcPr>
          <w:p>
            <w:pPr>
              <w:spacing w:line="400" w:lineRule="exact"/>
              <w:jc w:val="center"/>
              <w:rPr>
                <w:rFonts w:eastAsia="仿宋_GB2312"/>
                <w:sz w:val="30"/>
                <w:szCs w:val="30"/>
              </w:rPr>
            </w:pPr>
            <w:r>
              <w:rPr>
                <w:rFonts w:eastAsia="仿宋_GB2312"/>
                <w:sz w:val="30"/>
                <w:szCs w:val="30"/>
              </w:rPr>
              <w:t>采取停车位错时共享的小区比例（%）</w:t>
            </w:r>
          </w:p>
        </w:tc>
        <w:tc>
          <w:tcPr>
            <w:tcW w:w="388" w:type="pct"/>
            <w:vAlign w:val="center"/>
          </w:tcPr>
          <w:p>
            <w:pPr>
              <w:spacing w:line="400" w:lineRule="exact"/>
              <w:jc w:val="center"/>
              <w:rPr>
                <w:rFonts w:eastAsia="仿宋_GB2312"/>
                <w:sz w:val="30"/>
                <w:szCs w:val="30"/>
              </w:rPr>
            </w:pPr>
            <w:r>
              <w:rPr>
                <w:rFonts w:eastAsia="仿宋_GB2312"/>
                <w:sz w:val="30"/>
                <w:szCs w:val="30"/>
              </w:rPr>
              <w:t>≥50%</w:t>
            </w:r>
          </w:p>
        </w:tc>
        <w:tc>
          <w:tcPr>
            <w:tcW w:w="2855" w:type="pct"/>
            <w:vAlign w:val="center"/>
          </w:tcPr>
          <w:p>
            <w:pPr>
              <w:spacing w:line="400" w:lineRule="exact"/>
              <w:jc w:val="left"/>
              <w:rPr>
                <w:rFonts w:eastAsia="仿宋_GB2312"/>
                <w:sz w:val="30"/>
                <w:szCs w:val="30"/>
              </w:rPr>
            </w:pPr>
            <w:r>
              <w:rPr>
                <w:rFonts w:eastAsia="仿宋_GB2312"/>
                <w:sz w:val="30"/>
                <w:szCs w:val="30"/>
              </w:rPr>
              <w:t>【指标释义】采取停车位错时共享的小区</w:t>
            </w:r>
            <w:r>
              <w:rPr>
                <w:rFonts w:eastAsia="仿宋_GB2312"/>
                <w:sz w:val="30"/>
                <w:szCs w:val="30"/>
                <w:lang w:bidi="ar"/>
              </w:rPr>
              <w:t>数量</w:t>
            </w:r>
            <w:r>
              <w:rPr>
                <w:rFonts w:eastAsia="仿宋_GB2312"/>
                <w:sz w:val="30"/>
                <w:szCs w:val="30"/>
              </w:rPr>
              <w:t>占总小区数量比例。</w:t>
            </w:r>
          </w:p>
          <w:p>
            <w:pPr>
              <w:jc w:val="left"/>
              <w:rPr>
                <w:rFonts w:eastAsia="仿宋_GB2312"/>
                <w:sz w:val="30"/>
                <w:szCs w:val="30"/>
              </w:rPr>
            </w:pPr>
            <w:r>
              <w:rPr>
                <w:rFonts w:eastAsia="仿宋_GB2312"/>
                <w:sz w:val="30"/>
                <w:szCs w:val="30"/>
              </w:rPr>
              <w:t>【计算公式】采取停车位错时共享的小区比例=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采取停车位错时共享的小区数量</m:t>
                  </m:r>
                  <m:ctrlPr>
                    <w:rPr>
                      <w:rFonts w:ascii="Cambria Math" w:hAnsi="Cambria Math" w:eastAsia="仿宋_GB2312"/>
                      <w:sz w:val="30"/>
                      <w:szCs w:val="30"/>
                    </w:rPr>
                  </m:ctrlPr>
                </m:num>
                <m:den>
                  <m:r>
                    <m:rPr>
                      <m:sty m:val="p"/>
                    </m:rPr>
                    <w:rPr>
                      <w:rFonts w:ascii="Cambria Math" w:hAnsi="Cambria Math" w:eastAsia="仿宋_GB2312"/>
                      <w:sz w:val="30"/>
                      <w:szCs w:val="30"/>
                    </w:rPr>
                    <m:t>总小区数量</m:t>
                  </m:r>
                  <m:ctrlPr>
                    <w:rPr>
                      <w:rFonts w:ascii="Cambria Math" w:hAnsi="Cambria Math" w:eastAsia="仿宋_GB2312"/>
                      <w:sz w:val="30"/>
                      <w:szCs w:val="30"/>
                    </w:rPr>
                  </m:ctrlPr>
                </m:den>
              </m:f>
              <m:r>
                <m:rPr>
                  <m:sty m:val="p"/>
                </m:rP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1.北京市《关于推进本市停车设施有偿错时共享的指导意见》</w:t>
            </w:r>
          </w:p>
          <w:p>
            <w:pPr>
              <w:spacing w:line="400" w:lineRule="exact"/>
              <w:jc w:val="left"/>
              <w:rPr>
                <w:rFonts w:eastAsia="仿宋_GB2312"/>
                <w:sz w:val="30"/>
                <w:szCs w:val="30"/>
              </w:rPr>
            </w:pPr>
            <w:r>
              <w:rPr>
                <w:rFonts w:eastAsia="仿宋_GB2312"/>
                <w:sz w:val="30"/>
                <w:szCs w:val="30"/>
              </w:rPr>
              <w:t>居住小区的停车设施在满足本居住小区居民停车需要的情况下，可以向社会开放。对于提供共享停车设施的单位，在服务质量评价中应给予加分。</w:t>
            </w:r>
          </w:p>
          <w:p>
            <w:pPr>
              <w:spacing w:line="400" w:lineRule="exact"/>
              <w:jc w:val="left"/>
              <w:rPr>
                <w:rFonts w:eastAsia="仿宋_GB2312"/>
                <w:sz w:val="30"/>
                <w:szCs w:val="30"/>
              </w:rPr>
            </w:pPr>
            <w:r>
              <w:rPr>
                <w:rFonts w:eastAsia="仿宋_GB2312"/>
                <w:sz w:val="30"/>
                <w:szCs w:val="30"/>
              </w:rPr>
              <w:t>2</w:t>
            </w:r>
            <w:r>
              <w:rPr>
                <w:rFonts w:hint="eastAsia" w:eastAsia="仿宋_GB2312"/>
                <w:sz w:val="30"/>
                <w:szCs w:val="30"/>
              </w:rPr>
              <w:t>.</w:t>
            </w:r>
            <w:r>
              <w:rPr>
                <w:rFonts w:eastAsia="仿宋_GB2312"/>
                <w:sz w:val="30"/>
                <w:szCs w:val="30"/>
              </w:rPr>
              <w:t>2023年</w:t>
            </w:r>
            <w:r>
              <w:rPr>
                <w:rFonts w:hint="eastAsia" w:eastAsia="仿宋_GB2312"/>
                <w:sz w:val="30"/>
                <w:szCs w:val="30"/>
              </w:rPr>
              <w:t>“</w:t>
            </w:r>
            <w:r>
              <w:rPr>
                <w:rFonts w:eastAsia="仿宋_GB2312"/>
                <w:sz w:val="30"/>
                <w:szCs w:val="30"/>
              </w:rPr>
              <w:t>青岛市城市更新和城市建设阶段性成果</w:t>
            </w:r>
            <w:r>
              <w:rPr>
                <w:rFonts w:hint="eastAsia" w:eastAsia="仿宋_GB2312"/>
                <w:sz w:val="30"/>
                <w:szCs w:val="30"/>
              </w:rPr>
              <w:t>”</w:t>
            </w:r>
            <w:r>
              <w:rPr>
                <w:rFonts w:eastAsia="仿宋_GB2312"/>
                <w:sz w:val="30"/>
                <w:szCs w:val="30"/>
              </w:rPr>
              <w:t>主题系列新闻发布会第七场</w:t>
            </w:r>
          </w:p>
          <w:p>
            <w:pPr>
              <w:spacing w:line="400" w:lineRule="exact"/>
              <w:jc w:val="left"/>
              <w:rPr>
                <w:rFonts w:eastAsia="仿宋_GB2312"/>
                <w:sz w:val="30"/>
                <w:szCs w:val="30"/>
              </w:rPr>
            </w:pPr>
            <w:r>
              <w:rPr>
                <w:rFonts w:eastAsia="仿宋_GB2312"/>
                <w:sz w:val="30"/>
                <w:szCs w:val="30"/>
                <w:lang w:bidi="ar"/>
              </w:rPr>
              <w:t>根据统计数据</w:t>
            </w:r>
            <w:r>
              <w:rPr>
                <w:rFonts w:hint="eastAsia" w:eastAsia="仿宋_GB2312"/>
                <w:sz w:val="30"/>
                <w:szCs w:val="30"/>
                <w:lang w:bidi="ar"/>
              </w:rPr>
              <w:t>，</w:t>
            </w:r>
            <w:r>
              <w:rPr>
                <w:rFonts w:eastAsia="仿宋_GB2312"/>
                <w:sz w:val="30"/>
                <w:szCs w:val="30"/>
              </w:rPr>
              <w:t>停车资源共享方面，全年新增325家商场、酒店、写字楼等经营性停车场对外开放，推动166家小区专用停车场对外共享，共享泊位10.2万个，超额完成今年200个经营性停车场开放和60个小区共享的攻坚任务。鼓励住宅小区专用泊位开放共享。组织各区市统筹</w:t>
            </w:r>
            <w:r>
              <w:rPr>
                <w:rFonts w:hint="eastAsia" w:eastAsia="仿宋_GB2312"/>
                <w:sz w:val="30"/>
                <w:szCs w:val="30"/>
              </w:rPr>
              <w:t>“</w:t>
            </w:r>
            <w:r>
              <w:rPr>
                <w:rFonts w:eastAsia="仿宋_GB2312"/>
                <w:sz w:val="30"/>
                <w:szCs w:val="30"/>
              </w:rPr>
              <w:t>业主自持、小区公有、物业自管</w:t>
            </w:r>
            <w:r>
              <w:rPr>
                <w:rFonts w:hint="eastAsia" w:eastAsia="仿宋_GB2312"/>
                <w:sz w:val="30"/>
                <w:szCs w:val="30"/>
              </w:rPr>
              <w:t>”</w:t>
            </w:r>
            <w:r>
              <w:rPr>
                <w:rFonts w:eastAsia="仿宋_GB2312"/>
                <w:sz w:val="30"/>
                <w:szCs w:val="30"/>
              </w:rPr>
              <w:t>三类停车资源，大胆探索</w:t>
            </w:r>
            <w:r>
              <w:rPr>
                <w:rFonts w:hint="eastAsia" w:eastAsia="仿宋_GB2312"/>
                <w:sz w:val="30"/>
                <w:szCs w:val="30"/>
              </w:rPr>
              <w:t>“</w:t>
            </w:r>
            <w:r>
              <w:rPr>
                <w:rFonts w:eastAsia="仿宋_GB2312"/>
                <w:sz w:val="30"/>
                <w:szCs w:val="30"/>
              </w:rPr>
              <w:t>政府引导、个人自愿、潮汐开放、有偿共享</w:t>
            </w:r>
            <w:r>
              <w:rPr>
                <w:rFonts w:hint="eastAsia" w:eastAsia="仿宋_GB2312"/>
                <w:sz w:val="30"/>
                <w:szCs w:val="30"/>
              </w:rPr>
              <w:t>”</w:t>
            </w:r>
            <w:r>
              <w:rPr>
                <w:rFonts w:eastAsia="仿宋_GB2312"/>
                <w:sz w:val="30"/>
                <w:szCs w:val="30"/>
              </w:rPr>
              <w:t>的共享停车模式，推进小区停车场对外开放，已共享泊位2.4万个。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8" w:hRule="atLeast"/>
        </w:trPr>
        <w:tc>
          <w:tcPr>
            <w:tcW w:w="454" w:type="pct"/>
            <w:vAlign w:val="center"/>
          </w:tcPr>
          <w:p>
            <w:pPr>
              <w:spacing w:line="400" w:lineRule="exact"/>
              <w:jc w:val="center"/>
              <w:rPr>
                <w:rFonts w:eastAsia="仿宋_GB2312"/>
                <w:sz w:val="30"/>
                <w:szCs w:val="30"/>
              </w:rPr>
            </w:pPr>
            <w:r>
              <w:rPr>
                <w:rFonts w:eastAsia="仿宋_GB2312"/>
                <w:sz w:val="30"/>
                <w:szCs w:val="30"/>
              </w:rPr>
              <w:t>2.5</w:t>
            </w:r>
          </w:p>
        </w:tc>
        <w:tc>
          <w:tcPr>
            <w:tcW w:w="1303" w:type="pct"/>
            <w:vAlign w:val="center"/>
          </w:tcPr>
          <w:p>
            <w:pPr>
              <w:spacing w:line="400" w:lineRule="exact"/>
              <w:jc w:val="center"/>
              <w:rPr>
                <w:rFonts w:eastAsia="仿宋_GB2312"/>
                <w:sz w:val="30"/>
                <w:szCs w:val="30"/>
              </w:rPr>
            </w:pPr>
            <w:r>
              <w:rPr>
                <w:rFonts w:eastAsia="仿宋_GB2312"/>
                <w:sz w:val="30"/>
                <w:szCs w:val="30"/>
              </w:rPr>
              <w:t>绿化率达到40%的小区占比（%）</w:t>
            </w:r>
          </w:p>
        </w:tc>
        <w:tc>
          <w:tcPr>
            <w:tcW w:w="388" w:type="pct"/>
            <w:vAlign w:val="center"/>
          </w:tcPr>
          <w:p>
            <w:pPr>
              <w:spacing w:line="400" w:lineRule="exact"/>
              <w:jc w:val="center"/>
              <w:rPr>
                <w:rFonts w:eastAsia="仿宋_GB2312"/>
                <w:sz w:val="30"/>
                <w:szCs w:val="30"/>
              </w:rPr>
            </w:pPr>
            <w:r>
              <w:rPr>
                <w:rFonts w:eastAsia="仿宋_GB2312"/>
                <w:sz w:val="30"/>
                <w:szCs w:val="30"/>
              </w:rPr>
              <w:t>≥20%</w:t>
            </w:r>
          </w:p>
        </w:tc>
        <w:tc>
          <w:tcPr>
            <w:tcW w:w="2855" w:type="pct"/>
            <w:vAlign w:val="center"/>
          </w:tcPr>
          <w:p>
            <w:pPr>
              <w:spacing w:line="400" w:lineRule="exact"/>
              <w:jc w:val="left"/>
              <w:rPr>
                <w:rFonts w:eastAsia="仿宋_GB2312"/>
                <w:sz w:val="30"/>
                <w:szCs w:val="30"/>
              </w:rPr>
            </w:pPr>
            <w:r>
              <w:rPr>
                <w:rFonts w:eastAsia="仿宋_GB2312"/>
                <w:sz w:val="30"/>
                <w:szCs w:val="30"/>
              </w:rPr>
              <w:t>【指标释义】绿化率达到40%的小区</w:t>
            </w:r>
            <w:r>
              <w:rPr>
                <w:rFonts w:eastAsia="仿宋_GB2312"/>
                <w:sz w:val="30"/>
                <w:szCs w:val="30"/>
                <w:lang w:bidi="ar"/>
              </w:rPr>
              <w:t>数量</w:t>
            </w:r>
            <w:r>
              <w:rPr>
                <w:rFonts w:eastAsia="仿宋_GB2312"/>
                <w:sz w:val="30"/>
                <w:szCs w:val="30"/>
              </w:rPr>
              <w:t>占总小区数量比例。</w:t>
            </w:r>
          </w:p>
          <w:p>
            <w:pPr>
              <w:spacing w:line="400" w:lineRule="exact"/>
              <w:jc w:val="left"/>
              <w:rPr>
                <w:rFonts w:eastAsia="仿宋_GB2312"/>
                <w:sz w:val="30"/>
                <w:szCs w:val="30"/>
                <w:lang w:bidi="ar"/>
              </w:rPr>
            </w:pPr>
            <w:r>
              <w:rPr>
                <w:rFonts w:eastAsia="仿宋_GB2312"/>
                <w:sz w:val="30"/>
                <w:szCs w:val="30"/>
              </w:rPr>
              <w:t>【计算公式】绿化率达到40%的小区</w:t>
            </w:r>
            <w:r>
              <w:rPr>
                <w:rFonts w:eastAsia="仿宋_GB2312"/>
                <w:sz w:val="30"/>
                <w:szCs w:val="30"/>
                <w:lang w:bidi="ar"/>
              </w:rPr>
              <w:t>比例</w:t>
            </w:r>
          </w:p>
          <w:p>
            <w:pPr>
              <w:spacing w:line="400" w:lineRule="exact"/>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绿化率达到40%的</m:t>
                  </m:r>
                  <m:r>
                    <m:rPr>
                      <m:sty m:val="p"/>
                    </m:rPr>
                    <w:rPr>
                      <w:rFonts w:ascii="Cambria Math" w:hAnsi="Cambria Math" w:eastAsia="仿宋_GB2312"/>
                      <w:sz w:val="30"/>
                      <w:szCs w:val="30"/>
                      <w:lang w:bidi="ar"/>
                    </w:rPr>
                    <m:t>小区</m:t>
                  </m:r>
                  <m:r>
                    <m:rPr>
                      <m:sty m:val="p"/>
                    </m:rPr>
                    <w:rPr>
                      <w:rFonts w:ascii="Cambria Math" w:hAnsi="Cambria Math" w:eastAsia="仿宋_GB2312"/>
                      <w:sz w:val="30"/>
                      <w:szCs w:val="30"/>
                    </w:rPr>
                    <m:t>数量</m:t>
                  </m:r>
                  <m:ctrlPr>
                    <w:rPr>
                      <w:rFonts w:ascii="Cambria Math" w:hAnsi="Cambria Math" w:eastAsia="仿宋_GB2312"/>
                      <w:sz w:val="30"/>
                      <w:szCs w:val="30"/>
                    </w:rPr>
                  </m:ctrlPr>
                </m:num>
                <m:den>
                  <m:r>
                    <m:rPr>
                      <m:sty m:val="p"/>
                    </m:rPr>
                    <w:rPr>
                      <w:rFonts w:ascii="Cambria Math" w:hAnsi="Cambria Math" w:eastAsia="仿宋_GB2312"/>
                      <w:sz w:val="30"/>
                      <w:szCs w:val="30"/>
                    </w:rPr>
                    <m:t>总小区数量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r>
              <w:rPr>
                <w:rFonts w:hint="eastAsia" w:eastAsia="仿宋_GB2312"/>
                <w:sz w:val="30"/>
                <w:szCs w:val="30"/>
              </w:rPr>
              <w:t>《民用建筑设计统一标准》</w:t>
            </w:r>
            <w:r>
              <w:rPr>
                <w:rFonts w:eastAsia="仿宋_GB2312"/>
                <w:sz w:val="30"/>
                <w:szCs w:val="30"/>
              </w:rPr>
              <w:t>GB50352</w:t>
            </w:r>
            <w:r>
              <w:rPr>
                <w:rFonts w:hint="eastAsia" w:eastAsia="仿宋_GB2312"/>
                <w:sz w:val="30"/>
                <w:szCs w:val="30"/>
              </w:rPr>
              <w:t>-2019</w:t>
            </w:r>
          </w:p>
          <w:p>
            <w:pPr>
              <w:spacing w:line="400" w:lineRule="exact"/>
              <w:jc w:val="left"/>
              <w:rPr>
                <w:rFonts w:eastAsia="仿宋_GB2312"/>
                <w:sz w:val="30"/>
                <w:szCs w:val="30"/>
              </w:rPr>
            </w:pPr>
            <w:r>
              <w:rPr>
                <w:rFonts w:hint="eastAsia" w:eastAsia="仿宋_GB2312"/>
                <w:sz w:val="30"/>
                <w:szCs w:val="30"/>
              </w:rPr>
              <w:t>第</w:t>
            </w:r>
            <w:r>
              <w:rPr>
                <w:rFonts w:eastAsia="仿宋_GB2312"/>
                <w:sz w:val="30"/>
                <w:szCs w:val="30"/>
              </w:rPr>
              <w:t>5.4.1</w:t>
            </w:r>
            <w:r>
              <w:rPr>
                <w:rFonts w:hint="eastAsia" w:eastAsia="仿宋_GB2312"/>
                <w:sz w:val="30"/>
                <w:szCs w:val="30"/>
              </w:rPr>
              <w:t>条，绿化指标应符合当地控制性详细规划及城市绿地管理的有关规定。</w:t>
            </w:r>
          </w:p>
          <w:p>
            <w:pPr>
              <w:spacing w:line="400" w:lineRule="exact"/>
              <w:jc w:val="left"/>
              <w:rPr>
                <w:rFonts w:eastAsia="仿宋_GB2312"/>
                <w:sz w:val="30"/>
                <w:szCs w:val="30"/>
              </w:rPr>
            </w:pPr>
            <w:r>
              <w:rPr>
                <w:rFonts w:eastAsia="仿宋_GB2312"/>
                <w:sz w:val="30"/>
                <w:szCs w:val="30"/>
              </w:rPr>
              <w:t>2.《城市绿化规划建设指标的规定》</w:t>
            </w:r>
          </w:p>
          <w:p>
            <w:pPr>
              <w:spacing w:line="400" w:lineRule="exact"/>
              <w:jc w:val="left"/>
              <w:rPr>
                <w:rFonts w:eastAsia="仿宋_GB2312"/>
                <w:sz w:val="30"/>
                <w:szCs w:val="30"/>
              </w:rPr>
            </w:pPr>
            <w:r>
              <w:rPr>
                <w:rFonts w:eastAsia="仿宋_GB2312"/>
                <w:sz w:val="30"/>
                <w:szCs w:val="30"/>
              </w:rPr>
              <w:t>新建居住区绿地占居住区总用地比率不低于30%。</w:t>
            </w:r>
          </w:p>
          <w:p>
            <w:pPr>
              <w:spacing w:line="400" w:lineRule="exact"/>
              <w:jc w:val="left"/>
              <w:rPr>
                <w:rFonts w:eastAsia="仿宋_GB2312"/>
                <w:sz w:val="30"/>
                <w:szCs w:val="30"/>
              </w:rPr>
            </w:pPr>
            <w:r>
              <w:rPr>
                <w:rFonts w:hint="eastAsia" w:eastAsia="仿宋_GB2312"/>
                <w:sz w:val="30"/>
                <w:szCs w:val="30"/>
              </w:rPr>
              <w:t>3.</w:t>
            </w:r>
            <w:r>
              <w:rPr>
                <w:rFonts w:eastAsia="仿宋_GB2312"/>
                <w:sz w:val="30"/>
                <w:szCs w:val="30"/>
              </w:rPr>
              <w:t>《国务院办公厅关于科学绿化的指导意见》</w:t>
            </w:r>
          </w:p>
          <w:p>
            <w:pPr>
              <w:spacing w:line="400" w:lineRule="exact"/>
              <w:jc w:val="left"/>
              <w:rPr>
                <w:rFonts w:eastAsia="仿宋_GB2312"/>
                <w:sz w:val="30"/>
                <w:szCs w:val="30"/>
              </w:rPr>
            </w:pPr>
            <w:r>
              <w:rPr>
                <w:rFonts w:eastAsia="仿宋_GB2312"/>
                <w:sz w:val="30"/>
                <w:szCs w:val="30"/>
              </w:rPr>
              <w:t>节俭务实推进城乡绿化。充分利用城乡废弃地、边角地、房前屋后等见缝插绿，推进立体绿化，做到应绿尽绿。增强城乡绿地的系统性、协同性，构建绿道网络，实现城乡绿地连接贯通。加大城乡公园绿地建设力度，形成布局合理的公园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4" w:type="pct"/>
            <w:vAlign w:val="center"/>
          </w:tcPr>
          <w:p>
            <w:pPr>
              <w:spacing w:line="400" w:lineRule="exact"/>
              <w:jc w:val="center"/>
              <w:rPr>
                <w:rFonts w:eastAsia="仿宋_GB2312"/>
                <w:sz w:val="30"/>
                <w:szCs w:val="30"/>
              </w:rPr>
            </w:pPr>
            <w:r>
              <w:rPr>
                <w:rFonts w:eastAsia="仿宋_GB2312"/>
                <w:sz w:val="30"/>
                <w:szCs w:val="30"/>
              </w:rPr>
              <w:t>2.6</w:t>
            </w:r>
          </w:p>
        </w:tc>
        <w:tc>
          <w:tcPr>
            <w:tcW w:w="1303" w:type="pct"/>
            <w:vAlign w:val="center"/>
          </w:tcPr>
          <w:p>
            <w:pPr>
              <w:spacing w:line="400" w:lineRule="exact"/>
              <w:jc w:val="center"/>
              <w:rPr>
                <w:rFonts w:eastAsia="仿宋_GB2312"/>
                <w:sz w:val="30"/>
                <w:szCs w:val="30"/>
              </w:rPr>
            </w:pPr>
            <w:r>
              <w:rPr>
                <w:rFonts w:eastAsia="仿宋_GB2312"/>
                <w:sz w:val="30"/>
                <w:szCs w:val="30"/>
              </w:rPr>
              <w:t>配备不小于150平方米的公共活动场地小区比例（%）</w:t>
            </w:r>
          </w:p>
        </w:tc>
        <w:tc>
          <w:tcPr>
            <w:tcW w:w="388" w:type="pct"/>
            <w:vAlign w:val="center"/>
          </w:tcPr>
          <w:p>
            <w:pPr>
              <w:spacing w:line="400" w:lineRule="exact"/>
              <w:jc w:val="center"/>
              <w:rPr>
                <w:rFonts w:eastAsia="仿宋_GB2312"/>
                <w:sz w:val="30"/>
                <w:szCs w:val="30"/>
              </w:rPr>
            </w:pPr>
            <w:r>
              <w:rPr>
                <w:rFonts w:eastAsia="仿宋_GB2312"/>
                <w:sz w:val="30"/>
                <w:szCs w:val="30"/>
              </w:rPr>
              <w:t>≥50%</w:t>
            </w:r>
          </w:p>
        </w:tc>
        <w:tc>
          <w:tcPr>
            <w:tcW w:w="2855" w:type="pct"/>
            <w:vAlign w:val="center"/>
          </w:tcPr>
          <w:p>
            <w:pPr>
              <w:spacing w:line="400" w:lineRule="exact"/>
              <w:jc w:val="left"/>
              <w:rPr>
                <w:rFonts w:eastAsia="仿宋_GB2312"/>
                <w:sz w:val="30"/>
                <w:szCs w:val="30"/>
              </w:rPr>
            </w:pPr>
            <w:r>
              <w:rPr>
                <w:rFonts w:eastAsia="仿宋_GB2312"/>
                <w:sz w:val="30"/>
                <w:szCs w:val="30"/>
              </w:rPr>
              <w:t>【指标释义】配备不小于150平方米的公共活动场地的小区</w:t>
            </w:r>
            <w:r>
              <w:rPr>
                <w:rFonts w:eastAsia="仿宋_GB2312"/>
                <w:sz w:val="30"/>
                <w:szCs w:val="30"/>
                <w:lang w:bidi="ar"/>
              </w:rPr>
              <w:t>数量</w:t>
            </w:r>
            <w:r>
              <w:rPr>
                <w:rFonts w:eastAsia="仿宋_GB2312"/>
                <w:sz w:val="30"/>
                <w:szCs w:val="30"/>
              </w:rPr>
              <w:t>占总小区数量比例。</w:t>
            </w:r>
          </w:p>
          <w:p>
            <w:pPr>
              <w:jc w:val="left"/>
              <w:rPr>
                <w:rFonts w:eastAsia="仿宋_GB2312"/>
                <w:sz w:val="30"/>
                <w:szCs w:val="30"/>
              </w:rPr>
            </w:pPr>
            <w:r>
              <w:rPr>
                <w:rFonts w:eastAsia="仿宋_GB2312"/>
                <w:sz w:val="30"/>
                <w:szCs w:val="30"/>
              </w:rPr>
              <w:t>【计算公式】配备不小于150平方米的公共活动场地的小区</w:t>
            </w:r>
            <w:r>
              <w:rPr>
                <w:rFonts w:eastAsia="仿宋_GB2312"/>
                <w:sz w:val="30"/>
                <w:szCs w:val="30"/>
                <w:lang w:bidi="ar"/>
              </w:rPr>
              <w:t>比例</w:t>
            </w: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配备不小于150平方米的公共活动场地的</m:t>
                  </m:r>
                  <m:r>
                    <m:rPr>
                      <m:sty m:val="p"/>
                    </m:rPr>
                    <w:rPr>
                      <w:rFonts w:ascii="Cambria Math" w:hAnsi="Cambria Math" w:eastAsia="仿宋_GB2312"/>
                      <w:sz w:val="30"/>
                      <w:szCs w:val="30"/>
                      <w:lang w:bidi="ar"/>
                    </w:rPr>
                    <m:t>小区</m:t>
                  </m:r>
                  <m:r>
                    <m:rPr>
                      <m:sty m:val="p"/>
                    </m:rPr>
                    <w:rPr>
                      <w:rFonts w:ascii="Cambria Math" w:hAnsi="Cambria Math" w:eastAsia="仿宋_GB2312"/>
                      <w:sz w:val="30"/>
                      <w:szCs w:val="30"/>
                    </w:rPr>
                    <m:t>数量</m:t>
                  </m:r>
                  <m:ctrlPr>
                    <w:rPr>
                      <w:rFonts w:ascii="Cambria Math" w:hAnsi="Cambria Math" w:eastAsia="仿宋_GB2312"/>
                      <w:sz w:val="30"/>
                      <w:szCs w:val="30"/>
                    </w:rPr>
                  </m:ctrlPr>
                </m:num>
                <m:den>
                  <m:r>
                    <m:rPr>
                      <m:sty m:val="p"/>
                    </m:rPr>
                    <w:rPr>
                      <w:rFonts w:ascii="Cambria Math" w:hAnsi="Cambria Math" w:eastAsia="仿宋_GB2312"/>
                      <w:sz w:val="30"/>
                      <w:szCs w:val="30"/>
                    </w:rPr>
                    <m:t>总小区数量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1.住房和城乡建设部《完整居住社区建设标准（试行</w:t>
            </w:r>
            <w:r>
              <w:rPr>
                <w:rFonts w:hint="eastAsia" w:eastAsia="仿宋_GB2312"/>
                <w:sz w:val="30"/>
                <w:szCs w:val="30"/>
              </w:rPr>
              <w:t>）</w:t>
            </w:r>
            <w:r>
              <w:rPr>
                <w:rFonts w:eastAsia="仿宋_GB2312"/>
                <w:sz w:val="30"/>
                <w:szCs w:val="30"/>
              </w:rPr>
              <w:t>》</w:t>
            </w:r>
          </w:p>
          <w:p>
            <w:pPr>
              <w:spacing w:line="400" w:lineRule="exact"/>
              <w:jc w:val="left"/>
              <w:rPr>
                <w:rFonts w:eastAsia="仿宋_GB2312"/>
                <w:sz w:val="30"/>
                <w:szCs w:val="30"/>
              </w:rPr>
            </w:pPr>
            <w:r>
              <w:rPr>
                <w:rFonts w:eastAsia="仿宋_GB2312"/>
                <w:sz w:val="30"/>
                <w:szCs w:val="30"/>
              </w:rPr>
              <w:t>公共活动空间充足。至少有一片公共活动场地（含室外综合健身场地），用地面积不小于150平方米，配置健身器材、健身步道、休息座椅等设施以及沙坑等儿童娱乐设施。</w:t>
            </w:r>
          </w:p>
          <w:p>
            <w:pPr>
              <w:spacing w:line="400" w:lineRule="exact"/>
              <w:jc w:val="left"/>
              <w:rPr>
                <w:rFonts w:eastAsia="仿宋_GB2312"/>
                <w:sz w:val="30"/>
                <w:szCs w:val="30"/>
              </w:rPr>
            </w:pPr>
            <w:r>
              <w:rPr>
                <w:rFonts w:eastAsia="仿宋_GB2312"/>
                <w:sz w:val="30"/>
                <w:szCs w:val="30"/>
              </w:rPr>
              <w:t>2.住房和城乡建设部《关于开展城市居住社区建设补短板行动的意见》</w:t>
            </w:r>
          </w:p>
          <w:p>
            <w:pPr>
              <w:spacing w:line="400" w:lineRule="exact"/>
              <w:jc w:val="left"/>
              <w:rPr>
                <w:rFonts w:eastAsia="仿宋_GB2312"/>
                <w:sz w:val="30"/>
                <w:szCs w:val="30"/>
              </w:rPr>
            </w:pPr>
            <w:r>
              <w:rPr>
                <w:rFonts w:eastAsia="仿宋_GB2312"/>
                <w:sz w:val="30"/>
                <w:szCs w:val="30"/>
              </w:rPr>
              <w:t>到2025年，基本补齐既有居住社区设施短板，新建居住社区同步配建各类设施，城市居住社区环境明显改善，共建共治共享机制不断健全，全国地级及以上城市完整居住社区覆盖率显著提升。</w:t>
            </w:r>
          </w:p>
          <w:p>
            <w:pPr>
              <w:spacing w:line="400" w:lineRule="exact"/>
              <w:jc w:val="left"/>
              <w:rPr>
                <w:rFonts w:eastAsia="仿宋_GB2312"/>
                <w:sz w:val="30"/>
                <w:szCs w:val="30"/>
              </w:rPr>
            </w:pPr>
            <w:r>
              <w:rPr>
                <w:rFonts w:eastAsia="仿宋_GB2312"/>
                <w:sz w:val="30"/>
                <w:szCs w:val="30"/>
              </w:rPr>
              <w:t>3.青岛市《青岛市市区公共服务设施配套标准及规划导则（2023年试行版）》</w:t>
            </w:r>
          </w:p>
          <w:p>
            <w:pPr>
              <w:spacing w:line="400" w:lineRule="exact"/>
              <w:jc w:val="left"/>
              <w:rPr>
                <w:rFonts w:eastAsia="仿宋_GB2312"/>
                <w:sz w:val="30"/>
                <w:szCs w:val="30"/>
              </w:rPr>
            </w:pPr>
            <w:r>
              <w:rPr>
                <w:rFonts w:eastAsia="仿宋_GB2312"/>
                <w:sz w:val="30"/>
                <w:szCs w:val="30"/>
              </w:rPr>
              <w:t>体育健身类设施。城区统筹层面，落实市级大型体育场馆和全民健身活动中心，区级中型体育场馆、全民健身活动中心和体育公园。居住区层面，落实</w:t>
            </w:r>
            <w:r>
              <w:rPr>
                <w:rFonts w:hint="eastAsia" w:eastAsia="仿宋_GB2312"/>
                <w:sz w:val="30"/>
                <w:szCs w:val="30"/>
              </w:rPr>
              <w:t>“</w:t>
            </w:r>
            <w:r>
              <w:rPr>
                <w:rFonts w:eastAsia="仿宋_GB2312"/>
                <w:sz w:val="30"/>
                <w:szCs w:val="30"/>
              </w:rPr>
              <w:t>街道全民健身中心+大、中、小型活动场地</w:t>
            </w:r>
            <w:r>
              <w:rPr>
                <w:rFonts w:hint="eastAsia" w:eastAsia="仿宋_GB2312"/>
                <w:sz w:val="30"/>
                <w:szCs w:val="30"/>
              </w:rPr>
              <w:t>”</w:t>
            </w:r>
            <w:r>
              <w:rPr>
                <w:rFonts w:eastAsia="仿宋_GB2312"/>
                <w:sz w:val="30"/>
                <w:szCs w:val="30"/>
              </w:rPr>
              <w:t>，新建居住项目的体育健身设施配置，应同时满足室外人均用地面积不低于0.3平方米和室内人均建筑面积不低于0.1平方米的要求。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1" w:hRule="atLeast"/>
        </w:trPr>
        <w:tc>
          <w:tcPr>
            <w:tcW w:w="454" w:type="pct"/>
            <w:vAlign w:val="center"/>
          </w:tcPr>
          <w:p>
            <w:pPr>
              <w:spacing w:line="400" w:lineRule="exact"/>
              <w:jc w:val="center"/>
              <w:rPr>
                <w:rFonts w:eastAsia="仿宋_GB2312"/>
                <w:sz w:val="30"/>
                <w:szCs w:val="30"/>
              </w:rPr>
            </w:pPr>
            <w:r>
              <w:rPr>
                <w:rFonts w:eastAsia="仿宋_GB2312"/>
                <w:sz w:val="30"/>
                <w:szCs w:val="30"/>
              </w:rPr>
              <w:t>2.7</w:t>
            </w:r>
          </w:p>
        </w:tc>
        <w:tc>
          <w:tcPr>
            <w:tcW w:w="1303" w:type="pct"/>
            <w:vAlign w:val="center"/>
          </w:tcPr>
          <w:p>
            <w:pPr>
              <w:spacing w:line="400" w:lineRule="exact"/>
              <w:jc w:val="center"/>
              <w:rPr>
                <w:rFonts w:eastAsia="仿宋_GB2312"/>
                <w:sz w:val="30"/>
                <w:szCs w:val="30"/>
              </w:rPr>
            </w:pPr>
            <w:r>
              <w:rPr>
                <w:rFonts w:eastAsia="仿宋_GB2312"/>
                <w:sz w:val="30"/>
                <w:szCs w:val="30"/>
              </w:rPr>
              <w:t>公共照明节能灯具使用率（%）</w:t>
            </w:r>
          </w:p>
        </w:tc>
        <w:tc>
          <w:tcPr>
            <w:tcW w:w="388" w:type="pct"/>
            <w:vAlign w:val="center"/>
          </w:tcPr>
          <w:p>
            <w:pPr>
              <w:spacing w:line="400" w:lineRule="exact"/>
              <w:jc w:val="center"/>
              <w:rPr>
                <w:rFonts w:eastAsia="仿宋_GB2312"/>
                <w:sz w:val="30"/>
                <w:szCs w:val="30"/>
              </w:rPr>
            </w:pPr>
            <w:r>
              <w:rPr>
                <w:rFonts w:eastAsia="仿宋_GB2312"/>
                <w:sz w:val="30"/>
                <w:szCs w:val="30"/>
              </w:rPr>
              <w:t>≥80%</w:t>
            </w:r>
          </w:p>
        </w:tc>
        <w:tc>
          <w:tcPr>
            <w:tcW w:w="2855" w:type="pct"/>
            <w:vAlign w:val="center"/>
          </w:tcPr>
          <w:p>
            <w:pPr>
              <w:spacing w:line="400" w:lineRule="exact"/>
              <w:jc w:val="left"/>
              <w:rPr>
                <w:rFonts w:eastAsia="仿宋_GB2312"/>
                <w:sz w:val="30"/>
                <w:szCs w:val="30"/>
              </w:rPr>
            </w:pPr>
            <w:r>
              <w:rPr>
                <w:rFonts w:eastAsia="仿宋_GB2312"/>
                <w:sz w:val="30"/>
                <w:szCs w:val="30"/>
              </w:rPr>
              <w:t>【指标释义】新建小区项目公共区域采用的照明节能灯具数量占总灯具数</w:t>
            </w:r>
            <w:r>
              <w:rPr>
                <w:rFonts w:hint="eastAsia" w:eastAsia="仿宋_GB2312"/>
                <w:sz w:val="30"/>
                <w:szCs w:val="30"/>
              </w:rPr>
              <w:t>量的</w:t>
            </w:r>
            <w:r>
              <w:rPr>
                <w:rFonts w:eastAsia="仿宋_GB2312"/>
                <w:sz w:val="30"/>
                <w:szCs w:val="30"/>
              </w:rPr>
              <w:t>比例。</w:t>
            </w:r>
          </w:p>
          <w:p>
            <w:pPr>
              <w:jc w:val="left"/>
              <w:rPr>
                <w:rFonts w:eastAsia="仿宋_GB2312"/>
                <w:sz w:val="30"/>
                <w:szCs w:val="30"/>
              </w:rPr>
            </w:pPr>
            <w:r>
              <w:rPr>
                <w:rFonts w:eastAsia="仿宋_GB2312"/>
                <w:sz w:val="30"/>
                <w:szCs w:val="30"/>
              </w:rPr>
              <w:t>【计算公式】公共照明节能灯具使用率</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公共区域采用的照明节能灯具数量</m:t>
                  </m:r>
                  <m:ctrlPr>
                    <w:rPr>
                      <w:rFonts w:ascii="Cambria Math" w:hAnsi="Cambria Math" w:eastAsia="仿宋_GB2312"/>
                      <w:sz w:val="30"/>
                      <w:szCs w:val="30"/>
                    </w:rPr>
                  </m:ctrlPr>
                </m:num>
                <m:den>
                  <m:r>
                    <m:rPr>
                      <m:sty m:val="p"/>
                    </m:rPr>
                    <w:rPr>
                      <w:rFonts w:ascii="Cambria Math" w:hAnsi="Cambria Math" w:eastAsia="仿宋_GB2312"/>
                      <w:sz w:val="30"/>
                      <w:szCs w:val="30"/>
                    </w:rPr>
                    <m:t>公共区域总灯具数量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1.住房和城乡建设部《城乡建设领域碳达峰实施方案》</w:t>
            </w:r>
          </w:p>
          <w:p>
            <w:pPr>
              <w:spacing w:line="400" w:lineRule="exact"/>
              <w:jc w:val="left"/>
              <w:rPr>
                <w:rFonts w:eastAsia="仿宋_GB2312"/>
                <w:sz w:val="30"/>
                <w:szCs w:val="30"/>
              </w:rPr>
            </w:pPr>
            <w:r>
              <w:rPr>
                <w:rFonts w:eastAsia="仿宋_GB2312"/>
                <w:sz w:val="30"/>
                <w:szCs w:val="30"/>
              </w:rPr>
              <w:t>到2030年，LED等高效节能灯具的使用占比要超过80%，同时30%以上城市建成照明数字化系统。</w:t>
            </w:r>
          </w:p>
          <w:p>
            <w:pPr>
              <w:spacing w:line="400" w:lineRule="exact"/>
              <w:jc w:val="left"/>
              <w:rPr>
                <w:rFonts w:eastAsia="仿宋_GB2312"/>
                <w:sz w:val="30"/>
                <w:szCs w:val="30"/>
              </w:rPr>
            </w:pPr>
            <w:r>
              <w:rPr>
                <w:rFonts w:eastAsia="仿宋_GB2312"/>
                <w:sz w:val="30"/>
                <w:szCs w:val="30"/>
              </w:rPr>
              <w:t>2.《青岛市城乡建设领域碳达峰工作方案》</w:t>
            </w:r>
          </w:p>
          <w:p>
            <w:pPr>
              <w:spacing w:line="400" w:lineRule="exact"/>
              <w:jc w:val="left"/>
              <w:rPr>
                <w:rFonts w:eastAsia="仿宋_GB2312"/>
                <w:sz w:val="30"/>
                <w:szCs w:val="30"/>
              </w:rPr>
            </w:pPr>
            <w:r>
              <w:rPr>
                <w:rFonts w:eastAsia="仿宋_GB2312"/>
                <w:sz w:val="30"/>
                <w:szCs w:val="30"/>
              </w:rPr>
              <w:t>推进城市绿色照明，提高LED等高效照明灯具的普及率，到2030年功能性照明节能灯具普及率达到60%以上。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2.8</w:t>
            </w:r>
          </w:p>
        </w:tc>
        <w:tc>
          <w:tcPr>
            <w:tcW w:w="1303" w:type="pct"/>
            <w:vAlign w:val="center"/>
          </w:tcPr>
          <w:p>
            <w:pPr>
              <w:spacing w:line="400" w:lineRule="exact"/>
              <w:jc w:val="center"/>
              <w:rPr>
                <w:rFonts w:eastAsia="仿宋_GB2312"/>
                <w:sz w:val="30"/>
                <w:szCs w:val="30"/>
              </w:rPr>
            </w:pPr>
            <w:r>
              <w:rPr>
                <w:rFonts w:eastAsia="仿宋_GB2312"/>
                <w:sz w:val="30"/>
                <w:szCs w:val="30"/>
                <w:lang w:bidi="ar"/>
              </w:rPr>
              <w:t>公共节水器具普及率（%）</w:t>
            </w:r>
          </w:p>
        </w:tc>
        <w:tc>
          <w:tcPr>
            <w:tcW w:w="388" w:type="pct"/>
            <w:vAlign w:val="center"/>
          </w:tcPr>
          <w:p>
            <w:pPr>
              <w:spacing w:line="400" w:lineRule="exact"/>
              <w:jc w:val="center"/>
              <w:rPr>
                <w:rFonts w:eastAsia="仿宋_GB2312"/>
                <w:sz w:val="30"/>
                <w:szCs w:val="30"/>
              </w:rPr>
            </w:pPr>
            <w:r>
              <w:rPr>
                <w:rFonts w:hint="eastAsia" w:eastAsia="仿宋_GB2312"/>
                <w:sz w:val="30"/>
                <w:szCs w:val="30"/>
              </w:rPr>
              <w:t>100</w:t>
            </w:r>
            <w:r>
              <w:rPr>
                <w:rFonts w:eastAsia="仿宋_GB2312"/>
                <w:sz w:val="30"/>
                <w:szCs w:val="30"/>
              </w:rPr>
              <w:t>%</w:t>
            </w:r>
          </w:p>
        </w:tc>
        <w:tc>
          <w:tcPr>
            <w:tcW w:w="2855" w:type="pct"/>
            <w:vAlign w:val="center"/>
          </w:tcPr>
          <w:p>
            <w:pPr>
              <w:spacing w:line="400" w:lineRule="exact"/>
              <w:jc w:val="left"/>
              <w:rPr>
                <w:rFonts w:eastAsia="仿宋_GB2312"/>
                <w:sz w:val="30"/>
                <w:szCs w:val="30"/>
              </w:rPr>
            </w:pPr>
            <w:r>
              <w:rPr>
                <w:rFonts w:eastAsia="仿宋_GB2312"/>
                <w:sz w:val="30"/>
                <w:szCs w:val="30"/>
              </w:rPr>
              <w:t>【指标释义】新建小区项目公共区域采用的</w:t>
            </w:r>
            <w:r>
              <w:rPr>
                <w:rFonts w:eastAsia="仿宋_GB2312"/>
                <w:sz w:val="30"/>
                <w:szCs w:val="30"/>
                <w:lang w:bidi="ar"/>
              </w:rPr>
              <w:t>节水器具</w:t>
            </w:r>
            <w:r>
              <w:rPr>
                <w:rFonts w:eastAsia="仿宋_GB2312"/>
                <w:sz w:val="30"/>
                <w:szCs w:val="30"/>
              </w:rPr>
              <w:t>数量占总卫生器具数</w:t>
            </w:r>
            <w:r>
              <w:rPr>
                <w:rFonts w:hint="eastAsia" w:eastAsia="仿宋_GB2312"/>
                <w:sz w:val="30"/>
                <w:szCs w:val="30"/>
              </w:rPr>
              <w:t>量的</w:t>
            </w:r>
            <w:r>
              <w:rPr>
                <w:rFonts w:eastAsia="仿宋_GB2312"/>
                <w:sz w:val="30"/>
                <w:szCs w:val="30"/>
              </w:rPr>
              <w:t>比例。</w:t>
            </w:r>
          </w:p>
          <w:p>
            <w:pPr>
              <w:jc w:val="left"/>
              <w:rPr>
                <w:rFonts w:eastAsia="仿宋_GB2312"/>
                <w:sz w:val="30"/>
                <w:szCs w:val="30"/>
                <w:lang w:bidi="ar"/>
              </w:rPr>
            </w:pPr>
            <w:r>
              <w:rPr>
                <w:rFonts w:eastAsia="仿宋_GB2312"/>
                <w:sz w:val="30"/>
                <w:szCs w:val="30"/>
              </w:rPr>
              <w:t>【计算公式】</w:t>
            </w:r>
            <w:r>
              <w:rPr>
                <w:rFonts w:eastAsia="仿宋_GB2312"/>
                <w:sz w:val="30"/>
                <w:szCs w:val="30"/>
                <w:lang w:bidi="ar"/>
              </w:rPr>
              <w:t>公共节水器具普及率</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公共区域采用的</m:t>
                  </m:r>
                  <m:r>
                    <m:rPr>
                      <m:sty m:val="p"/>
                    </m:rPr>
                    <w:rPr>
                      <w:rFonts w:ascii="Cambria Math" w:hAnsi="Cambria Math" w:eastAsia="仿宋_GB2312"/>
                      <w:sz w:val="30"/>
                      <w:szCs w:val="30"/>
                      <w:lang w:bidi="ar"/>
                    </w:rPr>
                    <m:t>节水器具</m:t>
                  </m:r>
                  <m:r>
                    <m:rPr>
                      <m:sty m:val="p"/>
                    </m:rPr>
                    <w:rPr>
                      <w:rFonts w:ascii="Cambria Math" w:hAnsi="Cambria Math" w:eastAsia="仿宋_GB2312"/>
                      <w:sz w:val="30"/>
                      <w:szCs w:val="30"/>
                    </w:rPr>
                    <m:t>数量</m:t>
                  </m:r>
                  <m:ctrlPr>
                    <w:rPr>
                      <w:rFonts w:ascii="Cambria Math" w:hAnsi="Cambria Math" w:eastAsia="仿宋_GB2312"/>
                      <w:sz w:val="30"/>
                      <w:szCs w:val="30"/>
                    </w:rPr>
                  </m:ctrlPr>
                </m:num>
                <m:den>
                  <m:r>
                    <m:rPr>
                      <m:sty m:val="p"/>
                    </m:rPr>
                    <w:rPr>
                      <w:rFonts w:ascii="Cambria Math" w:hAnsi="Cambria Math" w:eastAsia="仿宋_GB2312"/>
                      <w:sz w:val="30"/>
                      <w:szCs w:val="30"/>
                    </w:rPr>
                    <m:t>公共区域总卫生器具数量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公共机构节约能源资源工作规划》</w:t>
            </w:r>
          </w:p>
          <w:p>
            <w:pPr>
              <w:spacing w:line="400" w:lineRule="exact"/>
              <w:jc w:val="left"/>
              <w:rPr>
                <w:rFonts w:eastAsia="仿宋_GB2312"/>
                <w:sz w:val="30"/>
                <w:szCs w:val="30"/>
              </w:rPr>
            </w:pPr>
            <w:r>
              <w:rPr>
                <w:rFonts w:eastAsia="仿宋_GB2312"/>
                <w:sz w:val="30"/>
                <w:szCs w:val="30"/>
              </w:rPr>
              <w:t>节水护水行动。提高节水器具使用率，新建建筑节水器具使用率实现100%。</w:t>
            </w:r>
          </w:p>
          <w:p>
            <w:pPr>
              <w:spacing w:line="400" w:lineRule="exact"/>
              <w:jc w:val="left"/>
              <w:rPr>
                <w:rFonts w:eastAsia="仿宋_GB2312"/>
                <w:sz w:val="30"/>
                <w:szCs w:val="30"/>
              </w:rPr>
            </w:pPr>
            <w:r>
              <w:rPr>
                <w:rFonts w:eastAsia="仿宋_GB2312"/>
                <w:sz w:val="30"/>
                <w:szCs w:val="30"/>
              </w:rPr>
              <w:t>2.《青岛市落实国家节水行动方案实施意见》</w:t>
            </w:r>
          </w:p>
          <w:p>
            <w:pPr>
              <w:spacing w:line="400" w:lineRule="exact"/>
              <w:jc w:val="left"/>
              <w:rPr>
                <w:rFonts w:eastAsia="仿宋_GB2312"/>
                <w:sz w:val="30"/>
                <w:szCs w:val="30"/>
              </w:rPr>
            </w:pPr>
            <w:r>
              <w:rPr>
                <w:rFonts w:eastAsia="仿宋_GB2312"/>
                <w:sz w:val="30"/>
                <w:szCs w:val="30"/>
              </w:rPr>
              <w:t>城镇节水降损。推进城市公共领域节水。加快一户一表改造，积极引导居民淘汰家庭非节水器具使用，到2022年节水器具普及率100%。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2.9</w:t>
            </w:r>
          </w:p>
        </w:tc>
        <w:tc>
          <w:tcPr>
            <w:tcW w:w="1303" w:type="pct"/>
            <w:vAlign w:val="center"/>
          </w:tcPr>
          <w:p>
            <w:pPr>
              <w:spacing w:line="400" w:lineRule="exact"/>
              <w:rPr>
                <w:rFonts w:eastAsia="仿宋_GB2312"/>
                <w:sz w:val="30"/>
                <w:szCs w:val="30"/>
              </w:rPr>
            </w:pPr>
            <w:r>
              <w:rPr>
                <w:rFonts w:eastAsia="仿宋_GB2312"/>
                <w:sz w:val="30"/>
                <w:szCs w:val="30"/>
              </w:rPr>
              <w:t>非传统水源利用设施覆盖率（%）</w:t>
            </w:r>
          </w:p>
        </w:tc>
        <w:tc>
          <w:tcPr>
            <w:tcW w:w="388" w:type="pct"/>
            <w:vAlign w:val="center"/>
          </w:tcPr>
          <w:p>
            <w:pPr>
              <w:spacing w:line="400" w:lineRule="exact"/>
              <w:jc w:val="center"/>
              <w:rPr>
                <w:rFonts w:eastAsia="仿宋_GB2312"/>
                <w:sz w:val="30"/>
                <w:szCs w:val="30"/>
              </w:rPr>
            </w:pPr>
            <w:r>
              <w:rPr>
                <w:rFonts w:eastAsia="仿宋_GB2312"/>
                <w:sz w:val="30"/>
                <w:szCs w:val="30"/>
              </w:rPr>
              <w:t>≥10%</w:t>
            </w:r>
          </w:p>
        </w:tc>
        <w:tc>
          <w:tcPr>
            <w:tcW w:w="2855" w:type="pct"/>
            <w:vAlign w:val="center"/>
          </w:tcPr>
          <w:p>
            <w:pPr>
              <w:spacing w:line="400" w:lineRule="exact"/>
              <w:jc w:val="left"/>
              <w:rPr>
                <w:rFonts w:eastAsia="仿宋_GB2312"/>
                <w:sz w:val="30"/>
                <w:szCs w:val="30"/>
              </w:rPr>
            </w:pPr>
            <w:r>
              <w:rPr>
                <w:rFonts w:eastAsia="仿宋_GB2312"/>
                <w:sz w:val="30"/>
                <w:szCs w:val="30"/>
              </w:rPr>
              <w:t>【指标释义】设有非传统水源利用设施</w:t>
            </w:r>
            <w:r>
              <w:rPr>
                <w:rFonts w:hint="eastAsia" w:eastAsia="仿宋_GB2312"/>
                <w:sz w:val="30"/>
                <w:szCs w:val="30"/>
              </w:rPr>
              <w:t>的小</w:t>
            </w:r>
            <w:r>
              <w:rPr>
                <w:rFonts w:eastAsia="仿宋_GB2312"/>
                <w:sz w:val="30"/>
                <w:szCs w:val="30"/>
              </w:rPr>
              <w:t>区数量占总小区数量比例，包括透水铺装、雨水花园、雨水调蓄利用等设施。</w:t>
            </w:r>
          </w:p>
          <w:p>
            <w:pPr>
              <w:jc w:val="left"/>
              <w:rPr>
                <w:rFonts w:eastAsia="仿宋_GB2312"/>
                <w:sz w:val="30"/>
                <w:szCs w:val="30"/>
              </w:rPr>
            </w:pPr>
            <w:r>
              <w:rPr>
                <w:rFonts w:eastAsia="仿宋_GB2312"/>
                <w:sz w:val="30"/>
                <w:szCs w:val="30"/>
              </w:rPr>
              <w:t>【计算公式】非传统水源利用设施覆盖率=</w:t>
            </w:r>
            <m:oMath>
              <m:f>
                <m:fPr>
                  <m:ctrlPr>
                    <w:rPr>
                      <w:rFonts w:ascii="Cambria Math" w:hAnsi="Cambria Math" w:eastAsia="仿宋_GB2312"/>
                      <w:sz w:val="30"/>
                      <w:szCs w:val="30"/>
                    </w:rPr>
                  </m:ctrlPr>
                </m:fPr>
                <m:num>
                  <m:r>
                    <m:rPr>
                      <m:sty m:val="p"/>
                    </m:rPr>
                    <w:rPr>
                      <w:rFonts w:ascii="Cambria Math" w:hAnsi="Cambria Math" w:eastAsia="仿宋_GB2312"/>
                      <w:sz w:val="30"/>
                      <w:szCs w:val="30"/>
                    </w:rPr>
                    <m:t>设有非传统水源利用设施的小区数量</m:t>
                  </m:r>
                  <m:ctrlPr>
                    <w:rPr>
                      <w:rFonts w:ascii="Cambria Math" w:hAnsi="Cambria Math" w:eastAsia="仿宋_GB2312"/>
                      <w:sz w:val="30"/>
                      <w:szCs w:val="30"/>
                    </w:rPr>
                  </m:ctrlPr>
                </m:num>
                <m:den>
                  <m:r>
                    <m:rPr>
                      <m:sty m:val="p"/>
                    </m:rPr>
                    <w:rPr>
                      <w:rFonts w:ascii="Cambria Math" w:hAnsi="Cambria Math" w:eastAsia="仿宋_GB2312"/>
                      <w:sz w:val="30"/>
                      <w:szCs w:val="30"/>
                    </w:rPr>
                    <m:t>总小区数量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1.住房和城乡建设部</w:t>
            </w:r>
            <w:r>
              <w:rPr>
                <w:rFonts w:hint="eastAsia" w:eastAsia="仿宋_GB2312"/>
                <w:sz w:val="30"/>
                <w:szCs w:val="30"/>
              </w:rPr>
              <w:t xml:space="preserve"> </w:t>
            </w:r>
            <w:r>
              <w:rPr>
                <w:rFonts w:eastAsia="仿宋_GB2312"/>
                <w:sz w:val="30"/>
                <w:szCs w:val="30"/>
              </w:rPr>
              <w:t>国家标准《节水型居民小区评价标准</w:t>
            </w:r>
            <w:r>
              <w:rPr>
                <w:rFonts w:hint="eastAsia" w:eastAsia="仿宋_GB2312"/>
                <w:sz w:val="30"/>
                <w:szCs w:val="30"/>
              </w:rPr>
              <w:t>（</w:t>
            </w:r>
            <w:r>
              <w:rPr>
                <w:rFonts w:eastAsia="仿宋_GB2312"/>
                <w:sz w:val="30"/>
                <w:szCs w:val="30"/>
              </w:rPr>
              <w:t>征求意见稿</w:t>
            </w:r>
            <w:r>
              <w:rPr>
                <w:rFonts w:hint="eastAsia" w:eastAsia="仿宋_GB2312"/>
                <w:sz w:val="30"/>
                <w:szCs w:val="30"/>
              </w:rPr>
              <w:t>）</w:t>
            </w:r>
            <w:r>
              <w:rPr>
                <w:rFonts w:eastAsia="仿宋_GB2312"/>
                <w:sz w:val="30"/>
                <w:szCs w:val="30"/>
              </w:rPr>
              <w:t>》</w:t>
            </w:r>
          </w:p>
          <w:p>
            <w:pPr>
              <w:spacing w:line="400" w:lineRule="exact"/>
              <w:jc w:val="left"/>
              <w:rPr>
                <w:rFonts w:eastAsia="仿宋_GB2312"/>
                <w:sz w:val="30"/>
                <w:szCs w:val="30"/>
              </w:rPr>
            </w:pPr>
            <w:r>
              <w:rPr>
                <w:rFonts w:eastAsia="仿宋_GB2312"/>
                <w:sz w:val="30"/>
                <w:szCs w:val="30"/>
              </w:rPr>
              <w:t>有透水铺装、雨水花园、雨水调蓄利用等设施且正常使用，得2分。</w:t>
            </w:r>
          </w:p>
          <w:p>
            <w:pPr>
              <w:spacing w:line="400" w:lineRule="exact"/>
              <w:jc w:val="left"/>
              <w:rPr>
                <w:rFonts w:eastAsia="仿宋_GB2312"/>
                <w:sz w:val="30"/>
                <w:szCs w:val="30"/>
              </w:rPr>
            </w:pPr>
            <w:r>
              <w:rPr>
                <w:rFonts w:eastAsia="仿宋_GB2312"/>
                <w:sz w:val="30"/>
                <w:szCs w:val="30"/>
              </w:rPr>
              <w:t>2.《美丽青岛建设规划纲要（2022—2035年）》</w:t>
            </w:r>
          </w:p>
          <w:p>
            <w:pPr>
              <w:spacing w:line="400" w:lineRule="exact"/>
              <w:jc w:val="left"/>
              <w:rPr>
                <w:rFonts w:eastAsia="仿宋_GB2312"/>
                <w:sz w:val="30"/>
                <w:szCs w:val="30"/>
              </w:rPr>
            </w:pPr>
            <w:r>
              <w:rPr>
                <w:rFonts w:eastAsia="仿宋_GB2312"/>
                <w:sz w:val="30"/>
                <w:szCs w:val="30"/>
              </w:rPr>
              <w:t>全域推进海绵城市建设，完善初期雨水收集处理系统。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2.10</w:t>
            </w:r>
          </w:p>
        </w:tc>
        <w:tc>
          <w:tcPr>
            <w:tcW w:w="1303" w:type="pct"/>
            <w:vAlign w:val="center"/>
          </w:tcPr>
          <w:p>
            <w:pPr>
              <w:spacing w:line="400" w:lineRule="exact"/>
              <w:jc w:val="center"/>
              <w:rPr>
                <w:rFonts w:eastAsia="仿宋_GB2312"/>
                <w:sz w:val="30"/>
                <w:szCs w:val="30"/>
              </w:rPr>
            </w:pPr>
            <w:r>
              <w:rPr>
                <w:rFonts w:eastAsia="仿宋_GB2312"/>
                <w:sz w:val="30"/>
                <w:szCs w:val="30"/>
                <w:lang w:bidi="ar"/>
              </w:rPr>
              <w:t>实施物业管理的住宅小区占比（%）</w:t>
            </w:r>
          </w:p>
        </w:tc>
        <w:tc>
          <w:tcPr>
            <w:tcW w:w="388" w:type="pct"/>
            <w:vAlign w:val="center"/>
          </w:tcPr>
          <w:p>
            <w:pPr>
              <w:spacing w:line="400" w:lineRule="exact"/>
              <w:jc w:val="center"/>
              <w:rPr>
                <w:rFonts w:eastAsia="仿宋_GB2312"/>
                <w:sz w:val="30"/>
                <w:szCs w:val="30"/>
              </w:rPr>
            </w:pPr>
            <w:r>
              <w:rPr>
                <w:rFonts w:eastAsia="仿宋_GB2312"/>
                <w:sz w:val="30"/>
                <w:szCs w:val="30"/>
                <w:lang w:bidi="ar"/>
              </w:rPr>
              <w:t>≥70%</w:t>
            </w:r>
          </w:p>
        </w:tc>
        <w:tc>
          <w:tcPr>
            <w:tcW w:w="2855" w:type="pct"/>
            <w:vAlign w:val="center"/>
          </w:tcPr>
          <w:p>
            <w:pPr>
              <w:spacing w:line="400" w:lineRule="exact"/>
              <w:jc w:val="left"/>
              <w:rPr>
                <w:rFonts w:eastAsia="仿宋_GB2312"/>
                <w:sz w:val="30"/>
                <w:szCs w:val="30"/>
              </w:rPr>
            </w:pPr>
            <w:r>
              <w:rPr>
                <w:rFonts w:eastAsia="仿宋_GB2312"/>
                <w:sz w:val="30"/>
                <w:szCs w:val="30"/>
              </w:rPr>
              <w:t>【指标释义】实施物业管理的住宅小区数量，占建成区内住宅小区总量的百分比。</w:t>
            </w:r>
          </w:p>
          <w:p>
            <w:pPr>
              <w:jc w:val="left"/>
              <w:rPr>
                <w:rFonts w:eastAsia="仿宋_GB2312"/>
                <w:sz w:val="30"/>
                <w:szCs w:val="30"/>
              </w:rPr>
            </w:pPr>
            <w:r>
              <w:rPr>
                <w:rFonts w:eastAsia="仿宋_GB2312"/>
                <w:sz w:val="30"/>
                <w:szCs w:val="30"/>
              </w:rPr>
              <w:t>【计算公式】</w:t>
            </w:r>
            <w:r>
              <w:rPr>
                <w:rFonts w:eastAsia="仿宋_GB2312"/>
                <w:sz w:val="30"/>
                <w:szCs w:val="30"/>
                <w:lang w:bidi="ar"/>
              </w:rPr>
              <w:t>实施物业管理的住宅小区占比</w:t>
            </w: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实施物业管理的住宅小区数量</m:t>
                  </m:r>
                  <m:ctrlPr>
                    <w:rPr>
                      <w:rFonts w:ascii="Cambria Math" w:hAnsi="Cambria Math" w:eastAsia="仿宋_GB2312"/>
                      <w:sz w:val="30"/>
                      <w:szCs w:val="30"/>
                    </w:rPr>
                  </m:ctrlPr>
                </m:num>
                <m:den>
                  <m:r>
                    <m:rPr>
                      <m:sty m:val="p"/>
                    </m:rPr>
                    <w:rPr>
                      <w:rFonts w:hint="eastAsia" w:ascii="Cambria Math" w:hAnsi="Cambria Math" w:eastAsia="仿宋_GB2312"/>
                      <w:sz w:val="30"/>
                      <w:szCs w:val="30"/>
                    </w:rPr>
                    <m:t>建成区内住宅小区总</m:t>
                  </m:r>
                  <m:r>
                    <m:rPr>
                      <m:sty m:val="p"/>
                    </m:rPr>
                    <w:rPr>
                      <w:rFonts w:ascii="Cambria Math" w:hAnsi="Cambria Math" w:eastAsia="仿宋_GB2312"/>
                      <w:sz w:val="30"/>
                      <w:szCs w:val="30"/>
                    </w:rPr>
                    <m:t>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1.住房和城乡建设部《2022年城市体检指标体系》</w:t>
            </w:r>
          </w:p>
          <w:p>
            <w:pPr>
              <w:spacing w:line="400" w:lineRule="exact"/>
              <w:jc w:val="left"/>
              <w:rPr>
                <w:rFonts w:eastAsia="仿宋_GB2312"/>
                <w:sz w:val="30"/>
                <w:szCs w:val="30"/>
              </w:rPr>
            </w:pPr>
            <w:r>
              <w:rPr>
                <w:rFonts w:eastAsia="仿宋_GB2312"/>
                <w:sz w:val="30"/>
                <w:szCs w:val="30"/>
                <w:lang w:bidi="ar"/>
              </w:rPr>
              <w:t>实施物业管理的住宅小区占比不低于70%。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1" w:hRule="atLeast"/>
        </w:trPr>
        <w:tc>
          <w:tcPr>
            <w:tcW w:w="454" w:type="pct"/>
            <w:vAlign w:val="center"/>
          </w:tcPr>
          <w:p>
            <w:pPr>
              <w:spacing w:line="400" w:lineRule="exact"/>
              <w:jc w:val="center"/>
              <w:rPr>
                <w:rFonts w:eastAsia="仿宋_GB2312"/>
                <w:sz w:val="30"/>
                <w:szCs w:val="30"/>
              </w:rPr>
            </w:pPr>
            <w:r>
              <w:rPr>
                <w:rFonts w:eastAsia="仿宋_GB2312"/>
                <w:sz w:val="30"/>
                <w:szCs w:val="30"/>
              </w:rPr>
              <w:t>2.11</w:t>
            </w:r>
          </w:p>
        </w:tc>
        <w:tc>
          <w:tcPr>
            <w:tcW w:w="1303" w:type="pct"/>
            <w:vAlign w:val="center"/>
          </w:tcPr>
          <w:p>
            <w:pPr>
              <w:spacing w:line="400" w:lineRule="exact"/>
              <w:jc w:val="center"/>
              <w:rPr>
                <w:rFonts w:eastAsia="仿宋_GB2312"/>
                <w:sz w:val="30"/>
                <w:szCs w:val="30"/>
              </w:rPr>
            </w:pPr>
            <w:r>
              <w:rPr>
                <w:rFonts w:eastAsia="仿宋_GB2312"/>
                <w:sz w:val="30"/>
                <w:szCs w:val="30"/>
              </w:rPr>
              <w:t>小区智慧物业管理服务平台应用覆盖比例（%）</w:t>
            </w:r>
          </w:p>
        </w:tc>
        <w:tc>
          <w:tcPr>
            <w:tcW w:w="388" w:type="pct"/>
            <w:vAlign w:val="center"/>
          </w:tcPr>
          <w:p>
            <w:pPr>
              <w:spacing w:line="400" w:lineRule="exact"/>
              <w:jc w:val="center"/>
              <w:rPr>
                <w:rFonts w:eastAsia="仿宋_GB2312"/>
                <w:sz w:val="30"/>
                <w:szCs w:val="30"/>
              </w:rPr>
            </w:pPr>
            <w:r>
              <w:rPr>
                <w:rFonts w:eastAsia="仿宋_GB2312"/>
                <w:sz w:val="30"/>
                <w:szCs w:val="30"/>
              </w:rPr>
              <w:t>≥50%</w:t>
            </w:r>
          </w:p>
        </w:tc>
        <w:tc>
          <w:tcPr>
            <w:tcW w:w="2855" w:type="pct"/>
            <w:vAlign w:val="center"/>
          </w:tcPr>
          <w:p>
            <w:pPr>
              <w:spacing w:line="400" w:lineRule="exact"/>
              <w:jc w:val="left"/>
              <w:rPr>
                <w:rFonts w:eastAsia="仿宋_GB2312"/>
                <w:sz w:val="30"/>
                <w:szCs w:val="30"/>
              </w:rPr>
            </w:pPr>
            <w:r>
              <w:rPr>
                <w:rFonts w:eastAsia="仿宋_GB2312"/>
                <w:sz w:val="30"/>
                <w:szCs w:val="30"/>
              </w:rPr>
              <w:t>【指标释义】应用智慧物业管理服务平台的小区数量占总小区数量比例。</w:t>
            </w:r>
          </w:p>
          <w:p>
            <w:pPr>
              <w:jc w:val="left"/>
              <w:rPr>
                <w:rFonts w:eastAsia="仿宋_GB2312"/>
                <w:sz w:val="30"/>
                <w:szCs w:val="30"/>
              </w:rPr>
            </w:pPr>
            <w:r>
              <w:rPr>
                <w:rFonts w:eastAsia="仿宋_GB2312"/>
                <w:sz w:val="30"/>
                <w:szCs w:val="30"/>
              </w:rPr>
              <w:t>【计算公式】小区智慧物业管理服务平台应用覆盖比例=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应用智慧物业管理服务平台的小区数量</m:t>
                  </m:r>
                  <m:ctrlPr>
                    <w:rPr>
                      <w:rFonts w:ascii="Cambria Math" w:hAnsi="Cambria Math" w:eastAsia="仿宋_GB2312"/>
                      <w:sz w:val="30"/>
                      <w:szCs w:val="30"/>
                    </w:rPr>
                  </m:ctrlPr>
                </m:num>
                <m:den>
                  <m:r>
                    <m:rPr>
                      <m:sty m:val="p"/>
                    </m:rPr>
                    <w:rPr>
                      <w:rFonts w:hint="eastAsia" w:ascii="Cambria Math" w:hAnsi="Cambria Math" w:eastAsia="仿宋_GB2312"/>
                      <w:sz w:val="30"/>
                      <w:szCs w:val="30"/>
                    </w:rPr>
                    <m:t>建成区内住宅小区总</m:t>
                  </m:r>
                  <m:r>
                    <m:rPr>
                      <m:sty m:val="p"/>
                    </m:rPr>
                    <w:rPr>
                      <w:rFonts w:ascii="Cambria Math" w:hAnsi="Cambria Math" w:eastAsia="仿宋_GB2312"/>
                      <w:sz w:val="30"/>
                      <w:szCs w:val="30"/>
                    </w:rPr>
                    <m:t>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1.住房和城乡建设部</w:t>
            </w:r>
            <w:bookmarkStart w:id="64" w:name="_Hlk165280460"/>
            <w:r>
              <w:rPr>
                <w:rFonts w:eastAsia="仿宋_GB2312"/>
                <w:sz w:val="30"/>
                <w:szCs w:val="30"/>
              </w:rPr>
              <w:t>《关于推动物业服务企业加快发展线上线下生活服务的意见》</w:t>
            </w:r>
            <w:bookmarkEnd w:id="64"/>
          </w:p>
          <w:p>
            <w:pPr>
              <w:spacing w:line="400" w:lineRule="exact"/>
              <w:jc w:val="left"/>
              <w:rPr>
                <w:rFonts w:eastAsia="仿宋_GB2312"/>
                <w:sz w:val="30"/>
                <w:szCs w:val="30"/>
              </w:rPr>
            </w:pPr>
            <w:r>
              <w:rPr>
                <w:rFonts w:eastAsia="仿宋_GB2312"/>
                <w:sz w:val="30"/>
                <w:szCs w:val="30"/>
              </w:rPr>
              <w:t>加快建设智慧物业管理服务平台，增强人民群众的获得感、幸福感、安全感。</w:t>
            </w:r>
          </w:p>
          <w:p>
            <w:pPr>
              <w:spacing w:line="400" w:lineRule="exact"/>
              <w:jc w:val="left"/>
              <w:rPr>
                <w:rFonts w:eastAsia="仿宋_GB2312"/>
                <w:sz w:val="30"/>
                <w:szCs w:val="30"/>
              </w:rPr>
            </w:pPr>
            <w:r>
              <w:rPr>
                <w:rFonts w:eastAsia="仿宋_GB2312"/>
                <w:sz w:val="30"/>
                <w:szCs w:val="30"/>
              </w:rPr>
              <w:t>2.《数字青岛2023年行动方案》</w:t>
            </w:r>
          </w:p>
          <w:p>
            <w:pPr>
              <w:spacing w:line="400" w:lineRule="exact"/>
              <w:jc w:val="left"/>
              <w:rPr>
                <w:rFonts w:eastAsia="仿宋_GB2312"/>
                <w:sz w:val="30"/>
                <w:szCs w:val="30"/>
              </w:rPr>
            </w:pPr>
            <w:r>
              <w:rPr>
                <w:rFonts w:eastAsia="仿宋_GB2312"/>
                <w:sz w:val="30"/>
                <w:szCs w:val="30"/>
              </w:rPr>
              <w:t>深入开展城阳区国家数字家庭试点建设，加快部署社区和住宅智能感知终端，推动数字家庭系统基础平台与智慧物业管理、智慧社区信息系统以及社会化专业服务平台等对接，探索数字家庭建设经验模式。</w:t>
            </w:r>
          </w:p>
          <w:p>
            <w:pPr>
              <w:spacing w:line="400" w:lineRule="exact"/>
              <w:rPr>
                <w:rFonts w:eastAsia="仿宋_GB2312"/>
                <w:sz w:val="30"/>
                <w:szCs w:val="30"/>
              </w:rPr>
            </w:pPr>
            <w:r>
              <w:rPr>
                <w:rFonts w:eastAsia="仿宋_GB2312"/>
                <w:sz w:val="30"/>
                <w:szCs w:val="30"/>
              </w:rPr>
              <w:t>3.《青岛市</w:t>
            </w:r>
            <w:r>
              <w:rPr>
                <w:rFonts w:hint="eastAsia" w:eastAsia="仿宋_GB2312"/>
                <w:sz w:val="30"/>
                <w:szCs w:val="30"/>
              </w:rPr>
              <w:t>“</w:t>
            </w:r>
            <w:r>
              <w:rPr>
                <w:rFonts w:eastAsia="仿宋_GB2312"/>
                <w:sz w:val="30"/>
                <w:szCs w:val="30"/>
              </w:rPr>
              <w:t>大干500天、争创文明典范城</w:t>
            </w:r>
            <w:r>
              <w:rPr>
                <w:rFonts w:hint="eastAsia" w:eastAsia="仿宋_GB2312"/>
                <w:sz w:val="30"/>
                <w:szCs w:val="30"/>
              </w:rPr>
              <w:t>”</w:t>
            </w:r>
            <w:r>
              <w:rPr>
                <w:rFonts w:eastAsia="仿宋_GB2312"/>
                <w:sz w:val="30"/>
                <w:szCs w:val="30"/>
              </w:rPr>
              <w:t>攻坚行动方案》</w:t>
            </w:r>
          </w:p>
          <w:p>
            <w:pPr>
              <w:spacing w:line="400" w:lineRule="exact"/>
              <w:rPr>
                <w:rFonts w:eastAsia="仿宋_GB2312"/>
                <w:sz w:val="30"/>
                <w:szCs w:val="30"/>
              </w:rPr>
            </w:pPr>
            <w:r>
              <w:rPr>
                <w:rFonts w:eastAsia="仿宋_GB2312"/>
                <w:sz w:val="30"/>
                <w:szCs w:val="30"/>
              </w:rPr>
              <w:t>强化物业公司管理，建设智慧物业管理服务平台，加强物业服务培训和监管考核，完善市场退出机制，提升物业服务品质。2022年，实现封闭式居民小区物业管理全覆盖，开放式居民小区物业管理覆盖率达到</w:t>
            </w:r>
            <w:r>
              <w:rPr>
                <w:rFonts w:hint="eastAsia" w:eastAsia="仿宋_GB2312"/>
                <w:sz w:val="30"/>
                <w:szCs w:val="30"/>
                <w:highlight w:val="none"/>
              </w:rPr>
              <w:t>70</w:t>
            </w:r>
            <w:r>
              <w:rPr>
                <w:rFonts w:eastAsia="仿宋_GB2312"/>
                <w:sz w:val="30"/>
                <w:szCs w:val="30"/>
                <w:highlight w:val="none"/>
              </w:rPr>
              <w:t>%。</w:t>
            </w:r>
            <w:r>
              <w:rPr>
                <w:rFonts w:eastAsia="仿宋_GB2312"/>
                <w:sz w:val="30"/>
                <w:szCs w:val="30"/>
              </w:rPr>
              <w:t>2023年，实现开放式居民小区物业管理全覆盖。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2.12</w:t>
            </w:r>
          </w:p>
        </w:tc>
        <w:tc>
          <w:tcPr>
            <w:tcW w:w="1303" w:type="pct"/>
            <w:vAlign w:val="center"/>
          </w:tcPr>
          <w:p>
            <w:pPr>
              <w:spacing w:line="400" w:lineRule="exact"/>
              <w:jc w:val="center"/>
              <w:rPr>
                <w:rFonts w:eastAsia="仿宋_GB2312"/>
                <w:sz w:val="30"/>
                <w:szCs w:val="30"/>
              </w:rPr>
            </w:pPr>
            <w:r>
              <w:rPr>
                <w:rFonts w:eastAsia="仿宋_GB2312"/>
                <w:sz w:val="30"/>
                <w:szCs w:val="30"/>
              </w:rPr>
              <w:t>老旧小区基础类改造完成比例（%）</w:t>
            </w:r>
          </w:p>
        </w:tc>
        <w:tc>
          <w:tcPr>
            <w:tcW w:w="388" w:type="pct"/>
            <w:vAlign w:val="center"/>
          </w:tcPr>
          <w:p>
            <w:pPr>
              <w:spacing w:line="400" w:lineRule="exact"/>
              <w:jc w:val="center"/>
              <w:rPr>
                <w:rFonts w:eastAsia="仿宋_GB2312"/>
                <w:sz w:val="30"/>
                <w:szCs w:val="30"/>
              </w:rPr>
            </w:pPr>
            <w:r>
              <w:rPr>
                <w:rFonts w:eastAsia="仿宋_GB2312"/>
                <w:sz w:val="30"/>
                <w:szCs w:val="30"/>
              </w:rPr>
              <w:t>≥90%</w:t>
            </w:r>
          </w:p>
        </w:tc>
        <w:tc>
          <w:tcPr>
            <w:tcW w:w="2855" w:type="pct"/>
            <w:vAlign w:val="center"/>
          </w:tcPr>
          <w:p>
            <w:pPr>
              <w:spacing w:line="400" w:lineRule="exact"/>
              <w:jc w:val="left"/>
              <w:rPr>
                <w:rFonts w:eastAsia="仿宋_GB2312"/>
                <w:sz w:val="30"/>
                <w:szCs w:val="30"/>
              </w:rPr>
            </w:pPr>
            <w:r>
              <w:rPr>
                <w:rFonts w:eastAsia="仿宋_GB2312"/>
                <w:sz w:val="30"/>
                <w:szCs w:val="30"/>
              </w:rPr>
              <w:t>【指标释义】完成老旧小区基础类改造小区数量占应改造小区数量比例。</w:t>
            </w:r>
          </w:p>
          <w:p>
            <w:pPr>
              <w:jc w:val="left"/>
              <w:rPr>
                <w:rFonts w:eastAsia="仿宋_GB2312"/>
                <w:sz w:val="30"/>
                <w:szCs w:val="30"/>
              </w:rPr>
            </w:pPr>
            <w:r>
              <w:rPr>
                <w:rFonts w:eastAsia="仿宋_GB2312"/>
                <w:sz w:val="30"/>
                <w:szCs w:val="30"/>
              </w:rPr>
              <w:t>【计算公式】老旧小区基础类改造完成比例=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完成老旧小区基础类改造小区数量</m:t>
                  </m:r>
                  <m:ctrlPr>
                    <w:rPr>
                      <w:rFonts w:ascii="Cambria Math" w:hAnsi="Cambria Math" w:eastAsia="仿宋_GB2312"/>
                      <w:sz w:val="30"/>
                      <w:szCs w:val="30"/>
                    </w:rPr>
                  </m:ctrlPr>
                </m:num>
                <m:den>
                  <m:r>
                    <m:rPr>
                      <m:sty m:val="p"/>
                    </m:rPr>
                    <w:rPr>
                      <w:rFonts w:ascii="Cambria Math" w:hAnsi="Cambria Math" w:eastAsia="仿宋_GB2312"/>
                      <w:sz w:val="30"/>
                      <w:szCs w:val="30"/>
                    </w:rPr>
                    <m:t>总应改造小区数量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bookmarkStart w:id="65" w:name="_Hlk165280482"/>
            <w:r>
              <w:rPr>
                <w:rFonts w:eastAsia="仿宋_GB2312"/>
                <w:sz w:val="30"/>
                <w:szCs w:val="30"/>
              </w:rPr>
              <w:t>《国务院办公厅关于全面推进城镇老旧小区改造工作的指导意见》</w:t>
            </w:r>
            <w:bookmarkEnd w:id="65"/>
          </w:p>
          <w:p>
            <w:pPr>
              <w:spacing w:line="400" w:lineRule="exact"/>
              <w:jc w:val="left"/>
              <w:rPr>
                <w:rFonts w:eastAsia="仿宋_GB2312"/>
                <w:sz w:val="30"/>
                <w:szCs w:val="30"/>
              </w:rPr>
            </w:pPr>
            <w:r>
              <w:rPr>
                <w:rFonts w:eastAsia="仿宋_GB2312"/>
                <w:sz w:val="30"/>
                <w:szCs w:val="30"/>
              </w:rPr>
              <w:t>到</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期末，结合各地实际，力争基本完成2000年底前建成需改造城镇老旧小区改造任务。改造内容可分为基础类、完善类、提升类3类，各地因地制宜确定改造内容清单、标准。</w:t>
            </w:r>
          </w:p>
          <w:p>
            <w:pPr>
              <w:spacing w:line="400" w:lineRule="exact"/>
              <w:jc w:val="left"/>
              <w:rPr>
                <w:rFonts w:eastAsia="仿宋_GB2312"/>
                <w:sz w:val="30"/>
                <w:szCs w:val="30"/>
              </w:rPr>
            </w:pPr>
            <w:r>
              <w:rPr>
                <w:rFonts w:eastAsia="仿宋_GB2312"/>
                <w:sz w:val="30"/>
                <w:szCs w:val="30"/>
              </w:rPr>
              <w:t>2.《青岛市老旧街区改造管理办法》</w:t>
            </w:r>
          </w:p>
          <w:p>
            <w:pPr>
              <w:spacing w:line="400" w:lineRule="exact"/>
              <w:jc w:val="left"/>
              <w:rPr>
                <w:rFonts w:eastAsia="仿宋_GB2312"/>
                <w:sz w:val="30"/>
                <w:szCs w:val="30"/>
              </w:rPr>
            </w:pPr>
            <w:r>
              <w:rPr>
                <w:rFonts w:eastAsia="仿宋_GB2312"/>
                <w:sz w:val="30"/>
                <w:szCs w:val="30"/>
              </w:rPr>
              <w:t>明确了老旧街区改造内容。</w:t>
            </w:r>
          </w:p>
          <w:p>
            <w:pPr>
              <w:spacing w:line="400" w:lineRule="exact"/>
              <w:jc w:val="left"/>
              <w:rPr>
                <w:rFonts w:eastAsia="仿宋_GB2312"/>
                <w:sz w:val="30"/>
                <w:szCs w:val="30"/>
              </w:rPr>
            </w:pPr>
            <w:r>
              <w:rPr>
                <w:rFonts w:eastAsia="仿宋_GB2312"/>
                <w:sz w:val="30"/>
                <w:szCs w:val="30"/>
              </w:rPr>
              <w:t>3.</w:t>
            </w:r>
            <w:r>
              <w:rPr>
                <w:rFonts w:hint="eastAsia" w:eastAsia="仿宋_GB2312"/>
                <w:sz w:val="30"/>
                <w:szCs w:val="30"/>
              </w:rPr>
              <w:t>青岛市</w:t>
            </w:r>
            <w:r>
              <w:rPr>
                <w:rFonts w:eastAsia="仿宋_GB2312"/>
                <w:sz w:val="30"/>
                <w:szCs w:val="30"/>
              </w:rPr>
              <w:t>市政府新闻办召开</w:t>
            </w:r>
            <w:r>
              <w:rPr>
                <w:rFonts w:hint="eastAsia" w:eastAsia="仿宋_GB2312"/>
                <w:sz w:val="30"/>
                <w:szCs w:val="30"/>
              </w:rPr>
              <w:t>“</w:t>
            </w:r>
            <w:r>
              <w:rPr>
                <w:rFonts w:eastAsia="仿宋_GB2312"/>
                <w:sz w:val="30"/>
                <w:szCs w:val="30"/>
              </w:rPr>
              <w:t>青岛市城市更新和城市建设阶段性成果</w:t>
            </w:r>
            <w:r>
              <w:rPr>
                <w:rFonts w:hint="eastAsia" w:eastAsia="仿宋_GB2312"/>
                <w:sz w:val="30"/>
                <w:szCs w:val="30"/>
              </w:rPr>
              <w:t>”</w:t>
            </w:r>
            <w:r>
              <w:rPr>
                <w:rFonts w:eastAsia="仿宋_GB2312"/>
                <w:sz w:val="30"/>
                <w:szCs w:val="30"/>
              </w:rPr>
              <w:t>主题系列新闻发布会第六场（2023年12月）</w:t>
            </w:r>
          </w:p>
          <w:p>
            <w:pPr>
              <w:spacing w:line="400" w:lineRule="exact"/>
              <w:jc w:val="left"/>
              <w:rPr>
                <w:rFonts w:eastAsia="仿宋_GB2312"/>
                <w:sz w:val="30"/>
                <w:szCs w:val="30"/>
              </w:rPr>
            </w:pPr>
            <w:r>
              <w:rPr>
                <w:rFonts w:hint="eastAsia" w:eastAsia="仿宋_GB2312"/>
                <w:sz w:val="30"/>
                <w:szCs w:val="30"/>
              </w:rPr>
              <w:t>根据</w:t>
            </w:r>
            <w:r>
              <w:rPr>
                <w:rFonts w:eastAsia="仿宋_GB2312"/>
                <w:sz w:val="30"/>
                <w:szCs w:val="30"/>
              </w:rPr>
              <w:t>统计数据</w:t>
            </w:r>
            <w:r>
              <w:rPr>
                <w:rFonts w:hint="eastAsia" w:eastAsia="仿宋_GB2312"/>
                <w:sz w:val="30"/>
                <w:szCs w:val="30"/>
              </w:rPr>
              <w:t>，</w:t>
            </w:r>
            <w:r>
              <w:rPr>
                <w:rFonts w:eastAsia="仿宋_GB2312"/>
                <w:sz w:val="30"/>
                <w:szCs w:val="30"/>
              </w:rPr>
              <w:t>青岛市基础类改造加速进行。2023年拆除违法建筑1.2万平方米；雨污管线整治13.1万米；围墙修缮5.1万米；线缆整治98万米；绿化整治10.7万平方米；道路整治40.3万平方米。完善类改造同步进行。2023年外墙加装保温层节能改造250万平方米；加装电梯89部；结合老旧小区改造打造休闲健身场所138处。2024年，老旧小区改造方面，计划改造老旧小区433个，惠及居民约13.26万户；城中村改造方面，计划新启动20个城中村，推进70个续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3.1</w:t>
            </w:r>
          </w:p>
        </w:tc>
        <w:tc>
          <w:tcPr>
            <w:tcW w:w="1303" w:type="pct"/>
            <w:vAlign w:val="center"/>
          </w:tcPr>
          <w:p>
            <w:pPr>
              <w:spacing w:line="400" w:lineRule="exact"/>
              <w:jc w:val="center"/>
              <w:rPr>
                <w:rFonts w:eastAsia="仿宋_GB2312"/>
                <w:sz w:val="30"/>
                <w:szCs w:val="30"/>
              </w:rPr>
            </w:pPr>
            <w:r>
              <w:rPr>
                <w:rFonts w:eastAsia="仿宋_GB2312"/>
                <w:sz w:val="30"/>
                <w:szCs w:val="30"/>
              </w:rPr>
              <w:t>完整社区覆盖率（%）</w:t>
            </w:r>
          </w:p>
        </w:tc>
        <w:tc>
          <w:tcPr>
            <w:tcW w:w="388" w:type="pct"/>
            <w:vAlign w:val="center"/>
          </w:tcPr>
          <w:p>
            <w:pPr>
              <w:spacing w:line="400" w:lineRule="exact"/>
              <w:jc w:val="center"/>
              <w:rPr>
                <w:rFonts w:eastAsia="仿宋_GB2312"/>
                <w:sz w:val="30"/>
                <w:szCs w:val="30"/>
              </w:rPr>
            </w:pPr>
            <w:r>
              <w:rPr>
                <w:rFonts w:eastAsia="仿宋_GB2312"/>
                <w:sz w:val="30"/>
                <w:szCs w:val="30"/>
              </w:rPr>
              <w:t>≥60%</w:t>
            </w:r>
          </w:p>
        </w:tc>
        <w:tc>
          <w:tcPr>
            <w:tcW w:w="2855" w:type="pct"/>
            <w:vAlign w:val="center"/>
          </w:tcPr>
          <w:p>
            <w:pPr>
              <w:spacing w:line="400" w:lineRule="exact"/>
              <w:jc w:val="left"/>
              <w:rPr>
                <w:rFonts w:eastAsia="仿宋_GB2312"/>
                <w:sz w:val="30"/>
                <w:szCs w:val="30"/>
              </w:rPr>
            </w:pPr>
            <w:r>
              <w:rPr>
                <w:rFonts w:eastAsia="仿宋_GB2312"/>
                <w:sz w:val="30"/>
                <w:szCs w:val="30"/>
              </w:rPr>
              <w:t>【指标释义】依据《关于开展完整社区建设试点工作的通知》、住房和城乡建设部《完整居住社区建设标准（试行</w:t>
            </w:r>
            <w:r>
              <w:rPr>
                <w:rFonts w:hint="eastAsia" w:eastAsia="仿宋_GB2312"/>
                <w:sz w:val="30"/>
                <w:szCs w:val="30"/>
              </w:rPr>
              <w:t>）</w:t>
            </w:r>
            <w:r>
              <w:rPr>
                <w:rFonts w:eastAsia="仿宋_GB2312"/>
                <w:sz w:val="30"/>
                <w:szCs w:val="30"/>
              </w:rPr>
              <w:t>》等要求，明确完整社区的具体标准，达到完整社区标准的社区数量占总社区数量比例。</w:t>
            </w:r>
          </w:p>
          <w:p>
            <w:pPr>
              <w:spacing w:line="360" w:lineRule="auto"/>
              <w:jc w:val="left"/>
              <w:rPr>
                <w:rFonts w:eastAsia="仿宋_GB2312"/>
                <w:sz w:val="30"/>
                <w:szCs w:val="30"/>
              </w:rPr>
            </w:pPr>
            <w:r>
              <w:rPr>
                <w:rFonts w:eastAsia="仿宋_GB2312"/>
                <w:sz w:val="30"/>
                <w:szCs w:val="30"/>
              </w:rPr>
              <w:t>【计算公式】完整社区覆盖率</w:t>
            </w:r>
          </w:p>
          <w:p>
            <w:pPr>
              <w:spacing w:line="360" w:lineRule="auto"/>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达到完整社区标准的社区数量</m:t>
                  </m:r>
                  <m:ctrlPr>
                    <w:rPr>
                      <w:rFonts w:ascii="Cambria Math" w:hAnsi="Cambria Math" w:eastAsia="仿宋_GB2312"/>
                      <w:sz w:val="30"/>
                      <w:szCs w:val="30"/>
                    </w:rPr>
                  </m:ctrlPr>
                </m:num>
                <m:den>
                  <m:r>
                    <m:rPr>
                      <m:sty m:val="p"/>
                    </m:rPr>
                    <w:rPr>
                      <w:rFonts w:ascii="Cambria Math" w:hAnsi="Cambria Math" w:eastAsia="仿宋_GB2312"/>
                      <w:sz w:val="30"/>
                      <w:szCs w:val="30"/>
                      <w:highlight w:val="none"/>
                    </w:rPr>
                    <m:t>总</m:t>
                  </m:r>
                  <m:r>
                    <m:rPr>
                      <m:sty m:val="p"/>
                    </m:rPr>
                    <w:rPr>
                      <w:rFonts w:hint="eastAsia" w:ascii="Cambria Math" w:hAnsi="Cambria Math" w:eastAsia="仿宋_GB2312"/>
                      <w:sz w:val="30"/>
                      <w:szCs w:val="30"/>
                      <w:highlight w:val="none"/>
                    </w:rPr>
                    <m:t>社区</m:t>
                  </m:r>
                  <m:r>
                    <m:rPr>
                      <m:sty m:val="p"/>
                    </m:rPr>
                    <w:rPr>
                      <w:rFonts w:ascii="Cambria Math" w:hAnsi="Cambria Math" w:eastAsia="仿宋_GB2312"/>
                      <w:sz w:val="30"/>
                      <w:szCs w:val="30"/>
                      <w:highlight w:val="none"/>
                    </w:rPr>
                    <m:t>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1.住房和城乡建设部《城乡建设领域碳达峰实施方案》</w:t>
            </w:r>
          </w:p>
          <w:p>
            <w:pPr>
              <w:spacing w:line="400" w:lineRule="exact"/>
              <w:jc w:val="left"/>
              <w:rPr>
                <w:rFonts w:eastAsia="仿宋_GB2312"/>
                <w:sz w:val="30"/>
                <w:szCs w:val="30"/>
              </w:rPr>
            </w:pPr>
            <w:r>
              <w:rPr>
                <w:rFonts w:eastAsia="仿宋_GB2312"/>
                <w:sz w:val="30"/>
                <w:szCs w:val="30"/>
              </w:rPr>
              <w:t>开展绿色低碳社区建设。到 2030 年地级及以上城市的完整居住社区覆盖率提高到 60%以上。通过步行和骑行网络串联若干个居住社区，构建十五分钟生活圈。推进绿色社区创建行动，将绿色发展理念贯穿社区规划建设管理全过程，60%的城市社区先行达到创建要求。</w:t>
            </w:r>
          </w:p>
          <w:p>
            <w:pPr>
              <w:spacing w:line="400" w:lineRule="exact"/>
              <w:jc w:val="left"/>
              <w:rPr>
                <w:rFonts w:eastAsia="仿宋_GB2312"/>
                <w:sz w:val="30"/>
                <w:szCs w:val="30"/>
              </w:rPr>
            </w:pPr>
            <w:r>
              <w:rPr>
                <w:rFonts w:eastAsia="仿宋_GB2312"/>
                <w:sz w:val="30"/>
                <w:szCs w:val="30"/>
              </w:rPr>
              <w:t>2.《住房城乡建设部办公厅等关于印发完整社区建设试点名单的通知》</w:t>
            </w:r>
          </w:p>
          <w:p>
            <w:pPr>
              <w:spacing w:line="400" w:lineRule="exact"/>
              <w:jc w:val="left"/>
              <w:rPr>
                <w:rFonts w:eastAsia="仿宋_GB2312"/>
                <w:sz w:val="30"/>
                <w:szCs w:val="30"/>
              </w:rPr>
            </w:pPr>
            <w:r>
              <w:rPr>
                <w:rFonts w:eastAsia="仿宋_GB2312"/>
                <w:sz w:val="30"/>
                <w:szCs w:val="30"/>
              </w:rPr>
              <w:t>完善社区服务功能，补齐社区服务设施短板，在各地推荐基础上，经研究，决定在106个社区开展完整社区建设试点。</w:t>
            </w:r>
          </w:p>
          <w:p>
            <w:pPr>
              <w:spacing w:line="400" w:lineRule="exact"/>
              <w:jc w:val="left"/>
              <w:rPr>
                <w:rFonts w:eastAsia="仿宋_GB2312"/>
                <w:sz w:val="30"/>
                <w:szCs w:val="30"/>
              </w:rPr>
            </w:pPr>
            <w:r>
              <w:rPr>
                <w:rFonts w:eastAsia="仿宋_GB2312"/>
                <w:sz w:val="30"/>
                <w:szCs w:val="30"/>
              </w:rPr>
              <w:t>3.</w:t>
            </w:r>
            <w:r>
              <w:rPr>
                <w:rFonts w:hint="eastAsia" w:eastAsia="仿宋_GB2312"/>
                <w:sz w:val="30"/>
                <w:szCs w:val="30"/>
              </w:rPr>
              <w:t>杭州市人民政府办公厅《关于高质量全域推进未来社区建设的实施意见》</w:t>
            </w:r>
          </w:p>
          <w:p>
            <w:pPr>
              <w:spacing w:line="400" w:lineRule="exact"/>
              <w:jc w:val="left"/>
              <w:rPr>
                <w:rFonts w:eastAsia="仿宋_GB2312"/>
                <w:sz w:val="30"/>
                <w:szCs w:val="30"/>
              </w:rPr>
            </w:pPr>
            <w:r>
              <w:rPr>
                <w:rFonts w:hint="eastAsia" w:eastAsia="仿宋_GB2312"/>
                <w:sz w:val="30"/>
                <w:szCs w:val="30"/>
              </w:rPr>
              <w:t>到2025年底，全市累计创建未来社区约500个、覆盖40%左右的城镇社区，高质量全域推进未来社区建设取得实质性进展，未来社区成为城镇社区新建、旧改的普遍形态和普适性要求。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9" w:hRule="atLeast"/>
        </w:trPr>
        <w:tc>
          <w:tcPr>
            <w:tcW w:w="454" w:type="pct"/>
            <w:vAlign w:val="center"/>
          </w:tcPr>
          <w:p>
            <w:pPr>
              <w:spacing w:line="400" w:lineRule="exact"/>
              <w:jc w:val="center"/>
              <w:rPr>
                <w:rFonts w:eastAsia="仿宋_GB2312"/>
                <w:sz w:val="30"/>
                <w:szCs w:val="30"/>
              </w:rPr>
            </w:pPr>
            <w:r>
              <w:rPr>
                <w:rFonts w:eastAsia="仿宋_GB2312"/>
                <w:sz w:val="30"/>
                <w:szCs w:val="30"/>
              </w:rPr>
              <w:t>3.2</w:t>
            </w:r>
          </w:p>
        </w:tc>
        <w:tc>
          <w:tcPr>
            <w:tcW w:w="1303" w:type="pct"/>
            <w:vAlign w:val="center"/>
          </w:tcPr>
          <w:p>
            <w:pPr>
              <w:spacing w:line="400" w:lineRule="exact"/>
              <w:jc w:val="center"/>
              <w:rPr>
                <w:rFonts w:eastAsia="仿宋_GB2312"/>
                <w:sz w:val="30"/>
                <w:szCs w:val="30"/>
              </w:rPr>
            </w:pPr>
            <w:r>
              <w:rPr>
                <w:rFonts w:eastAsia="仿宋_GB2312"/>
                <w:sz w:val="30"/>
                <w:szCs w:val="30"/>
              </w:rPr>
              <w:t>社区养老服务设施覆盖率（%）</w:t>
            </w:r>
          </w:p>
        </w:tc>
        <w:tc>
          <w:tcPr>
            <w:tcW w:w="388" w:type="pct"/>
            <w:vAlign w:val="center"/>
          </w:tcPr>
          <w:p>
            <w:pPr>
              <w:spacing w:line="400" w:lineRule="exact"/>
              <w:jc w:val="center"/>
              <w:rPr>
                <w:rFonts w:eastAsia="仿宋_GB2312"/>
                <w:sz w:val="30"/>
                <w:szCs w:val="30"/>
              </w:rPr>
            </w:pPr>
            <w:r>
              <w:rPr>
                <w:rFonts w:eastAsia="仿宋_GB2312"/>
                <w:sz w:val="30"/>
                <w:szCs w:val="30"/>
              </w:rPr>
              <w:t>≥65%</w:t>
            </w:r>
          </w:p>
        </w:tc>
        <w:tc>
          <w:tcPr>
            <w:tcW w:w="2855" w:type="pct"/>
            <w:vAlign w:val="center"/>
          </w:tcPr>
          <w:p>
            <w:pPr>
              <w:spacing w:line="400" w:lineRule="exact"/>
              <w:jc w:val="left"/>
              <w:rPr>
                <w:rFonts w:eastAsia="仿宋_GB2312"/>
                <w:sz w:val="30"/>
                <w:szCs w:val="30"/>
              </w:rPr>
            </w:pPr>
            <w:r>
              <w:rPr>
                <w:rFonts w:eastAsia="仿宋_GB2312"/>
                <w:sz w:val="30"/>
                <w:szCs w:val="30"/>
              </w:rPr>
              <w:t>【指标释义】新建社区中，设置社区养老服务设施的社区数量占总社区数量比例。</w:t>
            </w:r>
          </w:p>
          <w:p>
            <w:pPr>
              <w:jc w:val="left"/>
              <w:rPr>
                <w:rFonts w:eastAsia="仿宋_GB2312"/>
                <w:sz w:val="30"/>
                <w:szCs w:val="30"/>
              </w:rPr>
            </w:pPr>
            <w:r>
              <w:rPr>
                <w:rFonts w:eastAsia="仿宋_GB2312"/>
                <w:sz w:val="30"/>
                <w:szCs w:val="30"/>
              </w:rPr>
              <w:t>【计算公式】社区养老服务设施覆盖率</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设置社区养老服务设施的社区数量</m:t>
                  </m:r>
                  <m:ctrlPr>
                    <w:rPr>
                      <w:rFonts w:ascii="Cambria Math" w:hAnsi="Cambria Math" w:eastAsia="仿宋_GB2312"/>
                      <w:sz w:val="30"/>
                      <w:szCs w:val="30"/>
                    </w:rPr>
                  </m:ctrlPr>
                </m:num>
                <m:den>
                  <m:r>
                    <m:rPr>
                      <m:sty m:val="p"/>
                    </m:rPr>
                    <w:rPr>
                      <w:rFonts w:ascii="Cambria Math" w:hAnsi="Cambria Math" w:eastAsia="仿宋_GB2312"/>
                      <w:sz w:val="30"/>
                      <w:szCs w:val="30"/>
                    </w:rPr>
                    <m:t>总小区数量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1.国务院</w:t>
            </w:r>
            <w:bookmarkStart w:id="66" w:name="_Hlk165280499"/>
            <w:r>
              <w:rPr>
                <w:rFonts w:eastAsia="仿宋_GB2312"/>
                <w:sz w:val="30"/>
                <w:szCs w:val="30"/>
              </w:rPr>
              <w:t>《</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国家老龄事业发展和养老服务体系规划》</w:t>
            </w:r>
            <w:bookmarkEnd w:id="66"/>
          </w:p>
          <w:p>
            <w:pPr>
              <w:spacing w:line="400" w:lineRule="exact"/>
              <w:jc w:val="left"/>
              <w:rPr>
                <w:rFonts w:eastAsia="仿宋_GB2312"/>
                <w:sz w:val="30"/>
                <w:szCs w:val="30"/>
              </w:rPr>
            </w:pPr>
            <w:r>
              <w:rPr>
                <w:rFonts w:eastAsia="仿宋_GB2312"/>
                <w:sz w:val="30"/>
                <w:szCs w:val="30"/>
              </w:rPr>
              <w:t>到2025年，新建城区、新建居住区配套建设养老服务设施达标率为100%。完善社区养老服务设施配套。各地要严格按照人均用地不少于0.1平方米的标准分区分级规划设置社区养老服务设施，老龄化程度较高的地区可结合实际适当上调标准。</w:t>
            </w:r>
          </w:p>
          <w:p>
            <w:pPr>
              <w:spacing w:line="400" w:lineRule="exact"/>
              <w:jc w:val="left"/>
              <w:rPr>
                <w:rFonts w:eastAsia="仿宋_GB2312"/>
                <w:sz w:val="30"/>
                <w:szCs w:val="30"/>
              </w:rPr>
            </w:pPr>
            <w:r>
              <w:rPr>
                <w:rFonts w:eastAsia="仿宋_GB2312"/>
                <w:sz w:val="30"/>
                <w:szCs w:val="30"/>
              </w:rPr>
              <w:t>2.青岛市《关于组织实施青岛市养老服务设施专项规划（2021</w:t>
            </w:r>
            <w:r>
              <w:rPr>
                <w:rFonts w:hint="eastAsia" w:eastAsia="仿宋_GB2312"/>
                <w:sz w:val="30"/>
                <w:szCs w:val="30"/>
              </w:rPr>
              <w:t>—</w:t>
            </w:r>
            <w:r>
              <w:rPr>
                <w:rFonts w:eastAsia="仿宋_GB2312"/>
                <w:sz w:val="30"/>
                <w:szCs w:val="30"/>
              </w:rPr>
              <w:t>2035年）的通知》</w:t>
            </w:r>
          </w:p>
          <w:p>
            <w:pPr>
              <w:spacing w:line="400" w:lineRule="exact"/>
              <w:jc w:val="left"/>
              <w:rPr>
                <w:rFonts w:eastAsia="仿宋_GB2312"/>
                <w:sz w:val="30"/>
                <w:szCs w:val="30"/>
              </w:rPr>
            </w:pPr>
            <w:r>
              <w:rPr>
                <w:rFonts w:eastAsia="仿宋_GB2312"/>
                <w:sz w:val="30"/>
                <w:szCs w:val="30"/>
              </w:rPr>
              <w:t>对于社区（行政村）级养老服务站，每个村级行政单位（社区、行政村）应至少设置1处，每处设施服务5000人到2.5万人，服务半径为300米到500米。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trPr>
        <w:tc>
          <w:tcPr>
            <w:tcW w:w="454" w:type="pct"/>
            <w:vAlign w:val="center"/>
          </w:tcPr>
          <w:p>
            <w:pPr>
              <w:spacing w:line="400" w:lineRule="exact"/>
              <w:jc w:val="center"/>
              <w:rPr>
                <w:rFonts w:eastAsia="仿宋_GB2312"/>
                <w:sz w:val="30"/>
                <w:szCs w:val="30"/>
              </w:rPr>
            </w:pPr>
            <w:r>
              <w:rPr>
                <w:rFonts w:eastAsia="仿宋_GB2312"/>
                <w:sz w:val="30"/>
                <w:szCs w:val="30"/>
              </w:rPr>
              <w:t>3.3</w:t>
            </w:r>
          </w:p>
        </w:tc>
        <w:tc>
          <w:tcPr>
            <w:tcW w:w="1303" w:type="pct"/>
            <w:vAlign w:val="center"/>
          </w:tcPr>
          <w:p>
            <w:pPr>
              <w:spacing w:line="400" w:lineRule="exact"/>
              <w:jc w:val="center"/>
              <w:rPr>
                <w:rFonts w:eastAsia="仿宋_GB2312"/>
                <w:sz w:val="30"/>
                <w:szCs w:val="30"/>
              </w:rPr>
            </w:pPr>
            <w:r>
              <w:rPr>
                <w:rFonts w:eastAsia="仿宋_GB2312"/>
                <w:sz w:val="30"/>
                <w:szCs w:val="30"/>
              </w:rPr>
              <w:t>每百户居民拥有综合服务设施面积（平方米/百户）</w:t>
            </w:r>
          </w:p>
        </w:tc>
        <w:tc>
          <w:tcPr>
            <w:tcW w:w="388" w:type="pct"/>
            <w:vAlign w:val="center"/>
          </w:tcPr>
          <w:p>
            <w:pPr>
              <w:spacing w:line="400" w:lineRule="exact"/>
              <w:jc w:val="center"/>
              <w:rPr>
                <w:rFonts w:eastAsia="仿宋_GB2312"/>
                <w:sz w:val="30"/>
                <w:szCs w:val="30"/>
              </w:rPr>
            </w:pPr>
            <w:r>
              <w:rPr>
                <w:rFonts w:eastAsia="仿宋_GB2312"/>
                <w:sz w:val="30"/>
                <w:szCs w:val="30"/>
              </w:rPr>
              <w:t>≥30平方米/百户</w:t>
            </w:r>
          </w:p>
        </w:tc>
        <w:tc>
          <w:tcPr>
            <w:tcW w:w="2855" w:type="pct"/>
            <w:vAlign w:val="center"/>
          </w:tcPr>
          <w:p>
            <w:pPr>
              <w:spacing w:line="400" w:lineRule="exact"/>
              <w:jc w:val="left"/>
              <w:rPr>
                <w:rFonts w:eastAsia="仿宋_GB2312"/>
                <w:sz w:val="30"/>
                <w:szCs w:val="30"/>
              </w:rPr>
            </w:pPr>
            <w:r>
              <w:rPr>
                <w:rFonts w:eastAsia="仿宋_GB2312"/>
                <w:sz w:val="30"/>
                <w:szCs w:val="30"/>
              </w:rPr>
              <w:t>【指标释义】综合服务设施面积与居民数量比例。</w:t>
            </w:r>
          </w:p>
          <w:p>
            <w:pPr>
              <w:jc w:val="left"/>
              <w:rPr>
                <w:rFonts w:eastAsia="仿宋_GB2312"/>
                <w:sz w:val="30"/>
                <w:szCs w:val="30"/>
              </w:rPr>
            </w:pPr>
            <w:r>
              <w:rPr>
                <w:rFonts w:eastAsia="仿宋_GB2312"/>
                <w:sz w:val="30"/>
                <w:szCs w:val="30"/>
              </w:rPr>
              <w:t>【计算公式】每居民拥有综合服务设施面积</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综合服务设施面积</m:t>
                  </m:r>
                  <m:ctrlPr>
                    <w:rPr>
                      <w:rFonts w:ascii="Cambria Math" w:hAnsi="Cambria Math" w:eastAsia="仿宋_GB2312"/>
                      <w:sz w:val="30"/>
                      <w:szCs w:val="30"/>
                    </w:rPr>
                  </m:ctrlPr>
                </m:num>
                <m:den>
                  <m:r>
                    <m:rPr>
                      <m:sty m:val="p"/>
                    </m:rPr>
                    <w:rPr>
                      <w:rFonts w:ascii="Cambria Math" w:hAnsi="Cambria Math" w:eastAsia="仿宋_GB2312"/>
                      <w:sz w:val="30"/>
                      <w:szCs w:val="30"/>
                    </w:rPr>
                    <m:t>居民户数/100</m:t>
                  </m:r>
                  <m:ctrlPr>
                    <w:rPr>
                      <w:rFonts w:ascii="Cambria Math" w:hAnsi="Cambria Math" w:eastAsia="仿宋_GB2312"/>
                      <w:sz w:val="30"/>
                      <w:szCs w:val="30"/>
                    </w:rPr>
                  </m:ctrlPr>
                </m:den>
              </m:f>
            </m:oMath>
            <w:r>
              <w:rPr>
                <w:rFonts w:eastAsia="仿宋_GB2312"/>
                <w:sz w:val="30"/>
                <w:szCs w:val="30"/>
              </w:rPr>
              <w:t>（平方米/百户）</w:t>
            </w:r>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1.国家发展改革委</w:t>
            </w:r>
            <w:bookmarkStart w:id="67" w:name="_Hlk165280514"/>
            <w:r>
              <w:rPr>
                <w:rFonts w:eastAsia="仿宋_GB2312"/>
                <w:sz w:val="30"/>
                <w:szCs w:val="30"/>
              </w:rPr>
              <w:t>《城市社区嵌入式服务设施建设工程实施方案》</w:t>
            </w:r>
            <w:bookmarkEnd w:id="67"/>
          </w:p>
          <w:p>
            <w:pPr>
              <w:spacing w:line="400" w:lineRule="exact"/>
              <w:jc w:val="left"/>
              <w:rPr>
                <w:rFonts w:eastAsia="仿宋_GB2312"/>
                <w:sz w:val="30"/>
                <w:szCs w:val="30"/>
              </w:rPr>
            </w:pPr>
            <w:r>
              <w:rPr>
                <w:rFonts w:eastAsia="仿宋_GB2312"/>
                <w:sz w:val="30"/>
                <w:szCs w:val="30"/>
              </w:rPr>
              <w:t>科学规划合理布局社区服务设施。落实每百户居民拥有社区综合服务设施面积平均不少于30平方米要求，支持有条件的城市达到不少于80平方米。</w:t>
            </w:r>
          </w:p>
          <w:p>
            <w:pPr>
              <w:spacing w:line="400" w:lineRule="exact"/>
              <w:jc w:val="left"/>
              <w:rPr>
                <w:rFonts w:eastAsia="仿宋_GB2312"/>
                <w:sz w:val="30"/>
                <w:szCs w:val="30"/>
              </w:rPr>
            </w:pPr>
            <w:r>
              <w:rPr>
                <w:rFonts w:eastAsia="仿宋_GB2312"/>
                <w:sz w:val="30"/>
                <w:szCs w:val="30"/>
              </w:rPr>
              <w:t>2.青岛市《关于深入贯彻</w:t>
            </w:r>
            <w:r>
              <w:rPr>
                <w:rFonts w:hint="eastAsia" w:eastAsia="仿宋_GB2312"/>
                <w:sz w:val="30"/>
                <w:szCs w:val="30"/>
              </w:rPr>
              <w:t>“</w:t>
            </w:r>
            <w:r>
              <w:rPr>
                <w:rFonts w:eastAsia="仿宋_GB2312"/>
                <w:sz w:val="30"/>
                <w:szCs w:val="30"/>
              </w:rPr>
              <w:t>三放两化</w:t>
            </w:r>
            <w:r>
              <w:rPr>
                <w:rFonts w:hint="eastAsia" w:eastAsia="仿宋_GB2312"/>
                <w:sz w:val="30"/>
                <w:szCs w:val="30"/>
              </w:rPr>
              <w:t>”</w:t>
            </w:r>
            <w:r>
              <w:rPr>
                <w:rFonts w:eastAsia="仿宋_GB2312"/>
                <w:sz w:val="30"/>
                <w:szCs w:val="30"/>
              </w:rPr>
              <w:t>指示要求 进一步加强城乡社区建设的通知》</w:t>
            </w:r>
          </w:p>
          <w:p>
            <w:pPr>
              <w:spacing w:line="400" w:lineRule="exact"/>
              <w:jc w:val="left"/>
              <w:rPr>
                <w:rFonts w:eastAsia="仿宋_GB2312"/>
                <w:sz w:val="30"/>
                <w:szCs w:val="30"/>
              </w:rPr>
            </w:pPr>
            <w:r>
              <w:rPr>
                <w:rFonts w:eastAsia="仿宋_GB2312"/>
                <w:sz w:val="30"/>
                <w:szCs w:val="30"/>
              </w:rPr>
              <w:t>加强社区综合服务设施建设，按照城市社区不低于600平方米、农村社区不低于500平方米，且每百户居民不低于30平方米的标准，推动实现以党群服务中心为主体的社区综合服务设施全覆盖，用于直接服务群众和开展活动的面积不低于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4" w:type="pct"/>
            <w:vAlign w:val="center"/>
          </w:tcPr>
          <w:p>
            <w:pPr>
              <w:spacing w:line="400" w:lineRule="exact"/>
              <w:jc w:val="center"/>
              <w:rPr>
                <w:rFonts w:eastAsia="仿宋_GB2312"/>
                <w:sz w:val="30"/>
                <w:szCs w:val="30"/>
              </w:rPr>
            </w:pPr>
            <w:r>
              <w:rPr>
                <w:rFonts w:eastAsia="仿宋_GB2312"/>
                <w:sz w:val="30"/>
                <w:szCs w:val="30"/>
              </w:rPr>
              <w:t>3.4</w:t>
            </w:r>
          </w:p>
        </w:tc>
        <w:tc>
          <w:tcPr>
            <w:tcW w:w="1303" w:type="pct"/>
            <w:vAlign w:val="center"/>
          </w:tcPr>
          <w:p>
            <w:pPr>
              <w:spacing w:line="400" w:lineRule="exact"/>
              <w:jc w:val="center"/>
              <w:rPr>
                <w:rFonts w:eastAsia="仿宋_GB2312"/>
                <w:sz w:val="30"/>
                <w:szCs w:val="30"/>
              </w:rPr>
            </w:pPr>
            <w:r>
              <w:rPr>
                <w:rFonts w:eastAsia="仿宋_GB2312"/>
                <w:sz w:val="30"/>
                <w:szCs w:val="30"/>
              </w:rPr>
              <w:t>绿色社区覆盖率（%）</w:t>
            </w:r>
          </w:p>
        </w:tc>
        <w:tc>
          <w:tcPr>
            <w:tcW w:w="388" w:type="pct"/>
            <w:vAlign w:val="center"/>
          </w:tcPr>
          <w:p>
            <w:pPr>
              <w:spacing w:line="400" w:lineRule="exact"/>
              <w:jc w:val="center"/>
              <w:rPr>
                <w:rFonts w:eastAsia="仿宋_GB2312"/>
                <w:sz w:val="30"/>
                <w:szCs w:val="30"/>
              </w:rPr>
            </w:pPr>
            <w:r>
              <w:rPr>
                <w:rFonts w:eastAsia="仿宋_GB2312"/>
                <w:sz w:val="30"/>
                <w:szCs w:val="30"/>
              </w:rPr>
              <w:t>≥60%</w:t>
            </w:r>
          </w:p>
        </w:tc>
        <w:tc>
          <w:tcPr>
            <w:tcW w:w="2855" w:type="pct"/>
            <w:vAlign w:val="center"/>
          </w:tcPr>
          <w:p>
            <w:pPr>
              <w:spacing w:line="400" w:lineRule="exact"/>
              <w:jc w:val="left"/>
              <w:rPr>
                <w:rFonts w:eastAsia="仿宋_GB2312"/>
                <w:sz w:val="30"/>
                <w:szCs w:val="30"/>
              </w:rPr>
            </w:pPr>
            <w:r>
              <w:rPr>
                <w:rFonts w:eastAsia="仿宋_GB2312"/>
                <w:sz w:val="30"/>
                <w:szCs w:val="30"/>
              </w:rPr>
              <w:t>【指标释义】符合绿色社区标准的社区数量占总社区数量比例。</w:t>
            </w:r>
          </w:p>
          <w:p>
            <w:pPr>
              <w:jc w:val="left"/>
              <w:rPr>
                <w:rFonts w:eastAsia="仿宋_GB2312"/>
                <w:sz w:val="30"/>
                <w:szCs w:val="30"/>
              </w:rPr>
            </w:pPr>
            <w:r>
              <w:rPr>
                <w:rFonts w:eastAsia="仿宋_GB2312"/>
                <w:sz w:val="30"/>
                <w:szCs w:val="30"/>
              </w:rPr>
              <w:t>【计算公式】绿色社区覆盖率</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符合绿色社区标准的社区数量</m:t>
                  </m:r>
                  <m:ctrlPr>
                    <w:rPr>
                      <w:rFonts w:ascii="Cambria Math" w:hAnsi="Cambria Math" w:eastAsia="仿宋_GB2312"/>
                      <w:sz w:val="30"/>
                      <w:szCs w:val="30"/>
                    </w:rPr>
                  </m:ctrlPr>
                </m:num>
                <m:den>
                  <m:r>
                    <m:rPr>
                      <m:sty m:val="p"/>
                    </m:rPr>
                    <w:rPr>
                      <w:rFonts w:ascii="Cambria Math" w:hAnsi="Cambria Math" w:eastAsia="仿宋_GB2312"/>
                      <w:sz w:val="30"/>
                      <w:szCs w:val="30"/>
                    </w:rPr>
                    <m:t>总小区数量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390" w:lineRule="exact"/>
              <w:jc w:val="left"/>
              <w:rPr>
                <w:rFonts w:eastAsia="仿宋_GB2312"/>
                <w:sz w:val="30"/>
                <w:szCs w:val="30"/>
              </w:rPr>
            </w:pPr>
            <w:r>
              <w:rPr>
                <w:rFonts w:eastAsia="仿宋_GB2312"/>
                <w:sz w:val="30"/>
                <w:szCs w:val="30"/>
              </w:rPr>
              <w:t>1.国家《绿色社区创建行动总体方案》</w:t>
            </w:r>
          </w:p>
          <w:p>
            <w:pPr>
              <w:spacing w:line="390" w:lineRule="exact"/>
              <w:jc w:val="left"/>
              <w:rPr>
                <w:rFonts w:eastAsia="仿宋_GB2312"/>
                <w:sz w:val="30"/>
                <w:szCs w:val="30"/>
              </w:rPr>
            </w:pPr>
            <w:r>
              <w:rPr>
                <w:rFonts w:eastAsia="仿宋_GB2312"/>
                <w:sz w:val="30"/>
                <w:szCs w:val="30"/>
              </w:rPr>
              <w:t>绿色社区创建行动。到2022年，力争60%以上的社区达到创建要求，基本实现社区人居环境整洁、舒适、安全、美丽的目标。</w:t>
            </w:r>
          </w:p>
          <w:p>
            <w:pPr>
              <w:spacing w:line="390" w:lineRule="exact"/>
              <w:jc w:val="left"/>
              <w:rPr>
                <w:rFonts w:eastAsia="仿宋_GB2312"/>
                <w:sz w:val="30"/>
                <w:szCs w:val="30"/>
              </w:rPr>
            </w:pPr>
            <w:r>
              <w:rPr>
                <w:rFonts w:eastAsia="仿宋_GB2312"/>
                <w:sz w:val="30"/>
                <w:szCs w:val="30"/>
              </w:rPr>
              <w:t>2.住房和城乡建设部《城乡建设领域碳达峰实施方案》</w:t>
            </w:r>
          </w:p>
          <w:p>
            <w:pPr>
              <w:spacing w:line="390" w:lineRule="exact"/>
              <w:jc w:val="left"/>
              <w:rPr>
                <w:rFonts w:eastAsia="仿宋_GB2312"/>
                <w:sz w:val="30"/>
                <w:szCs w:val="30"/>
              </w:rPr>
            </w:pPr>
            <w:r>
              <w:rPr>
                <w:rFonts w:eastAsia="仿宋_GB2312"/>
                <w:sz w:val="30"/>
                <w:szCs w:val="30"/>
              </w:rPr>
              <w:t>开展绿色低碳社区建设。到2030年地级及以上城市的完整居住社区覆盖率提高到60%以上。通过步行和骑行网络串联若干个居住社区，构建十五分钟生活圈。推进绿色社区创建行动，将绿色发展理念贯穿社区规划建设管理全过程，60%的城市社区先行达到创建要求。</w:t>
            </w:r>
          </w:p>
          <w:p>
            <w:pPr>
              <w:spacing w:line="390" w:lineRule="exact"/>
              <w:jc w:val="left"/>
              <w:rPr>
                <w:rFonts w:eastAsia="仿宋_GB2312"/>
                <w:sz w:val="30"/>
                <w:szCs w:val="30"/>
              </w:rPr>
            </w:pPr>
            <w:r>
              <w:rPr>
                <w:rFonts w:eastAsia="仿宋_GB2312"/>
                <w:sz w:val="30"/>
                <w:szCs w:val="30"/>
              </w:rPr>
              <w:t>3.青岛市人民政府《关于加快推进绿色城市建设发展试点的实施意见》</w:t>
            </w:r>
          </w:p>
          <w:p>
            <w:pPr>
              <w:spacing w:line="400" w:lineRule="exact"/>
              <w:jc w:val="left"/>
              <w:rPr>
                <w:rFonts w:eastAsia="仿宋_GB2312"/>
                <w:sz w:val="30"/>
                <w:szCs w:val="30"/>
              </w:rPr>
            </w:pPr>
            <w:r>
              <w:rPr>
                <w:rFonts w:eastAsia="仿宋_GB2312"/>
                <w:sz w:val="30"/>
                <w:szCs w:val="30"/>
              </w:rPr>
              <w:t>增强绿色生活体验。开展绿色社区创建行动。建立健全社区人居环境建设和整治制度，促进社区节能节水、绿化环卫、垃圾分类、设施维护等工作有序推进。完成10个绿色社区创建。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3.5</w:t>
            </w:r>
          </w:p>
        </w:tc>
        <w:tc>
          <w:tcPr>
            <w:tcW w:w="1303" w:type="pct"/>
            <w:vAlign w:val="center"/>
          </w:tcPr>
          <w:p>
            <w:pPr>
              <w:spacing w:line="400" w:lineRule="exact"/>
              <w:jc w:val="center"/>
              <w:rPr>
                <w:rFonts w:eastAsia="仿宋_GB2312"/>
                <w:sz w:val="30"/>
                <w:szCs w:val="30"/>
              </w:rPr>
            </w:pPr>
            <w:r>
              <w:rPr>
                <w:rFonts w:eastAsia="仿宋_GB2312"/>
                <w:sz w:val="30"/>
                <w:szCs w:val="30"/>
              </w:rPr>
              <w:t>社区基础设施绿色化比例（%）</w:t>
            </w:r>
          </w:p>
        </w:tc>
        <w:tc>
          <w:tcPr>
            <w:tcW w:w="388" w:type="pct"/>
            <w:vAlign w:val="center"/>
          </w:tcPr>
          <w:p>
            <w:pPr>
              <w:spacing w:line="400" w:lineRule="exact"/>
              <w:jc w:val="center"/>
              <w:rPr>
                <w:rFonts w:eastAsia="仿宋_GB2312"/>
                <w:sz w:val="30"/>
                <w:szCs w:val="30"/>
              </w:rPr>
            </w:pPr>
            <w:r>
              <w:rPr>
                <w:rFonts w:eastAsia="仿宋_GB2312"/>
                <w:sz w:val="30"/>
                <w:szCs w:val="30"/>
              </w:rPr>
              <w:t>≥60%</w:t>
            </w:r>
          </w:p>
        </w:tc>
        <w:tc>
          <w:tcPr>
            <w:tcW w:w="2855" w:type="pct"/>
            <w:vAlign w:val="center"/>
          </w:tcPr>
          <w:p>
            <w:pPr>
              <w:spacing w:line="400" w:lineRule="exact"/>
              <w:jc w:val="left"/>
              <w:rPr>
                <w:rFonts w:eastAsia="仿宋_GB2312"/>
                <w:sz w:val="30"/>
                <w:szCs w:val="30"/>
              </w:rPr>
            </w:pPr>
            <w:r>
              <w:rPr>
                <w:rFonts w:eastAsia="仿宋_GB2312"/>
                <w:sz w:val="30"/>
                <w:szCs w:val="30"/>
              </w:rPr>
              <w:t>【指标释义】新建社区中，采用了绿色技术、材料或设计的基础设施占总设施比例。</w:t>
            </w:r>
          </w:p>
          <w:p>
            <w:pPr>
              <w:jc w:val="left"/>
              <w:rPr>
                <w:rFonts w:eastAsia="仿宋_GB2312"/>
                <w:sz w:val="30"/>
                <w:szCs w:val="30"/>
              </w:rPr>
            </w:pPr>
            <w:r>
              <w:rPr>
                <w:rFonts w:eastAsia="仿宋_GB2312"/>
                <w:sz w:val="30"/>
                <w:szCs w:val="30"/>
              </w:rPr>
              <w:t>【计算公式】社区基础设施绿色化比例=</w:t>
            </w:r>
            <m:oMath>
              <m:f>
                <m:fPr>
                  <m:ctrlPr>
                    <w:rPr>
                      <w:rFonts w:ascii="Cambria Math" w:hAnsi="Cambria Math" w:eastAsia="仿宋_GB2312"/>
                      <w:sz w:val="30"/>
                      <w:szCs w:val="30"/>
                    </w:rPr>
                  </m:ctrlPr>
                </m:fPr>
                <m:num>
                  <m:r>
                    <m:rPr>
                      <m:sty m:val="p"/>
                    </m:rPr>
                    <w:rPr>
                      <w:rFonts w:ascii="Cambria Math" w:hAnsi="Cambria Math" w:eastAsia="仿宋_GB2312"/>
                      <w:sz w:val="30"/>
                      <w:szCs w:val="30"/>
                    </w:rPr>
                    <m:t>采用了绿色技术、材料或设计的基础设施数量</m:t>
                  </m:r>
                  <m:ctrlPr>
                    <w:rPr>
                      <w:rFonts w:ascii="Cambria Math" w:hAnsi="Cambria Math" w:eastAsia="仿宋_GB2312"/>
                      <w:sz w:val="30"/>
                      <w:szCs w:val="30"/>
                    </w:rPr>
                  </m:ctrlPr>
                </m:num>
                <m:den>
                  <m:r>
                    <m:rPr>
                      <m:sty m:val="p"/>
                    </m:rPr>
                    <w:rPr>
                      <w:rFonts w:ascii="Cambria Math" w:hAnsi="Cambria Math" w:eastAsia="仿宋_GB2312"/>
                      <w:sz w:val="30"/>
                      <w:szCs w:val="30"/>
                    </w:rPr>
                    <m:t>总设施数量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1.国家《绿色社区创建行动总体方案》</w:t>
            </w:r>
          </w:p>
          <w:p>
            <w:pPr>
              <w:spacing w:line="400" w:lineRule="exact"/>
              <w:jc w:val="left"/>
              <w:rPr>
                <w:rFonts w:eastAsia="仿宋_GB2312"/>
                <w:sz w:val="30"/>
                <w:szCs w:val="30"/>
              </w:rPr>
            </w:pPr>
            <w:r>
              <w:rPr>
                <w:rFonts w:eastAsia="仿宋_GB2312"/>
                <w:sz w:val="30"/>
                <w:szCs w:val="30"/>
              </w:rPr>
              <w:t>绿色社区创建行动。到2022年，力争60%以上的社区达到创建要求，基本实现社区人居环境整洁、舒适、安全、美丽的目标。推进社区基础设施绿色化，积极改造提升社区供水、排水、供电、弱电、道路、供气、消防、生活垃圾分类等基础设施，在改造中采用节能照明、节水器具等绿色产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3.6</w:t>
            </w:r>
          </w:p>
        </w:tc>
        <w:tc>
          <w:tcPr>
            <w:tcW w:w="1303" w:type="pct"/>
            <w:vAlign w:val="center"/>
          </w:tcPr>
          <w:p>
            <w:pPr>
              <w:spacing w:line="400" w:lineRule="exact"/>
              <w:jc w:val="center"/>
              <w:rPr>
                <w:rFonts w:eastAsia="仿宋_GB2312"/>
                <w:sz w:val="30"/>
                <w:szCs w:val="30"/>
              </w:rPr>
            </w:pPr>
            <w:r>
              <w:rPr>
                <w:rFonts w:eastAsia="仿宋_GB2312"/>
                <w:sz w:val="30"/>
                <w:szCs w:val="30"/>
              </w:rPr>
              <w:t>智慧社区覆盖率（%）</w:t>
            </w:r>
          </w:p>
        </w:tc>
        <w:tc>
          <w:tcPr>
            <w:tcW w:w="388" w:type="pct"/>
            <w:vAlign w:val="center"/>
          </w:tcPr>
          <w:p>
            <w:pPr>
              <w:spacing w:line="400" w:lineRule="exact"/>
              <w:jc w:val="center"/>
              <w:rPr>
                <w:rFonts w:eastAsia="仿宋_GB2312"/>
                <w:sz w:val="30"/>
                <w:szCs w:val="30"/>
              </w:rPr>
            </w:pPr>
            <w:r>
              <w:rPr>
                <w:rFonts w:eastAsia="仿宋_GB2312"/>
                <w:sz w:val="30"/>
                <w:szCs w:val="30"/>
              </w:rPr>
              <w:t>≥80%</w:t>
            </w:r>
          </w:p>
        </w:tc>
        <w:tc>
          <w:tcPr>
            <w:tcW w:w="2855" w:type="pct"/>
            <w:vAlign w:val="center"/>
          </w:tcPr>
          <w:p>
            <w:pPr>
              <w:spacing w:line="400" w:lineRule="exact"/>
              <w:jc w:val="left"/>
              <w:rPr>
                <w:rFonts w:eastAsia="仿宋_GB2312"/>
                <w:sz w:val="30"/>
                <w:szCs w:val="30"/>
              </w:rPr>
            </w:pPr>
            <w:r>
              <w:rPr>
                <w:rFonts w:eastAsia="仿宋_GB2312"/>
                <w:sz w:val="30"/>
                <w:szCs w:val="30"/>
              </w:rPr>
              <w:t>【指标释义】依据《智慧社区建设运营指南（2021）》等文件，符合智慧社区标准的社区数量占总社区数</w:t>
            </w:r>
            <w:r>
              <w:rPr>
                <w:rFonts w:hint="eastAsia" w:eastAsia="仿宋_GB2312"/>
                <w:sz w:val="30"/>
                <w:szCs w:val="30"/>
              </w:rPr>
              <w:t>量的</w:t>
            </w:r>
            <w:r>
              <w:rPr>
                <w:rFonts w:eastAsia="仿宋_GB2312"/>
                <w:sz w:val="30"/>
                <w:szCs w:val="30"/>
              </w:rPr>
              <w:t>比例。</w:t>
            </w:r>
          </w:p>
          <w:p>
            <w:pPr>
              <w:jc w:val="left"/>
              <w:rPr>
                <w:rFonts w:eastAsia="仿宋_GB2312"/>
                <w:sz w:val="30"/>
                <w:szCs w:val="30"/>
              </w:rPr>
            </w:pPr>
            <w:r>
              <w:rPr>
                <w:rFonts w:eastAsia="仿宋_GB2312"/>
                <w:sz w:val="30"/>
                <w:szCs w:val="30"/>
              </w:rPr>
              <w:t>【计算公式】智慧社区管理覆盖面积比例</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符合智慧社区标准的社区数量</m:t>
                  </m:r>
                  <m:ctrlPr>
                    <w:rPr>
                      <w:rFonts w:ascii="Cambria Math" w:hAnsi="Cambria Math" w:eastAsia="仿宋_GB2312"/>
                      <w:sz w:val="30"/>
                      <w:szCs w:val="30"/>
                    </w:rPr>
                  </m:ctrlPr>
                </m:num>
                <m:den>
                  <m:r>
                    <m:rPr>
                      <m:sty m:val="p"/>
                    </m:rPr>
                    <w:rPr>
                      <w:rFonts w:ascii="Cambria Math" w:hAnsi="Cambria Math" w:eastAsia="仿宋_GB2312"/>
                      <w:sz w:val="30"/>
                      <w:szCs w:val="30"/>
                    </w:rPr>
                    <m:t>总社区数量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1.民政部等</w:t>
            </w:r>
            <w:r>
              <w:rPr>
                <w:rFonts w:hint="eastAsia" w:eastAsia="仿宋_GB2312"/>
                <w:sz w:val="30"/>
                <w:szCs w:val="30"/>
              </w:rPr>
              <w:t>九部门</w:t>
            </w:r>
            <w:r>
              <w:rPr>
                <w:rFonts w:eastAsia="仿宋_GB2312"/>
                <w:sz w:val="30"/>
                <w:szCs w:val="30"/>
              </w:rPr>
              <w:t>《关于深入推进智慧社区建设的意见》</w:t>
            </w:r>
          </w:p>
          <w:p>
            <w:pPr>
              <w:spacing w:line="400" w:lineRule="exact"/>
              <w:jc w:val="left"/>
              <w:rPr>
                <w:rFonts w:eastAsia="仿宋_GB2312"/>
                <w:sz w:val="30"/>
                <w:szCs w:val="30"/>
              </w:rPr>
            </w:pPr>
            <w:r>
              <w:rPr>
                <w:rFonts w:eastAsia="仿宋_GB2312"/>
                <w:sz w:val="30"/>
                <w:szCs w:val="30"/>
              </w:rPr>
              <w:t>到2025年，基本构建起网格化管理、精细化服务、信息化支撑、开放共享的智慧社区服务平台，初步打造成智慧共享、和睦共治的新型数字社区。</w:t>
            </w:r>
          </w:p>
          <w:p>
            <w:pPr>
              <w:spacing w:line="400" w:lineRule="exact"/>
              <w:jc w:val="left"/>
              <w:rPr>
                <w:rFonts w:eastAsia="仿宋_GB2312"/>
                <w:sz w:val="30"/>
                <w:szCs w:val="30"/>
              </w:rPr>
            </w:pPr>
            <w:r>
              <w:rPr>
                <w:rFonts w:eastAsia="仿宋_GB2312"/>
                <w:sz w:val="30"/>
                <w:szCs w:val="30"/>
              </w:rPr>
              <w:t>2.山东省人民政府办公厅《山东省城市更新行动实施方案》</w:t>
            </w:r>
          </w:p>
          <w:p>
            <w:pPr>
              <w:spacing w:line="400" w:lineRule="exact"/>
              <w:jc w:val="left"/>
              <w:rPr>
                <w:rFonts w:eastAsia="仿宋_GB2312"/>
                <w:sz w:val="30"/>
                <w:szCs w:val="30"/>
              </w:rPr>
            </w:pPr>
            <w:r>
              <w:rPr>
                <w:rFonts w:eastAsia="仿宋_GB2312"/>
                <w:sz w:val="30"/>
                <w:szCs w:val="30"/>
              </w:rPr>
              <w:t>智慧化改造提升工程。到2025年，建成不少于5000个基础型及以上的智慧社区，智慧社区覆盖率达到90%以上。</w:t>
            </w:r>
          </w:p>
          <w:p>
            <w:pPr>
              <w:spacing w:line="400" w:lineRule="exact"/>
              <w:jc w:val="left"/>
              <w:rPr>
                <w:rFonts w:eastAsia="仿宋_GB2312"/>
                <w:sz w:val="30"/>
                <w:szCs w:val="30"/>
              </w:rPr>
            </w:pPr>
            <w:r>
              <w:rPr>
                <w:rFonts w:eastAsia="仿宋_GB2312"/>
                <w:sz w:val="30"/>
                <w:szCs w:val="30"/>
              </w:rPr>
              <w:t>3.青岛市政府办公厅《关于加快推进智慧社区、智慧街区建设的实施意见》</w:t>
            </w:r>
          </w:p>
          <w:p>
            <w:pPr>
              <w:spacing w:line="400" w:lineRule="exact"/>
              <w:jc w:val="left"/>
              <w:rPr>
                <w:rFonts w:eastAsia="仿宋_GB2312"/>
                <w:sz w:val="30"/>
                <w:szCs w:val="30"/>
              </w:rPr>
            </w:pPr>
            <w:r>
              <w:rPr>
                <w:rFonts w:eastAsia="仿宋_GB2312"/>
                <w:sz w:val="30"/>
                <w:szCs w:val="30"/>
              </w:rPr>
              <w:t>到2022年，智慧社区、智慧街区建设全面推进，全市40%的城市社区建成智慧社区、具备条件的主要城市街区基本建成智慧街区，青岛市智慧社区、智慧街区建设成为山东省样板，在全国达到领先水平。</w:t>
            </w:r>
          </w:p>
          <w:p>
            <w:pPr>
              <w:spacing w:line="400" w:lineRule="exact"/>
              <w:jc w:val="left"/>
              <w:rPr>
                <w:rFonts w:eastAsia="仿宋_GB2312"/>
                <w:sz w:val="30"/>
                <w:szCs w:val="30"/>
              </w:rPr>
            </w:pPr>
            <w:r>
              <w:rPr>
                <w:rFonts w:eastAsia="仿宋_GB2312"/>
                <w:sz w:val="30"/>
                <w:szCs w:val="30"/>
              </w:rPr>
              <w:t>4.《数字青岛2023年行动方案》</w:t>
            </w:r>
          </w:p>
          <w:p>
            <w:pPr>
              <w:spacing w:line="400" w:lineRule="exact"/>
              <w:jc w:val="left"/>
              <w:rPr>
                <w:rFonts w:eastAsia="仿宋_GB2312"/>
                <w:sz w:val="30"/>
                <w:szCs w:val="30"/>
              </w:rPr>
            </w:pPr>
            <w:r>
              <w:rPr>
                <w:rFonts w:eastAsia="仿宋_GB2312"/>
                <w:sz w:val="30"/>
                <w:szCs w:val="30"/>
              </w:rPr>
              <w:t>打</w:t>
            </w:r>
            <w:r>
              <w:rPr>
                <w:rFonts w:hint="eastAsia" w:eastAsia="仿宋_GB2312"/>
                <w:sz w:val="30"/>
                <w:szCs w:val="30"/>
                <w:lang w:eastAsia="zh-CN"/>
              </w:rPr>
              <w:t>造高</w:t>
            </w:r>
            <w:r>
              <w:rPr>
                <w:rFonts w:eastAsia="仿宋_GB2312"/>
                <w:sz w:val="30"/>
                <w:szCs w:val="30"/>
              </w:rPr>
              <w:t>质量民生服务样板。实施智慧社区提质扩面行动，新建智慧社区100个。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3.7</w:t>
            </w:r>
          </w:p>
        </w:tc>
        <w:tc>
          <w:tcPr>
            <w:tcW w:w="1303" w:type="pct"/>
            <w:vAlign w:val="center"/>
          </w:tcPr>
          <w:p>
            <w:pPr>
              <w:spacing w:line="400" w:lineRule="exact"/>
              <w:jc w:val="center"/>
              <w:rPr>
                <w:rFonts w:eastAsia="仿宋_GB2312"/>
                <w:sz w:val="30"/>
                <w:szCs w:val="30"/>
              </w:rPr>
            </w:pPr>
            <w:r>
              <w:rPr>
                <w:rFonts w:eastAsia="仿宋_GB2312"/>
                <w:sz w:val="30"/>
                <w:szCs w:val="30"/>
              </w:rPr>
              <w:t>社区旧物回收网点覆盖率（%）</w:t>
            </w:r>
          </w:p>
        </w:tc>
        <w:tc>
          <w:tcPr>
            <w:tcW w:w="388" w:type="pct"/>
            <w:vAlign w:val="center"/>
          </w:tcPr>
          <w:p>
            <w:pPr>
              <w:spacing w:line="400" w:lineRule="exact"/>
              <w:jc w:val="center"/>
              <w:rPr>
                <w:rFonts w:eastAsia="仿宋_GB2312"/>
                <w:sz w:val="30"/>
                <w:szCs w:val="30"/>
              </w:rPr>
            </w:pPr>
            <w:r>
              <w:rPr>
                <w:rFonts w:eastAsia="仿宋_GB2312"/>
                <w:sz w:val="30"/>
                <w:szCs w:val="30"/>
              </w:rPr>
              <w:t>100%</w:t>
            </w:r>
          </w:p>
        </w:tc>
        <w:tc>
          <w:tcPr>
            <w:tcW w:w="2855" w:type="pct"/>
            <w:vAlign w:val="center"/>
          </w:tcPr>
          <w:p>
            <w:pPr>
              <w:spacing w:line="400" w:lineRule="exact"/>
              <w:jc w:val="left"/>
              <w:rPr>
                <w:rFonts w:eastAsia="仿宋_GB2312"/>
                <w:sz w:val="30"/>
                <w:szCs w:val="30"/>
              </w:rPr>
            </w:pPr>
            <w:r>
              <w:rPr>
                <w:rFonts w:eastAsia="仿宋_GB2312"/>
                <w:sz w:val="30"/>
                <w:szCs w:val="30"/>
              </w:rPr>
              <w:t>【指标释义】设置社区旧物回收利用网点的社区数量占总社区数量比例。</w:t>
            </w:r>
          </w:p>
          <w:p>
            <w:pPr>
              <w:jc w:val="left"/>
              <w:rPr>
                <w:rFonts w:eastAsia="仿宋_GB2312"/>
                <w:sz w:val="30"/>
                <w:szCs w:val="30"/>
              </w:rPr>
            </w:pPr>
            <w:r>
              <w:rPr>
                <w:rFonts w:eastAsia="仿宋_GB2312"/>
                <w:sz w:val="30"/>
                <w:szCs w:val="30"/>
              </w:rPr>
              <w:t>【计算公式】社区旧物回收网点覆盖率（%）=</w:t>
            </w:r>
            <m:oMath>
              <m:f>
                <m:fPr>
                  <m:ctrlPr>
                    <w:rPr>
                      <w:rFonts w:ascii="Cambria Math" w:hAnsi="Cambria Math" w:eastAsia="仿宋_GB2312"/>
                      <w:sz w:val="30"/>
                      <w:szCs w:val="30"/>
                    </w:rPr>
                  </m:ctrlPr>
                </m:fPr>
                <m:num>
                  <m:r>
                    <m:rPr>
                      <m:sty m:val="p"/>
                    </m:rPr>
                    <w:rPr>
                      <w:rFonts w:ascii="Cambria Math" w:hAnsi="Cambria Math" w:eastAsia="仿宋_GB2312"/>
                      <w:sz w:val="30"/>
                      <w:szCs w:val="30"/>
                    </w:rPr>
                    <m:t>设置社区旧物回收利用网点的社区数量</m:t>
                  </m:r>
                  <m:ctrlPr>
                    <w:rPr>
                      <w:rFonts w:ascii="Cambria Math" w:hAnsi="Cambria Math" w:eastAsia="仿宋_GB2312"/>
                      <w:sz w:val="30"/>
                      <w:szCs w:val="30"/>
                    </w:rPr>
                  </m:ctrlPr>
                </m:num>
                <m:den>
                  <m:r>
                    <m:rPr>
                      <m:sty m:val="p"/>
                    </m:rPr>
                    <w:rPr>
                      <w:rFonts w:ascii="Cambria Math" w:hAnsi="Cambria Math" w:eastAsia="仿宋_GB2312"/>
                      <w:sz w:val="30"/>
                      <w:szCs w:val="30"/>
                    </w:rPr>
                    <m:t>总社区数量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1.国家发改委等《关于加快废旧物资循环利用体系建设的指导意见》</w:t>
            </w:r>
          </w:p>
          <w:p>
            <w:pPr>
              <w:spacing w:line="400" w:lineRule="exact"/>
              <w:jc w:val="left"/>
              <w:rPr>
                <w:rFonts w:eastAsia="仿宋_GB2312"/>
                <w:sz w:val="30"/>
                <w:szCs w:val="30"/>
              </w:rPr>
            </w:pPr>
            <w:r>
              <w:rPr>
                <w:rFonts w:eastAsia="仿宋_GB2312"/>
                <w:sz w:val="30"/>
                <w:szCs w:val="30"/>
              </w:rPr>
              <w:t>合理布局废旧物资回收站点。以便利居民交售废旧物资为原则，结合城市、农村不同特点，合理布局回收交投点和中转站。</w:t>
            </w:r>
          </w:p>
          <w:p>
            <w:pPr>
              <w:spacing w:line="400" w:lineRule="exact"/>
              <w:jc w:val="left"/>
              <w:rPr>
                <w:rFonts w:eastAsia="仿宋_GB2312"/>
                <w:sz w:val="30"/>
                <w:szCs w:val="30"/>
              </w:rPr>
            </w:pPr>
            <w:r>
              <w:rPr>
                <w:rFonts w:eastAsia="仿宋_GB2312"/>
                <w:sz w:val="30"/>
                <w:szCs w:val="30"/>
              </w:rPr>
              <w:t>2.《青岛市</w:t>
            </w:r>
            <w:r>
              <w:rPr>
                <w:rFonts w:hint="eastAsia" w:eastAsia="仿宋_GB2312"/>
                <w:sz w:val="30"/>
                <w:szCs w:val="30"/>
              </w:rPr>
              <w:t>“</w:t>
            </w:r>
            <w:r>
              <w:rPr>
                <w:rFonts w:eastAsia="仿宋_GB2312"/>
                <w:sz w:val="30"/>
                <w:szCs w:val="30"/>
              </w:rPr>
              <w:t>无废城市</w:t>
            </w:r>
            <w:r>
              <w:rPr>
                <w:rFonts w:hint="eastAsia" w:eastAsia="仿宋_GB2312"/>
                <w:sz w:val="30"/>
                <w:szCs w:val="30"/>
              </w:rPr>
              <w:t>”</w:t>
            </w:r>
            <w:r>
              <w:rPr>
                <w:rFonts w:eastAsia="仿宋_GB2312"/>
                <w:sz w:val="30"/>
                <w:szCs w:val="30"/>
              </w:rPr>
              <w:t>建设实施方案》</w:t>
            </w:r>
          </w:p>
          <w:p>
            <w:pPr>
              <w:spacing w:line="400" w:lineRule="exact"/>
              <w:jc w:val="left"/>
              <w:rPr>
                <w:rFonts w:eastAsia="仿宋_GB2312"/>
                <w:sz w:val="30"/>
                <w:szCs w:val="30"/>
              </w:rPr>
            </w:pPr>
            <w:r>
              <w:rPr>
                <w:rFonts w:eastAsia="仿宋_GB2312"/>
                <w:sz w:val="30"/>
                <w:szCs w:val="30"/>
              </w:rPr>
              <w:t>推进废旧物资循环利用。完善废旧物资回收体系。结合建设国家废旧物资循环利用体系建设重点城市，构建与城市发展相适应的废旧物资回收利用体系。</w:t>
            </w:r>
          </w:p>
          <w:p>
            <w:pPr>
              <w:spacing w:line="400" w:lineRule="exact"/>
              <w:jc w:val="left"/>
              <w:rPr>
                <w:rFonts w:eastAsia="仿宋_GB2312"/>
                <w:sz w:val="30"/>
                <w:szCs w:val="30"/>
              </w:rPr>
            </w:pPr>
            <w:r>
              <w:rPr>
                <w:rFonts w:eastAsia="仿宋_GB2312"/>
                <w:sz w:val="30"/>
                <w:szCs w:val="30"/>
              </w:rPr>
              <w:t>3.《青岛市废旧物资循环利用体系建设实施方案》</w:t>
            </w:r>
          </w:p>
          <w:p>
            <w:pPr>
              <w:spacing w:line="400" w:lineRule="exact"/>
              <w:jc w:val="left"/>
              <w:rPr>
                <w:rFonts w:eastAsia="仿宋_GB2312"/>
                <w:sz w:val="30"/>
                <w:szCs w:val="30"/>
              </w:rPr>
            </w:pPr>
            <w:r>
              <w:rPr>
                <w:rFonts w:eastAsia="仿宋_GB2312"/>
                <w:sz w:val="30"/>
                <w:szCs w:val="30"/>
              </w:rPr>
              <w:t>完善废旧物资回收网络，城区回收网点覆盖率目标到2025年达到100%。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3.</w:t>
            </w:r>
            <w:r>
              <w:rPr>
                <w:rFonts w:hint="eastAsia" w:eastAsia="仿宋_GB2312"/>
                <w:sz w:val="30"/>
                <w:szCs w:val="30"/>
              </w:rPr>
              <w:t>8</w:t>
            </w:r>
          </w:p>
        </w:tc>
        <w:tc>
          <w:tcPr>
            <w:tcW w:w="1303" w:type="pct"/>
            <w:vAlign w:val="center"/>
          </w:tcPr>
          <w:p>
            <w:pPr>
              <w:spacing w:line="400" w:lineRule="exact"/>
              <w:jc w:val="center"/>
              <w:rPr>
                <w:rFonts w:eastAsia="仿宋_GB2312"/>
                <w:sz w:val="30"/>
                <w:szCs w:val="30"/>
              </w:rPr>
            </w:pPr>
            <w:r>
              <w:rPr>
                <w:rFonts w:eastAsia="仿宋_GB2312"/>
                <w:sz w:val="30"/>
                <w:szCs w:val="30"/>
              </w:rPr>
              <w:t>农村生活污水治理率（%）</w:t>
            </w:r>
          </w:p>
        </w:tc>
        <w:tc>
          <w:tcPr>
            <w:tcW w:w="388" w:type="pct"/>
            <w:vAlign w:val="center"/>
          </w:tcPr>
          <w:p>
            <w:pPr>
              <w:spacing w:line="400" w:lineRule="exact"/>
              <w:jc w:val="center"/>
              <w:rPr>
                <w:rFonts w:eastAsia="仿宋_GB2312"/>
                <w:sz w:val="30"/>
                <w:szCs w:val="30"/>
              </w:rPr>
            </w:pPr>
            <w:r>
              <w:rPr>
                <w:rFonts w:eastAsia="仿宋_GB2312"/>
                <w:sz w:val="30"/>
                <w:szCs w:val="30"/>
              </w:rPr>
              <w:t>≥70%</w:t>
            </w:r>
          </w:p>
        </w:tc>
        <w:tc>
          <w:tcPr>
            <w:tcW w:w="2855" w:type="pct"/>
            <w:vAlign w:val="center"/>
          </w:tcPr>
          <w:p>
            <w:pPr>
              <w:spacing w:line="400" w:lineRule="exact"/>
              <w:jc w:val="left"/>
              <w:rPr>
                <w:rFonts w:eastAsia="仿宋_GB2312"/>
                <w:sz w:val="30"/>
                <w:szCs w:val="30"/>
              </w:rPr>
            </w:pPr>
            <w:r>
              <w:rPr>
                <w:rFonts w:hint="eastAsia" w:eastAsia="仿宋_GB2312"/>
                <w:sz w:val="30"/>
                <w:szCs w:val="30"/>
              </w:rPr>
              <w:t>【指标释义】完成农村生活治理的村</w:t>
            </w:r>
            <w:r>
              <w:rPr>
                <w:rFonts w:hint="eastAsia" w:eastAsia="仿宋_GB2312"/>
                <w:sz w:val="30"/>
                <w:szCs w:val="30"/>
                <w:lang w:eastAsia="zh-CN"/>
              </w:rPr>
              <w:t>庄数</w:t>
            </w:r>
            <w:r>
              <w:rPr>
                <w:rFonts w:hint="eastAsia" w:eastAsia="仿宋_GB2312"/>
                <w:sz w:val="30"/>
                <w:szCs w:val="30"/>
              </w:rPr>
              <w:t>量与纳入农村生活污水治理的村庄总量的比率。</w:t>
            </w:r>
          </w:p>
          <w:p>
            <w:pPr>
              <w:jc w:val="left"/>
              <w:rPr>
                <w:rFonts w:eastAsia="仿宋_GB2312"/>
                <w:sz w:val="30"/>
                <w:szCs w:val="30"/>
              </w:rPr>
            </w:pPr>
            <w:r>
              <w:rPr>
                <w:rFonts w:hint="eastAsia" w:eastAsia="仿宋_GB2312"/>
                <w:sz w:val="30"/>
                <w:szCs w:val="30"/>
              </w:rPr>
              <w:t>【计算公式】农村生活污水治理率</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hint="eastAsia" w:ascii="Cambria Math" w:hAnsi="Cambria Math" w:eastAsia="仿宋_GB2312"/>
                      <w:sz w:val="30"/>
                      <w:szCs w:val="30"/>
                    </w:rPr>
                    <m:t>完成农村生活治理的村庄量</m:t>
                  </m:r>
                  <m:ctrlPr>
                    <w:rPr>
                      <w:rFonts w:ascii="Cambria Math" w:hAnsi="Cambria Math" w:eastAsia="仿宋_GB2312"/>
                      <w:sz w:val="30"/>
                      <w:szCs w:val="30"/>
                    </w:rPr>
                  </m:ctrlPr>
                </m:num>
                <m:den>
                  <m:r>
                    <m:rPr>
                      <m:sty m:val="p"/>
                    </m:rPr>
                    <w:rPr>
                      <w:rFonts w:hint="eastAsia" w:ascii="Cambria Math" w:hAnsi="Cambria Math" w:eastAsia="仿宋_GB2312"/>
                      <w:sz w:val="30"/>
                      <w:szCs w:val="30"/>
                    </w:rPr>
                    <m:t>纳入农村生活污水治理的村庄总量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hint="eastAsia" w:eastAsia="仿宋_GB2312"/>
                <w:sz w:val="30"/>
                <w:szCs w:val="30"/>
              </w:rPr>
              <w:t>【指标说明】</w:t>
            </w:r>
          </w:p>
          <w:p>
            <w:pPr>
              <w:spacing w:line="400" w:lineRule="exact"/>
              <w:jc w:val="left"/>
              <w:rPr>
                <w:rFonts w:eastAsia="仿宋_GB2312"/>
                <w:sz w:val="30"/>
                <w:szCs w:val="30"/>
              </w:rPr>
            </w:pPr>
            <w:r>
              <w:rPr>
                <w:rFonts w:hint="eastAsia" w:eastAsia="仿宋_GB2312"/>
                <w:sz w:val="30"/>
                <w:szCs w:val="30"/>
              </w:rPr>
              <w:t>1.生态环境部《农业农村污染治理攻坚战行动方案（2021—2025年）》</w:t>
            </w:r>
          </w:p>
          <w:p>
            <w:pPr>
              <w:spacing w:line="400" w:lineRule="exact"/>
              <w:jc w:val="left"/>
              <w:rPr>
                <w:rFonts w:eastAsia="仿宋_GB2312"/>
                <w:sz w:val="30"/>
                <w:szCs w:val="30"/>
              </w:rPr>
            </w:pPr>
            <w:r>
              <w:rPr>
                <w:rFonts w:hint="eastAsia" w:eastAsia="仿宋_GB2312"/>
                <w:sz w:val="30"/>
                <w:szCs w:val="30"/>
              </w:rPr>
              <w:t>到2025年，农村生活污水治理率达到40%，基本消除较大面积农村黑臭水体。</w:t>
            </w:r>
          </w:p>
          <w:p>
            <w:pPr>
              <w:spacing w:line="400" w:lineRule="exact"/>
              <w:jc w:val="left"/>
              <w:rPr>
                <w:rFonts w:eastAsia="仿宋_GB2312"/>
                <w:sz w:val="30"/>
                <w:szCs w:val="30"/>
              </w:rPr>
            </w:pPr>
            <w:r>
              <w:rPr>
                <w:rFonts w:eastAsia="仿宋_GB2312"/>
                <w:sz w:val="30"/>
                <w:szCs w:val="30"/>
              </w:rPr>
              <w:t>2.《青岛市</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农业农村现代化发展规划》</w:t>
            </w:r>
          </w:p>
          <w:p>
            <w:pPr>
              <w:spacing w:line="400" w:lineRule="exact"/>
              <w:jc w:val="left"/>
              <w:rPr>
                <w:rFonts w:eastAsia="仿宋_GB2312"/>
                <w:sz w:val="30"/>
                <w:szCs w:val="30"/>
              </w:rPr>
            </w:pPr>
            <w:r>
              <w:rPr>
                <w:rFonts w:eastAsia="仿宋_GB2312"/>
                <w:sz w:val="30"/>
                <w:szCs w:val="30"/>
              </w:rPr>
              <w:t>持续提升农村人居环境。到2025年，农村生活污水治理率达到70%。</w:t>
            </w:r>
          </w:p>
          <w:p>
            <w:pPr>
              <w:spacing w:line="400" w:lineRule="exact"/>
              <w:jc w:val="left"/>
              <w:rPr>
                <w:rFonts w:eastAsia="仿宋_GB2312"/>
                <w:sz w:val="30"/>
                <w:szCs w:val="30"/>
              </w:rPr>
            </w:pPr>
            <w:r>
              <w:rPr>
                <w:rFonts w:eastAsia="仿宋_GB2312"/>
                <w:sz w:val="30"/>
                <w:szCs w:val="30"/>
              </w:rPr>
              <w:t>3.</w:t>
            </w:r>
            <w:r>
              <w:rPr>
                <w:rFonts w:hint="eastAsia" w:eastAsia="仿宋_GB2312"/>
                <w:sz w:val="30"/>
                <w:szCs w:val="30"/>
              </w:rPr>
              <w:t>青岛市</w:t>
            </w:r>
            <w:r>
              <w:rPr>
                <w:rFonts w:eastAsia="仿宋_GB2312"/>
                <w:sz w:val="30"/>
                <w:szCs w:val="30"/>
              </w:rPr>
              <w:t>市政府新闻办新闻发布会（2024年3月）</w:t>
            </w:r>
          </w:p>
          <w:p>
            <w:pPr>
              <w:spacing w:line="400" w:lineRule="exact"/>
              <w:jc w:val="left"/>
              <w:rPr>
                <w:rFonts w:eastAsia="仿宋_GB2312"/>
                <w:sz w:val="30"/>
                <w:szCs w:val="30"/>
              </w:rPr>
            </w:pPr>
            <w:r>
              <w:rPr>
                <w:rFonts w:hint="eastAsia" w:eastAsia="仿宋_GB2312"/>
                <w:sz w:val="30"/>
                <w:szCs w:val="30"/>
              </w:rPr>
              <w:t>根据</w:t>
            </w:r>
            <w:r>
              <w:rPr>
                <w:rFonts w:eastAsia="仿宋_GB2312"/>
                <w:sz w:val="30"/>
                <w:szCs w:val="30"/>
              </w:rPr>
              <w:t>统计数据</w:t>
            </w:r>
            <w:r>
              <w:rPr>
                <w:rFonts w:hint="eastAsia" w:eastAsia="仿宋_GB2312"/>
                <w:sz w:val="30"/>
                <w:szCs w:val="30"/>
              </w:rPr>
              <w:t>，</w:t>
            </w:r>
            <w:r>
              <w:rPr>
                <w:rFonts w:eastAsia="仿宋_GB2312"/>
                <w:sz w:val="30"/>
                <w:szCs w:val="30"/>
              </w:rPr>
              <w:t>全市已经完成农村生活污水治理的村庄达到3534个，治理率达到66.4%。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4.1</w:t>
            </w:r>
          </w:p>
        </w:tc>
        <w:tc>
          <w:tcPr>
            <w:tcW w:w="1303" w:type="pct"/>
            <w:vAlign w:val="center"/>
          </w:tcPr>
          <w:p>
            <w:pPr>
              <w:spacing w:line="400" w:lineRule="exact"/>
              <w:jc w:val="center"/>
              <w:rPr>
                <w:rFonts w:eastAsia="仿宋_GB2312"/>
                <w:sz w:val="30"/>
                <w:szCs w:val="30"/>
              </w:rPr>
            </w:pPr>
            <w:r>
              <w:rPr>
                <w:rFonts w:eastAsia="仿宋_GB2312"/>
                <w:sz w:val="30"/>
                <w:szCs w:val="30"/>
              </w:rPr>
              <w:t>非化石能源消费占比（%）</w:t>
            </w:r>
          </w:p>
        </w:tc>
        <w:tc>
          <w:tcPr>
            <w:tcW w:w="388" w:type="pct"/>
            <w:vAlign w:val="center"/>
          </w:tcPr>
          <w:p>
            <w:pPr>
              <w:spacing w:line="400" w:lineRule="exact"/>
              <w:jc w:val="center"/>
              <w:rPr>
                <w:rFonts w:eastAsia="仿宋_GB2312"/>
                <w:sz w:val="30"/>
                <w:szCs w:val="30"/>
              </w:rPr>
            </w:pPr>
            <w:r>
              <w:rPr>
                <w:rFonts w:eastAsia="仿宋_GB2312"/>
                <w:sz w:val="30"/>
                <w:szCs w:val="30"/>
              </w:rPr>
              <w:t>15%</w:t>
            </w:r>
          </w:p>
        </w:tc>
        <w:tc>
          <w:tcPr>
            <w:tcW w:w="2855" w:type="pct"/>
            <w:vAlign w:val="center"/>
          </w:tcPr>
          <w:p>
            <w:pPr>
              <w:spacing w:line="400" w:lineRule="exact"/>
              <w:jc w:val="left"/>
              <w:rPr>
                <w:rFonts w:eastAsia="仿宋_GB2312"/>
                <w:sz w:val="30"/>
                <w:szCs w:val="30"/>
              </w:rPr>
            </w:pPr>
            <w:r>
              <w:rPr>
                <w:rFonts w:eastAsia="仿宋_GB2312"/>
                <w:sz w:val="30"/>
                <w:szCs w:val="30"/>
              </w:rPr>
              <w:t>【指标释义】能源消费结构中非化石能源的比重，非化石能源消费量占总能源消费量的比例。非化石能源包括核能、水能、风能、太阳能、生物质能等，化石能源主要</w:t>
            </w:r>
            <w:r>
              <w:rPr>
                <w:rFonts w:hint="eastAsia" w:eastAsia="仿宋_GB2312"/>
                <w:sz w:val="30"/>
                <w:szCs w:val="30"/>
              </w:rPr>
              <w:t>包括</w:t>
            </w:r>
            <w:r>
              <w:rPr>
                <w:rFonts w:eastAsia="仿宋_GB2312"/>
                <w:sz w:val="30"/>
                <w:szCs w:val="30"/>
              </w:rPr>
              <w:t>煤炭、石油和天然气等。</w:t>
            </w:r>
          </w:p>
          <w:p>
            <w:pPr>
              <w:jc w:val="left"/>
              <w:rPr>
                <w:rFonts w:eastAsia="仿宋_GB2312"/>
                <w:sz w:val="30"/>
                <w:szCs w:val="30"/>
              </w:rPr>
            </w:pPr>
            <w:r>
              <w:rPr>
                <w:rFonts w:eastAsia="仿宋_GB2312"/>
                <w:sz w:val="30"/>
                <w:szCs w:val="30"/>
              </w:rPr>
              <w:t>【计算公式】非化石能源消费占比</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非化石能源消费量所数量</m:t>
                  </m:r>
                  <m:ctrlPr>
                    <w:rPr>
                      <w:rFonts w:ascii="Cambria Math" w:hAnsi="Cambria Math" w:eastAsia="仿宋_GB2312"/>
                      <w:sz w:val="30"/>
                      <w:szCs w:val="30"/>
                    </w:rPr>
                  </m:ctrlPr>
                </m:num>
                <m:den>
                  <m:r>
                    <m:rPr>
                      <m:sty m:val="p"/>
                    </m:rPr>
                    <w:rPr>
                      <w:rFonts w:ascii="Cambria Math" w:hAnsi="Cambria Math" w:eastAsia="仿宋_GB2312"/>
                      <w:sz w:val="30"/>
                      <w:szCs w:val="30"/>
                    </w:rPr>
                    <m:t>总能源消费量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1.《新时代的中国能源发展》白皮书</w:t>
            </w:r>
          </w:p>
          <w:p>
            <w:pPr>
              <w:spacing w:line="400" w:lineRule="exact"/>
              <w:jc w:val="left"/>
              <w:rPr>
                <w:rFonts w:eastAsia="仿宋_GB2312"/>
                <w:sz w:val="30"/>
                <w:szCs w:val="30"/>
              </w:rPr>
            </w:pPr>
            <w:r>
              <w:rPr>
                <w:rFonts w:eastAsia="仿宋_GB2312"/>
                <w:sz w:val="30"/>
                <w:szCs w:val="30"/>
              </w:rPr>
              <w:t>到2025年，非化石能源消费比重达到20%左右；到2030年，非化石能源消费比重达到25%左右；到2060年，非化石能源消费比重达到80%以上。</w:t>
            </w:r>
          </w:p>
          <w:p>
            <w:pPr>
              <w:spacing w:line="400" w:lineRule="exact"/>
              <w:jc w:val="left"/>
              <w:rPr>
                <w:rFonts w:eastAsia="仿宋_GB2312"/>
                <w:sz w:val="30"/>
                <w:szCs w:val="30"/>
              </w:rPr>
            </w:pPr>
            <w:r>
              <w:rPr>
                <w:rFonts w:eastAsia="仿宋_GB2312"/>
                <w:sz w:val="30"/>
                <w:szCs w:val="30"/>
              </w:rPr>
              <w:t>2.中共中央 国务院《关于完整准确全面贯彻新发展理念做好碳达峰碳中和工作的意见》</w:t>
            </w:r>
          </w:p>
          <w:p>
            <w:pPr>
              <w:spacing w:line="400" w:lineRule="exact"/>
              <w:jc w:val="left"/>
              <w:rPr>
                <w:rFonts w:eastAsia="仿宋_GB2312"/>
                <w:sz w:val="30"/>
                <w:szCs w:val="30"/>
              </w:rPr>
            </w:pPr>
            <w:r>
              <w:rPr>
                <w:rFonts w:eastAsia="仿宋_GB2312"/>
                <w:sz w:val="30"/>
                <w:szCs w:val="30"/>
              </w:rPr>
              <w:t>到2030年，非化石能源消费比重达到25%左右，风电、太阳能发电总装机容量达到12亿千瓦以上。到2060年，非化石能源消费比重达到80%以上，实现碳中和目标。</w:t>
            </w:r>
          </w:p>
          <w:p>
            <w:pPr>
              <w:spacing w:line="400" w:lineRule="exact"/>
              <w:jc w:val="left"/>
              <w:rPr>
                <w:rFonts w:eastAsia="仿宋_GB2312"/>
                <w:sz w:val="30"/>
                <w:szCs w:val="30"/>
              </w:rPr>
            </w:pPr>
            <w:r>
              <w:rPr>
                <w:rFonts w:eastAsia="仿宋_GB2312"/>
                <w:sz w:val="30"/>
                <w:szCs w:val="30"/>
              </w:rPr>
              <w:t>3.《青岛市碳达峰工作方案》</w:t>
            </w:r>
          </w:p>
          <w:p>
            <w:pPr>
              <w:spacing w:line="400" w:lineRule="exact"/>
              <w:jc w:val="left"/>
              <w:rPr>
                <w:rFonts w:eastAsia="仿宋_GB2312"/>
                <w:sz w:val="30"/>
                <w:szCs w:val="30"/>
              </w:rPr>
            </w:pPr>
            <w:r>
              <w:rPr>
                <w:rFonts w:eastAsia="仿宋_GB2312"/>
                <w:sz w:val="30"/>
                <w:szCs w:val="30"/>
              </w:rPr>
              <w:t>到2025年，非化石能源消费比重提升到15%左右，单位地区生产总值能源消耗比2020年下降12%左右，单位地区生产总值二氧化碳排放确保完成省下达任务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4.2</w:t>
            </w:r>
          </w:p>
        </w:tc>
        <w:tc>
          <w:tcPr>
            <w:tcW w:w="1303" w:type="pct"/>
            <w:vAlign w:val="center"/>
          </w:tcPr>
          <w:p>
            <w:pPr>
              <w:spacing w:line="400" w:lineRule="exact"/>
              <w:jc w:val="center"/>
              <w:rPr>
                <w:rFonts w:eastAsia="仿宋_GB2312"/>
                <w:sz w:val="30"/>
                <w:szCs w:val="30"/>
              </w:rPr>
            </w:pPr>
            <w:r>
              <w:rPr>
                <w:rFonts w:eastAsia="仿宋_GB2312"/>
                <w:sz w:val="30"/>
                <w:szCs w:val="30"/>
              </w:rPr>
              <w:t>电能占终端用能的比重（%）</w:t>
            </w:r>
          </w:p>
        </w:tc>
        <w:tc>
          <w:tcPr>
            <w:tcW w:w="388" w:type="pct"/>
            <w:vAlign w:val="center"/>
          </w:tcPr>
          <w:p>
            <w:pPr>
              <w:spacing w:line="400" w:lineRule="exact"/>
              <w:jc w:val="center"/>
              <w:rPr>
                <w:rFonts w:eastAsia="仿宋_GB2312"/>
                <w:sz w:val="30"/>
                <w:szCs w:val="30"/>
              </w:rPr>
            </w:pPr>
            <w:r>
              <w:rPr>
                <w:rFonts w:eastAsia="仿宋_GB2312"/>
                <w:sz w:val="30"/>
                <w:szCs w:val="30"/>
              </w:rPr>
              <w:t>30%</w:t>
            </w:r>
          </w:p>
        </w:tc>
        <w:tc>
          <w:tcPr>
            <w:tcW w:w="2855" w:type="pct"/>
            <w:vAlign w:val="center"/>
          </w:tcPr>
          <w:p>
            <w:pPr>
              <w:spacing w:line="400" w:lineRule="exact"/>
              <w:jc w:val="left"/>
              <w:rPr>
                <w:rFonts w:eastAsia="仿宋_GB2312"/>
                <w:sz w:val="30"/>
                <w:szCs w:val="30"/>
              </w:rPr>
            </w:pPr>
            <w:r>
              <w:rPr>
                <w:rFonts w:eastAsia="仿宋_GB2312"/>
                <w:sz w:val="30"/>
                <w:szCs w:val="30"/>
              </w:rPr>
              <w:t>【指标释义】电能消费量：这指的是在一定时期内（通常是一年），用于终端用途（如家庭、工业、商业和交通等）的电能总量，通常以千瓦时（kWh）或兆瓦时（MWh）为单位。终端用能总量：这包括所有类型的终端能源消费，不仅仅是电能，还包括煤炭、石油、天然气、生物质等其他能源形式。这些数据通常由国家能源统计部门或相关机构提供，单位也是千瓦时或兆瓦时。</w:t>
            </w:r>
          </w:p>
          <w:p>
            <w:pPr>
              <w:jc w:val="left"/>
              <w:rPr>
                <w:rFonts w:eastAsia="仿宋_GB2312"/>
                <w:sz w:val="30"/>
                <w:szCs w:val="30"/>
              </w:rPr>
            </w:pPr>
            <w:r>
              <w:rPr>
                <w:rFonts w:eastAsia="仿宋_GB2312"/>
                <w:sz w:val="30"/>
                <w:szCs w:val="30"/>
              </w:rPr>
              <w:t>【计算公式】电能占终端用能的比重</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电能消费量</m:t>
                  </m:r>
                  <m:ctrlPr>
                    <w:rPr>
                      <w:rFonts w:ascii="Cambria Math" w:hAnsi="Cambria Math" w:eastAsia="仿宋_GB2312"/>
                      <w:sz w:val="30"/>
                      <w:szCs w:val="30"/>
                    </w:rPr>
                  </m:ctrlPr>
                </m:num>
                <m:den>
                  <m:r>
                    <m:rPr>
                      <m:sty m:val="p"/>
                    </m:rPr>
                    <w:rPr>
                      <w:rFonts w:ascii="Cambria Math" w:hAnsi="Cambria Math" w:eastAsia="仿宋_GB2312"/>
                      <w:sz w:val="30"/>
                      <w:szCs w:val="30"/>
                    </w:rPr>
                    <m:t>终端用能总量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1.国家发改委等部门《关于进一步推进电能替代的指导意见》</w:t>
            </w:r>
          </w:p>
          <w:p>
            <w:pPr>
              <w:spacing w:line="400" w:lineRule="exact"/>
              <w:jc w:val="left"/>
              <w:rPr>
                <w:rFonts w:eastAsia="仿宋_GB2312"/>
                <w:sz w:val="30"/>
                <w:szCs w:val="30"/>
              </w:rPr>
            </w:pPr>
            <w:r>
              <w:rPr>
                <w:rFonts w:eastAsia="仿宋_GB2312"/>
                <w:sz w:val="30"/>
                <w:szCs w:val="30"/>
              </w:rPr>
              <w:t>到2025年，电能占终端能源消费的比重目标是达到30%左右。</w:t>
            </w:r>
          </w:p>
          <w:p>
            <w:pPr>
              <w:spacing w:line="400" w:lineRule="exact"/>
              <w:jc w:val="left"/>
              <w:rPr>
                <w:rFonts w:eastAsia="仿宋_GB2312"/>
                <w:sz w:val="30"/>
                <w:szCs w:val="30"/>
              </w:rPr>
            </w:pPr>
            <w:r>
              <w:rPr>
                <w:rFonts w:eastAsia="仿宋_GB2312"/>
                <w:sz w:val="30"/>
                <w:szCs w:val="30"/>
              </w:rPr>
              <w:t>2.《青岛市</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能源发展规划》</w:t>
            </w:r>
          </w:p>
          <w:p>
            <w:pPr>
              <w:spacing w:line="400" w:lineRule="exact"/>
              <w:jc w:val="left"/>
              <w:rPr>
                <w:rFonts w:eastAsia="仿宋_GB2312"/>
                <w:sz w:val="30"/>
                <w:szCs w:val="30"/>
              </w:rPr>
            </w:pPr>
            <w:r>
              <w:rPr>
                <w:rFonts w:eastAsia="仿宋_GB2312"/>
                <w:sz w:val="30"/>
                <w:szCs w:val="30"/>
              </w:rPr>
              <w:t>加快清洁低碳转型，促进能源结构优化。稳步提高电能在终端用能中的消费比重，积极推进居民生活、交通、工业等领域</w:t>
            </w:r>
            <w:r>
              <w:rPr>
                <w:rFonts w:hint="eastAsia" w:eastAsia="仿宋_GB2312"/>
                <w:sz w:val="30"/>
                <w:szCs w:val="30"/>
              </w:rPr>
              <w:t>“</w:t>
            </w:r>
            <w:r>
              <w:rPr>
                <w:rFonts w:eastAsia="仿宋_GB2312"/>
                <w:sz w:val="30"/>
                <w:szCs w:val="30"/>
              </w:rPr>
              <w:t>电能替代</w:t>
            </w:r>
            <w:r>
              <w:rPr>
                <w:rFonts w:hint="eastAsia" w:eastAsia="仿宋_GB2312"/>
                <w:sz w:val="30"/>
                <w:szCs w:val="30"/>
              </w:rPr>
              <w:t>”</w:t>
            </w:r>
            <w:r>
              <w:rPr>
                <w:rFonts w:eastAsia="仿宋_GB2312"/>
                <w:sz w:val="30"/>
                <w:szCs w:val="30"/>
              </w:rPr>
              <w:t>，进一步提高城市电气化水平。</w:t>
            </w:r>
          </w:p>
          <w:p>
            <w:pPr>
              <w:numPr>
                <w:ilvl w:val="0"/>
                <w:numId w:val="3"/>
              </w:numPr>
              <w:spacing w:line="400" w:lineRule="exact"/>
              <w:jc w:val="left"/>
              <w:rPr>
                <w:rFonts w:eastAsia="仿宋_GB2312"/>
                <w:sz w:val="30"/>
                <w:szCs w:val="30"/>
              </w:rPr>
            </w:pPr>
            <w:r>
              <w:rPr>
                <w:rFonts w:eastAsia="仿宋_GB2312"/>
                <w:sz w:val="30"/>
                <w:szCs w:val="30"/>
              </w:rPr>
              <w:t>国电力企业联合会《中国电气化年度发展报告2022》</w:t>
            </w:r>
          </w:p>
          <w:p>
            <w:pPr>
              <w:spacing w:line="400" w:lineRule="exact"/>
              <w:jc w:val="left"/>
              <w:rPr>
                <w:rFonts w:eastAsia="仿宋_GB2312"/>
                <w:sz w:val="30"/>
                <w:szCs w:val="30"/>
              </w:rPr>
            </w:pPr>
            <w:r>
              <w:rPr>
                <w:rFonts w:hint="eastAsia" w:eastAsia="仿宋_GB2312"/>
                <w:sz w:val="30"/>
                <w:szCs w:val="30"/>
              </w:rPr>
              <w:t>根据</w:t>
            </w:r>
            <w:r>
              <w:rPr>
                <w:rFonts w:eastAsia="仿宋_GB2312"/>
                <w:sz w:val="30"/>
                <w:szCs w:val="30"/>
              </w:rPr>
              <w:t>统计数据</w:t>
            </w:r>
            <w:r>
              <w:rPr>
                <w:rFonts w:hint="eastAsia" w:eastAsia="仿宋_GB2312"/>
                <w:sz w:val="30"/>
                <w:szCs w:val="30"/>
              </w:rPr>
              <w:t>，</w:t>
            </w:r>
            <w:r>
              <w:rPr>
                <w:rFonts w:eastAsia="仿宋_GB2312"/>
                <w:sz w:val="30"/>
                <w:szCs w:val="30"/>
              </w:rPr>
              <w:t>2021年，全国电能占终端能源消费比重约为26.9%，较上年提高1.4%，显示出电气化进程的持续推进。2022年，非化石能源发电量占总发电量的比重为36.2%，比上年提高了1.7个百分点。</w:t>
            </w:r>
          </w:p>
          <w:p>
            <w:pPr>
              <w:spacing w:line="400" w:lineRule="exact"/>
              <w:jc w:val="left"/>
              <w:rPr>
                <w:rFonts w:eastAsia="仿宋_GB2312"/>
                <w:sz w:val="30"/>
                <w:szCs w:val="30"/>
              </w:rPr>
            </w:pPr>
            <w:r>
              <w:rPr>
                <w:rFonts w:eastAsia="仿宋_GB2312"/>
                <w:sz w:val="30"/>
                <w:szCs w:val="30"/>
              </w:rPr>
              <w:t>4.《青岛市</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能源发展规划》</w:t>
            </w:r>
          </w:p>
          <w:p>
            <w:pPr>
              <w:spacing w:line="400" w:lineRule="exact"/>
              <w:jc w:val="left"/>
              <w:rPr>
                <w:rFonts w:eastAsia="仿宋_GB2312"/>
                <w:sz w:val="30"/>
                <w:szCs w:val="30"/>
              </w:rPr>
            </w:pPr>
            <w:r>
              <w:rPr>
                <w:rFonts w:hint="eastAsia" w:eastAsia="仿宋_GB2312"/>
                <w:sz w:val="30"/>
                <w:szCs w:val="30"/>
              </w:rPr>
              <w:t>根据</w:t>
            </w:r>
            <w:r>
              <w:rPr>
                <w:rFonts w:eastAsia="仿宋_GB2312"/>
                <w:sz w:val="30"/>
                <w:szCs w:val="30"/>
              </w:rPr>
              <w:t>统计数据</w:t>
            </w:r>
            <w:r>
              <w:rPr>
                <w:rFonts w:hint="eastAsia" w:eastAsia="仿宋_GB2312"/>
                <w:sz w:val="30"/>
                <w:szCs w:val="30"/>
              </w:rPr>
              <w:t>，</w:t>
            </w:r>
            <w:r>
              <w:rPr>
                <w:rFonts w:eastAsia="仿宋_GB2312"/>
                <w:sz w:val="30"/>
                <w:szCs w:val="30"/>
              </w:rPr>
              <w:t>2020年，青岛煤炭、油品、天然气、电力消费占能源消费总量比重分别为28.8%、31.4%、8.6%、29.2%。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4.3</w:t>
            </w:r>
          </w:p>
        </w:tc>
        <w:tc>
          <w:tcPr>
            <w:tcW w:w="1303" w:type="pct"/>
            <w:vAlign w:val="center"/>
          </w:tcPr>
          <w:p>
            <w:pPr>
              <w:spacing w:line="400" w:lineRule="exact"/>
              <w:jc w:val="center"/>
              <w:rPr>
                <w:rFonts w:eastAsia="仿宋_GB2312"/>
                <w:sz w:val="30"/>
                <w:szCs w:val="30"/>
              </w:rPr>
            </w:pPr>
            <w:r>
              <w:rPr>
                <w:rFonts w:eastAsia="仿宋_GB2312"/>
                <w:sz w:val="30"/>
                <w:szCs w:val="30"/>
                <w:lang w:bidi="ar"/>
              </w:rPr>
              <w:t>可再生能源替代率（%）</w:t>
            </w:r>
          </w:p>
        </w:tc>
        <w:tc>
          <w:tcPr>
            <w:tcW w:w="388" w:type="pct"/>
            <w:vAlign w:val="center"/>
          </w:tcPr>
          <w:p>
            <w:pPr>
              <w:spacing w:line="400" w:lineRule="exact"/>
              <w:jc w:val="center"/>
              <w:rPr>
                <w:rFonts w:eastAsia="仿宋_GB2312"/>
                <w:sz w:val="30"/>
                <w:szCs w:val="30"/>
              </w:rPr>
            </w:pPr>
            <w:r>
              <w:rPr>
                <w:rFonts w:eastAsia="仿宋_GB2312"/>
                <w:sz w:val="30"/>
                <w:szCs w:val="30"/>
              </w:rPr>
              <w:t>8%</w:t>
            </w:r>
          </w:p>
        </w:tc>
        <w:tc>
          <w:tcPr>
            <w:tcW w:w="2855" w:type="pct"/>
            <w:vAlign w:val="center"/>
          </w:tcPr>
          <w:p>
            <w:pPr>
              <w:spacing w:line="400" w:lineRule="exact"/>
              <w:jc w:val="left"/>
              <w:rPr>
                <w:rFonts w:eastAsia="仿宋_GB2312"/>
                <w:sz w:val="30"/>
                <w:szCs w:val="30"/>
              </w:rPr>
            </w:pPr>
            <w:r>
              <w:rPr>
                <w:rFonts w:eastAsia="仿宋_GB2312"/>
                <w:sz w:val="30"/>
                <w:szCs w:val="30"/>
              </w:rPr>
              <w:t>【指标释义】可再生能源在能源消费总量中所占的比例。</w:t>
            </w:r>
          </w:p>
          <w:p>
            <w:pPr>
              <w:jc w:val="left"/>
              <w:rPr>
                <w:rFonts w:eastAsia="仿宋_GB2312"/>
                <w:sz w:val="30"/>
                <w:szCs w:val="30"/>
              </w:rPr>
            </w:pPr>
            <w:r>
              <w:rPr>
                <w:rFonts w:eastAsia="仿宋_GB2312"/>
                <w:sz w:val="30"/>
                <w:szCs w:val="30"/>
              </w:rPr>
              <w:t>【计算公式】非化石能源消费占比</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可再生能源消费量</m:t>
                  </m:r>
                  <m:ctrlPr>
                    <w:rPr>
                      <w:rFonts w:ascii="Cambria Math" w:hAnsi="Cambria Math" w:eastAsia="仿宋_GB2312"/>
                      <w:sz w:val="30"/>
                      <w:szCs w:val="30"/>
                    </w:rPr>
                  </m:ctrlPr>
                </m:num>
                <m:den>
                  <m:r>
                    <m:rPr>
                      <m:sty m:val="p"/>
                    </m:rPr>
                    <w:rPr>
                      <w:rFonts w:ascii="Cambria Math" w:hAnsi="Cambria Math" w:eastAsia="仿宋_GB2312"/>
                      <w:sz w:val="30"/>
                      <w:szCs w:val="30"/>
                    </w:rPr>
                    <m:t>总能源消费量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1.住房和城乡建设部《</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建筑节能与绿色建筑发展规划》</w:t>
            </w:r>
          </w:p>
          <w:p>
            <w:pPr>
              <w:spacing w:line="400" w:lineRule="exact"/>
              <w:jc w:val="left"/>
              <w:rPr>
                <w:rFonts w:eastAsia="仿宋_GB2312"/>
                <w:sz w:val="30"/>
                <w:szCs w:val="30"/>
              </w:rPr>
            </w:pPr>
            <w:r>
              <w:rPr>
                <w:rFonts w:eastAsia="仿宋_GB2312"/>
                <w:sz w:val="30"/>
                <w:szCs w:val="30"/>
              </w:rPr>
              <w:t>到2025年，全国新增建筑太阳能光伏装机容量0.5亿千瓦以上，地热能建筑应用面积1亿平方米以上，城镇建筑可再生能源替代率达到8%，建筑能耗中电力消费比例超过55%。</w:t>
            </w:r>
          </w:p>
          <w:p>
            <w:pPr>
              <w:spacing w:line="400" w:lineRule="exact"/>
              <w:jc w:val="left"/>
              <w:rPr>
                <w:rFonts w:eastAsia="仿宋_GB2312"/>
                <w:sz w:val="30"/>
                <w:szCs w:val="30"/>
              </w:rPr>
            </w:pPr>
            <w:r>
              <w:rPr>
                <w:rFonts w:eastAsia="仿宋_GB2312"/>
                <w:sz w:val="30"/>
                <w:szCs w:val="30"/>
              </w:rPr>
              <w:t>2.《青岛市碳达峰工作方案》</w:t>
            </w:r>
          </w:p>
          <w:p>
            <w:pPr>
              <w:spacing w:line="400" w:lineRule="exact"/>
              <w:jc w:val="left"/>
              <w:rPr>
                <w:rFonts w:eastAsia="仿宋_GB2312"/>
                <w:sz w:val="30"/>
                <w:szCs w:val="30"/>
              </w:rPr>
            </w:pPr>
            <w:r>
              <w:rPr>
                <w:rFonts w:eastAsia="仿宋_GB2312"/>
                <w:sz w:val="30"/>
                <w:szCs w:val="30"/>
              </w:rPr>
              <w:t>实施城乡建设绿色低碳工程。到2025年，累计完成既有居住建筑节能改造5500万平方米、公共建筑能效提升880万平方米，城镇建筑可再生能源替代率达到10%，新建公共机构、新建厂房屋顶光伏覆盖率达到50%。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4.4</w:t>
            </w:r>
          </w:p>
        </w:tc>
        <w:tc>
          <w:tcPr>
            <w:tcW w:w="1303" w:type="pct"/>
            <w:vAlign w:val="center"/>
          </w:tcPr>
          <w:p>
            <w:pPr>
              <w:spacing w:line="400" w:lineRule="exact"/>
              <w:jc w:val="center"/>
              <w:rPr>
                <w:rFonts w:eastAsia="仿宋_GB2312"/>
                <w:strike/>
                <w:sz w:val="30"/>
                <w:szCs w:val="30"/>
              </w:rPr>
            </w:pPr>
            <w:r>
              <w:rPr>
                <w:rFonts w:hint="eastAsia" w:eastAsia="仿宋_GB2312"/>
                <w:sz w:val="30"/>
                <w:szCs w:val="30"/>
                <w:lang w:bidi="ar"/>
              </w:rPr>
              <w:t>符合混合功能用地模式进行开发建设的街坊比例（%）</w:t>
            </w:r>
          </w:p>
        </w:tc>
        <w:tc>
          <w:tcPr>
            <w:tcW w:w="388" w:type="pct"/>
            <w:vAlign w:val="center"/>
          </w:tcPr>
          <w:p>
            <w:pPr>
              <w:spacing w:line="400" w:lineRule="exact"/>
              <w:jc w:val="center"/>
              <w:rPr>
                <w:rFonts w:eastAsia="仿宋_GB2312"/>
                <w:strike/>
                <w:sz w:val="30"/>
                <w:szCs w:val="30"/>
              </w:rPr>
            </w:pPr>
            <w:r>
              <w:rPr>
                <w:rFonts w:eastAsia="仿宋_GB2312"/>
                <w:sz w:val="30"/>
                <w:szCs w:val="30"/>
              </w:rPr>
              <w:t>≥</w:t>
            </w:r>
            <w:r>
              <w:rPr>
                <w:rFonts w:hint="eastAsia" w:eastAsia="仿宋_GB2312"/>
                <w:sz w:val="30"/>
                <w:szCs w:val="30"/>
              </w:rPr>
              <w:t>60%</w:t>
            </w:r>
          </w:p>
        </w:tc>
        <w:tc>
          <w:tcPr>
            <w:tcW w:w="2855" w:type="pct"/>
            <w:vAlign w:val="center"/>
          </w:tcPr>
          <w:p>
            <w:pPr>
              <w:spacing w:line="400" w:lineRule="exact"/>
              <w:jc w:val="left"/>
              <w:rPr>
                <w:rFonts w:eastAsia="仿宋_GB2312"/>
                <w:sz w:val="30"/>
                <w:szCs w:val="30"/>
              </w:rPr>
            </w:pPr>
            <w:r>
              <w:rPr>
                <w:rFonts w:eastAsia="仿宋_GB2312"/>
                <w:sz w:val="30"/>
                <w:szCs w:val="30"/>
              </w:rPr>
              <w:t>【指标释义】</w:t>
            </w:r>
            <w:r>
              <w:rPr>
                <w:rFonts w:hint="eastAsia" w:eastAsia="仿宋_GB2312"/>
                <w:sz w:val="30"/>
                <w:szCs w:val="30"/>
              </w:rPr>
              <w:t>城区混合使用功能的街坊用地占城区街坊总建设面积的比例</w:t>
            </w:r>
            <w:r>
              <w:rPr>
                <w:rFonts w:eastAsia="仿宋_GB2312"/>
                <w:sz w:val="30"/>
                <w:szCs w:val="30"/>
              </w:rPr>
              <w:t>。</w:t>
            </w:r>
          </w:p>
          <w:p>
            <w:pPr>
              <w:jc w:val="left"/>
              <w:rPr>
                <w:rFonts w:eastAsia="仿宋_GB2312"/>
                <w:sz w:val="30"/>
                <w:szCs w:val="30"/>
                <w:lang w:bidi="ar"/>
              </w:rPr>
            </w:pPr>
            <w:r>
              <w:rPr>
                <w:rFonts w:eastAsia="仿宋_GB2312"/>
                <w:sz w:val="30"/>
                <w:szCs w:val="30"/>
              </w:rPr>
              <w:t>【计算公式】</w:t>
            </w:r>
            <w:r>
              <w:rPr>
                <w:rFonts w:hint="eastAsia" w:eastAsia="仿宋_GB2312"/>
                <w:sz w:val="30"/>
                <w:szCs w:val="30"/>
                <w:lang w:bidi="ar"/>
              </w:rPr>
              <w:t>符合混合功能用地模式进行开发建设的街坊比例</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hint="eastAsia" w:ascii="Cambria Math" w:hAnsi="Cambria Math" w:eastAsia="仿宋_GB2312"/>
                      <w:sz w:val="30"/>
                      <w:szCs w:val="30"/>
                    </w:rPr>
                    <m:t>城区混合使用功能的街坊建设用地面积</m:t>
                  </m:r>
                  <m:ctrlPr>
                    <w:rPr>
                      <w:rFonts w:ascii="Cambria Math" w:hAnsi="Cambria Math" w:eastAsia="仿宋_GB2312"/>
                      <w:sz w:val="30"/>
                      <w:szCs w:val="30"/>
                    </w:rPr>
                  </m:ctrlPr>
                </m:num>
                <m:den>
                  <m:r>
                    <m:rPr>
                      <m:sty m:val="p"/>
                    </m:rPr>
                    <w:rPr>
                      <w:rFonts w:hint="eastAsia" w:ascii="Cambria Math" w:hAnsi="Cambria Math" w:eastAsia="仿宋_GB2312"/>
                      <w:sz w:val="30"/>
                      <w:szCs w:val="30"/>
                    </w:rPr>
                    <m:t>城区街坊总建设面积</m:t>
                  </m:r>
                  <m:ctrlPr>
                    <w:rPr>
                      <w:rFonts w:ascii="Cambria Math" w:hAnsi="Cambria Math" w:eastAsia="仿宋_GB2312"/>
                      <w:sz w:val="30"/>
                      <w:szCs w:val="30"/>
                    </w:rPr>
                  </m:ctrlPr>
                </m:den>
              </m:f>
              <m:r>
                <w:rPr>
                  <w:rFonts w:hint="eastAsia" w:ascii="Cambria Math" w:hAnsi="Cambria Math" w:eastAsia="仿宋_GB2312"/>
                  <w:sz w:val="30"/>
                  <w:szCs w:val="30"/>
                </w:rPr>
                <m:t>×</m:t>
              </m:r>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hint="eastAsia" w:eastAsia="仿宋_GB2312"/>
                <w:sz w:val="30"/>
                <w:szCs w:val="30"/>
              </w:rPr>
              <w:t>1.自然资源部《自然资源部关于开展低效用地再开发试点工作的通知》</w:t>
            </w:r>
          </w:p>
          <w:p>
            <w:pPr>
              <w:spacing w:line="400" w:lineRule="exact"/>
              <w:jc w:val="left"/>
              <w:rPr>
                <w:rFonts w:eastAsia="仿宋_GB2312"/>
                <w:sz w:val="30"/>
                <w:szCs w:val="30"/>
              </w:rPr>
            </w:pPr>
            <w:r>
              <w:rPr>
                <w:rFonts w:hint="eastAsia" w:eastAsia="仿宋_GB2312"/>
                <w:sz w:val="30"/>
                <w:szCs w:val="30"/>
              </w:rPr>
              <w:t>主要任务要求。探索土地混合开发、空间复合利用、容积率奖励、跨空间单元统筹等政策，推动形成规划管控与市场激励良性互动的机制。</w:t>
            </w:r>
          </w:p>
          <w:p>
            <w:pPr>
              <w:spacing w:line="400" w:lineRule="exact"/>
              <w:jc w:val="left"/>
              <w:rPr>
                <w:rFonts w:eastAsia="仿宋_GB2312"/>
                <w:sz w:val="30"/>
                <w:szCs w:val="30"/>
              </w:rPr>
            </w:pPr>
            <w:r>
              <w:rPr>
                <w:rFonts w:hint="eastAsia" w:eastAsia="仿宋_GB2312"/>
                <w:sz w:val="30"/>
                <w:szCs w:val="30"/>
              </w:rPr>
              <w:t>2</w:t>
            </w:r>
            <w:r>
              <w:rPr>
                <w:rFonts w:eastAsia="仿宋_GB2312"/>
                <w:sz w:val="30"/>
                <w:szCs w:val="30"/>
              </w:rPr>
              <w:t>.</w:t>
            </w:r>
            <w:r>
              <w:rPr>
                <w:rFonts w:hint="eastAsia" w:eastAsia="仿宋_GB2312"/>
                <w:sz w:val="30"/>
                <w:szCs w:val="30"/>
              </w:rPr>
              <w:t>《青岛市绿色生态城区（镇）建设技术导则（试行）》</w:t>
            </w:r>
          </w:p>
          <w:p>
            <w:pPr>
              <w:spacing w:line="400" w:lineRule="exact"/>
              <w:jc w:val="left"/>
              <w:rPr>
                <w:rFonts w:eastAsia="仿宋_GB2312"/>
                <w:sz w:val="30"/>
                <w:szCs w:val="30"/>
              </w:rPr>
            </w:pPr>
            <w:r>
              <w:rPr>
                <w:rFonts w:hint="eastAsia" w:eastAsia="仿宋_GB2312"/>
                <w:sz w:val="30"/>
                <w:szCs w:val="30"/>
              </w:rPr>
              <w:t>第4.2.2条，城区已开发建设地块符合混合功能用地模式进行开发建设的街坊比例宜</w:t>
            </w:r>
            <w:r>
              <w:rPr>
                <w:rFonts w:eastAsia="仿宋_GB2312"/>
                <w:sz w:val="30"/>
                <w:szCs w:val="30"/>
              </w:rPr>
              <w:t>≥</w:t>
            </w:r>
            <w:r>
              <w:rPr>
                <w:rFonts w:hint="eastAsia" w:eastAsia="仿宋_GB2312"/>
                <w:sz w:val="30"/>
                <w:szCs w:val="30"/>
              </w:rPr>
              <w:t>60%。</w:t>
            </w:r>
          </w:p>
          <w:p>
            <w:pPr>
              <w:spacing w:line="400" w:lineRule="exact"/>
              <w:jc w:val="left"/>
              <w:rPr>
                <w:rFonts w:eastAsia="仿宋_GB2312"/>
                <w:sz w:val="30"/>
                <w:szCs w:val="30"/>
              </w:rPr>
            </w:pPr>
            <w:r>
              <w:rPr>
                <w:rFonts w:hint="eastAsia" w:eastAsia="仿宋_GB2312"/>
                <w:sz w:val="30"/>
                <w:szCs w:val="30"/>
              </w:rPr>
              <w:t>3.北京《北京市建设用地功能混合使用指导意见（试行）》</w:t>
            </w:r>
          </w:p>
          <w:p>
            <w:pPr>
              <w:spacing w:line="400" w:lineRule="exact"/>
              <w:jc w:val="left"/>
              <w:rPr>
                <w:rFonts w:eastAsia="仿宋_GB2312"/>
                <w:sz w:val="30"/>
                <w:szCs w:val="30"/>
              </w:rPr>
            </w:pPr>
            <w:r>
              <w:rPr>
                <w:rFonts w:hint="eastAsia" w:eastAsia="仿宋_GB2312"/>
                <w:sz w:val="30"/>
                <w:szCs w:val="30"/>
              </w:rPr>
              <w:t>在规划编制、规划实施、建筑更新阶段，通过合理引导街区功能混合、地块性质兼容和建筑用途转换，满足不同发展阶段的需求，节约集约利用空间资源。</w:t>
            </w:r>
          </w:p>
          <w:p>
            <w:pPr>
              <w:spacing w:line="400" w:lineRule="exact"/>
              <w:jc w:val="left"/>
              <w:rPr>
                <w:rFonts w:eastAsia="仿宋_GB2312"/>
                <w:sz w:val="30"/>
                <w:szCs w:val="30"/>
              </w:rPr>
            </w:pPr>
            <w:r>
              <w:rPr>
                <w:rFonts w:hint="eastAsia" w:eastAsia="仿宋_GB2312"/>
                <w:sz w:val="30"/>
                <w:szCs w:val="30"/>
              </w:rPr>
              <w:t>4.上海市《新城绿色低碳试点区建设导则（试行）》</w:t>
            </w:r>
          </w:p>
          <w:p>
            <w:pPr>
              <w:spacing w:line="400" w:lineRule="exact"/>
              <w:jc w:val="left"/>
              <w:rPr>
                <w:rFonts w:eastAsia="仿宋_GB2312"/>
                <w:sz w:val="30"/>
                <w:szCs w:val="30"/>
              </w:rPr>
            </w:pPr>
            <w:r>
              <w:rPr>
                <w:rFonts w:hint="eastAsia" w:eastAsia="仿宋_GB2312"/>
                <w:sz w:val="30"/>
                <w:szCs w:val="30"/>
              </w:rPr>
              <w:t>混合多样的功能业态。新建地区混合街坊比例不小于60%。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4.5</w:t>
            </w:r>
          </w:p>
        </w:tc>
        <w:tc>
          <w:tcPr>
            <w:tcW w:w="1303" w:type="pct"/>
            <w:vAlign w:val="center"/>
          </w:tcPr>
          <w:p>
            <w:pPr>
              <w:spacing w:line="400" w:lineRule="exact"/>
              <w:jc w:val="center"/>
              <w:rPr>
                <w:rFonts w:eastAsia="仿宋_GB2312"/>
                <w:sz w:val="30"/>
                <w:szCs w:val="30"/>
              </w:rPr>
            </w:pPr>
            <w:r>
              <w:rPr>
                <w:rFonts w:hint="eastAsia" w:eastAsia="仿宋_GB2312"/>
                <w:sz w:val="30"/>
                <w:szCs w:val="30"/>
              </w:rPr>
              <w:t>国家级</w:t>
            </w:r>
            <w:r>
              <w:rPr>
                <w:rFonts w:eastAsia="仿宋_GB2312"/>
                <w:sz w:val="30"/>
                <w:szCs w:val="30"/>
              </w:rPr>
              <w:t>水功能区水质达标率（%）</w:t>
            </w:r>
          </w:p>
        </w:tc>
        <w:tc>
          <w:tcPr>
            <w:tcW w:w="388" w:type="pct"/>
            <w:vAlign w:val="center"/>
          </w:tcPr>
          <w:p>
            <w:pPr>
              <w:spacing w:line="400" w:lineRule="exact"/>
              <w:jc w:val="center"/>
              <w:rPr>
                <w:rFonts w:eastAsia="仿宋_GB2312"/>
                <w:sz w:val="30"/>
                <w:szCs w:val="30"/>
              </w:rPr>
            </w:pPr>
            <w:r>
              <w:rPr>
                <w:rFonts w:eastAsia="仿宋_GB2312"/>
                <w:sz w:val="30"/>
                <w:szCs w:val="30"/>
              </w:rPr>
              <w:t>100%</w:t>
            </w:r>
          </w:p>
        </w:tc>
        <w:tc>
          <w:tcPr>
            <w:tcW w:w="2855" w:type="pct"/>
            <w:vAlign w:val="center"/>
          </w:tcPr>
          <w:p>
            <w:pPr>
              <w:spacing w:line="400" w:lineRule="exact"/>
              <w:jc w:val="left"/>
              <w:rPr>
                <w:rFonts w:eastAsia="仿宋_GB2312"/>
                <w:sz w:val="30"/>
                <w:szCs w:val="30"/>
              </w:rPr>
            </w:pPr>
            <w:r>
              <w:rPr>
                <w:rFonts w:eastAsia="仿宋_GB2312"/>
                <w:sz w:val="30"/>
                <w:szCs w:val="30"/>
              </w:rPr>
              <w:t>【指标释义】</w:t>
            </w:r>
            <w:r>
              <w:rPr>
                <w:rFonts w:hint="eastAsia" w:eastAsia="仿宋_GB2312"/>
                <w:sz w:val="30"/>
                <w:szCs w:val="30"/>
              </w:rPr>
              <w:t>国家级水功能区</w:t>
            </w:r>
            <w:r>
              <w:rPr>
                <w:rFonts w:eastAsia="仿宋_GB2312"/>
                <w:sz w:val="30"/>
                <w:szCs w:val="30"/>
              </w:rPr>
              <w:t>水环境质量达到《青岛市水功能区划》要求的比例。</w:t>
            </w:r>
          </w:p>
          <w:p>
            <w:pPr>
              <w:jc w:val="left"/>
              <w:rPr>
                <w:rFonts w:eastAsia="仿宋_GB2312"/>
                <w:sz w:val="30"/>
                <w:szCs w:val="30"/>
              </w:rPr>
            </w:pPr>
            <w:r>
              <w:rPr>
                <w:rFonts w:eastAsia="仿宋_GB2312"/>
                <w:sz w:val="30"/>
                <w:szCs w:val="30"/>
              </w:rPr>
              <w:t>【计算公式】</w:t>
            </w:r>
            <w:r>
              <w:rPr>
                <w:rFonts w:hint="eastAsia" w:eastAsia="仿宋_GB2312"/>
                <w:sz w:val="30"/>
                <w:szCs w:val="30"/>
              </w:rPr>
              <w:t>国家级</w:t>
            </w:r>
            <w:r>
              <w:rPr>
                <w:rFonts w:eastAsia="仿宋_GB2312"/>
                <w:sz w:val="30"/>
                <w:szCs w:val="30"/>
              </w:rPr>
              <w:t>水功能区水质达标率</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达标的地表水水环境监测断面</m:t>
                  </m:r>
                  <m:ctrlPr>
                    <w:rPr>
                      <w:rFonts w:ascii="Cambria Math" w:hAnsi="Cambria Math" w:eastAsia="仿宋_GB2312"/>
                      <w:sz w:val="30"/>
                      <w:szCs w:val="30"/>
                    </w:rPr>
                  </m:ctrlPr>
                </m:num>
                <m:den>
                  <m:r>
                    <m:rPr>
                      <m:sty m:val="p"/>
                    </m:rPr>
                    <w:rPr>
                      <w:rFonts w:ascii="Cambria Math" w:hAnsi="Cambria Math" w:eastAsia="仿宋_GB2312"/>
                      <w:sz w:val="30"/>
                      <w:szCs w:val="30"/>
                    </w:rPr>
                    <m:t xml:space="preserve">地表水总监测断面 </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bookmarkStart w:id="68" w:name="_Hlk165280796"/>
            <w:r>
              <w:rPr>
                <w:rFonts w:eastAsia="仿宋_GB2312"/>
                <w:sz w:val="30"/>
                <w:szCs w:val="30"/>
              </w:rPr>
              <w:t>《国务院关于实行最严格水资源管理制度的意见》</w:t>
            </w:r>
            <w:bookmarkEnd w:id="68"/>
          </w:p>
          <w:p>
            <w:pPr>
              <w:spacing w:line="400" w:lineRule="exact"/>
              <w:jc w:val="left"/>
              <w:rPr>
                <w:rFonts w:eastAsia="仿宋_GB2312"/>
                <w:sz w:val="30"/>
                <w:szCs w:val="30"/>
              </w:rPr>
            </w:pPr>
            <w:r>
              <w:rPr>
                <w:rFonts w:eastAsia="仿宋_GB2312"/>
                <w:sz w:val="30"/>
                <w:szCs w:val="30"/>
              </w:rPr>
              <w:t>到2020年，万元工业增加值用水量降低到65立方米以下，重要江河湖泊水功能区水质达标率提高到80%以上，城镇供水水源地水质全面达标；确立水功能区限制纳污红线，到2030年主要污染物入河湖总量控制在水功能区纳污能力范围之内，水功能区水质达标率提高到95%以上。</w:t>
            </w:r>
          </w:p>
          <w:p>
            <w:pPr>
              <w:spacing w:line="400" w:lineRule="exact"/>
              <w:jc w:val="left"/>
              <w:rPr>
                <w:rFonts w:eastAsia="仿宋_GB2312"/>
                <w:sz w:val="30"/>
                <w:szCs w:val="30"/>
              </w:rPr>
            </w:pPr>
            <w:r>
              <w:rPr>
                <w:rFonts w:hint="eastAsia" w:eastAsia="仿宋_GB2312"/>
                <w:sz w:val="30"/>
                <w:szCs w:val="30"/>
              </w:rPr>
              <w:t>2</w:t>
            </w:r>
            <w:r>
              <w:rPr>
                <w:rFonts w:eastAsia="仿宋_GB2312"/>
                <w:sz w:val="30"/>
                <w:szCs w:val="30"/>
              </w:rPr>
              <w:t>.</w:t>
            </w:r>
            <w:r>
              <w:rPr>
                <w:rFonts w:hint="eastAsia" w:eastAsia="仿宋_GB2312"/>
                <w:sz w:val="30"/>
                <w:szCs w:val="30"/>
              </w:rPr>
              <w:t>《青岛市水生态环境保护“十四五”规划》</w:t>
            </w:r>
          </w:p>
          <w:p>
            <w:pPr>
              <w:spacing w:line="400" w:lineRule="exact"/>
              <w:jc w:val="left"/>
              <w:rPr>
                <w:rFonts w:eastAsia="仿宋_GB2312"/>
                <w:sz w:val="30"/>
                <w:szCs w:val="30"/>
              </w:rPr>
            </w:pPr>
            <w:r>
              <w:rPr>
                <w:rFonts w:hint="eastAsia" w:eastAsia="仿宋_GB2312"/>
                <w:sz w:val="30"/>
                <w:szCs w:val="30"/>
              </w:rPr>
              <w:t>水功能区达标率100％；城市集中式饮用水水源达标率为100％。</w:t>
            </w:r>
          </w:p>
          <w:p>
            <w:pPr>
              <w:spacing w:line="400" w:lineRule="exact"/>
              <w:jc w:val="left"/>
              <w:rPr>
                <w:rFonts w:eastAsia="仿宋_GB2312"/>
                <w:sz w:val="30"/>
                <w:szCs w:val="30"/>
              </w:rPr>
            </w:pPr>
            <w:r>
              <w:rPr>
                <w:rFonts w:hint="eastAsia" w:eastAsia="仿宋_GB2312"/>
                <w:sz w:val="30"/>
                <w:szCs w:val="30"/>
              </w:rPr>
              <w:t>3.</w:t>
            </w:r>
            <w:r>
              <w:rPr>
                <w:rFonts w:eastAsia="仿宋_GB2312"/>
                <w:sz w:val="30"/>
                <w:szCs w:val="30"/>
              </w:rPr>
              <w:t>《2023年度青岛市城市体检白皮书》</w:t>
            </w:r>
          </w:p>
          <w:p>
            <w:pPr>
              <w:spacing w:line="400" w:lineRule="exact"/>
              <w:jc w:val="left"/>
              <w:rPr>
                <w:rFonts w:eastAsia="仿宋_GB2312"/>
                <w:sz w:val="30"/>
                <w:szCs w:val="30"/>
              </w:rPr>
            </w:pPr>
            <w:r>
              <w:rPr>
                <w:rFonts w:hint="eastAsia" w:eastAsia="仿宋_GB2312"/>
                <w:sz w:val="30"/>
                <w:szCs w:val="30"/>
              </w:rPr>
              <w:t>根据</w:t>
            </w:r>
            <w:r>
              <w:rPr>
                <w:rFonts w:eastAsia="仿宋_GB2312"/>
                <w:sz w:val="30"/>
                <w:szCs w:val="30"/>
              </w:rPr>
              <w:t>统计数据</w:t>
            </w:r>
            <w:r>
              <w:rPr>
                <w:rFonts w:hint="eastAsia" w:eastAsia="仿宋_GB2312"/>
                <w:sz w:val="30"/>
                <w:szCs w:val="30"/>
              </w:rPr>
              <w:t>，</w:t>
            </w:r>
            <w:r>
              <w:rPr>
                <w:rFonts w:eastAsia="仿宋_GB2312"/>
                <w:sz w:val="30"/>
                <w:szCs w:val="30"/>
              </w:rPr>
              <w:t>地表水达到或好于III类水体比例为74.10%。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9" w:hRule="atLeast"/>
        </w:trPr>
        <w:tc>
          <w:tcPr>
            <w:tcW w:w="454" w:type="pct"/>
            <w:vAlign w:val="center"/>
          </w:tcPr>
          <w:p>
            <w:pPr>
              <w:spacing w:line="400" w:lineRule="exact"/>
              <w:jc w:val="center"/>
              <w:rPr>
                <w:rFonts w:eastAsia="仿宋_GB2312"/>
                <w:sz w:val="30"/>
                <w:szCs w:val="30"/>
              </w:rPr>
            </w:pPr>
            <w:r>
              <w:rPr>
                <w:rFonts w:eastAsia="仿宋_GB2312"/>
                <w:sz w:val="30"/>
                <w:szCs w:val="30"/>
              </w:rPr>
              <w:t>4.6</w:t>
            </w:r>
          </w:p>
        </w:tc>
        <w:tc>
          <w:tcPr>
            <w:tcW w:w="1303" w:type="pct"/>
            <w:vAlign w:val="center"/>
          </w:tcPr>
          <w:p>
            <w:pPr>
              <w:spacing w:line="400" w:lineRule="exact"/>
              <w:jc w:val="center"/>
              <w:rPr>
                <w:rFonts w:eastAsia="仿宋_GB2312"/>
                <w:sz w:val="30"/>
                <w:szCs w:val="30"/>
              </w:rPr>
            </w:pPr>
            <w:r>
              <w:rPr>
                <w:rFonts w:eastAsia="仿宋_GB2312"/>
                <w:sz w:val="30"/>
                <w:szCs w:val="30"/>
              </w:rPr>
              <w:t>城市生活垃圾资源化利用率（%）</w:t>
            </w:r>
          </w:p>
        </w:tc>
        <w:tc>
          <w:tcPr>
            <w:tcW w:w="388" w:type="pct"/>
            <w:vAlign w:val="center"/>
          </w:tcPr>
          <w:p>
            <w:pPr>
              <w:spacing w:line="400" w:lineRule="exact"/>
              <w:jc w:val="center"/>
              <w:rPr>
                <w:rFonts w:eastAsia="仿宋_GB2312"/>
                <w:sz w:val="30"/>
                <w:szCs w:val="30"/>
              </w:rPr>
            </w:pPr>
            <w:r>
              <w:rPr>
                <w:rFonts w:eastAsia="仿宋_GB2312"/>
                <w:sz w:val="30"/>
                <w:szCs w:val="30"/>
              </w:rPr>
              <w:t>65%</w:t>
            </w:r>
          </w:p>
        </w:tc>
        <w:tc>
          <w:tcPr>
            <w:tcW w:w="2855" w:type="pct"/>
            <w:vAlign w:val="center"/>
          </w:tcPr>
          <w:p>
            <w:pPr>
              <w:spacing w:line="400" w:lineRule="exact"/>
              <w:jc w:val="left"/>
              <w:rPr>
                <w:rFonts w:eastAsia="仿宋_GB2312"/>
                <w:sz w:val="30"/>
                <w:szCs w:val="30"/>
              </w:rPr>
            </w:pPr>
            <w:r>
              <w:rPr>
                <w:rFonts w:eastAsia="仿宋_GB2312"/>
                <w:sz w:val="30"/>
                <w:szCs w:val="30"/>
              </w:rPr>
              <w:t>【指标释义】生活垃圾资源化的数量占生活垃圾总量的比例。</w:t>
            </w:r>
          </w:p>
          <w:p>
            <w:pPr>
              <w:jc w:val="left"/>
              <w:rPr>
                <w:rFonts w:eastAsia="仿宋_GB2312"/>
                <w:sz w:val="30"/>
                <w:szCs w:val="30"/>
              </w:rPr>
            </w:pPr>
            <w:r>
              <w:rPr>
                <w:rFonts w:eastAsia="仿宋_GB2312"/>
                <w:sz w:val="30"/>
                <w:szCs w:val="30"/>
              </w:rPr>
              <w:t>【计算公式】生活垃圾资源资源化率=</w:t>
            </w:r>
            <w:r>
              <w:rPr>
                <w:rFonts w:hint="eastAsia" w:eastAsia="仿宋_GB2312"/>
                <w:sz w:val="30"/>
                <w:szCs w:val="30"/>
              </w:rPr>
              <w:t>（可回收物回收量+焚烧处理量*焚烧处理的资源化率折算系数+厨余垃圾处理量*厨余垃圾处理的资源化率折算系数+卫生填埋处理量*卫生填埋处理的资源化率折算系数）/（可回收物回收量+生活垃圾清运量）*100%</w:t>
            </w:r>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1.住房和城乡建设部《城乡建设领域碳达峰实施方案》</w:t>
            </w:r>
          </w:p>
          <w:p>
            <w:pPr>
              <w:spacing w:line="400" w:lineRule="exact"/>
              <w:jc w:val="left"/>
              <w:rPr>
                <w:rFonts w:eastAsia="仿宋_GB2312"/>
                <w:sz w:val="30"/>
                <w:szCs w:val="30"/>
              </w:rPr>
            </w:pPr>
            <w:r>
              <w:rPr>
                <w:rFonts w:eastAsia="仿宋_GB2312"/>
                <w:sz w:val="30"/>
                <w:szCs w:val="30"/>
              </w:rPr>
              <w:t>提高基础设施运行效率。全面推行垃圾分类和减量化、资源化，完善生活垃圾分类投放、分类收集、分类运输、分类处理系统，到2030年城市生活垃圾资源化利用率达到65%。</w:t>
            </w:r>
          </w:p>
          <w:p>
            <w:pPr>
              <w:spacing w:line="400" w:lineRule="exact"/>
              <w:jc w:val="left"/>
              <w:rPr>
                <w:rFonts w:eastAsia="仿宋_GB2312"/>
                <w:sz w:val="30"/>
                <w:szCs w:val="30"/>
              </w:rPr>
            </w:pPr>
            <w:r>
              <w:rPr>
                <w:rFonts w:eastAsia="仿宋_GB2312"/>
                <w:sz w:val="30"/>
                <w:szCs w:val="30"/>
              </w:rPr>
              <w:t>2.国家发展改革委</w:t>
            </w:r>
            <w:r>
              <w:rPr>
                <w:rFonts w:hint="eastAsia" w:eastAsia="仿宋_GB2312"/>
                <w:sz w:val="30"/>
                <w:szCs w:val="30"/>
              </w:rPr>
              <w:t xml:space="preserve"> </w:t>
            </w:r>
            <w:r>
              <w:rPr>
                <w:rFonts w:eastAsia="仿宋_GB2312"/>
                <w:sz w:val="30"/>
                <w:szCs w:val="30"/>
              </w:rPr>
              <w:t>住房城乡建设部《</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城镇生活垃圾分类和处理设施发展规划》</w:t>
            </w:r>
          </w:p>
          <w:p>
            <w:pPr>
              <w:spacing w:line="400" w:lineRule="exact"/>
              <w:jc w:val="left"/>
              <w:rPr>
                <w:rFonts w:eastAsia="仿宋_GB2312"/>
                <w:sz w:val="30"/>
                <w:szCs w:val="30"/>
              </w:rPr>
            </w:pPr>
            <w:r>
              <w:rPr>
                <w:rFonts w:eastAsia="仿宋_GB2312"/>
                <w:sz w:val="30"/>
                <w:szCs w:val="30"/>
              </w:rPr>
              <w:t>到2025年底，全国城市生活垃圾资源化利用率达到60%左右。</w:t>
            </w:r>
          </w:p>
          <w:p>
            <w:pPr>
              <w:spacing w:line="400" w:lineRule="exact"/>
              <w:jc w:val="left"/>
              <w:rPr>
                <w:rFonts w:eastAsia="仿宋_GB2312"/>
                <w:sz w:val="30"/>
                <w:szCs w:val="30"/>
              </w:rPr>
            </w:pPr>
            <w:r>
              <w:rPr>
                <w:rFonts w:eastAsia="仿宋_GB2312"/>
                <w:sz w:val="30"/>
                <w:szCs w:val="30"/>
              </w:rPr>
              <w:t>3.《青岛市碳达峰工作方案》</w:t>
            </w:r>
          </w:p>
          <w:p>
            <w:pPr>
              <w:spacing w:line="400" w:lineRule="exact"/>
              <w:jc w:val="left"/>
              <w:rPr>
                <w:rFonts w:eastAsia="仿宋_GB2312"/>
                <w:sz w:val="30"/>
                <w:szCs w:val="30"/>
              </w:rPr>
            </w:pPr>
            <w:r>
              <w:rPr>
                <w:rFonts w:eastAsia="仿宋_GB2312"/>
                <w:sz w:val="30"/>
                <w:szCs w:val="30"/>
              </w:rPr>
              <w:t>实施循环经济助力降碳工程。城镇生活垃圾分类实现全覆盖，生活垃圾资源化利用比例达到65%。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454" w:type="pct"/>
            <w:vAlign w:val="center"/>
          </w:tcPr>
          <w:p>
            <w:pPr>
              <w:spacing w:line="400" w:lineRule="exact"/>
              <w:jc w:val="center"/>
              <w:rPr>
                <w:rFonts w:eastAsia="仿宋_GB2312"/>
                <w:sz w:val="30"/>
                <w:szCs w:val="30"/>
              </w:rPr>
            </w:pPr>
            <w:r>
              <w:rPr>
                <w:rFonts w:eastAsia="仿宋_GB2312"/>
                <w:sz w:val="30"/>
                <w:szCs w:val="30"/>
              </w:rPr>
              <w:t>4.7</w:t>
            </w:r>
          </w:p>
        </w:tc>
        <w:tc>
          <w:tcPr>
            <w:tcW w:w="1303" w:type="pct"/>
            <w:vAlign w:val="center"/>
          </w:tcPr>
          <w:p>
            <w:pPr>
              <w:spacing w:line="400" w:lineRule="exact"/>
              <w:jc w:val="center"/>
              <w:rPr>
                <w:rFonts w:eastAsia="仿宋_GB2312"/>
                <w:sz w:val="30"/>
                <w:szCs w:val="30"/>
              </w:rPr>
            </w:pPr>
            <w:r>
              <w:rPr>
                <w:rFonts w:eastAsia="仿宋_GB2312"/>
                <w:sz w:val="30"/>
                <w:szCs w:val="30"/>
              </w:rPr>
              <w:t>城</w:t>
            </w:r>
            <w:r>
              <w:rPr>
                <w:rFonts w:hint="eastAsia" w:eastAsia="仿宋_GB2312"/>
                <w:sz w:val="30"/>
                <w:szCs w:val="30"/>
                <w:lang w:val="en-US" w:eastAsia="zh-CN"/>
              </w:rPr>
              <w:t>市</w:t>
            </w:r>
            <w:r>
              <w:rPr>
                <w:rFonts w:eastAsia="仿宋_GB2312"/>
                <w:sz w:val="30"/>
                <w:szCs w:val="30"/>
              </w:rPr>
              <w:t>污水管网覆盖率（%）</w:t>
            </w:r>
          </w:p>
        </w:tc>
        <w:tc>
          <w:tcPr>
            <w:tcW w:w="388" w:type="pct"/>
            <w:vAlign w:val="center"/>
          </w:tcPr>
          <w:p>
            <w:pPr>
              <w:spacing w:line="400" w:lineRule="exact"/>
              <w:jc w:val="center"/>
              <w:rPr>
                <w:rFonts w:eastAsia="仿宋_GB2312"/>
                <w:strike/>
                <w:sz w:val="30"/>
                <w:szCs w:val="30"/>
              </w:rPr>
            </w:pPr>
            <w:r>
              <w:rPr>
                <w:rFonts w:eastAsia="仿宋_GB2312"/>
                <w:sz w:val="30"/>
                <w:szCs w:val="30"/>
              </w:rPr>
              <w:t>≥100%</w:t>
            </w:r>
          </w:p>
        </w:tc>
        <w:tc>
          <w:tcPr>
            <w:tcW w:w="2855" w:type="pct"/>
            <w:vAlign w:val="center"/>
          </w:tcPr>
          <w:p>
            <w:pPr>
              <w:spacing w:line="400" w:lineRule="exact"/>
              <w:jc w:val="left"/>
              <w:rPr>
                <w:rFonts w:eastAsia="仿宋_GB2312"/>
                <w:sz w:val="30"/>
                <w:szCs w:val="30"/>
              </w:rPr>
            </w:pPr>
            <w:r>
              <w:rPr>
                <w:rFonts w:eastAsia="仿宋_GB2312"/>
                <w:sz w:val="30"/>
                <w:szCs w:val="30"/>
              </w:rPr>
              <w:t>【指标释义】城镇区域内通过污水管网收集的污水量与该区域产生污水总量的比例。</w:t>
            </w:r>
          </w:p>
          <w:p>
            <w:pPr>
              <w:spacing w:line="400" w:lineRule="exact"/>
              <w:jc w:val="left"/>
              <w:rPr>
                <w:rFonts w:eastAsia="仿宋_GB2312"/>
                <w:sz w:val="30"/>
                <w:szCs w:val="30"/>
              </w:rPr>
            </w:pPr>
            <w:r>
              <w:rPr>
                <w:rFonts w:eastAsia="仿宋_GB2312"/>
                <w:sz w:val="30"/>
                <w:szCs w:val="30"/>
              </w:rPr>
              <w:t>【计算公式】城</w:t>
            </w:r>
            <w:r>
              <w:rPr>
                <w:rFonts w:hint="eastAsia" w:eastAsia="仿宋_GB2312"/>
                <w:sz w:val="30"/>
                <w:szCs w:val="30"/>
                <w:lang w:val="en-US" w:eastAsia="zh-CN"/>
              </w:rPr>
              <w:t>市</w:t>
            </w:r>
            <w:r>
              <w:rPr>
                <w:rFonts w:eastAsia="仿宋_GB2312"/>
                <w:sz w:val="30"/>
                <w:szCs w:val="30"/>
              </w:rPr>
              <w:t>污水管网覆盖率</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z w:val="30"/>
                      <w:szCs w:val="30"/>
                    </w:rPr>
                    <m:t>污水管网</m:t>
                  </m:r>
                  <m:r>
                    <m:rPr>
                      <m:sty m:val="p"/>
                    </m:rPr>
                    <w:rPr>
                      <w:rFonts w:hint="eastAsia" w:ascii="Cambria Math" w:hAnsi="Cambria Math" w:eastAsia="仿宋_GB2312"/>
                      <w:sz w:val="30"/>
                      <w:szCs w:val="30"/>
                    </w:rPr>
                    <m:t>收集量</m:t>
                  </m:r>
                  <m:ctrlPr>
                    <w:rPr>
                      <w:rFonts w:ascii="Cambria Math" w:hAnsi="Cambria Math" w:eastAsia="仿宋_GB2312"/>
                      <w:sz w:val="30"/>
                      <w:szCs w:val="30"/>
                    </w:rPr>
                  </m:ctrlPr>
                </m:num>
                <m:den>
                  <m:r>
                    <m:rPr>
                      <m:sty m:val="p"/>
                    </m:rPr>
                    <w:rPr>
                      <w:rFonts w:hint="eastAsia" w:ascii="Cambria Math" w:hAnsi="Cambria Math" w:eastAsia="仿宋_GB2312"/>
                      <w:sz w:val="30"/>
                      <w:szCs w:val="30"/>
                    </w:rPr>
                    <m:t>城镇产生污水总量</m:t>
                  </m:r>
                  <m:r>
                    <m:rPr>
                      <m:sty m:val="p"/>
                    </m:rPr>
                    <w:rPr>
                      <w:rFonts w:ascii="Cambria Math" w:hAnsi="Cambria Math" w:eastAsia="仿宋_GB2312"/>
                      <w:sz w:val="30"/>
                      <w:szCs w:val="30"/>
                    </w:rPr>
                    <m:t xml:space="preserve"> </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城镇污水处理及资源化利用发展规划》</w:t>
            </w:r>
          </w:p>
          <w:p>
            <w:pPr>
              <w:spacing w:line="400" w:lineRule="exact"/>
              <w:jc w:val="left"/>
              <w:rPr>
                <w:rFonts w:eastAsia="仿宋_GB2312"/>
                <w:sz w:val="30"/>
                <w:szCs w:val="30"/>
              </w:rPr>
            </w:pPr>
            <w:r>
              <w:rPr>
                <w:rFonts w:eastAsia="仿宋_GB2312"/>
                <w:sz w:val="30"/>
                <w:szCs w:val="30"/>
              </w:rPr>
              <w:t>到2035年，城市生活污水收集管网基本全覆盖。</w:t>
            </w:r>
          </w:p>
          <w:p>
            <w:pPr>
              <w:spacing w:line="400" w:lineRule="exact"/>
              <w:jc w:val="left"/>
              <w:rPr>
                <w:rFonts w:eastAsia="仿宋_GB2312"/>
                <w:sz w:val="30"/>
                <w:szCs w:val="30"/>
              </w:rPr>
            </w:pPr>
            <w:r>
              <w:rPr>
                <w:rFonts w:eastAsia="仿宋_GB2312"/>
                <w:sz w:val="30"/>
                <w:szCs w:val="30"/>
              </w:rPr>
              <w:t>2《</w:t>
            </w:r>
            <w:r>
              <w:rPr>
                <w:rFonts w:hint="eastAsia" w:eastAsia="仿宋_GB2312"/>
                <w:sz w:val="30"/>
                <w:szCs w:val="30"/>
              </w:rPr>
              <w:t>“</w:t>
            </w:r>
            <w:r>
              <w:rPr>
                <w:rFonts w:eastAsia="仿宋_GB2312"/>
                <w:sz w:val="30"/>
                <w:szCs w:val="30"/>
              </w:rPr>
              <w:t>十四五</w:t>
            </w:r>
            <w:r>
              <w:rPr>
                <w:rFonts w:hint="eastAsia" w:eastAsia="仿宋_GB2312"/>
                <w:sz w:val="30"/>
                <w:szCs w:val="30"/>
              </w:rPr>
              <w:t>”</w:t>
            </w:r>
            <w:r>
              <w:rPr>
                <w:rFonts w:eastAsia="仿宋_GB2312"/>
                <w:sz w:val="30"/>
                <w:szCs w:val="30"/>
              </w:rPr>
              <w:t>山东省城镇污水处理及资源化利用发展规划》</w:t>
            </w:r>
          </w:p>
          <w:p>
            <w:pPr>
              <w:spacing w:line="400" w:lineRule="exact"/>
              <w:jc w:val="left"/>
              <w:rPr>
                <w:rFonts w:eastAsia="仿宋_GB2312"/>
                <w:sz w:val="30"/>
                <w:szCs w:val="30"/>
              </w:rPr>
            </w:pPr>
            <w:r>
              <w:rPr>
                <w:rFonts w:eastAsia="仿宋_GB2312"/>
                <w:sz w:val="30"/>
                <w:szCs w:val="30"/>
              </w:rPr>
              <w:t>到2025年，全省城市建成区雨污合流管网全部实现整县（市、区）制清零。</w:t>
            </w:r>
          </w:p>
          <w:p>
            <w:pPr>
              <w:spacing w:line="400" w:lineRule="exact"/>
              <w:jc w:val="left"/>
              <w:rPr>
                <w:rFonts w:eastAsia="仿宋_GB2312"/>
                <w:sz w:val="30"/>
                <w:szCs w:val="30"/>
              </w:rPr>
            </w:pPr>
            <w:r>
              <w:rPr>
                <w:rFonts w:eastAsia="仿宋_GB2312"/>
                <w:sz w:val="30"/>
                <w:szCs w:val="30"/>
              </w:rPr>
              <w:t>3.《青岛市城市排水</w:t>
            </w:r>
            <w:r>
              <w:rPr>
                <w:rFonts w:hint="eastAsia" w:eastAsia="仿宋_GB2312"/>
                <w:sz w:val="30"/>
                <w:szCs w:val="30"/>
              </w:rPr>
              <w:t>“</w:t>
            </w:r>
            <w:r>
              <w:rPr>
                <w:rFonts w:eastAsia="仿宋_GB2312"/>
                <w:sz w:val="30"/>
                <w:szCs w:val="30"/>
              </w:rPr>
              <w:t>两个清零、一个提标</w:t>
            </w:r>
            <w:r>
              <w:rPr>
                <w:rFonts w:hint="eastAsia" w:eastAsia="仿宋_GB2312"/>
                <w:sz w:val="30"/>
                <w:szCs w:val="30"/>
              </w:rPr>
              <w:t>”</w:t>
            </w:r>
            <w:r>
              <w:rPr>
                <w:rFonts w:eastAsia="仿宋_GB2312"/>
                <w:sz w:val="30"/>
                <w:szCs w:val="30"/>
              </w:rPr>
              <w:t>三年攻坚行动方案》</w:t>
            </w:r>
          </w:p>
          <w:p>
            <w:pPr>
              <w:spacing w:line="400" w:lineRule="exact"/>
              <w:jc w:val="left"/>
              <w:rPr>
                <w:rFonts w:eastAsia="仿宋_GB2312"/>
                <w:sz w:val="30"/>
                <w:szCs w:val="30"/>
              </w:rPr>
            </w:pPr>
            <w:r>
              <w:rPr>
                <w:rFonts w:eastAsia="仿宋_GB2312"/>
                <w:sz w:val="30"/>
                <w:szCs w:val="30"/>
              </w:rPr>
              <w:t>到2025年，城市和县城建成区整县（市、区）制雨污合流管网全部清零。2022年底，青岛完成全市近50公里市政雨污合流制管网及177个合流制建筑小区改造，提前两年实现了雨污合流管网</w:t>
            </w:r>
            <w:r>
              <w:rPr>
                <w:rFonts w:hint="eastAsia" w:eastAsia="仿宋_GB2312"/>
                <w:sz w:val="30"/>
                <w:szCs w:val="30"/>
              </w:rPr>
              <w:t>“</w:t>
            </w:r>
            <w:r>
              <w:rPr>
                <w:rFonts w:eastAsia="仿宋_GB2312"/>
                <w:sz w:val="30"/>
                <w:szCs w:val="30"/>
              </w:rPr>
              <w:t>清零</w:t>
            </w:r>
            <w:r>
              <w:rPr>
                <w:rFonts w:hint="eastAsia" w:eastAsia="仿宋_GB2312"/>
                <w:sz w:val="30"/>
                <w:szCs w:val="30"/>
              </w:rPr>
              <w:t>”</w:t>
            </w:r>
            <w:r>
              <w:rPr>
                <w:rFonts w:eastAsia="仿宋_GB2312"/>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4.8</w:t>
            </w:r>
          </w:p>
        </w:tc>
        <w:tc>
          <w:tcPr>
            <w:tcW w:w="1303" w:type="pct"/>
            <w:vAlign w:val="center"/>
          </w:tcPr>
          <w:p>
            <w:pPr>
              <w:spacing w:line="400" w:lineRule="exact"/>
              <w:jc w:val="center"/>
              <w:rPr>
                <w:rFonts w:eastAsia="仿宋_GB2312"/>
                <w:sz w:val="30"/>
                <w:szCs w:val="30"/>
              </w:rPr>
            </w:pPr>
            <w:r>
              <w:rPr>
                <w:rFonts w:eastAsia="仿宋_GB2312"/>
                <w:sz w:val="30"/>
                <w:szCs w:val="30"/>
              </w:rPr>
              <w:t>再生水利用率（%）</w:t>
            </w:r>
          </w:p>
        </w:tc>
        <w:tc>
          <w:tcPr>
            <w:tcW w:w="388" w:type="pct"/>
            <w:vAlign w:val="center"/>
          </w:tcPr>
          <w:p>
            <w:pPr>
              <w:spacing w:line="400" w:lineRule="exact"/>
              <w:jc w:val="center"/>
              <w:rPr>
                <w:rFonts w:eastAsia="仿宋_GB2312"/>
                <w:sz w:val="30"/>
                <w:szCs w:val="30"/>
              </w:rPr>
            </w:pPr>
            <w:r>
              <w:rPr>
                <w:rFonts w:eastAsia="仿宋_GB2312"/>
                <w:sz w:val="30"/>
                <w:szCs w:val="30"/>
              </w:rPr>
              <w:t>≥50%</w:t>
            </w:r>
          </w:p>
        </w:tc>
        <w:tc>
          <w:tcPr>
            <w:tcW w:w="2855" w:type="pct"/>
            <w:vAlign w:val="center"/>
          </w:tcPr>
          <w:p>
            <w:pPr>
              <w:spacing w:line="400" w:lineRule="exact"/>
              <w:jc w:val="left"/>
              <w:rPr>
                <w:rFonts w:eastAsia="仿宋_GB2312"/>
                <w:sz w:val="30"/>
                <w:szCs w:val="30"/>
              </w:rPr>
            </w:pPr>
            <w:r>
              <w:rPr>
                <w:rFonts w:eastAsia="仿宋_GB2312"/>
                <w:sz w:val="30"/>
                <w:szCs w:val="30"/>
              </w:rPr>
              <w:t>【指标释义】再</w:t>
            </w:r>
            <w:r>
              <w:rPr>
                <w:rFonts w:eastAsia="仿宋_GB2312"/>
                <w:color w:val="000000" w:themeColor="text1"/>
                <w:sz w:val="30"/>
                <w:szCs w:val="30"/>
                <w14:textFill>
                  <w14:solidFill>
                    <w14:schemeClr w14:val="tx1"/>
                  </w14:solidFill>
                </w14:textFill>
              </w:rPr>
              <w:t>生水利用量占</w:t>
            </w:r>
            <w:r>
              <w:rPr>
                <w:rFonts w:hint="eastAsia" w:ascii="仿宋_GB2312" w:hAnsi="仿宋_GB2312" w:eastAsia="仿宋_GB2312" w:cs="仿宋_GB2312"/>
                <w:color w:val="000000" w:themeColor="text1"/>
                <w:sz w:val="32"/>
                <w:szCs w:val="32"/>
                <w:vertAlign w:val="baseline"/>
                <w:lang w:val="en-US" w:eastAsia="zh-CN"/>
                <w14:textFill>
                  <w14:solidFill>
                    <w14:schemeClr w14:val="tx1"/>
                  </w14:solidFill>
                </w14:textFill>
              </w:rPr>
              <w:t>城市污水处理厂处理总量</w:t>
            </w:r>
            <w:r>
              <w:rPr>
                <w:rFonts w:eastAsia="仿宋_GB2312"/>
                <w:color w:val="000000" w:themeColor="text1"/>
                <w:sz w:val="30"/>
                <w:szCs w:val="30"/>
                <w14:textFill>
                  <w14:solidFill>
                    <w14:schemeClr w14:val="tx1"/>
                  </w14:solidFill>
                </w14:textFill>
              </w:rPr>
              <w:t>的</w:t>
            </w:r>
            <w:r>
              <w:rPr>
                <w:rFonts w:eastAsia="仿宋_GB2312"/>
                <w:sz w:val="30"/>
                <w:szCs w:val="30"/>
              </w:rPr>
              <w:t>比例。</w:t>
            </w:r>
          </w:p>
          <w:p>
            <w:pPr>
              <w:spacing w:line="400" w:lineRule="exact"/>
              <w:jc w:val="left"/>
              <w:rPr>
                <w:rFonts w:eastAsia="仿宋_GB2312"/>
                <w:sz w:val="30"/>
                <w:szCs w:val="30"/>
              </w:rPr>
            </w:pPr>
            <w:r>
              <w:rPr>
                <w:rFonts w:eastAsia="仿宋_GB2312"/>
                <w:sz w:val="30"/>
                <w:szCs w:val="30"/>
              </w:rPr>
              <w:t>【计算公式】再生水利用率</w:t>
            </w:r>
          </w:p>
          <w:p>
            <w:pPr>
              <w:jc w:val="left"/>
              <w:rPr>
                <w:rFonts w:eastAsia="仿宋_GB2312"/>
                <w:sz w:val="30"/>
                <w:szCs w:val="30"/>
              </w:rPr>
            </w:pPr>
            <w:r>
              <w:rPr>
                <w:rFonts w:eastAsia="仿宋_GB2312"/>
                <w:sz w:val="30"/>
                <w:szCs w:val="30"/>
              </w:rPr>
              <w:t>=</w:t>
            </w:r>
            <m:oMath>
              <m:f>
                <m:fPr>
                  <m:ctrlPr>
                    <w:rPr>
                      <w:rFonts w:ascii="Cambria Math" w:hAnsi="Cambria Math" w:eastAsia="仿宋_GB2312"/>
                      <w:color w:val="000000" w:themeColor="text1"/>
                      <w:sz w:val="30"/>
                      <w:szCs w:val="30"/>
                      <w14:textFill>
                        <w14:solidFill>
                          <w14:schemeClr w14:val="tx1"/>
                        </w14:solidFill>
                      </w14:textFill>
                    </w:rPr>
                  </m:ctrlPr>
                </m:fPr>
                <m:num>
                  <m:r>
                    <m:rPr>
                      <m:sty m:val="p"/>
                    </m:rPr>
                    <w:rPr>
                      <w:rFonts w:hint="eastAsia" w:ascii="仿宋_GB2312" w:hAnsi="仿宋_GB2312" w:eastAsia="仿宋_GB2312" w:cs="仿宋_GB2312"/>
                      <w:color w:val="000000" w:themeColor="text1"/>
                      <w:sz w:val="32"/>
                      <w:szCs w:val="32"/>
                      <w:vertAlign w:val="baseline"/>
                      <w:lang w:eastAsia="zh-CN"/>
                      <w14:textFill>
                        <w14:solidFill>
                          <w14:schemeClr w14:val="tx1"/>
                        </w14:solidFill>
                      </w14:textFill>
                    </w:rPr>
                    <m:t>城市再生水利用量</m:t>
                  </m:r>
                  <m:ctrlPr>
                    <w:rPr>
                      <w:rFonts w:ascii="Cambria Math" w:hAnsi="Cambria Math" w:eastAsia="仿宋_GB2312"/>
                      <w:color w:val="000000" w:themeColor="text1"/>
                      <w:sz w:val="30"/>
                      <w:szCs w:val="30"/>
                      <w14:textFill>
                        <w14:solidFill>
                          <w14:schemeClr w14:val="tx1"/>
                        </w14:solidFill>
                      </w14:textFill>
                    </w:rPr>
                  </m:ctrlPr>
                </m:num>
                <m:den>
                  <m:r>
                    <m:rPr>
                      <m:sty m:val="p"/>
                    </m:rPr>
                    <w:rPr>
                      <w:rFonts w:hint="eastAsia" w:ascii="仿宋_GB2312" w:hAnsi="仿宋_GB2312" w:eastAsia="仿宋_GB2312" w:cs="仿宋_GB2312"/>
                      <w:color w:val="000000" w:themeColor="text1"/>
                      <w:sz w:val="32"/>
                      <w:szCs w:val="32"/>
                      <w:vertAlign w:val="baseline"/>
                      <w:lang w:val="en-US" w:eastAsia="zh-CN"/>
                      <w14:textFill>
                        <w14:solidFill>
                          <w14:schemeClr w14:val="tx1"/>
                        </w14:solidFill>
                      </w14:textFill>
                    </w:rPr>
                    <m:t>城市污水处理厂处理总量</m:t>
                  </m:r>
                  <m:ctrlPr>
                    <w:rPr>
                      <w:rFonts w:ascii="Cambria Math" w:hAnsi="Cambria Math" w:eastAsia="仿宋_GB2312"/>
                      <w:color w:val="000000" w:themeColor="text1"/>
                      <w:sz w:val="30"/>
                      <w:szCs w:val="30"/>
                      <w14:textFill>
                        <w14:solidFill>
                          <w14:schemeClr w14:val="tx1"/>
                        </w14:solidFill>
                      </w14:textFill>
                    </w:rPr>
                  </m:ctrlPr>
                </m:den>
              </m:f>
              <m:r>
                <w:rPr>
                  <w:rFonts w:ascii="Cambria Math" w:hAnsi="Cambria Math" w:eastAsia="仿宋_GB2312"/>
                  <w:color w:val="000000" w:themeColor="text1"/>
                  <w:sz w:val="30"/>
                  <w:szCs w:val="30"/>
                  <w14:textFill>
                    <w14:solidFill>
                      <w14:schemeClr w14:val="tx1"/>
                    </w14:solidFill>
                  </w14:textFill>
                </w:rPr>
                <m:t>×</m:t>
              </m:r>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bookmarkStart w:id="69" w:name="_Hlk165280842"/>
            <w:r>
              <w:rPr>
                <w:rFonts w:eastAsia="仿宋_GB2312"/>
                <w:sz w:val="30"/>
                <w:szCs w:val="30"/>
              </w:rPr>
              <w:t>水利部</w:t>
            </w:r>
            <w:r>
              <w:rPr>
                <w:rFonts w:hint="eastAsia" w:eastAsia="仿宋_GB2312"/>
                <w:sz w:val="30"/>
                <w:szCs w:val="30"/>
              </w:rPr>
              <w:t xml:space="preserve"> </w:t>
            </w:r>
            <w:r>
              <w:rPr>
                <w:rFonts w:eastAsia="仿宋_GB2312"/>
                <w:sz w:val="30"/>
                <w:szCs w:val="30"/>
              </w:rPr>
              <w:t>国家发展改革委《关于加强非常规水源配置利用的指导意见》</w:t>
            </w:r>
            <w:bookmarkEnd w:id="69"/>
          </w:p>
          <w:p>
            <w:pPr>
              <w:spacing w:line="400" w:lineRule="exact"/>
              <w:jc w:val="left"/>
              <w:rPr>
                <w:rFonts w:eastAsia="仿宋_GB2312"/>
                <w:sz w:val="30"/>
                <w:szCs w:val="30"/>
              </w:rPr>
            </w:pPr>
            <w:r>
              <w:rPr>
                <w:rFonts w:eastAsia="仿宋_GB2312"/>
                <w:sz w:val="30"/>
                <w:szCs w:val="30"/>
              </w:rPr>
              <w:t>到2025年，全国非常规水源利用量超过170亿立方米；地级及以上缺水城市再生水利用率达到25%以上，黄河流域中下游力争达到30%，京津冀地区达到35%以上。</w:t>
            </w:r>
          </w:p>
          <w:p>
            <w:pPr>
              <w:spacing w:line="400" w:lineRule="exact"/>
              <w:jc w:val="left"/>
              <w:rPr>
                <w:rFonts w:eastAsia="仿宋_GB2312"/>
                <w:sz w:val="30"/>
                <w:szCs w:val="30"/>
              </w:rPr>
            </w:pPr>
            <w:r>
              <w:rPr>
                <w:rFonts w:hint="eastAsia" w:eastAsia="仿宋_GB2312"/>
                <w:sz w:val="30"/>
                <w:szCs w:val="30"/>
              </w:rPr>
              <w:t>2</w:t>
            </w:r>
            <w:r>
              <w:rPr>
                <w:rFonts w:eastAsia="仿宋_GB2312"/>
                <w:sz w:val="30"/>
                <w:szCs w:val="30"/>
              </w:rPr>
              <w:t>.《山东省新型城镇化建设行动方案（2024—2025年）》</w:t>
            </w:r>
          </w:p>
          <w:p>
            <w:pPr>
              <w:spacing w:line="400" w:lineRule="exact"/>
              <w:jc w:val="left"/>
              <w:rPr>
                <w:rFonts w:eastAsia="仿宋_GB2312"/>
                <w:sz w:val="30"/>
                <w:szCs w:val="30"/>
              </w:rPr>
            </w:pPr>
            <w:r>
              <w:rPr>
                <w:rFonts w:eastAsia="仿宋_GB2312"/>
                <w:sz w:val="30"/>
                <w:szCs w:val="30"/>
              </w:rPr>
              <w:t>到2025年，城市再生水利用率达到55%，全省所有县（市、区）全部实现整县制建成区雨污合流管网改造清零。</w:t>
            </w:r>
          </w:p>
          <w:p>
            <w:pPr>
              <w:spacing w:line="400" w:lineRule="exact"/>
              <w:jc w:val="left"/>
              <w:rPr>
                <w:rFonts w:eastAsia="仿宋_GB2312"/>
                <w:sz w:val="30"/>
                <w:szCs w:val="30"/>
              </w:rPr>
            </w:pPr>
            <w:r>
              <w:rPr>
                <w:rFonts w:hint="eastAsia" w:eastAsia="仿宋_GB2312"/>
                <w:sz w:val="30"/>
                <w:szCs w:val="30"/>
              </w:rPr>
              <w:t>3</w:t>
            </w:r>
            <w:r>
              <w:rPr>
                <w:rFonts w:eastAsia="仿宋_GB2312"/>
                <w:sz w:val="30"/>
                <w:szCs w:val="30"/>
              </w:rPr>
              <w:t>.《青岛市城市排水</w:t>
            </w:r>
            <w:r>
              <w:rPr>
                <w:rFonts w:hint="eastAsia" w:eastAsia="仿宋_GB2312"/>
                <w:sz w:val="30"/>
                <w:szCs w:val="30"/>
              </w:rPr>
              <w:t>“</w:t>
            </w:r>
            <w:r>
              <w:rPr>
                <w:rFonts w:eastAsia="仿宋_GB2312"/>
                <w:sz w:val="30"/>
                <w:szCs w:val="30"/>
              </w:rPr>
              <w:t>两个清零、一个提标</w:t>
            </w:r>
            <w:r>
              <w:rPr>
                <w:rFonts w:hint="eastAsia" w:eastAsia="仿宋_GB2312"/>
                <w:sz w:val="30"/>
                <w:szCs w:val="30"/>
              </w:rPr>
              <w:t>”</w:t>
            </w:r>
            <w:r>
              <w:rPr>
                <w:rFonts w:eastAsia="仿宋_GB2312"/>
                <w:sz w:val="30"/>
                <w:szCs w:val="30"/>
              </w:rPr>
              <w:t>三年攻坚行动方案》</w:t>
            </w:r>
          </w:p>
          <w:p>
            <w:pPr>
              <w:spacing w:line="400" w:lineRule="exact"/>
              <w:jc w:val="left"/>
              <w:rPr>
                <w:rFonts w:eastAsia="仿宋_GB2312"/>
                <w:sz w:val="30"/>
                <w:szCs w:val="30"/>
              </w:rPr>
            </w:pPr>
            <w:r>
              <w:rPr>
                <w:rFonts w:eastAsia="仿宋_GB2312"/>
                <w:sz w:val="30"/>
                <w:szCs w:val="30"/>
              </w:rPr>
              <w:t>到2024年，实现市和区市建成区雨污合流管网全部清零，市和区（市）建成区黑臭水体全部清零，60%城市污水处理厂完成提标改造。城市再生水利用率达到55%。</w:t>
            </w:r>
          </w:p>
          <w:p>
            <w:pPr>
              <w:spacing w:line="400" w:lineRule="exact"/>
              <w:jc w:val="left"/>
              <w:rPr>
                <w:rFonts w:eastAsia="仿宋_GB2312"/>
                <w:sz w:val="30"/>
                <w:szCs w:val="30"/>
              </w:rPr>
            </w:pPr>
            <w:r>
              <w:rPr>
                <w:rFonts w:hint="eastAsia" w:eastAsia="仿宋_GB2312"/>
                <w:sz w:val="30"/>
                <w:szCs w:val="30"/>
              </w:rPr>
              <w:t>4</w:t>
            </w:r>
            <w:r>
              <w:rPr>
                <w:rFonts w:eastAsia="仿宋_GB2312"/>
                <w:sz w:val="30"/>
                <w:szCs w:val="30"/>
              </w:rPr>
              <w:t>.《2023年度青岛市城市体检白皮书》</w:t>
            </w:r>
          </w:p>
          <w:p>
            <w:pPr>
              <w:spacing w:line="400" w:lineRule="exact"/>
              <w:jc w:val="left"/>
              <w:rPr>
                <w:rFonts w:eastAsia="仿宋_GB2312"/>
                <w:sz w:val="30"/>
                <w:szCs w:val="30"/>
              </w:rPr>
            </w:pPr>
            <w:r>
              <w:rPr>
                <w:rFonts w:hint="eastAsia" w:eastAsia="仿宋_GB2312"/>
                <w:sz w:val="30"/>
                <w:szCs w:val="30"/>
              </w:rPr>
              <w:t>根据</w:t>
            </w:r>
            <w:r>
              <w:rPr>
                <w:rFonts w:eastAsia="仿宋_GB2312"/>
                <w:sz w:val="30"/>
                <w:szCs w:val="30"/>
              </w:rPr>
              <w:t>统计数据</w:t>
            </w:r>
            <w:r>
              <w:rPr>
                <w:rFonts w:hint="eastAsia" w:eastAsia="仿宋_GB2312"/>
                <w:sz w:val="30"/>
                <w:szCs w:val="30"/>
              </w:rPr>
              <w:t>，</w:t>
            </w:r>
            <w:r>
              <w:rPr>
                <w:rFonts w:eastAsia="仿宋_GB2312"/>
                <w:sz w:val="30"/>
                <w:szCs w:val="30"/>
              </w:rPr>
              <w:t>再生水利用率为60.16%。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4.9</w:t>
            </w:r>
          </w:p>
        </w:tc>
        <w:tc>
          <w:tcPr>
            <w:tcW w:w="1303" w:type="pct"/>
            <w:vAlign w:val="center"/>
          </w:tcPr>
          <w:p>
            <w:pPr>
              <w:spacing w:line="400" w:lineRule="exact"/>
              <w:jc w:val="center"/>
              <w:rPr>
                <w:rFonts w:eastAsia="仿宋_GB2312"/>
                <w:strike/>
                <w:sz w:val="30"/>
                <w:szCs w:val="30"/>
              </w:rPr>
            </w:pPr>
            <w:r>
              <w:rPr>
                <w:rFonts w:eastAsia="仿宋_GB2312"/>
                <w:sz w:val="30"/>
                <w:szCs w:val="30"/>
              </w:rPr>
              <w:t>人均公园绿地面积（平方米/人）</w:t>
            </w:r>
          </w:p>
        </w:tc>
        <w:tc>
          <w:tcPr>
            <w:tcW w:w="388" w:type="pct"/>
            <w:vAlign w:val="center"/>
          </w:tcPr>
          <w:p>
            <w:pPr>
              <w:spacing w:line="400" w:lineRule="exact"/>
              <w:jc w:val="center"/>
              <w:rPr>
                <w:rFonts w:eastAsia="仿宋_GB2312"/>
                <w:strike/>
                <w:sz w:val="30"/>
                <w:szCs w:val="30"/>
              </w:rPr>
            </w:pPr>
            <w:r>
              <w:rPr>
                <w:rFonts w:eastAsia="仿宋_GB2312"/>
                <w:sz w:val="30"/>
                <w:szCs w:val="30"/>
              </w:rPr>
              <w:t>≥15</w:t>
            </w:r>
          </w:p>
        </w:tc>
        <w:tc>
          <w:tcPr>
            <w:tcW w:w="2855" w:type="pct"/>
            <w:vAlign w:val="center"/>
          </w:tcPr>
          <w:p>
            <w:pPr>
              <w:spacing w:line="400" w:lineRule="exact"/>
              <w:jc w:val="left"/>
              <w:rPr>
                <w:rFonts w:eastAsia="仿宋_GB2312"/>
                <w:sz w:val="30"/>
                <w:szCs w:val="30"/>
              </w:rPr>
            </w:pPr>
            <w:r>
              <w:rPr>
                <w:rFonts w:eastAsia="仿宋_GB2312"/>
                <w:sz w:val="30"/>
                <w:szCs w:val="30"/>
              </w:rPr>
              <w:t>【指标释义】人均公园绿地面积指区域内公园绿地面积除以区域内人数的比值。</w:t>
            </w:r>
          </w:p>
          <w:p>
            <w:pPr>
              <w:spacing w:line="400" w:lineRule="exact"/>
              <w:jc w:val="left"/>
              <w:rPr>
                <w:rFonts w:eastAsia="仿宋_GB2312"/>
                <w:sz w:val="30"/>
                <w:szCs w:val="30"/>
              </w:rPr>
            </w:pPr>
            <w:r>
              <w:rPr>
                <w:rFonts w:eastAsia="仿宋_GB2312"/>
                <w:sz w:val="30"/>
                <w:szCs w:val="30"/>
              </w:rPr>
              <w:t xml:space="preserve">【计算公式】人均公园绿地面积 </w:t>
            </w:r>
          </w:p>
          <w:p>
            <w:pPr>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hint="eastAsia" w:ascii="Cambria Math" w:hAnsi="Cambria Math" w:eastAsia="仿宋_GB2312"/>
                      <w:sz w:val="30"/>
                      <w:szCs w:val="30"/>
                    </w:rPr>
                    <m:t>区域内公园绿地面积</m:t>
                  </m:r>
                  <m:ctrlPr>
                    <w:rPr>
                      <w:rFonts w:ascii="Cambria Math" w:hAnsi="Cambria Math" w:eastAsia="仿宋_GB2312"/>
                      <w:sz w:val="30"/>
                      <w:szCs w:val="30"/>
                    </w:rPr>
                  </m:ctrlPr>
                </m:num>
                <m:den>
                  <m:r>
                    <m:rPr>
                      <m:sty m:val="p"/>
                    </m:rPr>
                    <w:rPr>
                      <w:rFonts w:hint="eastAsia" w:ascii="Cambria Math" w:hAnsi="Cambria Math" w:eastAsia="仿宋_GB2312"/>
                      <w:sz w:val="30"/>
                      <w:szCs w:val="30"/>
                    </w:rPr>
                    <m:t>区域内人数</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1.《青岛市公园城市建设规划（2021</w:t>
            </w:r>
            <w:r>
              <w:rPr>
                <w:rFonts w:hint="eastAsia" w:eastAsia="仿宋_GB2312"/>
                <w:sz w:val="30"/>
                <w:szCs w:val="30"/>
              </w:rPr>
              <w:t>—</w:t>
            </w:r>
            <w:r>
              <w:rPr>
                <w:rFonts w:eastAsia="仿宋_GB2312"/>
                <w:sz w:val="30"/>
                <w:szCs w:val="30"/>
              </w:rPr>
              <w:t>2035年）》</w:t>
            </w:r>
          </w:p>
          <w:p>
            <w:pPr>
              <w:spacing w:line="400" w:lineRule="exact"/>
              <w:jc w:val="left"/>
              <w:rPr>
                <w:rFonts w:eastAsia="仿宋_GB2312"/>
                <w:sz w:val="30"/>
                <w:szCs w:val="30"/>
              </w:rPr>
            </w:pPr>
            <w:r>
              <w:rPr>
                <w:rFonts w:eastAsia="仿宋_GB2312"/>
                <w:sz w:val="30"/>
                <w:szCs w:val="30"/>
              </w:rPr>
              <w:t>至2035年，人均公园绿地面积15平方米，公园绿化活动场地服务半径覆盖率达95%以上。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7" w:hRule="atLeast"/>
        </w:trPr>
        <w:tc>
          <w:tcPr>
            <w:tcW w:w="454" w:type="pct"/>
            <w:vAlign w:val="center"/>
          </w:tcPr>
          <w:p>
            <w:pPr>
              <w:spacing w:line="400" w:lineRule="exact"/>
              <w:jc w:val="center"/>
              <w:rPr>
                <w:rFonts w:eastAsia="仿宋_GB2312"/>
                <w:sz w:val="30"/>
                <w:szCs w:val="30"/>
              </w:rPr>
            </w:pPr>
            <w:r>
              <w:rPr>
                <w:rFonts w:eastAsia="仿宋_GB2312"/>
                <w:sz w:val="30"/>
                <w:szCs w:val="30"/>
              </w:rPr>
              <w:t>4.10</w:t>
            </w:r>
          </w:p>
        </w:tc>
        <w:tc>
          <w:tcPr>
            <w:tcW w:w="1303" w:type="pct"/>
            <w:vAlign w:val="center"/>
          </w:tcPr>
          <w:p>
            <w:pPr>
              <w:widowControl/>
              <w:spacing w:line="400" w:lineRule="exact"/>
              <w:jc w:val="center"/>
              <w:rPr>
                <w:rFonts w:eastAsia="仿宋_GB2312"/>
                <w:sz w:val="30"/>
                <w:szCs w:val="30"/>
              </w:rPr>
            </w:pPr>
            <w:r>
              <w:rPr>
                <w:rFonts w:eastAsia="仿宋_GB2312"/>
                <w:kern w:val="0"/>
                <w:sz w:val="30"/>
                <w:szCs w:val="30"/>
                <w:lang w:bidi="ar"/>
              </w:rPr>
              <w:t>公园绿化活动场地服务半径覆盖率</w:t>
            </w:r>
          </w:p>
        </w:tc>
        <w:tc>
          <w:tcPr>
            <w:tcW w:w="388" w:type="pct"/>
            <w:vAlign w:val="center"/>
          </w:tcPr>
          <w:p>
            <w:pPr>
              <w:spacing w:line="400" w:lineRule="exact"/>
              <w:jc w:val="center"/>
              <w:rPr>
                <w:rFonts w:eastAsia="仿宋_GB2312"/>
                <w:sz w:val="30"/>
                <w:szCs w:val="30"/>
              </w:rPr>
            </w:pPr>
            <w:r>
              <w:rPr>
                <w:rFonts w:eastAsia="仿宋_GB2312"/>
                <w:sz w:val="30"/>
                <w:szCs w:val="30"/>
              </w:rPr>
              <w:t>≥80%</w:t>
            </w:r>
          </w:p>
        </w:tc>
        <w:tc>
          <w:tcPr>
            <w:tcW w:w="2855" w:type="pct"/>
            <w:vAlign w:val="center"/>
          </w:tcPr>
          <w:p>
            <w:pPr>
              <w:spacing w:line="400" w:lineRule="exact"/>
              <w:jc w:val="left"/>
              <w:rPr>
                <w:rFonts w:eastAsia="仿宋_GB2312"/>
                <w:sz w:val="30"/>
                <w:szCs w:val="30"/>
              </w:rPr>
            </w:pPr>
            <w:r>
              <w:rPr>
                <w:rFonts w:eastAsia="仿宋_GB2312"/>
                <w:sz w:val="30"/>
                <w:szCs w:val="30"/>
              </w:rPr>
              <w:t>【指标释义】在500m半径内，居民能够方便到达的公园绿化活动场地所覆盖的居民区比例。</w:t>
            </w:r>
            <w:r>
              <w:rPr>
                <w:rFonts w:hint="eastAsia" w:eastAsia="仿宋_GB2312"/>
                <w:sz w:val="30"/>
                <w:szCs w:val="30"/>
              </w:rPr>
              <w:t>公园绿化活动场地包括公园绿地和绿化活动场地两种类型。</w:t>
            </w:r>
          </w:p>
          <w:p>
            <w:pPr>
              <w:jc w:val="left"/>
              <w:rPr>
                <w:rFonts w:eastAsia="仿宋_GB2312"/>
                <w:sz w:val="30"/>
                <w:szCs w:val="30"/>
              </w:rPr>
            </w:pPr>
            <w:r>
              <w:rPr>
                <w:rFonts w:eastAsia="仿宋_GB2312"/>
                <w:sz w:val="30"/>
                <w:szCs w:val="30"/>
              </w:rPr>
              <w:t>【计算公式】</w:t>
            </w:r>
            <w:r>
              <w:rPr>
                <w:rFonts w:eastAsia="仿宋_GB2312"/>
                <w:kern w:val="0"/>
                <w:sz w:val="30"/>
                <w:szCs w:val="30"/>
                <w:lang w:bidi="ar"/>
              </w:rPr>
              <w:t>公园绿化活动</w:t>
            </w:r>
            <w:r>
              <w:rPr>
                <w:rFonts w:eastAsia="仿宋_GB2312"/>
                <w:sz w:val="30"/>
                <w:szCs w:val="30"/>
              </w:rPr>
              <w:t>场地</w:t>
            </w:r>
            <w:r>
              <w:rPr>
                <w:rFonts w:eastAsia="仿宋_GB2312"/>
                <w:kern w:val="0"/>
                <w:sz w:val="30"/>
                <w:szCs w:val="30"/>
                <w:lang w:bidi="ar"/>
              </w:rPr>
              <w:t>服务半径覆盖率</w:t>
            </w:r>
            <w:r>
              <w:rPr>
                <w:rFonts w:eastAsia="仿宋_GB2312"/>
                <w:sz w:val="30"/>
                <w:szCs w:val="30"/>
              </w:rPr>
              <w:t>=</w:t>
            </w:r>
            <m:oMath>
              <m:f>
                <m:fPr>
                  <m:ctrlPr>
                    <w:rPr>
                      <w:rFonts w:ascii="Cambria Math" w:hAnsi="Cambria Math" w:eastAsia="仿宋_GB2312"/>
                      <w:sz w:val="30"/>
                      <w:szCs w:val="30"/>
                    </w:rPr>
                  </m:ctrlPr>
                </m:fPr>
                <m:num>
                  <m:r>
                    <m:rPr>
                      <m:sty m:val="p"/>
                    </m:rPr>
                    <w:rPr>
                      <w:rFonts w:ascii="Cambria Math" w:hAnsi="Cambria Math" w:eastAsia="仿宋_GB2312"/>
                      <w:spacing w:val="8"/>
                      <w:sz w:val="30"/>
                      <w:szCs w:val="30"/>
                      <w:shd w:val="clear" w:color="auto" w:fill="FFFFFF"/>
                    </w:rPr>
                    <m:t>服务半径内的覆盖用地面积和</m:t>
                  </m:r>
                  <m:ctrlPr>
                    <w:rPr>
                      <w:rFonts w:ascii="Cambria Math" w:hAnsi="Cambria Math" w:eastAsia="仿宋_GB2312"/>
                      <w:sz w:val="30"/>
                      <w:szCs w:val="30"/>
                    </w:rPr>
                  </m:ctrlPr>
                </m:num>
                <m:den>
                  <m:r>
                    <m:rPr>
                      <m:sty m:val="p"/>
                    </m:rPr>
                    <w:rPr>
                      <w:rFonts w:ascii="Cambria Math" w:hAnsi="Cambria Math" w:eastAsia="仿宋_GB2312"/>
                      <w:sz w:val="30"/>
                      <w:szCs w:val="30"/>
                    </w:rPr>
                    <m:t>居住区总用地面积</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hint="eastAsia" w:eastAsia="仿宋_GB2312"/>
                <w:sz w:val="30"/>
                <w:szCs w:val="30"/>
              </w:rPr>
              <w:t>1.《住房和城乡建设部关于印发国家园林城市申报与评选管理办法的通知》</w:t>
            </w:r>
          </w:p>
          <w:p>
            <w:pPr>
              <w:spacing w:line="400" w:lineRule="exact"/>
              <w:jc w:val="left"/>
              <w:rPr>
                <w:rFonts w:eastAsia="仿宋_GB2312"/>
                <w:sz w:val="30"/>
                <w:szCs w:val="30"/>
              </w:rPr>
            </w:pPr>
            <w:r>
              <w:rPr>
                <w:rFonts w:hint="eastAsia" w:eastAsia="仿宋_GB2312"/>
                <w:sz w:val="30"/>
                <w:szCs w:val="30"/>
              </w:rPr>
              <w:t>公园绿化活动场地服务半径覆盖率≥85%为底线指标。</w:t>
            </w:r>
          </w:p>
          <w:p>
            <w:pPr>
              <w:spacing w:line="400" w:lineRule="exact"/>
              <w:jc w:val="left"/>
              <w:rPr>
                <w:rFonts w:eastAsia="仿宋_GB2312"/>
                <w:sz w:val="30"/>
                <w:szCs w:val="30"/>
              </w:rPr>
            </w:pPr>
            <w:r>
              <w:rPr>
                <w:rFonts w:hint="eastAsia" w:eastAsia="仿宋_GB2312"/>
                <w:sz w:val="30"/>
                <w:szCs w:val="30"/>
              </w:rPr>
              <w:t>2</w:t>
            </w:r>
            <w:r>
              <w:rPr>
                <w:rFonts w:eastAsia="仿宋_GB2312"/>
                <w:sz w:val="30"/>
                <w:szCs w:val="30"/>
              </w:rPr>
              <w:t>.《青岛市公园城市建设规划（2021</w:t>
            </w:r>
            <w:r>
              <w:rPr>
                <w:rFonts w:hint="eastAsia" w:eastAsia="仿宋_GB2312"/>
                <w:sz w:val="30"/>
                <w:szCs w:val="30"/>
              </w:rPr>
              <w:t>—</w:t>
            </w:r>
            <w:r>
              <w:rPr>
                <w:rFonts w:eastAsia="仿宋_GB2312"/>
                <w:sz w:val="30"/>
                <w:szCs w:val="30"/>
              </w:rPr>
              <w:t>2035年）</w:t>
            </w:r>
            <w:r>
              <w:rPr>
                <w:rFonts w:hint="eastAsia" w:eastAsia="仿宋_GB2312"/>
                <w:sz w:val="30"/>
                <w:szCs w:val="30"/>
              </w:rPr>
              <w:t>》</w:t>
            </w:r>
          </w:p>
          <w:p>
            <w:pPr>
              <w:spacing w:line="400" w:lineRule="exact"/>
              <w:jc w:val="left"/>
              <w:rPr>
                <w:rFonts w:eastAsia="仿宋_GB2312"/>
                <w:sz w:val="30"/>
                <w:szCs w:val="30"/>
              </w:rPr>
            </w:pPr>
            <w:r>
              <w:rPr>
                <w:rFonts w:eastAsia="仿宋_GB2312"/>
                <w:sz w:val="30"/>
                <w:szCs w:val="30"/>
              </w:rPr>
              <w:t>至2035年，人均公园绿地面积15平方米，公园绿化活动场地服务半径覆盖率达95%以上。</w:t>
            </w:r>
          </w:p>
          <w:p>
            <w:pPr>
              <w:spacing w:line="400" w:lineRule="exact"/>
              <w:jc w:val="left"/>
              <w:rPr>
                <w:rFonts w:eastAsia="仿宋_GB2312"/>
                <w:sz w:val="30"/>
                <w:szCs w:val="30"/>
              </w:rPr>
            </w:pPr>
            <w:r>
              <w:rPr>
                <w:rFonts w:hint="eastAsia" w:eastAsia="仿宋_GB2312"/>
                <w:sz w:val="30"/>
                <w:szCs w:val="30"/>
              </w:rPr>
              <w:t>3</w:t>
            </w:r>
            <w:r>
              <w:rPr>
                <w:rFonts w:eastAsia="仿宋_GB2312"/>
                <w:sz w:val="30"/>
                <w:szCs w:val="30"/>
              </w:rPr>
              <w:t>.重庆市人民政府办公厅《关于印发重庆市创建国家生态园林城市工作方案的通知》</w:t>
            </w:r>
          </w:p>
          <w:p>
            <w:pPr>
              <w:spacing w:line="400" w:lineRule="exact"/>
              <w:jc w:val="left"/>
              <w:rPr>
                <w:rFonts w:eastAsia="仿宋_GB2312"/>
                <w:sz w:val="30"/>
                <w:szCs w:val="30"/>
              </w:rPr>
            </w:pPr>
            <w:r>
              <w:rPr>
                <w:rFonts w:eastAsia="仿宋_GB2312"/>
                <w:sz w:val="30"/>
                <w:szCs w:val="30"/>
              </w:rPr>
              <w:t>公园绿化活动场地服务半径覆盖率不低于90%</w:t>
            </w:r>
            <w:r>
              <w:rPr>
                <w:rFonts w:hint="eastAsia" w:eastAsia="仿宋_GB2312"/>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454" w:type="pct"/>
            <w:vAlign w:val="center"/>
          </w:tcPr>
          <w:p>
            <w:pPr>
              <w:spacing w:line="400" w:lineRule="exact"/>
              <w:jc w:val="center"/>
              <w:rPr>
                <w:rFonts w:eastAsia="仿宋_GB2312"/>
                <w:sz w:val="30"/>
                <w:szCs w:val="30"/>
              </w:rPr>
            </w:pPr>
            <w:r>
              <w:rPr>
                <w:rFonts w:eastAsia="仿宋_GB2312"/>
                <w:sz w:val="30"/>
                <w:szCs w:val="30"/>
              </w:rPr>
              <w:t>4.11</w:t>
            </w:r>
          </w:p>
        </w:tc>
        <w:tc>
          <w:tcPr>
            <w:tcW w:w="1303" w:type="pct"/>
            <w:vAlign w:val="center"/>
          </w:tcPr>
          <w:p>
            <w:pPr>
              <w:spacing w:line="400" w:lineRule="exact"/>
              <w:jc w:val="center"/>
              <w:rPr>
                <w:rFonts w:eastAsia="仿宋_GB2312"/>
                <w:sz w:val="30"/>
                <w:szCs w:val="30"/>
              </w:rPr>
            </w:pPr>
            <w:r>
              <w:rPr>
                <w:rFonts w:eastAsia="仿宋_GB2312"/>
                <w:sz w:val="30"/>
                <w:szCs w:val="30"/>
              </w:rPr>
              <w:t>城市建成区绿化覆盖率（%）</w:t>
            </w:r>
          </w:p>
        </w:tc>
        <w:tc>
          <w:tcPr>
            <w:tcW w:w="388" w:type="pct"/>
            <w:vAlign w:val="center"/>
          </w:tcPr>
          <w:p>
            <w:pPr>
              <w:spacing w:line="400" w:lineRule="exact"/>
              <w:jc w:val="center"/>
              <w:rPr>
                <w:rFonts w:eastAsia="仿宋_GB2312"/>
                <w:sz w:val="30"/>
                <w:szCs w:val="30"/>
              </w:rPr>
            </w:pPr>
            <w:r>
              <w:rPr>
                <w:rFonts w:eastAsia="仿宋_GB2312"/>
                <w:sz w:val="30"/>
                <w:szCs w:val="30"/>
              </w:rPr>
              <w:t>≥40%</w:t>
            </w:r>
          </w:p>
        </w:tc>
        <w:tc>
          <w:tcPr>
            <w:tcW w:w="2855" w:type="pct"/>
            <w:vAlign w:val="center"/>
          </w:tcPr>
          <w:p>
            <w:pPr>
              <w:spacing w:line="400" w:lineRule="exact"/>
              <w:jc w:val="left"/>
              <w:rPr>
                <w:rFonts w:eastAsia="仿宋_GB2312"/>
                <w:sz w:val="30"/>
                <w:szCs w:val="30"/>
              </w:rPr>
            </w:pPr>
            <w:r>
              <w:rPr>
                <w:rFonts w:eastAsia="仿宋_GB2312"/>
                <w:sz w:val="30"/>
                <w:szCs w:val="30"/>
              </w:rPr>
              <w:t>【指标释义】城区绿地系统用地面积与总用地面积比率。</w:t>
            </w:r>
          </w:p>
          <w:p>
            <w:pPr>
              <w:spacing w:line="360" w:lineRule="auto"/>
              <w:jc w:val="left"/>
              <w:rPr>
                <w:rFonts w:eastAsia="仿宋_GB2312"/>
                <w:sz w:val="30"/>
                <w:szCs w:val="30"/>
              </w:rPr>
            </w:pPr>
            <w:r>
              <w:rPr>
                <w:rFonts w:eastAsia="仿宋_GB2312"/>
                <w:sz w:val="30"/>
                <w:szCs w:val="30"/>
              </w:rPr>
              <w:t>【计算公式】城市建成区绿化覆盖率</w:t>
            </w:r>
          </w:p>
          <w:p>
            <w:pPr>
              <w:spacing w:line="360" w:lineRule="auto"/>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hint="eastAsia" w:ascii="Cambria Math" w:hAnsi="Cambria Math" w:eastAsia="仿宋_GB2312"/>
                      <w:spacing w:val="8"/>
                      <w:sz w:val="30"/>
                      <w:szCs w:val="30"/>
                      <w:shd w:val="clear" w:color="auto" w:fill="FFFFFF"/>
                    </w:rPr>
                    <m:t>城市建成区绿地系统用地面积</m:t>
                  </m:r>
                  <m:ctrlPr>
                    <w:rPr>
                      <w:rFonts w:ascii="Cambria Math" w:hAnsi="Cambria Math" w:eastAsia="仿宋_GB2312"/>
                      <w:sz w:val="30"/>
                      <w:szCs w:val="30"/>
                    </w:rPr>
                  </m:ctrlPr>
                </m:num>
                <m:den>
                  <m:r>
                    <m:rPr>
                      <m:sty m:val="p"/>
                    </m:rPr>
                    <w:rPr>
                      <w:rFonts w:ascii="Cambria Math" w:hAnsi="Cambria Math" w:eastAsia="仿宋_GB2312"/>
                      <w:sz w:val="30"/>
                      <w:szCs w:val="30"/>
                    </w:rPr>
                    <m:t>总用地面积</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r>
              <w:rPr>
                <w:rFonts w:hint="eastAsia" w:eastAsia="仿宋_GB2312"/>
                <w:sz w:val="30"/>
                <w:szCs w:val="30"/>
              </w:rPr>
              <w:t>〈</w:t>
            </w:r>
            <w:r>
              <w:rPr>
                <w:rFonts w:eastAsia="仿宋_GB2312"/>
                <w:sz w:val="30"/>
                <w:szCs w:val="30"/>
              </w:rPr>
              <w:t>美丽青岛建设规划纲要</w:t>
            </w:r>
            <w:r>
              <w:rPr>
                <w:rFonts w:hint="eastAsia" w:eastAsia="仿宋_GB2312"/>
                <w:sz w:val="30"/>
                <w:szCs w:val="30"/>
              </w:rPr>
              <w:t>〉</w:t>
            </w:r>
            <w:r>
              <w:rPr>
                <w:rFonts w:eastAsia="仿宋_GB2312"/>
                <w:sz w:val="30"/>
                <w:szCs w:val="30"/>
              </w:rPr>
              <w:t>三年行动方案（2023—2025年）及2024年重点任务》</w:t>
            </w:r>
          </w:p>
          <w:p>
            <w:pPr>
              <w:spacing w:line="400" w:lineRule="exact"/>
              <w:jc w:val="left"/>
              <w:rPr>
                <w:rFonts w:eastAsia="仿宋_GB2312"/>
                <w:sz w:val="30"/>
                <w:szCs w:val="30"/>
              </w:rPr>
            </w:pPr>
            <w:r>
              <w:rPr>
                <w:rFonts w:eastAsia="仿宋_GB2312"/>
                <w:sz w:val="30"/>
                <w:szCs w:val="30"/>
              </w:rPr>
              <w:t>到2025年，森林覆盖率达到15%，各类公园总数达到500个以上建设绿道500公里以上。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hint="eastAsia" w:eastAsia="仿宋_GB2312"/>
                <w:sz w:val="30"/>
                <w:szCs w:val="30"/>
              </w:rPr>
              <w:t>4.12</w:t>
            </w:r>
          </w:p>
        </w:tc>
        <w:tc>
          <w:tcPr>
            <w:tcW w:w="1303" w:type="pct"/>
            <w:vAlign w:val="center"/>
          </w:tcPr>
          <w:p>
            <w:pPr>
              <w:spacing w:line="400" w:lineRule="exact"/>
              <w:jc w:val="center"/>
              <w:rPr>
                <w:rFonts w:eastAsia="仿宋_GB2312"/>
                <w:sz w:val="30"/>
                <w:szCs w:val="30"/>
              </w:rPr>
            </w:pPr>
            <w:r>
              <w:rPr>
                <w:rFonts w:eastAsia="仿宋_GB2312"/>
                <w:sz w:val="30"/>
                <w:szCs w:val="30"/>
                <w:lang w:bidi="ar"/>
              </w:rPr>
              <w:t>公交站点500米覆盖率</w:t>
            </w:r>
          </w:p>
        </w:tc>
        <w:tc>
          <w:tcPr>
            <w:tcW w:w="388" w:type="pct"/>
            <w:vAlign w:val="center"/>
          </w:tcPr>
          <w:p>
            <w:pPr>
              <w:spacing w:line="400" w:lineRule="exact"/>
              <w:jc w:val="center"/>
              <w:rPr>
                <w:rFonts w:eastAsia="仿宋_GB2312"/>
                <w:sz w:val="30"/>
                <w:szCs w:val="30"/>
              </w:rPr>
            </w:pPr>
            <w:r>
              <w:rPr>
                <w:rFonts w:eastAsia="仿宋_GB2312"/>
                <w:sz w:val="30"/>
                <w:szCs w:val="30"/>
              </w:rPr>
              <w:t>100%</w:t>
            </w:r>
          </w:p>
        </w:tc>
        <w:tc>
          <w:tcPr>
            <w:tcW w:w="2855" w:type="pct"/>
            <w:vAlign w:val="center"/>
          </w:tcPr>
          <w:p>
            <w:pPr>
              <w:spacing w:line="400" w:lineRule="exact"/>
              <w:jc w:val="left"/>
              <w:rPr>
                <w:rFonts w:eastAsia="仿宋_GB2312"/>
                <w:sz w:val="30"/>
                <w:szCs w:val="30"/>
              </w:rPr>
            </w:pPr>
            <w:r>
              <w:rPr>
                <w:rFonts w:eastAsia="仿宋_GB2312"/>
                <w:sz w:val="30"/>
                <w:szCs w:val="30"/>
              </w:rPr>
              <w:t>【指标释义】</w:t>
            </w:r>
            <w:r>
              <w:rPr>
                <w:rFonts w:hint="eastAsia" w:eastAsia="仿宋_GB2312"/>
                <w:sz w:val="30"/>
                <w:szCs w:val="30"/>
              </w:rPr>
              <w:t>城市建成区内公共交通站点500米半径覆盖面积与建成区面积的比例</w:t>
            </w:r>
          </w:p>
          <w:p>
            <w:pPr>
              <w:spacing w:line="400" w:lineRule="exact"/>
              <w:jc w:val="left"/>
              <w:rPr>
                <w:rFonts w:eastAsia="仿宋_GB2312"/>
                <w:sz w:val="30"/>
                <w:szCs w:val="30"/>
                <w:highlight w:val="none"/>
              </w:rPr>
            </w:pPr>
            <w:r>
              <w:rPr>
                <w:rFonts w:eastAsia="仿宋_GB2312"/>
                <w:sz w:val="30"/>
                <w:szCs w:val="30"/>
              </w:rPr>
              <w:t>【计算公式】</w:t>
            </w:r>
            <w:r>
              <w:rPr>
                <w:rFonts w:hint="eastAsia" w:eastAsia="仿宋_GB2312"/>
                <w:sz w:val="30"/>
                <w:szCs w:val="30"/>
                <w:highlight w:val="none"/>
              </w:rPr>
              <w:t>城市建成区内公共交通</w:t>
            </w:r>
            <w:r>
              <w:rPr>
                <w:rFonts w:eastAsia="仿宋_GB2312"/>
                <w:sz w:val="30"/>
                <w:szCs w:val="30"/>
                <w:highlight w:val="none"/>
              </w:rPr>
              <w:t>站点 500</w:t>
            </w:r>
            <w:r>
              <w:rPr>
                <w:rFonts w:hint="eastAsia" w:eastAsia="仿宋_GB2312"/>
                <w:sz w:val="30"/>
                <w:szCs w:val="30"/>
                <w:highlight w:val="none"/>
              </w:rPr>
              <w:t>米</w:t>
            </w:r>
            <w:r>
              <w:rPr>
                <w:rFonts w:eastAsia="仿宋_GB2312"/>
                <w:sz w:val="30"/>
                <w:szCs w:val="30"/>
                <w:highlight w:val="none"/>
              </w:rPr>
              <w:t>覆盖率</w:t>
            </w:r>
          </w:p>
          <w:p>
            <w:pPr>
              <w:spacing w:line="360" w:lineRule="auto"/>
              <w:jc w:val="left"/>
              <w:rPr>
                <w:rFonts w:eastAsia="仿宋_GB2312"/>
                <w:sz w:val="30"/>
                <w:szCs w:val="30"/>
                <w:highlight w:val="none"/>
              </w:rPr>
            </w:pPr>
            <w:r>
              <w:rPr>
                <w:rFonts w:eastAsia="仿宋_GB2312"/>
                <w:sz w:val="30"/>
                <w:szCs w:val="30"/>
                <w:highlight w:val="none"/>
              </w:rPr>
              <w:t>=</w:t>
            </w:r>
            <m:oMath>
              <m:f>
                <m:fPr>
                  <m:ctrlPr>
                    <w:rPr>
                      <w:rFonts w:ascii="Cambria Math" w:hAnsi="Cambria Math" w:eastAsia="仿宋_GB2312"/>
                      <w:sz w:val="30"/>
                      <w:szCs w:val="30"/>
                      <w:highlight w:val="none"/>
                    </w:rPr>
                  </m:ctrlPr>
                </m:fPr>
                <m:num>
                  <m:r>
                    <m:rPr>
                      <m:sty m:val="p"/>
                    </m:rPr>
                    <w:rPr>
                      <w:rFonts w:hint="eastAsia" w:ascii="Cambria Math" w:hAnsi="Cambria Math" w:eastAsia="仿宋_GB2312"/>
                      <w:sz w:val="30"/>
                      <w:szCs w:val="30"/>
                      <w:highlight w:val="none"/>
                    </w:rPr>
                    <m:t>城市建成区内公共交通</m:t>
                  </m:r>
                  <m:r>
                    <m:rPr>
                      <m:sty m:val="p"/>
                    </m:rPr>
                    <w:rPr>
                      <w:rFonts w:ascii="Cambria Math" w:hAnsi="Cambria Math" w:eastAsia="仿宋_GB2312"/>
                      <w:sz w:val="30"/>
                      <w:szCs w:val="30"/>
                      <w:highlight w:val="none"/>
                    </w:rPr>
                    <m:t>站点 500</m:t>
                  </m:r>
                  <m:r>
                    <m:rPr>
                      <m:sty m:val="p"/>
                    </m:rPr>
                    <w:rPr>
                      <w:rFonts w:hint="eastAsia" w:ascii="Cambria Math" w:hAnsi="Cambria Math" w:eastAsia="仿宋_GB2312"/>
                      <w:sz w:val="30"/>
                      <w:szCs w:val="30"/>
                      <w:highlight w:val="none"/>
                    </w:rPr>
                    <m:t>米</m:t>
                  </m:r>
                  <m:r>
                    <m:rPr>
                      <m:sty m:val="p"/>
                    </m:rPr>
                    <w:rPr>
                      <w:rFonts w:ascii="Cambria Math" w:hAnsi="Cambria Math" w:eastAsia="仿宋_GB2312"/>
                      <w:sz w:val="30"/>
                      <w:szCs w:val="30"/>
                      <w:highlight w:val="none"/>
                    </w:rPr>
                    <m:t>覆盖面积</m:t>
                  </m:r>
                  <m:ctrlPr>
                    <w:rPr>
                      <w:rFonts w:ascii="Cambria Math" w:hAnsi="Cambria Math" w:eastAsia="仿宋_GB2312"/>
                      <w:sz w:val="30"/>
                      <w:szCs w:val="30"/>
                      <w:highlight w:val="none"/>
                    </w:rPr>
                  </m:ctrlPr>
                </m:num>
                <m:den>
                  <m:r>
                    <m:rPr>
                      <m:sty m:val="p"/>
                    </m:rPr>
                    <w:rPr>
                      <w:rFonts w:hint="eastAsia" w:ascii="Cambria Math" w:hAnsi="Cambria Math" w:eastAsia="仿宋_GB2312"/>
                      <w:sz w:val="30"/>
                      <w:szCs w:val="30"/>
                      <w:highlight w:val="none"/>
                    </w:rPr>
                    <m:t>中心城区建成区面积</m:t>
                  </m:r>
                  <m:r>
                    <m:rPr>
                      <m:sty m:val="p"/>
                    </m:rPr>
                    <w:rPr>
                      <w:rFonts w:ascii="Cambria Math" w:hAnsi="Cambria Math" w:eastAsia="仿宋_GB2312"/>
                      <w:sz w:val="30"/>
                      <w:szCs w:val="30"/>
                      <w:highlight w:val="none"/>
                    </w:rPr>
                    <m:t>−</m:t>
                  </m:r>
                  <m:r>
                    <m:rPr>
                      <m:sty m:val="p"/>
                    </m:rPr>
                    <w:rPr>
                      <w:rFonts w:hint="eastAsia" w:ascii="Cambria Math" w:hAnsi="Cambria Math" w:eastAsia="仿宋_GB2312"/>
                      <w:sz w:val="30"/>
                      <w:szCs w:val="30"/>
                      <w:highlight w:val="none"/>
                    </w:rPr>
                    <m:t>不适宜设置公共交通站点的面积</m:t>
                  </m:r>
                  <m:ctrlPr>
                    <w:rPr>
                      <w:rFonts w:ascii="Cambria Math" w:hAnsi="Cambria Math" w:eastAsia="仿宋_GB2312"/>
                      <w:sz w:val="30"/>
                      <w:szCs w:val="30"/>
                      <w:highlight w:val="none"/>
                    </w:rPr>
                  </m:ctrlPr>
                </m:den>
              </m:f>
              <m:r>
                <w:rPr>
                  <w:rFonts w:ascii="Cambria Math" w:hAnsi="Cambria Math" w:eastAsia="仿宋_GB2312"/>
                  <w:sz w:val="30"/>
                  <w:szCs w:val="30"/>
                  <w:highlight w:val="none"/>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1.《青岛市人民政府办公厅关于进一步推动城市公共交通优先发展的实施意见》</w:t>
            </w:r>
          </w:p>
          <w:p>
            <w:pPr>
              <w:spacing w:line="400" w:lineRule="exact"/>
              <w:jc w:val="left"/>
              <w:rPr>
                <w:rFonts w:eastAsia="仿宋_GB2312"/>
                <w:sz w:val="30"/>
                <w:szCs w:val="30"/>
              </w:rPr>
            </w:pPr>
            <w:r>
              <w:rPr>
                <w:rFonts w:eastAsia="仿宋_GB2312"/>
                <w:sz w:val="30"/>
                <w:szCs w:val="30"/>
              </w:rPr>
              <w:t>到2025年，城市轨道交通运营及在建里程达到500公里，中心城区万人公共交通车辆拥有量达到20标台，城市公共交通乘客测评满意度达到90%，绿色出行比例达到70%，绿色公共交通车辆比率达到95%，车辆进场率达到93%，公共交通站点500米覆盖率达到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4.13</w:t>
            </w:r>
          </w:p>
        </w:tc>
        <w:tc>
          <w:tcPr>
            <w:tcW w:w="1303" w:type="pct"/>
            <w:vAlign w:val="center"/>
          </w:tcPr>
          <w:p>
            <w:pPr>
              <w:spacing w:line="400" w:lineRule="exact"/>
              <w:jc w:val="center"/>
              <w:rPr>
                <w:rFonts w:eastAsia="仿宋_GB2312"/>
                <w:sz w:val="30"/>
                <w:szCs w:val="30"/>
              </w:rPr>
            </w:pPr>
            <w:r>
              <w:rPr>
                <w:rFonts w:eastAsia="仿宋_GB2312"/>
                <w:sz w:val="30"/>
                <w:szCs w:val="30"/>
                <w:lang w:bidi="ar"/>
              </w:rPr>
              <w:t>清洁能源和新能源公交车车辆比例</w:t>
            </w:r>
          </w:p>
        </w:tc>
        <w:tc>
          <w:tcPr>
            <w:tcW w:w="388" w:type="pct"/>
            <w:vAlign w:val="center"/>
          </w:tcPr>
          <w:p>
            <w:pPr>
              <w:spacing w:line="400" w:lineRule="exact"/>
              <w:jc w:val="center"/>
              <w:rPr>
                <w:rFonts w:eastAsia="仿宋_GB2312"/>
                <w:sz w:val="30"/>
                <w:szCs w:val="30"/>
              </w:rPr>
            </w:pPr>
            <w:r>
              <w:rPr>
                <w:rFonts w:eastAsia="仿宋_GB2312"/>
                <w:sz w:val="30"/>
                <w:szCs w:val="30"/>
              </w:rPr>
              <w:t>≥60%</w:t>
            </w:r>
          </w:p>
        </w:tc>
        <w:tc>
          <w:tcPr>
            <w:tcW w:w="2855" w:type="pct"/>
            <w:vAlign w:val="center"/>
          </w:tcPr>
          <w:p>
            <w:pPr>
              <w:spacing w:line="400" w:lineRule="exact"/>
              <w:jc w:val="left"/>
              <w:rPr>
                <w:rFonts w:eastAsia="仿宋_GB2312"/>
                <w:sz w:val="30"/>
                <w:szCs w:val="30"/>
              </w:rPr>
            </w:pPr>
            <w:r>
              <w:rPr>
                <w:rFonts w:eastAsia="仿宋_GB2312"/>
                <w:sz w:val="30"/>
                <w:szCs w:val="30"/>
              </w:rPr>
              <w:t>【指标释义】使用清洁能源和新能源公交车数量与公交车总体数量比率。</w:t>
            </w:r>
          </w:p>
          <w:p>
            <w:pPr>
              <w:spacing w:line="400" w:lineRule="exact"/>
              <w:jc w:val="left"/>
              <w:rPr>
                <w:rFonts w:eastAsia="仿宋_GB2312"/>
                <w:sz w:val="30"/>
                <w:szCs w:val="30"/>
              </w:rPr>
            </w:pPr>
            <w:r>
              <w:rPr>
                <w:rFonts w:eastAsia="仿宋_GB2312"/>
                <w:sz w:val="30"/>
                <w:szCs w:val="30"/>
              </w:rPr>
              <w:t>【计算公式】使用清洁能源和新能源公交车车辆比例</w:t>
            </w:r>
          </w:p>
          <w:p>
            <w:pPr>
              <w:spacing w:line="360" w:lineRule="auto"/>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hint="eastAsia" w:ascii="Cambria Math" w:hAnsi="Cambria Math" w:eastAsia="仿宋_GB2312"/>
                      <w:spacing w:val="8"/>
                      <w:sz w:val="30"/>
                      <w:szCs w:val="30"/>
                      <w:shd w:val="clear" w:color="auto" w:fill="FFFFFF"/>
                    </w:rPr>
                    <m:t>已使用清洁能源和新能源公交车数量</m:t>
                  </m:r>
                  <m:ctrlPr>
                    <w:rPr>
                      <w:rFonts w:ascii="Cambria Math" w:hAnsi="Cambria Math" w:eastAsia="仿宋_GB2312"/>
                      <w:sz w:val="30"/>
                      <w:szCs w:val="30"/>
                    </w:rPr>
                  </m:ctrlPr>
                </m:num>
                <m:den>
                  <m:r>
                    <m:rPr>
                      <m:sty m:val="p"/>
                    </m:rPr>
                    <w:rPr>
                      <w:rFonts w:hint="eastAsia" w:ascii="Cambria Math" w:hAnsi="Cambria Math" w:eastAsia="仿宋_GB2312"/>
                      <w:sz w:val="30"/>
                      <w:szCs w:val="30"/>
                    </w:rPr>
                    <m:t>公交车总体数量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hint="eastAsia" w:eastAsia="仿宋_GB2312"/>
                <w:sz w:val="30"/>
                <w:szCs w:val="30"/>
              </w:rPr>
              <w:t>1.国务院办公厅《新能源汽车产业发展规划（2021—2035年）》</w:t>
            </w:r>
          </w:p>
          <w:p>
            <w:pPr>
              <w:spacing w:line="400" w:lineRule="exact"/>
              <w:jc w:val="left"/>
              <w:rPr>
                <w:rFonts w:eastAsia="仿宋_GB2312"/>
                <w:sz w:val="30"/>
                <w:szCs w:val="30"/>
              </w:rPr>
            </w:pPr>
            <w:r>
              <w:rPr>
                <w:rFonts w:hint="eastAsia" w:eastAsia="仿宋_GB2312"/>
                <w:sz w:val="30"/>
                <w:szCs w:val="30"/>
              </w:rPr>
              <w:t>2021年起，国家生态文明试验区、大气污染防治重点区域的公共领域新增或更新公交、出租、物流配送等车辆中新能源汽车比例不低于80%。</w:t>
            </w:r>
          </w:p>
          <w:p>
            <w:pPr>
              <w:spacing w:line="400" w:lineRule="exact"/>
              <w:jc w:val="left"/>
              <w:rPr>
                <w:rFonts w:eastAsia="仿宋_GB2312"/>
                <w:sz w:val="30"/>
                <w:szCs w:val="30"/>
              </w:rPr>
            </w:pPr>
            <w:r>
              <w:rPr>
                <w:rFonts w:hint="eastAsia" w:eastAsia="仿宋_GB2312"/>
                <w:sz w:val="30"/>
                <w:szCs w:val="30"/>
              </w:rPr>
              <w:t>2.</w:t>
            </w:r>
            <w:r>
              <w:rPr>
                <w:rFonts w:eastAsia="仿宋_GB2312"/>
                <w:sz w:val="30"/>
                <w:szCs w:val="30"/>
              </w:rPr>
              <w:t>《青岛市人民政府办公厅关于进一步推动城市公共交通优先发展的实施意见》</w:t>
            </w:r>
          </w:p>
          <w:p>
            <w:pPr>
              <w:spacing w:line="400" w:lineRule="exact"/>
              <w:jc w:val="left"/>
              <w:rPr>
                <w:rFonts w:eastAsia="仿宋_GB2312"/>
                <w:sz w:val="30"/>
                <w:szCs w:val="30"/>
              </w:rPr>
            </w:pPr>
            <w:r>
              <w:rPr>
                <w:rFonts w:eastAsia="仿宋_GB2312"/>
                <w:sz w:val="30"/>
                <w:szCs w:val="30"/>
              </w:rPr>
              <w:t>推进新能源应用及配套建设。除保留必要应急救援车辆外，新增和更新公交车辆应全部为新能源车辆。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4.14</w:t>
            </w:r>
          </w:p>
        </w:tc>
        <w:tc>
          <w:tcPr>
            <w:tcW w:w="1303" w:type="pct"/>
            <w:vAlign w:val="center"/>
          </w:tcPr>
          <w:p>
            <w:pPr>
              <w:spacing w:line="400" w:lineRule="exact"/>
              <w:jc w:val="center"/>
              <w:rPr>
                <w:rFonts w:eastAsia="仿宋_GB2312"/>
                <w:sz w:val="30"/>
                <w:szCs w:val="30"/>
              </w:rPr>
            </w:pPr>
            <w:r>
              <w:rPr>
                <w:rFonts w:eastAsia="仿宋_GB2312"/>
                <w:kern w:val="0"/>
                <w:sz w:val="30"/>
                <w:szCs w:val="30"/>
              </w:rPr>
              <w:t>新能源汽车市场渗透率</w:t>
            </w:r>
            <w:r>
              <w:rPr>
                <w:rFonts w:eastAsia="仿宋_GB2312"/>
                <w:sz w:val="30"/>
                <w:szCs w:val="30"/>
              </w:rPr>
              <w:t>（%）</w:t>
            </w:r>
          </w:p>
        </w:tc>
        <w:tc>
          <w:tcPr>
            <w:tcW w:w="388" w:type="pct"/>
            <w:vAlign w:val="center"/>
          </w:tcPr>
          <w:p>
            <w:pPr>
              <w:spacing w:line="400" w:lineRule="exact"/>
              <w:jc w:val="center"/>
              <w:rPr>
                <w:rFonts w:eastAsia="仿宋_GB2312"/>
                <w:sz w:val="30"/>
                <w:szCs w:val="30"/>
              </w:rPr>
            </w:pPr>
            <w:r>
              <w:rPr>
                <w:rFonts w:eastAsia="仿宋_GB2312"/>
                <w:sz w:val="30"/>
                <w:szCs w:val="30"/>
              </w:rPr>
              <w:t>≥30%</w:t>
            </w:r>
          </w:p>
        </w:tc>
        <w:tc>
          <w:tcPr>
            <w:tcW w:w="2855" w:type="pct"/>
            <w:vAlign w:val="center"/>
          </w:tcPr>
          <w:p>
            <w:pPr>
              <w:spacing w:line="400" w:lineRule="exact"/>
              <w:jc w:val="left"/>
              <w:rPr>
                <w:rFonts w:eastAsia="仿宋_GB2312"/>
                <w:sz w:val="30"/>
                <w:szCs w:val="30"/>
              </w:rPr>
            </w:pPr>
            <w:r>
              <w:rPr>
                <w:rFonts w:eastAsia="仿宋_GB2312"/>
                <w:sz w:val="30"/>
                <w:szCs w:val="30"/>
              </w:rPr>
              <w:t>【指标释义】新能源汽车销量占该时期内所有汽车销量的比例。</w:t>
            </w:r>
          </w:p>
          <w:p>
            <w:pPr>
              <w:spacing w:line="400" w:lineRule="exact"/>
              <w:jc w:val="left"/>
              <w:rPr>
                <w:rFonts w:eastAsia="仿宋_GB2312"/>
                <w:sz w:val="30"/>
                <w:szCs w:val="30"/>
              </w:rPr>
            </w:pPr>
            <w:r>
              <w:rPr>
                <w:rFonts w:eastAsia="仿宋_GB2312"/>
                <w:sz w:val="30"/>
                <w:szCs w:val="30"/>
              </w:rPr>
              <w:t>【计算公式】新能源汽车市场渗透率</w:t>
            </w:r>
          </w:p>
          <w:p>
            <w:pPr>
              <w:spacing w:line="360" w:lineRule="auto"/>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hint="eastAsia" w:ascii="Cambria Math" w:hAnsi="Cambria Math" w:eastAsia="仿宋_GB2312"/>
                      <w:spacing w:val="8"/>
                      <w:sz w:val="30"/>
                      <w:szCs w:val="30"/>
                      <w:shd w:val="clear" w:color="auto" w:fill="FFFFFF"/>
                    </w:rPr>
                    <m:t>新能源汽车销量</m:t>
                  </m:r>
                  <m:ctrlPr>
                    <w:rPr>
                      <w:rFonts w:ascii="Cambria Math" w:hAnsi="Cambria Math" w:eastAsia="仿宋_GB2312"/>
                      <w:sz w:val="30"/>
                      <w:szCs w:val="30"/>
                    </w:rPr>
                  </m:ctrlPr>
                </m:num>
                <m:den>
                  <m:r>
                    <m:rPr>
                      <m:sty m:val="p"/>
                    </m:rPr>
                    <w:rPr>
                      <w:rFonts w:hint="eastAsia" w:ascii="Cambria Math" w:hAnsi="Cambria Math" w:eastAsia="仿宋_GB2312"/>
                      <w:sz w:val="30"/>
                      <w:szCs w:val="30"/>
                    </w:rPr>
                    <m:t>所有汽车销量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hint="eastAsia" w:eastAsia="仿宋_GB2312"/>
                <w:sz w:val="30"/>
                <w:szCs w:val="30"/>
              </w:rPr>
              <w:t>1.</w:t>
            </w:r>
            <w:r>
              <w:rPr>
                <w:rFonts w:eastAsia="仿宋_GB2312"/>
                <w:sz w:val="30"/>
                <w:szCs w:val="30"/>
              </w:rPr>
              <w:t>《新能源汽车产业发展规划（2021—2035年）》</w:t>
            </w:r>
          </w:p>
          <w:p>
            <w:pPr>
              <w:spacing w:line="400" w:lineRule="exact"/>
              <w:jc w:val="left"/>
              <w:rPr>
                <w:rFonts w:eastAsia="仿宋_GB2312"/>
                <w:sz w:val="30"/>
                <w:szCs w:val="30"/>
              </w:rPr>
            </w:pPr>
            <w:r>
              <w:rPr>
                <w:rFonts w:eastAsia="仿宋_GB2312"/>
                <w:sz w:val="30"/>
                <w:szCs w:val="30"/>
              </w:rPr>
              <w:t>到2025年，新能源汽车新车销售量达到汽车新车销售总量的20%左右，力争到2035年，纯电动汽车成为新销售车辆的主流。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lang w:bidi="ar"/>
              </w:rPr>
            </w:pPr>
            <w:r>
              <w:rPr>
                <w:rFonts w:eastAsia="仿宋_GB2312"/>
                <w:sz w:val="30"/>
                <w:szCs w:val="30"/>
              </w:rPr>
              <w:t>4.15</w:t>
            </w:r>
          </w:p>
        </w:tc>
        <w:tc>
          <w:tcPr>
            <w:tcW w:w="1303" w:type="pct"/>
            <w:vAlign w:val="center"/>
          </w:tcPr>
          <w:p>
            <w:pPr>
              <w:spacing w:line="400" w:lineRule="exact"/>
              <w:jc w:val="center"/>
              <w:rPr>
                <w:rFonts w:eastAsia="仿宋_GB2312"/>
                <w:sz w:val="30"/>
                <w:szCs w:val="30"/>
                <w:lang w:bidi="ar"/>
              </w:rPr>
            </w:pPr>
            <w:r>
              <w:rPr>
                <w:rFonts w:eastAsia="仿宋_GB2312"/>
                <w:sz w:val="30"/>
                <w:szCs w:val="30"/>
                <w:lang w:bidi="ar"/>
              </w:rPr>
              <w:t>公共停车场停车位配建电动车充电设施比例</w:t>
            </w:r>
          </w:p>
        </w:tc>
        <w:tc>
          <w:tcPr>
            <w:tcW w:w="388" w:type="pct"/>
            <w:vAlign w:val="center"/>
          </w:tcPr>
          <w:p>
            <w:pPr>
              <w:spacing w:line="400" w:lineRule="exact"/>
              <w:jc w:val="center"/>
              <w:rPr>
                <w:rFonts w:eastAsia="仿宋_GB2312"/>
                <w:sz w:val="30"/>
                <w:szCs w:val="30"/>
              </w:rPr>
            </w:pPr>
            <w:r>
              <w:rPr>
                <w:rFonts w:eastAsia="仿宋_GB2312"/>
                <w:sz w:val="30"/>
                <w:szCs w:val="30"/>
              </w:rPr>
              <w:t>≥20%</w:t>
            </w:r>
          </w:p>
        </w:tc>
        <w:tc>
          <w:tcPr>
            <w:tcW w:w="2855" w:type="pct"/>
            <w:vAlign w:val="center"/>
          </w:tcPr>
          <w:p>
            <w:pPr>
              <w:spacing w:line="400" w:lineRule="exact"/>
              <w:jc w:val="left"/>
              <w:rPr>
                <w:rFonts w:eastAsia="仿宋_GB2312"/>
                <w:sz w:val="30"/>
                <w:szCs w:val="30"/>
              </w:rPr>
            </w:pPr>
            <w:r>
              <w:rPr>
                <w:rFonts w:eastAsia="仿宋_GB2312"/>
                <w:sz w:val="30"/>
                <w:szCs w:val="30"/>
              </w:rPr>
              <w:t>【指标释义】配建电动车充电设施停车位的</w:t>
            </w:r>
            <w:r>
              <w:rPr>
                <w:rFonts w:eastAsia="仿宋_GB2312"/>
                <w:sz w:val="30"/>
                <w:szCs w:val="30"/>
                <w:lang w:bidi="ar"/>
              </w:rPr>
              <w:t>公共停车场</w:t>
            </w:r>
            <w:r>
              <w:rPr>
                <w:rFonts w:eastAsia="仿宋_GB2312"/>
                <w:sz w:val="30"/>
                <w:szCs w:val="30"/>
              </w:rPr>
              <w:t>与</w:t>
            </w:r>
            <w:r>
              <w:rPr>
                <w:rFonts w:eastAsia="仿宋_GB2312"/>
                <w:sz w:val="30"/>
                <w:szCs w:val="30"/>
                <w:lang w:bidi="ar"/>
              </w:rPr>
              <w:t>公共停车场</w:t>
            </w:r>
            <w:r>
              <w:rPr>
                <w:rFonts w:eastAsia="仿宋_GB2312"/>
                <w:sz w:val="30"/>
                <w:szCs w:val="30"/>
              </w:rPr>
              <w:t>总体数量比率。</w:t>
            </w:r>
          </w:p>
          <w:p>
            <w:pPr>
              <w:spacing w:line="400" w:lineRule="exact"/>
              <w:jc w:val="left"/>
              <w:rPr>
                <w:rFonts w:eastAsia="仿宋_GB2312"/>
                <w:sz w:val="30"/>
                <w:szCs w:val="30"/>
                <w:lang w:bidi="ar"/>
              </w:rPr>
            </w:pPr>
            <w:r>
              <w:rPr>
                <w:rFonts w:eastAsia="仿宋_GB2312"/>
                <w:sz w:val="30"/>
                <w:szCs w:val="30"/>
              </w:rPr>
              <w:t>【计算公式】</w:t>
            </w:r>
            <w:r>
              <w:rPr>
                <w:rFonts w:eastAsia="仿宋_GB2312"/>
                <w:sz w:val="30"/>
                <w:szCs w:val="30"/>
                <w:lang w:bidi="ar"/>
              </w:rPr>
              <w:t>公共停车场停车位配建电动车充电设施比例</w:t>
            </w:r>
          </w:p>
          <w:p>
            <w:pPr>
              <w:spacing w:line="360" w:lineRule="auto"/>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hint="eastAsia" w:ascii="Cambria Math" w:hAnsi="Cambria Math" w:eastAsia="仿宋_GB2312"/>
                      <w:spacing w:val="8"/>
                      <w:sz w:val="30"/>
                      <w:szCs w:val="30"/>
                      <w:shd w:val="clear" w:color="auto" w:fill="FFFFFF"/>
                    </w:rPr>
                    <m:t>配建电动车充电设施停车位的公共停车场</m:t>
                  </m:r>
                  <m:ctrlPr>
                    <w:rPr>
                      <w:rFonts w:ascii="Cambria Math" w:hAnsi="Cambria Math" w:eastAsia="仿宋_GB2312"/>
                      <w:sz w:val="30"/>
                      <w:szCs w:val="30"/>
                    </w:rPr>
                  </m:ctrlPr>
                </m:num>
                <m:den>
                  <m:r>
                    <m:rPr>
                      <m:sty m:val="p"/>
                    </m:rPr>
                    <w:rPr>
                      <w:rFonts w:hint="eastAsia" w:ascii="Cambria Math" w:hAnsi="Cambria Math" w:eastAsia="仿宋_GB2312"/>
                      <w:sz w:val="30"/>
                      <w:szCs w:val="30"/>
                    </w:rPr>
                    <m:t>公共停车场总体数量</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hint="eastAsia" w:eastAsia="仿宋_GB2312"/>
                <w:sz w:val="30"/>
                <w:szCs w:val="30"/>
              </w:rPr>
              <w:t>1.《国家发展改革委等部门关于进一步提升电动汽车充电基础设施服务保障能力的实施意见》</w:t>
            </w:r>
          </w:p>
          <w:p>
            <w:pPr>
              <w:spacing w:line="400" w:lineRule="exact"/>
              <w:jc w:val="left"/>
              <w:rPr>
                <w:rFonts w:eastAsia="仿宋_GB2312"/>
                <w:sz w:val="30"/>
                <w:szCs w:val="30"/>
              </w:rPr>
            </w:pPr>
            <w:r>
              <w:rPr>
                <w:rFonts w:hint="eastAsia" w:eastAsia="仿宋_GB2312"/>
                <w:sz w:val="30"/>
                <w:szCs w:val="30"/>
              </w:rPr>
              <w:t>充分考虑公交、出租、物流等专用车充电需求，结合停车场站等建设专用充电站。</w:t>
            </w:r>
          </w:p>
          <w:p>
            <w:pPr>
              <w:spacing w:line="400" w:lineRule="exact"/>
              <w:jc w:val="left"/>
              <w:rPr>
                <w:rFonts w:eastAsia="仿宋_GB2312"/>
                <w:sz w:val="30"/>
                <w:szCs w:val="30"/>
              </w:rPr>
            </w:pPr>
            <w:r>
              <w:rPr>
                <w:rFonts w:hint="eastAsia" w:eastAsia="仿宋_GB2312"/>
                <w:sz w:val="30"/>
                <w:szCs w:val="30"/>
              </w:rPr>
              <w:t>2.</w:t>
            </w:r>
            <w:r>
              <w:rPr>
                <w:rFonts w:eastAsia="仿宋_GB2312"/>
                <w:sz w:val="30"/>
                <w:szCs w:val="30"/>
              </w:rPr>
              <w:t>《青岛市市区公共服务设施配套标准及规划导则》</w:t>
            </w:r>
          </w:p>
          <w:p>
            <w:pPr>
              <w:spacing w:line="400" w:lineRule="exact"/>
              <w:jc w:val="left"/>
              <w:rPr>
                <w:rFonts w:eastAsia="仿宋_GB2312"/>
                <w:sz w:val="30"/>
                <w:szCs w:val="30"/>
              </w:rPr>
            </w:pPr>
            <w:r>
              <w:rPr>
                <w:rFonts w:eastAsia="仿宋_GB2312"/>
                <w:sz w:val="30"/>
                <w:szCs w:val="30"/>
              </w:rPr>
              <w:t>新建大型公共建筑物停车场、社会公共停车场、公共文化娱乐场所停车场等，按不低于20%的车位比例建设充电基础设施。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4.16</w:t>
            </w:r>
          </w:p>
        </w:tc>
        <w:tc>
          <w:tcPr>
            <w:tcW w:w="1303" w:type="pct"/>
            <w:vAlign w:val="center"/>
          </w:tcPr>
          <w:p>
            <w:pPr>
              <w:spacing w:line="400" w:lineRule="exact"/>
              <w:jc w:val="center"/>
              <w:rPr>
                <w:rFonts w:eastAsia="仿宋_GB2312"/>
                <w:sz w:val="30"/>
                <w:szCs w:val="30"/>
              </w:rPr>
            </w:pPr>
            <w:r>
              <w:rPr>
                <w:rFonts w:eastAsia="仿宋_GB2312"/>
                <w:kern w:val="0"/>
                <w:sz w:val="30"/>
                <w:szCs w:val="30"/>
              </w:rPr>
              <w:t>城市绿道服务半径覆盖率（%）</w:t>
            </w:r>
          </w:p>
        </w:tc>
        <w:tc>
          <w:tcPr>
            <w:tcW w:w="388" w:type="pct"/>
            <w:vAlign w:val="center"/>
          </w:tcPr>
          <w:p>
            <w:pPr>
              <w:spacing w:line="400" w:lineRule="exact"/>
              <w:jc w:val="center"/>
              <w:rPr>
                <w:rFonts w:eastAsia="仿宋_GB2312"/>
                <w:sz w:val="30"/>
                <w:szCs w:val="30"/>
              </w:rPr>
            </w:pPr>
            <w:r>
              <w:rPr>
                <w:rFonts w:eastAsia="仿宋_GB2312"/>
                <w:sz w:val="30"/>
                <w:szCs w:val="30"/>
              </w:rPr>
              <w:t>≥70%</w:t>
            </w:r>
          </w:p>
        </w:tc>
        <w:tc>
          <w:tcPr>
            <w:tcW w:w="2855" w:type="pct"/>
          </w:tcPr>
          <w:p>
            <w:pPr>
              <w:spacing w:line="400" w:lineRule="exact"/>
              <w:jc w:val="left"/>
              <w:rPr>
                <w:rFonts w:eastAsia="仿宋_GB2312"/>
                <w:sz w:val="30"/>
                <w:szCs w:val="30"/>
              </w:rPr>
            </w:pPr>
            <w:r>
              <w:rPr>
                <w:rFonts w:eastAsia="仿宋_GB2312"/>
                <w:sz w:val="30"/>
                <w:szCs w:val="30"/>
              </w:rPr>
              <w:t>【指标释义】市辖区绿道两侧1公里服务范围（步行15分钟或骑行5分钟）覆盖的市辖区建成区居住用地面积，占市辖区建成区总居住用地面积的百分比。</w:t>
            </w:r>
          </w:p>
          <w:p>
            <w:pPr>
              <w:spacing w:line="400" w:lineRule="exact"/>
              <w:jc w:val="left"/>
              <w:rPr>
                <w:rFonts w:eastAsia="仿宋_GB2312"/>
                <w:kern w:val="0"/>
                <w:sz w:val="30"/>
                <w:szCs w:val="30"/>
              </w:rPr>
            </w:pPr>
            <w:r>
              <w:rPr>
                <w:rFonts w:eastAsia="仿宋_GB2312"/>
                <w:sz w:val="30"/>
                <w:szCs w:val="30"/>
              </w:rPr>
              <w:t>【计算公式】</w:t>
            </w:r>
            <w:r>
              <w:rPr>
                <w:rFonts w:eastAsia="仿宋_GB2312"/>
                <w:kern w:val="0"/>
                <w:sz w:val="30"/>
                <w:szCs w:val="30"/>
              </w:rPr>
              <w:t>城市绿道服务半径覆盖率</w:t>
            </w:r>
          </w:p>
          <w:p>
            <w:pPr>
              <w:spacing w:line="360" w:lineRule="auto"/>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eqArr>
                    <m:eqArrPr>
                      <m:ctrlPr>
                        <w:rPr>
                          <w:rFonts w:hint="eastAsia" w:ascii="Cambria Math" w:hAnsi="Cambria Math" w:eastAsia="仿宋_GB2312"/>
                          <w:spacing w:val="8"/>
                          <w:sz w:val="30"/>
                          <w:szCs w:val="30"/>
                          <w:shd w:val="clear" w:color="auto" w:fill="FFFFFF"/>
                        </w:rPr>
                      </m:ctrlPr>
                    </m:eqArrPr>
                    <m:e>
                      <m:r>
                        <m:rPr>
                          <m:sty m:val="p"/>
                        </m:rPr>
                        <w:rPr>
                          <w:rFonts w:hint="eastAsia" w:ascii="Cambria Math" w:hAnsi="Cambria Math" w:eastAsia="仿宋_GB2312"/>
                          <w:spacing w:val="8"/>
                          <w:sz w:val="30"/>
                          <w:szCs w:val="30"/>
                          <w:shd w:val="clear" w:color="auto" w:fill="FFFFFF"/>
                        </w:rPr>
                        <m:t>市辖区绿道两侧1公里服务范围（步行15分钟或骑行5分钟）</m:t>
                      </m:r>
                      <m:ctrlPr>
                        <w:rPr>
                          <w:rFonts w:hint="eastAsia" w:ascii="Cambria Math" w:hAnsi="Cambria Math" w:eastAsia="仿宋_GB2312"/>
                          <w:spacing w:val="8"/>
                          <w:sz w:val="30"/>
                          <w:szCs w:val="30"/>
                          <w:shd w:val="clear" w:color="auto" w:fill="FFFFFF"/>
                        </w:rPr>
                      </m:ctrlPr>
                    </m:e>
                    <m:e>
                      <m:r>
                        <m:rPr>
                          <m:sty m:val="p"/>
                        </m:rPr>
                        <w:rPr>
                          <w:rFonts w:hint="eastAsia" w:ascii="Cambria Math" w:hAnsi="Cambria Math" w:eastAsia="仿宋_GB2312"/>
                          <w:spacing w:val="8"/>
                          <w:sz w:val="30"/>
                          <w:szCs w:val="30"/>
                          <w:shd w:val="clear" w:color="auto" w:fill="FFFFFF"/>
                        </w:rPr>
                        <m:t>覆盖的市辖区建成区居住用地面积</m:t>
                      </m:r>
                      <m:ctrlPr>
                        <w:rPr>
                          <w:rFonts w:ascii="Cambria Math" w:hAnsi="Cambria Math" w:eastAsia="仿宋_GB2312"/>
                          <w:sz w:val="30"/>
                          <w:szCs w:val="30"/>
                        </w:rPr>
                      </m:ctrlPr>
                    </m:e>
                  </m:eqArr>
                  <m:ctrlPr>
                    <w:rPr>
                      <w:rFonts w:hint="eastAsia" w:ascii="Cambria Math" w:hAnsi="Cambria Math" w:eastAsia="仿宋_GB2312"/>
                      <w:spacing w:val="8"/>
                      <w:sz w:val="30"/>
                      <w:szCs w:val="30"/>
                      <w:shd w:val="clear" w:color="auto" w:fill="FFFFFF"/>
                    </w:rPr>
                  </m:ctrlPr>
                </m:num>
                <m:den>
                  <m:r>
                    <m:rPr>
                      <m:sty m:val="p"/>
                    </m:rPr>
                    <w:rPr>
                      <w:rFonts w:hint="eastAsia" w:ascii="Cambria Math" w:hAnsi="Cambria Math" w:eastAsia="仿宋_GB2312"/>
                      <w:sz w:val="30"/>
                      <w:szCs w:val="30"/>
                    </w:rPr>
                    <m:t>市辖区建成区总居住用地面积</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1.住房城乡建设部《2022年城市体检指标体系》</w:t>
            </w:r>
          </w:p>
          <w:p>
            <w:pPr>
              <w:spacing w:line="400" w:lineRule="exact"/>
              <w:jc w:val="left"/>
              <w:rPr>
                <w:rFonts w:eastAsia="仿宋_GB2312"/>
                <w:sz w:val="30"/>
                <w:szCs w:val="30"/>
              </w:rPr>
            </w:pPr>
            <w:r>
              <w:rPr>
                <w:rFonts w:eastAsia="仿宋_GB2312"/>
                <w:sz w:val="30"/>
                <w:szCs w:val="30"/>
              </w:rPr>
              <w:t>城市绿道服务半径覆盖率不低于70%。</w:t>
            </w:r>
          </w:p>
          <w:p>
            <w:pPr>
              <w:spacing w:line="400" w:lineRule="exact"/>
              <w:jc w:val="left"/>
              <w:rPr>
                <w:rFonts w:eastAsia="仿宋_GB2312"/>
                <w:sz w:val="30"/>
                <w:szCs w:val="30"/>
              </w:rPr>
            </w:pPr>
            <w:r>
              <w:rPr>
                <w:rFonts w:eastAsia="仿宋_GB2312"/>
                <w:sz w:val="30"/>
                <w:szCs w:val="30"/>
              </w:rPr>
              <w:t>2.《青岛市公园城市建设规划（2021</w:t>
            </w:r>
            <w:r>
              <w:rPr>
                <w:rFonts w:hint="eastAsia" w:eastAsia="仿宋_GB2312"/>
                <w:sz w:val="30"/>
                <w:szCs w:val="30"/>
              </w:rPr>
              <w:t>—</w:t>
            </w:r>
            <w:r>
              <w:rPr>
                <w:rFonts w:eastAsia="仿宋_GB2312"/>
                <w:sz w:val="30"/>
                <w:szCs w:val="30"/>
              </w:rPr>
              <w:t>2035年）》</w:t>
            </w:r>
          </w:p>
          <w:p>
            <w:pPr>
              <w:spacing w:line="400" w:lineRule="exact"/>
              <w:jc w:val="left"/>
              <w:rPr>
                <w:rFonts w:eastAsia="仿宋_GB2312"/>
                <w:sz w:val="30"/>
                <w:szCs w:val="30"/>
              </w:rPr>
            </w:pPr>
            <w:r>
              <w:rPr>
                <w:rFonts w:eastAsia="仿宋_GB2312"/>
                <w:sz w:val="30"/>
                <w:szCs w:val="30"/>
              </w:rPr>
              <w:t>至2035年，实现万人拥有绿道长度1.2公里</w:t>
            </w:r>
          </w:p>
          <w:p>
            <w:pPr>
              <w:spacing w:line="400" w:lineRule="exact"/>
              <w:jc w:val="left"/>
              <w:rPr>
                <w:rFonts w:eastAsia="仿宋_GB2312"/>
                <w:sz w:val="30"/>
                <w:szCs w:val="30"/>
              </w:rPr>
            </w:pPr>
            <w:r>
              <w:rPr>
                <w:rFonts w:eastAsia="仿宋_GB2312"/>
                <w:sz w:val="30"/>
                <w:szCs w:val="30"/>
              </w:rPr>
              <w:t>3.《2023年度青岛市城市体检白皮书》</w:t>
            </w:r>
          </w:p>
          <w:p>
            <w:pPr>
              <w:spacing w:line="400" w:lineRule="exact"/>
              <w:jc w:val="left"/>
              <w:rPr>
                <w:rFonts w:eastAsia="仿宋_GB2312"/>
                <w:sz w:val="30"/>
                <w:szCs w:val="30"/>
              </w:rPr>
            </w:pPr>
            <w:r>
              <w:rPr>
                <w:rFonts w:hint="eastAsia" w:eastAsia="仿宋_GB2312"/>
                <w:sz w:val="30"/>
                <w:szCs w:val="30"/>
              </w:rPr>
              <w:t>根据</w:t>
            </w:r>
            <w:r>
              <w:rPr>
                <w:rFonts w:eastAsia="仿宋_GB2312"/>
                <w:sz w:val="30"/>
                <w:szCs w:val="30"/>
              </w:rPr>
              <w:t>统计数据</w:t>
            </w:r>
            <w:r>
              <w:rPr>
                <w:rFonts w:hint="eastAsia" w:eastAsia="仿宋_GB2312"/>
                <w:sz w:val="30"/>
                <w:szCs w:val="30"/>
              </w:rPr>
              <w:t>，</w:t>
            </w:r>
            <w:r>
              <w:rPr>
                <w:rFonts w:eastAsia="仿宋_GB2312"/>
                <w:sz w:val="30"/>
                <w:szCs w:val="30"/>
              </w:rPr>
              <w:t>2023年，城市绿道服务半径覆盖率为75.40%。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4.17</w:t>
            </w:r>
          </w:p>
        </w:tc>
        <w:tc>
          <w:tcPr>
            <w:tcW w:w="1303" w:type="pct"/>
            <w:vAlign w:val="center"/>
          </w:tcPr>
          <w:p>
            <w:pPr>
              <w:spacing w:line="400" w:lineRule="exact"/>
              <w:jc w:val="center"/>
              <w:rPr>
                <w:rFonts w:eastAsia="仿宋_GB2312"/>
                <w:sz w:val="30"/>
                <w:szCs w:val="30"/>
              </w:rPr>
            </w:pPr>
            <w:r>
              <w:rPr>
                <w:rFonts w:eastAsia="仿宋_GB2312"/>
                <w:sz w:val="30"/>
                <w:szCs w:val="30"/>
              </w:rPr>
              <w:t>供水管网漏损率（%）</w:t>
            </w:r>
          </w:p>
        </w:tc>
        <w:tc>
          <w:tcPr>
            <w:tcW w:w="388" w:type="pct"/>
            <w:vAlign w:val="center"/>
          </w:tcPr>
          <w:p>
            <w:pPr>
              <w:spacing w:line="400" w:lineRule="exact"/>
              <w:jc w:val="center"/>
              <w:rPr>
                <w:rFonts w:eastAsia="仿宋_GB2312"/>
                <w:sz w:val="30"/>
                <w:szCs w:val="30"/>
              </w:rPr>
            </w:pPr>
            <w:r>
              <w:rPr>
                <w:rFonts w:eastAsia="仿宋_GB2312"/>
                <w:sz w:val="30"/>
                <w:szCs w:val="30"/>
              </w:rPr>
              <w:t>≤</w:t>
            </w:r>
            <w:r>
              <w:rPr>
                <w:rFonts w:hint="eastAsia" w:eastAsia="仿宋_GB2312"/>
                <w:sz w:val="30"/>
                <w:szCs w:val="30"/>
              </w:rPr>
              <w:t>7</w:t>
            </w:r>
            <w:r>
              <w:rPr>
                <w:rFonts w:eastAsia="仿宋_GB2312"/>
                <w:sz w:val="30"/>
                <w:szCs w:val="30"/>
              </w:rPr>
              <w:t>.</w:t>
            </w:r>
            <w:r>
              <w:rPr>
                <w:rFonts w:hint="eastAsia" w:eastAsia="仿宋_GB2312"/>
                <w:sz w:val="30"/>
                <w:szCs w:val="30"/>
              </w:rPr>
              <w:t>9</w:t>
            </w:r>
            <w:r>
              <w:rPr>
                <w:rFonts w:eastAsia="仿宋_GB2312"/>
                <w:sz w:val="30"/>
                <w:szCs w:val="30"/>
              </w:rPr>
              <w:t>%</w:t>
            </w:r>
          </w:p>
        </w:tc>
        <w:tc>
          <w:tcPr>
            <w:tcW w:w="2855" w:type="pct"/>
            <w:vAlign w:val="center"/>
          </w:tcPr>
          <w:p>
            <w:pPr>
              <w:spacing w:line="400" w:lineRule="exact"/>
              <w:jc w:val="left"/>
              <w:rPr>
                <w:rFonts w:eastAsia="仿宋_GB2312"/>
                <w:sz w:val="30"/>
                <w:szCs w:val="30"/>
              </w:rPr>
            </w:pPr>
            <w:r>
              <w:rPr>
                <w:rFonts w:eastAsia="仿宋_GB2312"/>
                <w:sz w:val="30"/>
                <w:szCs w:val="30"/>
              </w:rPr>
              <w:t>【指标释义】供水总量和注册用户用水量之差与供水总量的比值，按《城镇供水管网漏损控制及评定标准》（CJJ 92）规定修正核减后的漏损率计。</w:t>
            </w:r>
          </w:p>
          <w:p>
            <w:pPr>
              <w:spacing w:line="400" w:lineRule="exact"/>
              <w:jc w:val="left"/>
              <w:rPr>
                <w:rFonts w:eastAsia="仿宋_GB2312"/>
                <w:sz w:val="30"/>
                <w:szCs w:val="30"/>
              </w:rPr>
            </w:pPr>
            <w:r>
              <w:rPr>
                <w:rFonts w:eastAsia="仿宋_GB2312"/>
                <w:sz w:val="30"/>
                <w:szCs w:val="30"/>
              </w:rPr>
              <w:t>【计算公式】供水管网漏损率</w:t>
            </w:r>
          </w:p>
          <w:p>
            <w:pPr>
              <w:spacing w:line="360" w:lineRule="auto"/>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hint="eastAsia" w:ascii="Cambria Math" w:hAnsi="Cambria Math" w:eastAsia="仿宋_GB2312"/>
                      <w:spacing w:val="8"/>
                      <w:sz w:val="30"/>
                      <w:szCs w:val="30"/>
                      <w:shd w:val="clear" w:color="auto" w:fill="FFFFFF"/>
                    </w:rPr>
                    <m:t>供水总量−注册用户用水量</m:t>
                  </m:r>
                  <m:ctrlPr>
                    <w:rPr>
                      <w:rFonts w:ascii="Cambria Math" w:hAnsi="Cambria Math" w:eastAsia="仿宋_GB2312"/>
                      <w:sz w:val="30"/>
                      <w:szCs w:val="30"/>
                    </w:rPr>
                  </m:ctrlPr>
                </m:num>
                <m:den>
                  <m:r>
                    <m:rPr>
                      <m:sty m:val="p"/>
                    </m:rPr>
                    <w:rPr>
                      <w:rFonts w:hint="eastAsia" w:ascii="Cambria Math" w:hAnsi="Cambria Math" w:eastAsia="仿宋_GB2312"/>
                      <w:sz w:val="30"/>
                      <w:szCs w:val="30"/>
                    </w:rPr>
                    <m:t>供水总量</m:t>
                  </m:r>
                  <m:ctrlPr>
                    <w:rPr>
                      <w:rFonts w:ascii="Cambria Math" w:hAnsi="Cambria Math" w:eastAsia="仿宋_GB2312"/>
                      <w:sz w:val="30"/>
                      <w:szCs w:val="30"/>
                    </w:rPr>
                  </m:ctrlPr>
                </m:den>
              </m:f>
              <m:r>
                <w:rPr>
                  <w:rFonts w:ascii="Cambria Math" w:hAnsi="Cambria Math" w:eastAsia="仿宋_GB2312"/>
                  <w:sz w:val="30"/>
                  <w:szCs w:val="30"/>
                </w:rPr>
                <m:t>×100%−</m:t>
              </m:r>
              <m:r>
                <m:rPr>
                  <m:sty m:val="p"/>
                </m:rPr>
                <w:rPr>
                  <w:rFonts w:hint="eastAsia" w:ascii="Cambria Math" w:hAnsi="Cambria Math" w:eastAsia="仿宋_GB2312"/>
                  <w:sz w:val="30"/>
                  <w:szCs w:val="30"/>
                </w:rPr>
                <m:t>修正值</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1.住房城乡建设部《城乡建设领域碳达峰实施方案》</w:t>
            </w:r>
          </w:p>
          <w:p>
            <w:pPr>
              <w:spacing w:line="400" w:lineRule="exact"/>
              <w:jc w:val="left"/>
              <w:rPr>
                <w:rFonts w:eastAsia="仿宋_GB2312"/>
                <w:sz w:val="30"/>
                <w:szCs w:val="30"/>
              </w:rPr>
            </w:pPr>
            <w:r>
              <w:rPr>
                <w:rFonts w:eastAsia="仿宋_GB2312"/>
                <w:sz w:val="30"/>
                <w:szCs w:val="30"/>
              </w:rPr>
              <w:t>提高城镇基础设施运行</w:t>
            </w:r>
            <w:r>
              <w:rPr>
                <w:rFonts w:hint="eastAsia" w:eastAsia="仿宋_GB2312"/>
                <w:sz w:val="30"/>
                <w:szCs w:val="30"/>
              </w:rPr>
              <w:t>效率</w:t>
            </w:r>
            <w:r>
              <w:rPr>
                <w:rFonts w:eastAsia="仿宋_GB2312"/>
                <w:sz w:val="30"/>
                <w:szCs w:val="30"/>
              </w:rPr>
              <w:t>要求，提升供水管网智能化管理水平，力争到2030年城市公共供水管网漏损率控制在8%以内。</w:t>
            </w:r>
          </w:p>
          <w:p>
            <w:pPr>
              <w:spacing w:line="400" w:lineRule="exact"/>
              <w:jc w:val="left"/>
              <w:rPr>
                <w:rFonts w:eastAsia="仿宋_GB2312"/>
                <w:sz w:val="30"/>
                <w:szCs w:val="30"/>
              </w:rPr>
            </w:pPr>
            <w:r>
              <w:rPr>
                <w:rFonts w:eastAsia="仿宋_GB2312"/>
                <w:sz w:val="30"/>
                <w:szCs w:val="30"/>
              </w:rPr>
              <w:t>2.《青岛市城乡建设领域碳达峰工作方案》</w:t>
            </w:r>
          </w:p>
          <w:p>
            <w:pPr>
              <w:spacing w:line="400" w:lineRule="exact"/>
              <w:jc w:val="left"/>
              <w:rPr>
                <w:rFonts w:eastAsia="仿宋_GB2312"/>
                <w:sz w:val="30"/>
                <w:szCs w:val="30"/>
              </w:rPr>
            </w:pPr>
            <w:r>
              <w:rPr>
                <w:rFonts w:eastAsia="仿宋_GB2312"/>
                <w:sz w:val="30"/>
                <w:szCs w:val="30"/>
              </w:rPr>
              <w:t>推进节水型城市建设，实施城市老旧供水管网更新改造，城市公共供水管网漏损率控制在7.9%以内。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8" w:hRule="atLeast"/>
        </w:trPr>
        <w:tc>
          <w:tcPr>
            <w:tcW w:w="454" w:type="pct"/>
            <w:vAlign w:val="center"/>
          </w:tcPr>
          <w:p>
            <w:pPr>
              <w:spacing w:line="400" w:lineRule="exact"/>
              <w:jc w:val="center"/>
              <w:rPr>
                <w:rFonts w:eastAsia="仿宋_GB2312"/>
                <w:sz w:val="30"/>
                <w:szCs w:val="30"/>
              </w:rPr>
            </w:pPr>
            <w:r>
              <w:rPr>
                <w:rFonts w:eastAsia="仿宋_GB2312"/>
                <w:sz w:val="30"/>
                <w:szCs w:val="30"/>
              </w:rPr>
              <w:t>4.</w:t>
            </w:r>
            <w:r>
              <w:rPr>
                <w:rFonts w:eastAsia="仿宋_GB2312"/>
                <w:sz w:val="30"/>
                <w:szCs w:val="30"/>
                <w:lang w:bidi="ar"/>
              </w:rPr>
              <w:t>18</w:t>
            </w:r>
          </w:p>
        </w:tc>
        <w:tc>
          <w:tcPr>
            <w:tcW w:w="1303" w:type="pct"/>
            <w:vAlign w:val="center"/>
          </w:tcPr>
          <w:p>
            <w:pPr>
              <w:spacing w:line="400" w:lineRule="exact"/>
              <w:jc w:val="center"/>
              <w:rPr>
                <w:rFonts w:eastAsia="仿宋_GB2312"/>
                <w:sz w:val="30"/>
                <w:szCs w:val="30"/>
              </w:rPr>
            </w:pPr>
            <w:r>
              <w:rPr>
                <w:rFonts w:hint="eastAsia" w:eastAsia="仿宋_GB2312"/>
                <w:sz w:val="30"/>
                <w:szCs w:val="30"/>
              </w:rPr>
              <w:t>城市建成区达到</w:t>
            </w:r>
            <w:r>
              <w:rPr>
                <w:rFonts w:eastAsia="仿宋_GB2312"/>
                <w:sz w:val="30"/>
                <w:szCs w:val="30"/>
              </w:rPr>
              <w:t>海绵城市建设要求</w:t>
            </w:r>
            <w:r>
              <w:rPr>
                <w:rFonts w:hint="eastAsia" w:eastAsia="仿宋_GB2312"/>
                <w:sz w:val="30"/>
                <w:szCs w:val="30"/>
              </w:rPr>
              <w:t>的</w:t>
            </w:r>
            <w:r>
              <w:rPr>
                <w:rFonts w:eastAsia="仿宋_GB2312"/>
                <w:sz w:val="30"/>
                <w:szCs w:val="30"/>
              </w:rPr>
              <w:t>面积比例（%）</w:t>
            </w:r>
          </w:p>
        </w:tc>
        <w:tc>
          <w:tcPr>
            <w:tcW w:w="388" w:type="pct"/>
            <w:vAlign w:val="center"/>
          </w:tcPr>
          <w:p>
            <w:pPr>
              <w:spacing w:line="400" w:lineRule="exact"/>
              <w:jc w:val="center"/>
              <w:rPr>
                <w:rFonts w:eastAsia="仿宋_GB2312"/>
                <w:sz w:val="30"/>
                <w:szCs w:val="30"/>
              </w:rPr>
            </w:pPr>
            <w:r>
              <w:rPr>
                <w:rFonts w:eastAsia="仿宋_GB2312"/>
                <w:sz w:val="30"/>
                <w:szCs w:val="30"/>
              </w:rPr>
              <w:t>≥80%</w:t>
            </w:r>
          </w:p>
        </w:tc>
        <w:tc>
          <w:tcPr>
            <w:tcW w:w="2855" w:type="pct"/>
            <w:vAlign w:val="center"/>
          </w:tcPr>
          <w:p>
            <w:pPr>
              <w:spacing w:line="400" w:lineRule="exact"/>
              <w:jc w:val="left"/>
              <w:rPr>
                <w:rFonts w:eastAsia="仿宋_GB2312"/>
                <w:sz w:val="30"/>
                <w:szCs w:val="30"/>
              </w:rPr>
            </w:pPr>
            <w:r>
              <w:rPr>
                <w:rFonts w:eastAsia="仿宋_GB2312"/>
                <w:sz w:val="30"/>
                <w:szCs w:val="30"/>
              </w:rPr>
              <w:t>【指标释义】</w:t>
            </w:r>
            <w:r>
              <w:rPr>
                <w:rFonts w:hint="eastAsia" w:eastAsia="仿宋_GB2312"/>
                <w:sz w:val="30"/>
                <w:szCs w:val="30"/>
              </w:rPr>
              <w:t>城市建成区达到</w:t>
            </w:r>
            <w:r>
              <w:rPr>
                <w:rFonts w:eastAsia="仿宋_GB2312"/>
                <w:sz w:val="30"/>
                <w:szCs w:val="30"/>
              </w:rPr>
              <w:t>海绵城市建设要求</w:t>
            </w:r>
            <w:r>
              <w:rPr>
                <w:rFonts w:hint="eastAsia" w:eastAsia="仿宋_GB2312"/>
                <w:sz w:val="30"/>
                <w:szCs w:val="30"/>
              </w:rPr>
              <w:t>的</w:t>
            </w:r>
            <w:r>
              <w:rPr>
                <w:rFonts w:eastAsia="仿宋_GB2312"/>
                <w:sz w:val="30"/>
                <w:szCs w:val="30"/>
              </w:rPr>
              <w:t>面积与区域总用地面积的比例</w:t>
            </w:r>
          </w:p>
          <w:p>
            <w:pPr>
              <w:spacing w:line="400" w:lineRule="exact"/>
              <w:jc w:val="left"/>
              <w:rPr>
                <w:rFonts w:eastAsia="仿宋_GB2312"/>
                <w:sz w:val="30"/>
                <w:szCs w:val="30"/>
              </w:rPr>
            </w:pPr>
            <w:r>
              <w:rPr>
                <w:rFonts w:eastAsia="仿宋_GB2312"/>
                <w:sz w:val="30"/>
                <w:szCs w:val="30"/>
              </w:rPr>
              <w:t>【计算公式】</w:t>
            </w:r>
            <w:r>
              <w:rPr>
                <w:rFonts w:hint="eastAsia" w:eastAsia="仿宋_GB2312"/>
                <w:sz w:val="30"/>
                <w:szCs w:val="30"/>
              </w:rPr>
              <w:t>城市建成区达到</w:t>
            </w:r>
            <w:r>
              <w:rPr>
                <w:rFonts w:eastAsia="仿宋_GB2312"/>
                <w:sz w:val="30"/>
                <w:szCs w:val="30"/>
              </w:rPr>
              <w:t>海绵城市建设要求</w:t>
            </w:r>
            <w:r>
              <w:rPr>
                <w:rFonts w:hint="eastAsia" w:eastAsia="仿宋_GB2312"/>
                <w:sz w:val="30"/>
                <w:szCs w:val="30"/>
              </w:rPr>
              <w:t>的</w:t>
            </w:r>
            <w:r>
              <w:rPr>
                <w:rFonts w:eastAsia="仿宋_GB2312"/>
                <w:sz w:val="30"/>
                <w:szCs w:val="30"/>
              </w:rPr>
              <w:t>面积</w:t>
            </w:r>
            <w:r>
              <w:rPr>
                <w:rFonts w:hint="eastAsia" w:eastAsia="仿宋_GB2312"/>
                <w:sz w:val="30"/>
                <w:szCs w:val="30"/>
              </w:rPr>
              <w:t>比例</w:t>
            </w:r>
          </w:p>
          <w:p>
            <w:pPr>
              <w:spacing w:line="360" w:lineRule="auto"/>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hint="eastAsia" w:ascii="Cambria Math" w:hAnsi="Cambria Math" w:eastAsia="仿宋_GB2312"/>
                      <w:spacing w:val="8"/>
                      <w:sz w:val="30"/>
                      <w:szCs w:val="30"/>
                      <w:shd w:val="clear" w:color="auto" w:fill="FFFFFF"/>
                    </w:rPr>
                    <m:t>城市建成区达到海绵城市建设要求的面积</m:t>
                  </m:r>
                  <m:ctrlPr>
                    <w:rPr>
                      <w:rFonts w:ascii="Cambria Math" w:hAnsi="Cambria Math" w:eastAsia="仿宋_GB2312"/>
                      <w:sz w:val="30"/>
                      <w:szCs w:val="30"/>
                    </w:rPr>
                  </m:ctrlPr>
                </m:num>
                <m:den>
                  <m:r>
                    <m:rPr>
                      <m:sty m:val="p"/>
                    </m:rPr>
                    <w:rPr>
                      <w:rFonts w:hint="eastAsia" w:ascii="Cambria Math" w:hAnsi="Cambria Math" w:eastAsia="仿宋_GB2312"/>
                      <w:sz w:val="30"/>
                      <w:szCs w:val="30"/>
                    </w:rPr>
                    <m:t>区域总用地面积</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1.国务院办公厅《关于推进海绵城市建设的指导意见》</w:t>
            </w:r>
          </w:p>
          <w:p>
            <w:pPr>
              <w:spacing w:line="400" w:lineRule="exact"/>
              <w:jc w:val="left"/>
              <w:rPr>
                <w:rFonts w:eastAsia="仿宋_GB2312"/>
                <w:sz w:val="30"/>
                <w:szCs w:val="30"/>
              </w:rPr>
            </w:pPr>
            <w:r>
              <w:rPr>
                <w:rFonts w:eastAsia="仿宋_GB2312"/>
                <w:sz w:val="30"/>
                <w:szCs w:val="30"/>
              </w:rPr>
              <w:t>到2020年，城市建成区20%以上的面积达到目标要求；到2030年，城市建成区80%以上的面积达到目标要求。</w:t>
            </w:r>
          </w:p>
          <w:p>
            <w:pPr>
              <w:spacing w:line="400" w:lineRule="exact"/>
              <w:jc w:val="left"/>
              <w:rPr>
                <w:rFonts w:eastAsia="仿宋_GB2312"/>
                <w:sz w:val="30"/>
                <w:szCs w:val="30"/>
              </w:rPr>
            </w:pPr>
            <w:r>
              <w:rPr>
                <w:rFonts w:eastAsia="仿宋_GB2312"/>
                <w:sz w:val="30"/>
                <w:szCs w:val="30"/>
              </w:rPr>
              <w:t>2.《青岛市海绵城市专项规划（2016</w:t>
            </w:r>
            <w:r>
              <w:rPr>
                <w:rFonts w:hint="eastAsia" w:eastAsia="仿宋_GB2312"/>
                <w:sz w:val="30"/>
                <w:szCs w:val="30"/>
              </w:rPr>
              <w:t>—</w:t>
            </w:r>
            <w:r>
              <w:rPr>
                <w:rFonts w:eastAsia="仿宋_GB2312"/>
                <w:sz w:val="30"/>
                <w:szCs w:val="30"/>
              </w:rPr>
              <w:t>2030年）》</w:t>
            </w:r>
          </w:p>
          <w:p>
            <w:pPr>
              <w:spacing w:line="400" w:lineRule="exact"/>
              <w:jc w:val="left"/>
              <w:rPr>
                <w:rFonts w:eastAsia="仿宋_GB2312"/>
                <w:sz w:val="30"/>
                <w:szCs w:val="30"/>
              </w:rPr>
            </w:pPr>
            <w:r>
              <w:rPr>
                <w:rFonts w:eastAsia="仿宋_GB2312"/>
                <w:sz w:val="30"/>
                <w:szCs w:val="30"/>
              </w:rPr>
              <w:t>到2020年，城市建成区25%以上的面积达到海绵城市建设要求；到2030年，城市建成区80%以上的面积达到海绵城市建设要求。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w:t>
            </w:r>
            <w:r>
              <w:rPr>
                <w:rFonts w:hint="eastAsia" w:eastAsia="仿宋_GB2312"/>
                <w:sz w:val="30"/>
                <w:szCs w:val="30"/>
              </w:rPr>
              <w:t>19</w:t>
            </w:r>
          </w:p>
        </w:tc>
        <w:tc>
          <w:tcPr>
            <w:tcW w:w="1303" w:type="pct"/>
            <w:vAlign w:val="center"/>
          </w:tcPr>
          <w:p>
            <w:pPr>
              <w:spacing w:line="400" w:lineRule="exact"/>
              <w:jc w:val="center"/>
              <w:rPr>
                <w:rFonts w:eastAsia="仿宋_GB2312"/>
                <w:sz w:val="30"/>
                <w:szCs w:val="30"/>
              </w:rPr>
            </w:pPr>
            <w:r>
              <w:rPr>
                <w:rFonts w:eastAsia="仿宋_GB2312"/>
                <w:sz w:val="30"/>
                <w:szCs w:val="30"/>
              </w:rPr>
              <w:t>内涝防治标准达标率（%）</w:t>
            </w:r>
          </w:p>
        </w:tc>
        <w:tc>
          <w:tcPr>
            <w:tcW w:w="388" w:type="pct"/>
            <w:vAlign w:val="center"/>
          </w:tcPr>
          <w:p>
            <w:pPr>
              <w:spacing w:line="400" w:lineRule="exact"/>
              <w:jc w:val="center"/>
              <w:rPr>
                <w:rFonts w:eastAsia="仿宋_GB2312"/>
                <w:sz w:val="30"/>
                <w:szCs w:val="30"/>
              </w:rPr>
            </w:pPr>
            <w:r>
              <w:rPr>
                <w:rFonts w:eastAsia="仿宋_GB2312"/>
                <w:sz w:val="30"/>
                <w:szCs w:val="30"/>
              </w:rPr>
              <w:t>100%</w:t>
            </w:r>
          </w:p>
        </w:tc>
        <w:tc>
          <w:tcPr>
            <w:tcW w:w="2855" w:type="pct"/>
            <w:vAlign w:val="center"/>
          </w:tcPr>
          <w:p>
            <w:pPr>
              <w:spacing w:line="400" w:lineRule="exact"/>
              <w:jc w:val="left"/>
              <w:rPr>
                <w:rFonts w:eastAsia="仿宋_GB2312"/>
                <w:sz w:val="30"/>
                <w:szCs w:val="30"/>
              </w:rPr>
            </w:pPr>
            <w:r>
              <w:rPr>
                <w:rFonts w:eastAsia="仿宋_GB2312"/>
                <w:sz w:val="30"/>
                <w:szCs w:val="30"/>
              </w:rPr>
              <w:t>【指标释义】达到内涝防治标准的区域面积与总区域面积的比例。满足区域排涝标准。</w:t>
            </w:r>
          </w:p>
          <w:p>
            <w:pPr>
              <w:spacing w:line="400" w:lineRule="exact"/>
              <w:jc w:val="left"/>
              <w:rPr>
                <w:rFonts w:eastAsia="仿宋_GB2312"/>
                <w:sz w:val="30"/>
                <w:szCs w:val="30"/>
              </w:rPr>
            </w:pPr>
            <w:r>
              <w:rPr>
                <w:rFonts w:eastAsia="仿宋_GB2312"/>
                <w:sz w:val="30"/>
                <w:szCs w:val="30"/>
              </w:rPr>
              <w:t>【计算公式】</w:t>
            </w:r>
            <w:r>
              <w:rPr>
                <w:rFonts w:hint="eastAsia" w:eastAsia="仿宋_GB2312"/>
                <w:sz w:val="30"/>
                <w:szCs w:val="30"/>
              </w:rPr>
              <w:t>内涝防治达标率（</w:t>
            </w:r>
            <w:r>
              <w:rPr>
                <w:rFonts w:eastAsia="仿宋_GB2312"/>
                <w:sz w:val="30"/>
                <w:szCs w:val="30"/>
              </w:rPr>
              <w:t>%</w:t>
            </w:r>
            <w:r>
              <w:rPr>
                <w:rFonts w:hint="eastAsia" w:eastAsia="仿宋_GB2312"/>
                <w:sz w:val="30"/>
                <w:szCs w:val="30"/>
              </w:rPr>
              <w:t>）</w:t>
            </w:r>
          </w:p>
          <w:p>
            <w:pPr>
              <w:spacing w:line="360" w:lineRule="auto"/>
              <w:jc w:val="left"/>
              <w:rPr>
                <w:rFonts w:eastAsia="仿宋_GB2312"/>
                <w:sz w:val="30"/>
                <w:szCs w:val="30"/>
              </w:rPr>
            </w:pPr>
            <w:r>
              <w:rPr>
                <w:rFonts w:eastAsia="仿宋_GB2312"/>
                <w:sz w:val="30"/>
                <w:szCs w:val="30"/>
              </w:rPr>
              <w:t>=</w:t>
            </w:r>
            <m:oMath>
              <m:f>
                <m:fPr>
                  <m:ctrlPr>
                    <w:rPr>
                      <w:rFonts w:ascii="Cambria Math" w:hAnsi="Cambria Math" w:eastAsia="仿宋_GB2312"/>
                      <w:sz w:val="30"/>
                      <w:szCs w:val="30"/>
                    </w:rPr>
                  </m:ctrlPr>
                </m:fPr>
                <m:num>
                  <m:r>
                    <m:rPr>
                      <m:sty m:val="p"/>
                    </m:rPr>
                    <w:rPr>
                      <w:rFonts w:hint="eastAsia" w:ascii="Cambria Math" w:hAnsi="Cambria Math" w:eastAsia="仿宋_GB2312"/>
                      <w:spacing w:val="8"/>
                      <w:sz w:val="30"/>
                      <w:szCs w:val="30"/>
                      <w:shd w:val="clear" w:color="auto" w:fill="FFFFFF"/>
                    </w:rPr>
                    <m:t>达到内涝防治标准的面积</m:t>
                  </m:r>
                  <m:ctrlPr>
                    <w:rPr>
                      <w:rFonts w:ascii="Cambria Math" w:hAnsi="Cambria Math" w:eastAsia="仿宋_GB2312"/>
                      <w:sz w:val="30"/>
                      <w:szCs w:val="30"/>
                    </w:rPr>
                  </m:ctrlPr>
                </m:num>
                <m:den>
                  <m:r>
                    <m:rPr>
                      <m:sty m:val="p"/>
                    </m:rPr>
                    <w:rPr>
                      <w:rFonts w:hint="eastAsia" w:ascii="Cambria Math" w:hAnsi="Cambria Math" w:eastAsia="仿宋_GB2312"/>
                      <w:sz w:val="30"/>
                      <w:szCs w:val="30"/>
                    </w:rPr>
                    <m:t>建成区总面积</m:t>
                  </m:r>
                  <m:ctrlPr>
                    <w:rPr>
                      <w:rFonts w:ascii="Cambria Math" w:hAnsi="Cambria Math" w:eastAsia="仿宋_GB2312"/>
                      <w:sz w:val="30"/>
                      <w:szCs w:val="30"/>
                    </w:rPr>
                  </m:ctrlPr>
                </m:den>
              </m:f>
              <m:r>
                <w:rPr>
                  <w:rFonts w:ascii="Cambria Math" w:hAnsi="Cambria Math" w:eastAsia="仿宋_GB2312"/>
                  <w:sz w:val="30"/>
                  <w:szCs w:val="30"/>
                </w:rPr>
                <m:t>×100%</m:t>
              </m:r>
            </m:oMath>
          </w:p>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hint="eastAsia" w:eastAsia="仿宋_GB2312"/>
                <w:sz w:val="30"/>
                <w:szCs w:val="30"/>
              </w:rPr>
              <w:t>1.《室外排水设计标准》（</w:t>
            </w:r>
            <w:r>
              <w:rPr>
                <w:rFonts w:eastAsia="仿宋_GB2312"/>
                <w:sz w:val="30"/>
                <w:szCs w:val="30"/>
              </w:rPr>
              <w:t>GB50014</w:t>
            </w:r>
            <w:r>
              <w:rPr>
                <w:rFonts w:hint="eastAsia" w:eastAsia="仿宋_GB2312"/>
                <w:sz w:val="30"/>
                <w:szCs w:val="30"/>
              </w:rPr>
              <w:t>-2021）</w:t>
            </w:r>
          </w:p>
          <w:p>
            <w:pPr>
              <w:spacing w:line="400" w:lineRule="exact"/>
              <w:jc w:val="left"/>
              <w:rPr>
                <w:rFonts w:eastAsia="仿宋_GB2312"/>
                <w:sz w:val="30"/>
                <w:szCs w:val="30"/>
              </w:rPr>
            </w:pPr>
            <w:r>
              <w:rPr>
                <w:rFonts w:hint="eastAsia" w:eastAsia="仿宋_GB2312"/>
                <w:sz w:val="30"/>
                <w:szCs w:val="30"/>
              </w:rPr>
              <w:t>根据该标准，确定和发布本地区雨水管渠设计标准、内涝防治标准。</w:t>
            </w:r>
          </w:p>
          <w:p>
            <w:pPr>
              <w:spacing w:line="400" w:lineRule="exact"/>
              <w:jc w:val="left"/>
              <w:rPr>
                <w:rFonts w:eastAsia="仿宋_GB2312"/>
                <w:sz w:val="30"/>
                <w:szCs w:val="30"/>
              </w:rPr>
            </w:pPr>
            <w:r>
              <w:rPr>
                <w:rFonts w:hint="eastAsia" w:eastAsia="仿宋_GB2312"/>
                <w:sz w:val="30"/>
                <w:szCs w:val="30"/>
              </w:rPr>
              <w:t>2.国务院办公厅《关于加强城市内涝治理的实施意见》</w:t>
            </w:r>
          </w:p>
          <w:p>
            <w:pPr>
              <w:spacing w:line="400" w:lineRule="exact"/>
              <w:jc w:val="left"/>
              <w:rPr>
                <w:rFonts w:eastAsia="仿宋_GB2312"/>
                <w:sz w:val="30"/>
                <w:szCs w:val="30"/>
              </w:rPr>
            </w:pPr>
            <w:r>
              <w:rPr>
                <w:rFonts w:hint="eastAsia" w:eastAsia="仿宋_GB2312"/>
                <w:sz w:val="30"/>
                <w:szCs w:val="30"/>
              </w:rPr>
              <w:t>到2025年，各城市因地制宜基本形成“源头减排、管网排放、蓄排并举、超标应急”的城市排水防涝工程体系，排水防涝能力显著提升，内涝治理工作取得明显成效。</w:t>
            </w:r>
          </w:p>
          <w:p>
            <w:pPr>
              <w:spacing w:line="400" w:lineRule="exact"/>
              <w:jc w:val="left"/>
              <w:rPr>
                <w:rFonts w:eastAsia="仿宋_GB2312"/>
                <w:sz w:val="30"/>
                <w:szCs w:val="30"/>
              </w:rPr>
            </w:pPr>
            <w:r>
              <w:rPr>
                <w:rFonts w:hint="eastAsia" w:eastAsia="仿宋_GB2312"/>
                <w:sz w:val="30"/>
                <w:szCs w:val="30"/>
              </w:rPr>
              <w:t>3.</w:t>
            </w:r>
            <w:r>
              <w:rPr>
                <w:rFonts w:eastAsia="仿宋_GB2312"/>
                <w:sz w:val="30"/>
                <w:szCs w:val="30"/>
              </w:rPr>
              <w:t>《青岛现代水网建设规划》</w:t>
            </w:r>
          </w:p>
          <w:p>
            <w:pPr>
              <w:spacing w:line="400" w:lineRule="exact"/>
              <w:jc w:val="left"/>
              <w:rPr>
                <w:rFonts w:eastAsia="仿宋_GB2312"/>
                <w:sz w:val="30"/>
                <w:szCs w:val="30"/>
              </w:rPr>
            </w:pPr>
            <w:r>
              <w:rPr>
                <w:rFonts w:eastAsia="仿宋_GB2312"/>
                <w:sz w:val="30"/>
                <w:szCs w:val="30"/>
              </w:rPr>
              <w:t>到2035年，防洪减灾能力得到全面提升。5级及以上堤防达标率提升至85%，病险水库、拦河闸（坝）安全隐患实现动态清零；山洪灾害重点防治区监测预报预警体系全面建成；涝区治理率达到80%；海堤全线达标。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4.2</w:t>
            </w:r>
            <w:r>
              <w:rPr>
                <w:rFonts w:hint="eastAsia" w:eastAsia="仿宋_GB2312"/>
                <w:sz w:val="30"/>
                <w:szCs w:val="30"/>
              </w:rPr>
              <w:t>0</w:t>
            </w:r>
          </w:p>
        </w:tc>
        <w:tc>
          <w:tcPr>
            <w:tcW w:w="1303" w:type="pct"/>
            <w:vAlign w:val="center"/>
          </w:tcPr>
          <w:p>
            <w:pPr>
              <w:spacing w:line="400" w:lineRule="exact"/>
              <w:jc w:val="center"/>
              <w:rPr>
                <w:rFonts w:eastAsia="仿宋_GB2312"/>
                <w:sz w:val="30"/>
                <w:szCs w:val="30"/>
              </w:rPr>
            </w:pPr>
            <w:r>
              <w:rPr>
                <w:rFonts w:eastAsia="仿宋_GB2312"/>
                <w:sz w:val="30"/>
                <w:szCs w:val="30"/>
              </w:rPr>
              <w:t>年空气优良天数（天）</w:t>
            </w:r>
          </w:p>
        </w:tc>
        <w:tc>
          <w:tcPr>
            <w:tcW w:w="388" w:type="pct"/>
            <w:vAlign w:val="center"/>
          </w:tcPr>
          <w:p>
            <w:pPr>
              <w:spacing w:line="400" w:lineRule="exact"/>
              <w:jc w:val="center"/>
              <w:rPr>
                <w:rFonts w:eastAsia="仿宋_GB2312"/>
                <w:sz w:val="30"/>
                <w:szCs w:val="30"/>
              </w:rPr>
            </w:pPr>
            <w:r>
              <w:rPr>
                <w:rFonts w:eastAsia="仿宋_GB2312"/>
                <w:sz w:val="30"/>
                <w:szCs w:val="30"/>
              </w:rPr>
              <w:t>≥310天</w:t>
            </w:r>
          </w:p>
        </w:tc>
        <w:tc>
          <w:tcPr>
            <w:tcW w:w="2855" w:type="pct"/>
            <w:vAlign w:val="center"/>
          </w:tcPr>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w:t>
            </w:r>
            <w:r>
              <w:rPr>
                <w:rFonts w:hint="eastAsia" w:eastAsia="仿宋_GB2312"/>
                <w:sz w:val="30"/>
                <w:szCs w:val="30"/>
              </w:rPr>
              <w:t>〈</w:t>
            </w:r>
            <w:r>
              <w:rPr>
                <w:rFonts w:eastAsia="仿宋_GB2312"/>
                <w:sz w:val="30"/>
                <w:szCs w:val="30"/>
              </w:rPr>
              <w:t>美丽青岛建设规划纲要</w:t>
            </w:r>
            <w:r>
              <w:rPr>
                <w:rFonts w:hint="eastAsia" w:eastAsia="仿宋_GB2312"/>
                <w:sz w:val="30"/>
                <w:szCs w:val="30"/>
              </w:rPr>
              <w:t>〉</w:t>
            </w:r>
            <w:r>
              <w:rPr>
                <w:rFonts w:eastAsia="仿宋_GB2312"/>
                <w:sz w:val="30"/>
                <w:szCs w:val="30"/>
              </w:rPr>
              <w:t>三年行动方案（2023—2025年）及2024年重点任务》</w:t>
            </w:r>
          </w:p>
          <w:p>
            <w:pPr>
              <w:spacing w:line="400" w:lineRule="exact"/>
              <w:jc w:val="left"/>
              <w:rPr>
                <w:rFonts w:eastAsia="仿宋_GB2312"/>
                <w:sz w:val="30"/>
                <w:szCs w:val="30"/>
              </w:rPr>
            </w:pPr>
            <w:r>
              <w:rPr>
                <w:rFonts w:eastAsia="仿宋_GB2312"/>
                <w:sz w:val="30"/>
                <w:szCs w:val="30"/>
              </w:rPr>
              <w:t>到2025年，环境空气质量优良天数比例不低于88.8%</w:t>
            </w:r>
          </w:p>
          <w:p>
            <w:pPr>
              <w:spacing w:line="400" w:lineRule="exact"/>
              <w:jc w:val="left"/>
              <w:rPr>
                <w:rFonts w:eastAsia="仿宋_GB2312"/>
                <w:sz w:val="30"/>
                <w:szCs w:val="30"/>
              </w:rPr>
            </w:pPr>
            <w:r>
              <w:rPr>
                <w:rFonts w:eastAsia="仿宋_GB2312"/>
                <w:sz w:val="30"/>
                <w:szCs w:val="30"/>
              </w:rPr>
              <w:t>2.</w:t>
            </w:r>
            <w:r>
              <w:rPr>
                <w:rFonts w:hint="eastAsia" w:eastAsia="仿宋_GB2312"/>
                <w:sz w:val="30"/>
                <w:szCs w:val="30"/>
              </w:rPr>
              <w:t>青岛市</w:t>
            </w:r>
            <w:r>
              <w:rPr>
                <w:rFonts w:eastAsia="仿宋_GB2312"/>
                <w:sz w:val="30"/>
                <w:szCs w:val="30"/>
              </w:rPr>
              <w:t>市政府新闻办召开</w:t>
            </w:r>
            <w:r>
              <w:rPr>
                <w:rFonts w:hint="eastAsia" w:eastAsia="仿宋_GB2312"/>
                <w:sz w:val="30"/>
                <w:szCs w:val="30"/>
              </w:rPr>
              <w:t>“</w:t>
            </w:r>
            <w:r>
              <w:rPr>
                <w:rFonts w:eastAsia="仿宋_GB2312"/>
                <w:sz w:val="30"/>
                <w:szCs w:val="30"/>
              </w:rPr>
              <w:t>黄河流域生态保护和高质量发展</w:t>
            </w:r>
            <w:r>
              <w:rPr>
                <w:rFonts w:hint="eastAsia" w:eastAsia="仿宋_GB2312"/>
                <w:sz w:val="30"/>
                <w:szCs w:val="30"/>
              </w:rPr>
              <w:t>”</w:t>
            </w:r>
            <w:r>
              <w:rPr>
                <w:rFonts w:eastAsia="仿宋_GB2312"/>
                <w:sz w:val="30"/>
                <w:szCs w:val="30"/>
              </w:rPr>
              <w:t>主题系列新闻发布会（2023年11月）</w:t>
            </w:r>
          </w:p>
          <w:p>
            <w:pPr>
              <w:spacing w:line="400" w:lineRule="exact"/>
              <w:jc w:val="left"/>
              <w:rPr>
                <w:rFonts w:eastAsia="仿宋_GB2312"/>
                <w:sz w:val="30"/>
                <w:szCs w:val="30"/>
              </w:rPr>
            </w:pPr>
            <w:r>
              <w:rPr>
                <w:rFonts w:hint="eastAsia" w:eastAsia="仿宋_GB2312"/>
                <w:sz w:val="30"/>
                <w:szCs w:val="30"/>
              </w:rPr>
              <w:t>根据</w:t>
            </w:r>
            <w:r>
              <w:rPr>
                <w:rFonts w:eastAsia="仿宋_GB2312"/>
                <w:sz w:val="30"/>
                <w:szCs w:val="30"/>
              </w:rPr>
              <w:t>统计数据</w:t>
            </w:r>
            <w:r>
              <w:rPr>
                <w:rFonts w:hint="eastAsia" w:eastAsia="仿宋_GB2312"/>
                <w:sz w:val="30"/>
                <w:szCs w:val="30"/>
              </w:rPr>
              <w:t>，</w:t>
            </w:r>
            <w:r>
              <w:rPr>
                <w:rFonts w:eastAsia="仿宋_GB2312"/>
                <w:sz w:val="30"/>
                <w:szCs w:val="30"/>
              </w:rPr>
              <w:t>2022年，青岛空气质量优良天数达到323天，连续三年稳定达到国家二级标准。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54" w:type="pct"/>
            <w:vAlign w:val="center"/>
          </w:tcPr>
          <w:p>
            <w:pPr>
              <w:spacing w:line="400" w:lineRule="exact"/>
              <w:jc w:val="center"/>
              <w:rPr>
                <w:rFonts w:eastAsia="仿宋_GB2312"/>
                <w:sz w:val="30"/>
                <w:szCs w:val="30"/>
              </w:rPr>
            </w:pPr>
            <w:r>
              <w:rPr>
                <w:rFonts w:eastAsia="仿宋_GB2312"/>
                <w:sz w:val="30"/>
                <w:szCs w:val="30"/>
              </w:rPr>
              <w:t>5.1</w:t>
            </w:r>
          </w:p>
        </w:tc>
        <w:tc>
          <w:tcPr>
            <w:tcW w:w="1303" w:type="pct"/>
            <w:vAlign w:val="center"/>
          </w:tcPr>
          <w:p>
            <w:pPr>
              <w:spacing w:line="400" w:lineRule="exact"/>
              <w:jc w:val="center"/>
              <w:rPr>
                <w:rFonts w:eastAsia="仿宋_GB2312"/>
                <w:sz w:val="30"/>
                <w:szCs w:val="30"/>
              </w:rPr>
            </w:pPr>
            <w:r>
              <w:rPr>
                <w:rFonts w:hint="eastAsia" w:eastAsia="仿宋_GB2312"/>
                <w:sz w:val="30"/>
                <w:szCs w:val="30"/>
                <w:lang w:val="en-US" w:eastAsia="zh-CN"/>
              </w:rPr>
              <w:t>获得</w:t>
            </w:r>
            <w:r>
              <w:rPr>
                <w:rFonts w:eastAsia="仿宋_GB2312"/>
                <w:sz w:val="30"/>
                <w:szCs w:val="30"/>
              </w:rPr>
              <w:t>国家级绿色低碳相关</w:t>
            </w:r>
            <w:r>
              <w:rPr>
                <w:rFonts w:hint="eastAsia" w:eastAsia="仿宋_GB2312"/>
                <w:sz w:val="30"/>
                <w:szCs w:val="30"/>
                <w:lang w:val="en-US" w:eastAsia="zh-CN"/>
              </w:rPr>
              <w:t>称号</w:t>
            </w:r>
            <w:r>
              <w:rPr>
                <w:rFonts w:eastAsia="仿宋_GB2312"/>
                <w:sz w:val="30"/>
                <w:szCs w:val="30"/>
              </w:rPr>
              <w:t>的城市，每个称号1分，最多2分。</w:t>
            </w:r>
          </w:p>
        </w:tc>
        <w:tc>
          <w:tcPr>
            <w:tcW w:w="388" w:type="pct"/>
            <w:vAlign w:val="center"/>
          </w:tcPr>
          <w:p>
            <w:pPr>
              <w:spacing w:line="400" w:lineRule="exact"/>
              <w:jc w:val="center"/>
              <w:rPr>
                <w:rFonts w:eastAsia="仿宋_GB2312"/>
                <w:sz w:val="30"/>
                <w:szCs w:val="30"/>
              </w:rPr>
            </w:pPr>
            <w:r>
              <w:rPr>
                <w:rFonts w:eastAsia="仿宋_GB2312"/>
                <w:sz w:val="30"/>
                <w:szCs w:val="30"/>
              </w:rPr>
              <w:t>≥1</w:t>
            </w:r>
          </w:p>
        </w:tc>
        <w:tc>
          <w:tcPr>
            <w:tcW w:w="2855" w:type="pct"/>
            <w:vAlign w:val="center"/>
          </w:tcPr>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hint="eastAsia" w:eastAsia="仿宋_GB2312"/>
                <w:sz w:val="30"/>
                <w:szCs w:val="30"/>
              </w:rPr>
              <w:t>1.</w:t>
            </w:r>
            <w:r>
              <w:rPr>
                <w:rFonts w:eastAsia="仿宋_GB2312"/>
                <w:sz w:val="30"/>
                <w:szCs w:val="30"/>
              </w:rPr>
              <w:t>《青岛市城乡建设领域碳达峰工作方案》</w:t>
            </w:r>
          </w:p>
          <w:p>
            <w:pPr>
              <w:spacing w:line="400" w:lineRule="exact"/>
              <w:jc w:val="left"/>
              <w:rPr>
                <w:rFonts w:eastAsia="仿宋_GB2312"/>
                <w:sz w:val="30"/>
                <w:szCs w:val="30"/>
              </w:rPr>
            </w:pPr>
            <w:r>
              <w:rPr>
                <w:rFonts w:eastAsia="仿宋_GB2312"/>
                <w:sz w:val="30"/>
                <w:szCs w:val="30"/>
              </w:rPr>
              <w:t>到2025年，规划建设绿色生态城区不低于5个，零碳试验区不低于1个。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5.2</w:t>
            </w:r>
          </w:p>
        </w:tc>
        <w:tc>
          <w:tcPr>
            <w:tcW w:w="1303" w:type="pct"/>
            <w:vAlign w:val="center"/>
          </w:tcPr>
          <w:p>
            <w:pPr>
              <w:spacing w:line="400" w:lineRule="exact"/>
              <w:jc w:val="center"/>
              <w:rPr>
                <w:rFonts w:eastAsia="仿宋_GB2312"/>
                <w:sz w:val="30"/>
                <w:szCs w:val="30"/>
              </w:rPr>
            </w:pPr>
            <w:r>
              <w:rPr>
                <w:rFonts w:eastAsia="仿宋_GB2312"/>
                <w:sz w:val="30"/>
                <w:szCs w:val="30"/>
              </w:rPr>
              <w:t>设立绿色低碳专项扶持资金的城市，可得1分</w:t>
            </w:r>
          </w:p>
        </w:tc>
        <w:tc>
          <w:tcPr>
            <w:tcW w:w="388" w:type="pct"/>
            <w:vAlign w:val="center"/>
          </w:tcPr>
          <w:p>
            <w:pPr>
              <w:spacing w:line="400" w:lineRule="exact"/>
              <w:jc w:val="center"/>
              <w:rPr>
                <w:rFonts w:eastAsia="仿宋_GB2312"/>
                <w:sz w:val="30"/>
                <w:szCs w:val="30"/>
              </w:rPr>
            </w:pPr>
            <w:r>
              <w:rPr>
                <w:rFonts w:eastAsia="仿宋_GB2312"/>
                <w:sz w:val="30"/>
                <w:szCs w:val="30"/>
              </w:rPr>
              <w:t>≥1</w:t>
            </w:r>
          </w:p>
        </w:tc>
        <w:tc>
          <w:tcPr>
            <w:tcW w:w="2855" w:type="pct"/>
            <w:vAlign w:val="center"/>
          </w:tcPr>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1.《青岛市绿色城市建设发展试点终期评估报告》</w:t>
            </w:r>
          </w:p>
          <w:p>
            <w:pPr>
              <w:spacing w:line="400" w:lineRule="exact"/>
              <w:jc w:val="left"/>
              <w:rPr>
                <w:rFonts w:eastAsia="仿宋_GB2312"/>
                <w:sz w:val="30"/>
                <w:szCs w:val="30"/>
              </w:rPr>
            </w:pPr>
            <w:r>
              <w:rPr>
                <w:rFonts w:eastAsia="仿宋_GB2312"/>
                <w:sz w:val="30"/>
                <w:szCs w:val="30"/>
              </w:rPr>
              <w:t>2.《青岛市碳金融发展三年行动方案</w:t>
            </w:r>
            <w:r>
              <w:rPr>
                <w:rFonts w:hint="eastAsia" w:eastAsia="仿宋_GB2312"/>
                <w:sz w:val="30"/>
                <w:szCs w:val="30"/>
              </w:rPr>
              <w:t>（</w:t>
            </w:r>
            <w:r>
              <w:rPr>
                <w:rFonts w:eastAsia="仿宋_GB2312"/>
                <w:sz w:val="30"/>
                <w:szCs w:val="30"/>
              </w:rPr>
              <w:t>2023—2025年</w:t>
            </w:r>
            <w:r>
              <w:rPr>
                <w:rFonts w:hint="eastAsia" w:eastAsia="仿宋_GB2312"/>
                <w:sz w:val="30"/>
                <w:szCs w:val="30"/>
              </w:rPr>
              <w:t>）</w:t>
            </w:r>
            <w:r>
              <w:rPr>
                <w:rFonts w:eastAsia="仿宋_GB2312"/>
                <w:sz w:val="30"/>
                <w:szCs w:val="30"/>
              </w:rPr>
              <w:t>》</w:t>
            </w:r>
          </w:p>
          <w:p>
            <w:pPr>
              <w:spacing w:line="400" w:lineRule="exact"/>
              <w:jc w:val="left"/>
              <w:rPr>
                <w:rFonts w:eastAsia="仿宋_GB2312"/>
                <w:sz w:val="30"/>
                <w:szCs w:val="30"/>
              </w:rPr>
            </w:pPr>
            <w:r>
              <w:rPr>
                <w:rFonts w:eastAsia="仿宋_GB2312"/>
                <w:sz w:val="30"/>
                <w:szCs w:val="30"/>
              </w:rPr>
              <w:t>鼓励政府和社会资本按照市场化原则联合设立绿色低碳类基金。深化投贷联动等融资服务方式创新，引导各类资金投向绿色关键核心技术攻关等领域。用足用好基础设施领域不动产投资信托基金（REITs），支持绿色转型相关项目。推广生态环境导向的开发模式（E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5.3</w:t>
            </w:r>
          </w:p>
        </w:tc>
        <w:tc>
          <w:tcPr>
            <w:tcW w:w="1303" w:type="pct"/>
            <w:vAlign w:val="center"/>
          </w:tcPr>
          <w:p>
            <w:pPr>
              <w:spacing w:line="400" w:lineRule="exact"/>
              <w:jc w:val="center"/>
              <w:rPr>
                <w:rFonts w:eastAsia="仿宋_GB2312"/>
                <w:sz w:val="30"/>
                <w:szCs w:val="30"/>
              </w:rPr>
            </w:pPr>
            <w:r>
              <w:rPr>
                <w:rFonts w:eastAsia="仿宋_GB2312"/>
                <w:sz w:val="30"/>
                <w:szCs w:val="30"/>
              </w:rPr>
              <w:t>绿色贷款余额年增长率（%）</w:t>
            </w:r>
          </w:p>
        </w:tc>
        <w:tc>
          <w:tcPr>
            <w:tcW w:w="388" w:type="pct"/>
            <w:vAlign w:val="center"/>
          </w:tcPr>
          <w:p>
            <w:pPr>
              <w:spacing w:line="400" w:lineRule="exact"/>
              <w:jc w:val="center"/>
              <w:rPr>
                <w:rFonts w:eastAsia="仿宋_GB2312"/>
                <w:sz w:val="30"/>
                <w:szCs w:val="30"/>
              </w:rPr>
            </w:pPr>
            <w:r>
              <w:rPr>
                <w:rFonts w:eastAsia="仿宋_GB2312"/>
                <w:sz w:val="30"/>
                <w:szCs w:val="30"/>
              </w:rPr>
              <w:t>≥30%</w:t>
            </w:r>
          </w:p>
        </w:tc>
        <w:tc>
          <w:tcPr>
            <w:tcW w:w="2855" w:type="pct"/>
            <w:vAlign w:val="center"/>
          </w:tcPr>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1.《青岛市绿色城市建设发展试点终期评估报告》</w:t>
            </w:r>
          </w:p>
          <w:p>
            <w:pPr>
              <w:spacing w:line="400" w:lineRule="exact"/>
              <w:jc w:val="left"/>
              <w:rPr>
                <w:rFonts w:eastAsia="仿宋_GB2312"/>
                <w:sz w:val="30"/>
                <w:szCs w:val="30"/>
              </w:rPr>
            </w:pPr>
            <w:r>
              <w:rPr>
                <w:rFonts w:eastAsia="仿宋_GB2312"/>
                <w:sz w:val="30"/>
                <w:szCs w:val="30"/>
              </w:rPr>
              <w:t>2.《青岛市碳金融发展三年行动方案</w:t>
            </w:r>
            <w:r>
              <w:rPr>
                <w:rFonts w:hint="eastAsia" w:eastAsia="仿宋_GB2312"/>
                <w:sz w:val="30"/>
                <w:szCs w:val="30"/>
              </w:rPr>
              <w:t>（</w:t>
            </w:r>
            <w:r>
              <w:rPr>
                <w:rFonts w:eastAsia="仿宋_GB2312"/>
                <w:sz w:val="30"/>
                <w:szCs w:val="30"/>
              </w:rPr>
              <w:t>2023—2025年</w:t>
            </w:r>
            <w:r>
              <w:rPr>
                <w:rFonts w:hint="eastAsia" w:eastAsia="仿宋_GB2312"/>
                <w:sz w:val="30"/>
                <w:szCs w:val="30"/>
              </w:rPr>
              <w:t>）</w:t>
            </w:r>
            <w:r>
              <w:rPr>
                <w:rFonts w:eastAsia="仿宋_GB2312"/>
                <w:sz w:val="30"/>
                <w:szCs w:val="30"/>
              </w:rPr>
              <w:t>》</w:t>
            </w:r>
          </w:p>
          <w:p>
            <w:pPr>
              <w:spacing w:line="400" w:lineRule="exact"/>
              <w:jc w:val="left"/>
              <w:rPr>
                <w:rFonts w:eastAsia="仿宋_GB2312"/>
                <w:sz w:val="30"/>
                <w:szCs w:val="30"/>
              </w:rPr>
            </w:pPr>
            <w:r>
              <w:rPr>
                <w:rFonts w:eastAsia="仿宋_GB2312"/>
                <w:sz w:val="30"/>
                <w:szCs w:val="30"/>
              </w:rPr>
              <w:t>到2025年底，碳账户应用场景更加多样，碳金融产品更加丰富，碳交易市场参与度有效提升；基于海洋碳汇的金融产品逐步丰富；争取绿色债券发行规模突破150亿元，绿色贷款余额突破6000亿元；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54" w:type="pct"/>
            <w:vAlign w:val="center"/>
          </w:tcPr>
          <w:p>
            <w:pPr>
              <w:spacing w:line="400" w:lineRule="exact"/>
              <w:jc w:val="center"/>
              <w:rPr>
                <w:rFonts w:eastAsia="仿宋_GB2312"/>
                <w:sz w:val="30"/>
                <w:szCs w:val="30"/>
              </w:rPr>
            </w:pPr>
            <w:r>
              <w:rPr>
                <w:rFonts w:eastAsia="仿宋_GB2312"/>
                <w:sz w:val="30"/>
                <w:szCs w:val="30"/>
              </w:rPr>
              <w:t>5.4</w:t>
            </w:r>
          </w:p>
        </w:tc>
        <w:tc>
          <w:tcPr>
            <w:tcW w:w="1303" w:type="pct"/>
            <w:vAlign w:val="center"/>
          </w:tcPr>
          <w:p>
            <w:pPr>
              <w:spacing w:line="400" w:lineRule="exact"/>
              <w:jc w:val="center"/>
              <w:rPr>
                <w:rFonts w:eastAsia="仿宋_GB2312"/>
                <w:sz w:val="30"/>
                <w:szCs w:val="30"/>
              </w:rPr>
            </w:pPr>
            <w:r>
              <w:rPr>
                <w:rFonts w:eastAsia="仿宋_GB2312"/>
                <w:sz w:val="30"/>
                <w:szCs w:val="30"/>
              </w:rPr>
              <w:t>绿色贷款余额占贷款余额比重（%）</w:t>
            </w:r>
          </w:p>
        </w:tc>
        <w:tc>
          <w:tcPr>
            <w:tcW w:w="388" w:type="pct"/>
            <w:vAlign w:val="center"/>
          </w:tcPr>
          <w:p>
            <w:pPr>
              <w:spacing w:line="400" w:lineRule="exact"/>
              <w:jc w:val="center"/>
              <w:rPr>
                <w:rFonts w:eastAsia="仿宋_GB2312"/>
                <w:sz w:val="30"/>
                <w:szCs w:val="30"/>
              </w:rPr>
            </w:pPr>
            <w:r>
              <w:rPr>
                <w:rFonts w:eastAsia="仿宋_GB2312"/>
                <w:sz w:val="30"/>
                <w:szCs w:val="30"/>
              </w:rPr>
              <w:t>≥13%</w:t>
            </w:r>
          </w:p>
        </w:tc>
        <w:tc>
          <w:tcPr>
            <w:tcW w:w="2855" w:type="pct"/>
            <w:vAlign w:val="center"/>
          </w:tcPr>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1.《青岛市绿色城市建设发展试点终期评估报告》</w:t>
            </w:r>
          </w:p>
          <w:p>
            <w:pPr>
              <w:spacing w:line="400" w:lineRule="exact"/>
              <w:jc w:val="left"/>
              <w:rPr>
                <w:rFonts w:eastAsia="仿宋_GB2312"/>
                <w:sz w:val="30"/>
                <w:szCs w:val="30"/>
              </w:rPr>
            </w:pPr>
            <w:r>
              <w:rPr>
                <w:rFonts w:eastAsia="仿宋_GB2312"/>
                <w:sz w:val="30"/>
                <w:szCs w:val="30"/>
              </w:rPr>
              <w:t>2.《青岛市碳金融发展三年行动方案</w:t>
            </w:r>
            <w:r>
              <w:rPr>
                <w:rFonts w:hint="eastAsia" w:eastAsia="仿宋_GB2312"/>
                <w:sz w:val="30"/>
                <w:szCs w:val="30"/>
              </w:rPr>
              <w:t>（</w:t>
            </w:r>
            <w:r>
              <w:rPr>
                <w:rFonts w:eastAsia="仿宋_GB2312"/>
                <w:sz w:val="30"/>
                <w:szCs w:val="30"/>
              </w:rPr>
              <w:t>2023—2025年</w:t>
            </w:r>
            <w:r>
              <w:rPr>
                <w:rFonts w:hint="eastAsia" w:eastAsia="仿宋_GB2312"/>
                <w:sz w:val="30"/>
                <w:szCs w:val="30"/>
              </w:rPr>
              <w:t>）</w:t>
            </w:r>
            <w:r>
              <w:rPr>
                <w:rFonts w:eastAsia="仿宋_GB2312"/>
                <w:sz w:val="30"/>
                <w:szCs w:val="30"/>
              </w:rPr>
              <w:t>》</w:t>
            </w:r>
          </w:p>
          <w:p>
            <w:pPr>
              <w:spacing w:line="400" w:lineRule="exact"/>
              <w:jc w:val="left"/>
              <w:rPr>
                <w:rFonts w:eastAsia="仿宋_GB2312"/>
                <w:sz w:val="30"/>
                <w:szCs w:val="30"/>
              </w:rPr>
            </w:pPr>
            <w:r>
              <w:rPr>
                <w:rFonts w:eastAsia="仿宋_GB2312"/>
                <w:sz w:val="30"/>
                <w:szCs w:val="30"/>
              </w:rPr>
              <w:t>到2025年底，碳账户应用场景更加多样，碳金融产品更加丰富，碳交易市场参与度有效提升；基于海洋碳汇的金融产品逐步丰富；争取绿色债券发行规模突破150亿元，绿色贷款余额突破6000亿元；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5.5</w:t>
            </w:r>
          </w:p>
        </w:tc>
        <w:tc>
          <w:tcPr>
            <w:tcW w:w="1303" w:type="pct"/>
            <w:vAlign w:val="center"/>
          </w:tcPr>
          <w:p>
            <w:pPr>
              <w:spacing w:line="400" w:lineRule="exact"/>
              <w:jc w:val="center"/>
              <w:rPr>
                <w:rFonts w:eastAsia="仿宋_GB2312"/>
                <w:sz w:val="30"/>
                <w:szCs w:val="30"/>
              </w:rPr>
            </w:pPr>
            <w:r>
              <w:rPr>
                <w:rFonts w:eastAsia="仿宋_GB2312"/>
                <w:sz w:val="30"/>
                <w:szCs w:val="30"/>
              </w:rPr>
              <w:t>绿色建筑、建造技术创新体系建设</w:t>
            </w:r>
          </w:p>
        </w:tc>
        <w:tc>
          <w:tcPr>
            <w:tcW w:w="388" w:type="pct"/>
            <w:vAlign w:val="center"/>
          </w:tcPr>
          <w:p>
            <w:pPr>
              <w:spacing w:line="400" w:lineRule="exact"/>
              <w:jc w:val="center"/>
              <w:rPr>
                <w:rFonts w:eastAsia="仿宋_GB2312"/>
                <w:sz w:val="30"/>
                <w:szCs w:val="30"/>
              </w:rPr>
            </w:pPr>
            <w:r>
              <w:rPr>
                <w:rFonts w:eastAsia="仿宋_GB2312"/>
                <w:sz w:val="30"/>
                <w:szCs w:val="30"/>
              </w:rPr>
              <w:t>完成</w:t>
            </w:r>
          </w:p>
        </w:tc>
        <w:tc>
          <w:tcPr>
            <w:tcW w:w="2855" w:type="pct"/>
            <w:vAlign w:val="center"/>
          </w:tcPr>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1.《青岛市好房子建设技术导则（初稿）》</w:t>
            </w:r>
          </w:p>
          <w:p>
            <w:pPr>
              <w:spacing w:line="400" w:lineRule="exact"/>
              <w:jc w:val="left"/>
              <w:rPr>
                <w:rFonts w:eastAsia="仿宋_GB2312"/>
                <w:sz w:val="30"/>
                <w:szCs w:val="30"/>
              </w:rPr>
            </w:pPr>
            <w:r>
              <w:rPr>
                <w:rFonts w:eastAsia="仿宋_GB2312"/>
                <w:sz w:val="30"/>
                <w:szCs w:val="30"/>
              </w:rPr>
              <w:t>2.《青岛市建筑工程智慧化工地建设实施方案（试行）》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454" w:type="pct"/>
            <w:vAlign w:val="center"/>
          </w:tcPr>
          <w:p>
            <w:pPr>
              <w:spacing w:line="400" w:lineRule="exact"/>
              <w:jc w:val="center"/>
              <w:rPr>
                <w:rFonts w:eastAsia="仿宋_GB2312"/>
                <w:sz w:val="30"/>
                <w:szCs w:val="30"/>
              </w:rPr>
            </w:pPr>
            <w:r>
              <w:rPr>
                <w:rFonts w:eastAsia="仿宋_GB2312"/>
                <w:sz w:val="30"/>
                <w:szCs w:val="30"/>
              </w:rPr>
              <w:t>5.6</w:t>
            </w:r>
          </w:p>
        </w:tc>
        <w:tc>
          <w:tcPr>
            <w:tcW w:w="1303" w:type="pct"/>
            <w:vAlign w:val="center"/>
          </w:tcPr>
          <w:p>
            <w:pPr>
              <w:spacing w:line="400" w:lineRule="exact"/>
              <w:jc w:val="center"/>
              <w:rPr>
                <w:rFonts w:eastAsia="仿宋_GB2312"/>
                <w:sz w:val="30"/>
                <w:szCs w:val="30"/>
              </w:rPr>
            </w:pPr>
            <w:r>
              <w:rPr>
                <w:rFonts w:hint="eastAsia" w:eastAsia="仿宋_GB2312"/>
                <w:sz w:val="30"/>
                <w:szCs w:val="30"/>
              </w:rPr>
              <w:t>建立城市体检评估制度，定期开展城市体检评估</w:t>
            </w:r>
          </w:p>
        </w:tc>
        <w:tc>
          <w:tcPr>
            <w:tcW w:w="388" w:type="pct"/>
            <w:vAlign w:val="center"/>
          </w:tcPr>
          <w:p>
            <w:pPr>
              <w:spacing w:line="400" w:lineRule="exact"/>
              <w:jc w:val="center"/>
              <w:rPr>
                <w:rFonts w:eastAsia="仿宋_GB2312"/>
                <w:sz w:val="30"/>
                <w:szCs w:val="30"/>
              </w:rPr>
            </w:pPr>
            <w:r>
              <w:rPr>
                <w:rFonts w:eastAsia="仿宋_GB2312"/>
                <w:sz w:val="30"/>
                <w:szCs w:val="30"/>
              </w:rPr>
              <w:t>完成</w:t>
            </w:r>
          </w:p>
        </w:tc>
        <w:tc>
          <w:tcPr>
            <w:tcW w:w="2855" w:type="pct"/>
            <w:vAlign w:val="center"/>
          </w:tcPr>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1.《住房和城乡建设部关于</w:t>
            </w:r>
            <w:r>
              <w:rPr>
                <w:rFonts w:hint="eastAsia" w:eastAsia="仿宋_GB2312"/>
                <w:sz w:val="30"/>
                <w:szCs w:val="30"/>
              </w:rPr>
              <w:t>全面开展城市体检工作的指导意见</w:t>
            </w:r>
            <w:r>
              <w:rPr>
                <w:rFonts w:eastAsia="仿宋_GB2312"/>
                <w:sz w:val="30"/>
                <w:szCs w:val="30"/>
              </w:rPr>
              <w:t>》</w:t>
            </w:r>
          </w:p>
          <w:p>
            <w:pPr>
              <w:spacing w:line="400" w:lineRule="exact"/>
              <w:jc w:val="left"/>
              <w:rPr>
                <w:rFonts w:eastAsia="仿宋_GB2312"/>
                <w:sz w:val="30"/>
                <w:szCs w:val="30"/>
              </w:rPr>
            </w:pPr>
            <w:r>
              <w:rPr>
                <w:rFonts w:eastAsia="仿宋_GB2312"/>
                <w:sz w:val="30"/>
                <w:szCs w:val="30"/>
              </w:rPr>
              <w:t>2.《2023年度青岛市城市体检白皮书》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54" w:type="pct"/>
            <w:vAlign w:val="center"/>
          </w:tcPr>
          <w:p>
            <w:pPr>
              <w:spacing w:line="400" w:lineRule="exact"/>
              <w:jc w:val="center"/>
              <w:rPr>
                <w:rFonts w:eastAsia="仿宋_GB2312"/>
                <w:sz w:val="30"/>
                <w:szCs w:val="30"/>
              </w:rPr>
            </w:pPr>
            <w:r>
              <w:rPr>
                <w:rFonts w:eastAsia="仿宋_GB2312"/>
                <w:sz w:val="30"/>
                <w:szCs w:val="30"/>
              </w:rPr>
              <w:t>5.7</w:t>
            </w:r>
          </w:p>
        </w:tc>
        <w:tc>
          <w:tcPr>
            <w:tcW w:w="1303" w:type="pct"/>
            <w:vAlign w:val="center"/>
          </w:tcPr>
          <w:p>
            <w:pPr>
              <w:spacing w:line="400" w:lineRule="exact"/>
              <w:jc w:val="center"/>
              <w:rPr>
                <w:rFonts w:eastAsia="仿宋_GB2312"/>
                <w:sz w:val="30"/>
                <w:szCs w:val="30"/>
              </w:rPr>
            </w:pPr>
            <w:r>
              <w:rPr>
                <w:rFonts w:eastAsia="仿宋_GB2312"/>
                <w:sz w:val="30"/>
                <w:szCs w:val="30"/>
              </w:rPr>
              <w:t>建立健全绿色城市建设实施方案</w:t>
            </w:r>
          </w:p>
        </w:tc>
        <w:tc>
          <w:tcPr>
            <w:tcW w:w="388" w:type="pct"/>
            <w:vAlign w:val="center"/>
          </w:tcPr>
          <w:p>
            <w:pPr>
              <w:spacing w:line="400" w:lineRule="exact"/>
              <w:jc w:val="center"/>
              <w:rPr>
                <w:rFonts w:eastAsia="仿宋_GB2312"/>
                <w:sz w:val="30"/>
                <w:szCs w:val="30"/>
              </w:rPr>
            </w:pPr>
            <w:r>
              <w:rPr>
                <w:rFonts w:eastAsia="仿宋_GB2312"/>
                <w:sz w:val="30"/>
                <w:szCs w:val="30"/>
              </w:rPr>
              <w:t>完成</w:t>
            </w:r>
          </w:p>
        </w:tc>
        <w:tc>
          <w:tcPr>
            <w:tcW w:w="2855" w:type="pct"/>
            <w:vAlign w:val="center"/>
          </w:tcPr>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1.《青岛市绿色生态城区（镇）建设技术导则（试行）》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454" w:type="pct"/>
            <w:vAlign w:val="center"/>
          </w:tcPr>
          <w:p>
            <w:pPr>
              <w:spacing w:line="400" w:lineRule="exact"/>
              <w:jc w:val="center"/>
              <w:rPr>
                <w:rFonts w:eastAsia="仿宋_GB2312"/>
                <w:sz w:val="30"/>
                <w:szCs w:val="30"/>
              </w:rPr>
            </w:pPr>
            <w:r>
              <w:rPr>
                <w:rFonts w:eastAsia="仿宋_GB2312"/>
                <w:sz w:val="30"/>
                <w:szCs w:val="30"/>
              </w:rPr>
              <w:t>5.8</w:t>
            </w:r>
          </w:p>
        </w:tc>
        <w:tc>
          <w:tcPr>
            <w:tcW w:w="1303" w:type="pct"/>
            <w:vAlign w:val="center"/>
          </w:tcPr>
          <w:p>
            <w:pPr>
              <w:spacing w:line="400" w:lineRule="exact"/>
              <w:jc w:val="center"/>
              <w:rPr>
                <w:rFonts w:eastAsia="仿宋_GB2312"/>
                <w:sz w:val="30"/>
                <w:szCs w:val="30"/>
              </w:rPr>
            </w:pPr>
            <w:r>
              <w:rPr>
                <w:rFonts w:eastAsia="仿宋_GB2312"/>
                <w:sz w:val="30"/>
                <w:szCs w:val="30"/>
              </w:rPr>
              <w:t>建立健全碳排放管理制度</w:t>
            </w:r>
          </w:p>
        </w:tc>
        <w:tc>
          <w:tcPr>
            <w:tcW w:w="388" w:type="pct"/>
            <w:vAlign w:val="center"/>
          </w:tcPr>
          <w:p>
            <w:pPr>
              <w:spacing w:line="400" w:lineRule="exact"/>
              <w:jc w:val="center"/>
              <w:rPr>
                <w:rFonts w:eastAsia="仿宋_GB2312"/>
                <w:sz w:val="30"/>
                <w:szCs w:val="30"/>
              </w:rPr>
            </w:pPr>
            <w:r>
              <w:rPr>
                <w:rFonts w:eastAsia="仿宋_GB2312"/>
                <w:sz w:val="30"/>
                <w:szCs w:val="30"/>
              </w:rPr>
              <w:t>完成</w:t>
            </w:r>
          </w:p>
        </w:tc>
        <w:tc>
          <w:tcPr>
            <w:tcW w:w="2855" w:type="pct"/>
            <w:vAlign w:val="center"/>
          </w:tcPr>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1.国务院《碳排放权交易管理暂行条例》</w:t>
            </w:r>
          </w:p>
          <w:p>
            <w:pPr>
              <w:spacing w:line="400" w:lineRule="exact"/>
              <w:jc w:val="left"/>
              <w:rPr>
                <w:rFonts w:eastAsia="仿宋_GB2312"/>
                <w:sz w:val="30"/>
                <w:szCs w:val="30"/>
              </w:rPr>
            </w:pPr>
            <w:r>
              <w:rPr>
                <w:rFonts w:eastAsia="仿宋_GB2312"/>
                <w:sz w:val="30"/>
                <w:szCs w:val="30"/>
              </w:rPr>
              <w:t>2.山东省《碳排放权交易管理办法（试行）》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4" w:type="pct"/>
            <w:vAlign w:val="center"/>
          </w:tcPr>
          <w:p>
            <w:pPr>
              <w:spacing w:line="400" w:lineRule="exact"/>
              <w:jc w:val="center"/>
              <w:rPr>
                <w:rFonts w:eastAsia="仿宋_GB2312"/>
                <w:sz w:val="30"/>
                <w:szCs w:val="30"/>
              </w:rPr>
            </w:pPr>
            <w:r>
              <w:rPr>
                <w:rFonts w:eastAsia="仿宋_GB2312"/>
                <w:sz w:val="30"/>
                <w:szCs w:val="30"/>
              </w:rPr>
              <w:t>5.9</w:t>
            </w:r>
          </w:p>
        </w:tc>
        <w:tc>
          <w:tcPr>
            <w:tcW w:w="1303" w:type="pct"/>
            <w:vAlign w:val="center"/>
          </w:tcPr>
          <w:p>
            <w:pPr>
              <w:spacing w:line="400" w:lineRule="exact"/>
              <w:jc w:val="center"/>
              <w:rPr>
                <w:rFonts w:eastAsia="仿宋_GB2312"/>
                <w:sz w:val="30"/>
                <w:szCs w:val="30"/>
              </w:rPr>
            </w:pPr>
            <w:r>
              <w:rPr>
                <w:rFonts w:eastAsia="仿宋_GB2312"/>
                <w:sz w:val="30"/>
                <w:szCs w:val="30"/>
              </w:rPr>
              <w:t>绿色低碳专项规划体系（评估方法）</w:t>
            </w:r>
          </w:p>
        </w:tc>
        <w:tc>
          <w:tcPr>
            <w:tcW w:w="388" w:type="pct"/>
            <w:vAlign w:val="center"/>
          </w:tcPr>
          <w:p>
            <w:pPr>
              <w:spacing w:line="400" w:lineRule="exact"/>
              <w:jc w:val="center"/>
              <w:rPr>
                <w:rFonts w:eastAsia="仿宋_GB2312"/>
                <w:sz w:val="30"/>
                <w:szCs w:val="30"/>
              </w:rPr>
            </w:pPr>
            <w:r>
              <w:rPr>
                <w:rFonts w:eastAsia="仿宋_GB2312"/>
                <w:sz w:val="30"/>
                <w:szCs w:val="30"/>
              </w:rPr>
              <w:t>完成</w:t>
            </w:r>
          </w:p>
        </w:tc>
        <w:tc>
          <w:tcPr>
            <w:tcW w:w="2855" w:type="pct"/>
            <w:vAlign w:val="center"/>
          </w:tcPr>
          <w:p>
            <w:pPr>
              <w:spacing w:line="400" w:lineRule="exact"/>
              <w:jc w:val="left"/>
              <w:rPr>
                <w:rFonts w:eastAsia="仿宋_GB2312"/>
                <w:sz w:val="30"/>
                <w:szCs w:val="30"/>
              </w:rPr>
            </w:pPr>
            <w:r>
              <w:rPr>
                <w:rFonts w:eastAsia="仿宋_GB2312"/>
                <w:sz w:val="30"/>
                <w:szCs w:val="30"/>
              </w:rPr>
              <w:t>【指标说明】</w:t>
            </w:r>
          </w:p>
          <w:p>
            <w:pPr>
              <w:spacing w:line="400" w:lineRule="exact"/>
              <w:jc w:val="left"/>
              <w:rPr>
                <w:rFonts w:eastAsia="仿宋_GB2312"/>
                <w:sz w:val="30"/>
                <w:szCs w:val="30"/>
              </w:rPr>
            </w:pPr>
            <w:r>
              <w:rPr>
                <w:rFonts w:eastAsia="仿宋_GB2312"/>
                <w:sz w:val="30"/>
                <w:szCs w:val="30"/>
              </w:rPr>
              <w:t>1.《青岛市绿色城市建设发展规划》</w:t>
            </w:r>
          </w:p>
        </w:tc>
      </w:tr>
    </w:tbl>
    <w:p>
      <w:pPr>
        <w:spacing w:line="16" w:lineRule="exact"/>
        <w:rPr>
          <w:rFonts w:eastAsia="仿宋_GB2312"/>
        </w:rPr>
      </w:pPr>
    </w:p>
    <w:sectPr>
      <w:pgSz w:w="16838" w:h="11906" w:orient="landscape"/>
      <w:pgMar w:top="1800" w:right="1440" w:bottom="1800" w:left="1440" w:header="851" w:footer="992" w:gutter="0"/>
      <w:pgNumType w:fmt="numberInDash"/>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embedRegular r:id="rId1" w:fontKey="{3BF0ACDA-FE64-4DB7-8019-FD125CD09702}"/>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等线">
    <w:altName w:val="Arial Unicode MS"/>
    <w:panose1 w:val="02010600030101010101"/>
    <w:charset w:val="86"/>
    <w:family w:val="auto"/>
    <w:pitch w:val="default"/>
    <w:sig w:usb0="00000000" w:usb1="00000000" w:usb2="00000000" w:usb3="00000000" w:csb0="00000000" w:csb1="00000000"/>
  </w:font>
  <w:font w:name="Tahoma">
    <w:panose1 w:val="020B0604030504040204"/>
    <w:charset w:val="00"/>
    <w:family w:val="swiss"/>
    <w:pitch w:val="default"/>
    <w:sig w:usb0="61007A87" w:usb1="80000000" w:usb2="00000008" w:usb3="00000000" w:csb0="200101FF" w:csb1="20280000"/>
  </w:font>
  <w:font w:name="仿宋_GB2312">
    <w:panose1 w:val="02010609030101010101"/>
    <w:charset w:val="86"/>
    <w:family w:val="modern"/>
    <w:pitch w:val="default"/>
    <w:sig w:usb0="00000001" w:usb1="080E0000" w:usb2="00000000" w:usb3="00000000" w:csb0="00040000" w:csb1="00000000"/>
    <w:embedRegular r:id="rId2" w:fontKey="{E0BE9312-6F6F-4E79-B9FB-249A4158A530}"/>
  </w:font>
  <w:font w:name="方正小标宋_GBK">
    <w:panose1 w:val="03000509000000000000"/>
    <w:charset w:val="86"/>
    <w:family w:val="script"/>
    <w:pitch w:val="default"/>
    <w:sig w:usb0="00000001" w:usb1="080E0000" w:usb2="00000000" w:usb3="00000000" w:csb0="00040000" w:csb1="00000000"/>
    <w:embedRegular r:id="rId3" w:fontKey="{0CB95E10-C145-43BD-81F5-304D28397052}"/>
  </w:font>
  <w:font w:name="仿宋">
    <w:panose1 w:val="02010609060101010101"/>
    <w:charset w:val="86"/>
    <w:family w:val="modern"/>
    <w:pitch w:val="default"/>
    <w:sig w:usb0="800002BF" w:usb1="38CF7CFA" w:usb2="00000016" w:usb3="00000000" w:csb0="00040001" w:csb1="00000000"/>
    <w:embedRegular r:id="rId4" w:fontKey="{48D5857C-053E-4BFC-B260-2A195CB5EB0C}"/>
  </w:font>
  <w:font w:name="楷体_GB2312">
    <w:panose1 w:val="02010609030101010101"/>
    <w:charset w:val="86"/>
    <w:family w:val="modern"/>
    <w:pitch w:val="default"/>
    <w:sig w:usb0="00000001" w:usb1="080E0000" w:usb2="00000000" w:usb3="00000000" w:csb0="00040000" w:csb1="00000000"/>
    <w:embedRegular r:id="rId5" w:fontKey="{3C50CB63-6DFF-432B-8930-A6C9F141F17D}"/>
  </w:font>
  <w:font w:name="Cambria Math">
    <w:panose1 w:val="02040503050406030204"/>
    <w:charset w:val="00"/>
    <w:family w:val="roman"/>
    <w:pitch w:val="default"/>
    <w:sig w:usb0="A00002EF" w:usb1="420020EB" w:usb2="00000000" w:usb3="00000000" w:csb0="2000009F" w:csb1="00000000"/>
    <w:embedRegular r:id="rId6" w:fontKey="{68C433A9-4AE4-4956-8A5B-9BEE1C09DDB8}"/>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jc w:val="cente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lang w:val="zh-CN"/>
                            </w:rPr>
                            <w:t>3</w:t>
                          </w:r>
                          <w:r>
                            <w:rPr>
                              <w:rFonts w:hint="eastAsia" w:ascii="宋体" w:hAnsi="宋体" w:cs="宋体"/>
                              <w:sz w:val="28"/>
                              <w:szCs w:val="28"/>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4"/>
                      <w:jc w:val="cente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lang w:val="zh-CN"/>
                      </w:rPr>
                      <w:t>3</w:t>
                    </w:r>
                    <w:r>
                      <w:rPr>
                        <w:rFonts w:hint="eastAsia" w:ascii="宋体" w:hAnsi="宋体" w:cs="宋体"/>
                        <w:sz w:val="28"/>
                        <w:szCs w:val="28"/>
                        <w:lang w:val="zh-CN"/>
                      </w:rPr>
                      <w:fldChar w:fldCharType="end"/>
                    </w:r>
                  </w:p>
                </w:txbxContent>
              </v:textbox>
            </v:shape>
          </w:pict>
        </mc:Fallback>
      </mc:AlternateContent>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4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5"/>
      <w:suff w:val="nothing"/>
      <w:lvlText w:val="%1.%2.%3　"/>
      <w:lvlJc w:val="left"/>
      <w:pPr>
        <w:ind w:left="1418"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46"/>
      <w:suff w:val="nothing"/>
      <w:lvlText w:val="%1.%2.%3.%4.%5　"/>
      <w:lvlJc w:val="left"/>
      <w:pPr>
        <w:ind w:left="0" w:firstLine="0"/>
      </w:pPr>
      <w:rPr>
        <w:rFonts w:hint="eastAsia" w:ascii="黑体" w:hAnsi="Times New Roman" w:eastAsia="黑体"/>
        <w:b w:val="0"/>
        <w:i w:val="0"/>
        <w:sz w:val="21"/>
      </w:rPr>
    </w:lvl>
    <w:lvl w:ilvl="5" w:tentative="0">
      <w:start w:val="1"/>
      <w:numFmt w:val="decimal"/>
      <w:pStyle w:val="4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E04680A"/>
    <w:multiLevelType w:val="singleLevel"/>
    <w:tmpl w:val="2E04680A"/>
    <w:lvl w:ilvl="0" w:tentative="0">
      <w:start w:val="3"/>
      <w:numFmt w:val="decimal"/>
      <w:suff w:val="space"/>
      <w:lvlText w:val="%1."/>
      <w:lvlJc w:val="left"/>
    </w:lvl>
  </w:abstractNum>
  <w:abstractNum w:abstractNumId="2">
    <w:nsid w:val="646260FA"/>
    <w:multiLevelType w:val="multilevel"/>
    <w:tmpl w:val="646260FA"/>
    <w:lvl w:ilvl="0" w:tentative="0">
      <w:start w:val="1"/>
      <w:numFmt w:val="decimal"/>
      <w:pStyle w:val="60"/>
      <w:suff w:val="nothing"/>
      <w:lvlText w:val="表%1　"/>
      <w:lvlJc w:val="left"/>
      <w:pPr>
        <w:ind w:left="0" w:firstLine="0"/>
      </w:pPr>
      <w:rPr>
        <w:rFonts w:hint="eastAsia" w:ascii="黑体" w:hAnsi="Times New Roman" w:eastAsia="黑体"/>
        <w:b/>
        <w:i w:val="0"/>
        <w:sz w:val="24"/>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MzZTQ3ZmVmMTI0MjkyOTk2NTE4NmI2NTQ4ZjcwNDkifQ=="/>
  </w:docVars>
  <w:rsids>
    <w:rsidRoot w:val="001D3D23"/>
    <w:rsid w:val="00001225"/>
    <w:rsid w:val="00001F3B"/>
    <w:rsid w:val="000029F7"/>
    <w:rsid w:val="00003253"/>
    <w:rsid w:val="00004F1D"/>
    <w:rsid w:val="000052B8"/>
    <w:rsid w:val="00005A42"/>
    <w:rsid w:val="000064AF"/>
    <w:rsid w:val="00006D58"/>
    <w:rsid w:val="000072F4"/>
    <w:rsid w:val="00007E90"/>
    <w:rsid w:val="000127CD"/>
    <w:rsid w:val="000153DC"/>
    <w:rsid w:val="00015BB7"/>
    <w:rsid w:val="00015FCE"/>
    <w:rsid w:val="00016BD4"/>
    <w:rsid w:val="000176BD"/>
    <w:rsid w:val="00017E58"/>
    <w:rsid w:val="00020A6A"/>
    <w:rsid w:val="00021306"/>
    <w:rsid w:val="00021590"/>
    <w:rsid w:val="0002246B"/>
    <w:rsid w:val="00023B9A"/>
    <w:rsid w:val="00025247"/>
    <w:rsid w:val="00030AAD"/>
    <w:rsid w:val="00035FC2"/>
    <w:rsid w:val="00037439"/>
    <w:rsid w:val="00040704"/>
    <w:rsid w:val="00041685"/>
    <w:rsid w:val="0004346A"/>
    <w:rsid w:val="00043731"/>
    <w:rsid w:val="00044937"/>
    <w:rsid w:val="00045ABE"/>
    <w:rsid w:val="00050897"/>
    <w:rsid w:val="00054B3A"/>
    <w:rsid w:val="00054DF9"/>
    <w:rsid w:val="00060A91"/>
    <w:rsid w:val="00067B4D"/>
    <w:rsid w:val="00070841"/>
    <w:rsid w:val="00072A74"/>
    <w:rsid w:val="00072FD8"/>
    <w:rsid w:val="00073933"/>
    <w:rsid w:val="000742D1"/>
    <w:rsid w:val="0007549C"/>
    <w:rsid w:val="00075CFC"/>
    <w:rsid w:val="00080277"/>
    <w:rsid w:val="00080845"/>
    <w:rsid w:val="000838D8"/>
    <w:rsid w:val="00084310"/>
    <w:rsid w:val="00084D0E"/>
    <w:rsid w:val="00084FA4"/>
    <w:rsid w:val="00085EBE"/>
    <w:rsid w:val="00086110"/>
    <w:rsid w:val="00087069"/>
    <w:rsid w:val="00090DDF"/>
    <w:rsid w:val="0009108B"/>
    <w:rsid w:val="00092B83"/>
    <w:rsid w:val="00092BD5"/>
    <w:rsid w:val="00092E27"/>
    <w:rsid w:val="0009355E"/>
    <w:rsid w:val="00093AA5"/>
    <w:rsid w:val="0009466B"/>
    <w:rsid w:val="000971B7"/>
    <w:rsid w:val="00097681"/>
    <w:rsid w:val="0009775F"/>
    <w:rsid w:val="00097842"/>
    <w:rsid w:val="000A2F30"/>
    <w:rsid w:val="000A3B78"/>
    <w:rsid w:val="000A4B41"/>
    <w:rsid w:val="000A6021"/>
    <w:rsid w:val="000A71DF"/>
    <w:rsid w:val="000A78A8"/>
    <w:rsid w:val="000B0320"/>
    <w:rsid w:val="000B1481"/>
    <w:rsid w:val="000B2291"/>
    <w:rsid w:val="000B279E"/>
    <w:rsid w:val="000B425D"/>
    <w:rsid w:val="000B42D6"/>
    <w:rsid w:val="000B7F87"/>
    <w:rsid w:val="000C21B4"/>
    <w:rsid w:val="000C235D"/>
    <w:rsid w:val="000C6679"/>
    <w:rsid w:val="000C6DE3"/>
    <w:rsid w:val="000C7543"/>
    <w:rsid w:val="000D07CB"/>
    <w:rsid w:val="000D2245"/>
    <w:rsid w:val="000D25A4"/>
    <w:rsid w:val="000D2683"/>
    <w:rsid w:val="000D76AA"/>
    <w:rsid w:val="000E14C6"/>
    <w:rsid w:val="000E2CA6"/>
    <w:rsid w:val="000E2FB9"/>
    <w:rsid w:val="000E48F2"/>
    <w:rsid w:val="000E59AB"/>
    <w:rsid w:val="000E61F2"/>
    <w:rsid w:val="000E6DBE"/>
    <w:rsid w:val="000F0E9B"/>
    <w:rsid w:val="000F1FF2"/>
    <w:rsid w:val="000F6BC4"/>
    <w:rsid w:val="000F76FE"/>
    <w:rsid w:val="000F7B28"/>
    <w:rsid w:val="00100489"/>
    <w:rsid w:val="00100F4A"/>
    <w:rsid w:val="001010C9"/>
    <w:rsid w:val="00101A63"/>
    <w:rsid w:val="001037FB"/>
    <w:rsid w:val="001043B5"/>
    <w:rsid w:val="00105113"/>
    <w:rsid w:val="00107113"/>
    <w:rsid w:val="00107C1D"/>
    <w:rsid w:val="0011048E"/>
    <w:rsid w:val="00111483"/>
    <w:rsid w:val="00111D6A"/>
    <w:rsid w:val="00111FAD"/>
    <w:rsid w:val="00112779"/>
    <w:rsid w:val="0011304D"/>
    <w:rsid w:val="0011337A"/>
    <w:rsid w:val="001139F2"/>
    <w:rsid w:val="00114072"/>
    <w:rsid w:val="00114130"/>
    <w:rsid w:val="00114C48"/>
    <w:rsid w:val="001210BC"/>
    <w:rsid w:val="001216D8"/>
    <w:rsid w:val="001227F1"/>
    <w:rsid w:val="00123130"/>
    <w:rsid w:val="00124F2D"/>
    <w:rsid w:val="00125D04"/>
    <w:rsid w:val="00126FE0"/>
    <w:rsid w:val="0013038F"/>
    <w:rsid w:val="001310F8"/>
    <w:rsid w:val="00132EF9"/>
    <w:rsid w:val="00133ECE"/>
    <w:rsid w:val="00134D74"/>
    <w:rsid w:val="001352E3"/>
    <w:rsid w:val="00135822"/>
    <w:rsid w:val="001361CE"/>
    <w:rsid w:val="00137471"/>
    <w:rsid w:val="00137587"/>
    <w:rsid w:val="001414BF"/>
    <w:rsid w:val="00141915"/>
    <w:rsid w:val="00141CB1"/>
    <w:rsid w:val="0014356A"/>
    <w:rsid w:val="00145F4E"/>
    <w:rsid w:val="00146341"/>
    <w:rsid w:val="001472D5"/>
    <w:rsid w:val="0014764B"/>
    <w:rsid w:val="001505CF"/>
    <w:rsid w:val="00152431"/>
    <w:rsid w:val="00152663"/>
    <w:rsid w:val="001542FA"/>
    <w:rsid w:val="00156CBC"/>
    <w:rsid w:val="00157967"/>
    <w:rsid w:val="0016199C"/>
    <w:rsid w:val="00162231"/>
    <w:rsid w:val="0016248D"/>
    <w:rsid w:val="0016388A"/>
    <w:rsid w:val="001646CD"/>
    <w:rsid w:val="00165594"/>
    <w:rsid w:val="001704A4"/>
    <w:rsid w:val="00171DFE"/>
    <w:rsid w:val="00174580"/>
    <w:rsid w:val="001755BA"/>
    <w:rsid w:val="0017653D"/>
    <w:rsid w:val="00176987"/>
    <w:rsid w:val="00176DF5"/>
    <w:rsid w:val="00177192"/>
    <w:rsid w:val="0017773D"/>
    <w:rsid w:val="00180761"/>
    <w:rsid w:val="00183C38"/>
    <w:rsid w:val="00186048"/>
    <w:rsid w:val="001872C3"/>
    <w:rsid w:val="0019109B"/>
    <w:rsid w:val="001942B0"/>
    <w:rsid w:val="00194EA4"/>
    <w:rsid w:val="00195229"/>
    <w:rsid w:val="0019701A"/>
    <w:rsid w:val="001A2A30"/>
    <w:rsid w:val="001A4531"/>
    <w:rsid w:val="001A6A89"/>
    <w:rsid w:val="001A6CE1"/>
    <w:rsid w:val="001A743A"/>
    <w:rsid w:val="001B110C"/>
    <w:rsid w:val="001B27E7"/>
    <w:rsid w:val="001B2AF9"/>
    <w:rsid w:val="001B4EC4"/>
    <w:rsid w:val="001B5668"/>
    <w:rsid w:val="001B6E54"/>
    <w:rsid w:val="001B71E0"/>
    <w:rsid w:val="001C0F03"/>
    <w:rsid w:val="001C1F6B"/>
    <w:rsid w:val="001C4A29"/>
    <w:rsid w:val="001D0E39"/>
    <w:rsid w:val="001D33E8"/>
    <w:rsid w:val="001D3639"/>
    <w:rsid w:val="001D3D23"/>
    <w:rsid w:val="001D5DD1"/>
    <w:rsid w:val="001E042D"/>
    <w:rsid w:val="001E11CF"/>
    <w:rsid w:val="001E1529"/>
    <w:rsid w:val="001E2233"/>
    <w:rsid w:val="001E7FAD"/>
    <w:rsid w:val="001F02A2"/>
    <w:rsid w:val="001F0C03"/>
    <w:rsid w:val="001F1F1D"/>
    <w:rsid w:val="001F482B"/>
    <w:rsid w:val="001F59AA"/>
    <w:rsid w:val="001F62D4"/>
    <w:rsid w:val="001F6FAF"/>
    <w:rsid w:val="001F7282"/>
    <w:rsid w:val="001F77F1"/>
    <w:rsid w:val="001F7A5D"/>
    <w:rsid w:val="001F7C67"/>
    <w:rsid w:val="00201BA2"/>
    <w:rsid w:val="00201D7E"/>
    <w:rsid w:val="002026F4"/>
    <w:rsid w:val="002034A7"/>
    <w:rsid w:val="0020660E"/>
    <w:rsid w:val="00206BEB"/>
    <w:rsid w:val="002071DC"/>
    <w:rsid w:val="00210BFB"/>
    <w:rsid w:val="00211634"/>
    <w:rsid w:val="00211B02"/>
    <w:rsid w:val="00211E06"/>
    <w:rsid w:val="0021337F"/>
    <w:rsid w:val="00213385"/>
    <w:rsid w:val="00213B98"/>
    <w:rsid w:val="00214A73"/>
    <w:rsid w:val="002159E7"/>
    <w:rsid w:val="00217E5C"/>
    <w:rsid w:val="0022130E"/>
    <w:rsid w:val="00222782"/>
    <w:rsid w:val="0022316C"/>
    <w:rsid w:val="002231B5"/>
    <w:rsid w:val="00223220"/>
    <w:rsid w:val="0022371A"/>
    <w:rsid w:val="002241F8"/>
    <w:rsid w:val="0022599A"/>
    <w:rsid w:val="0022688A"/>
    <w:rsid w:val="00226F73"/>
    <w:rsid w:val="00230DB6"/>
    <w:rsid w:val="0023222B"/>
    <w:rsid w:val="00232DD5"/>
    <w:rsid w:val="002351E0"/>
    <w:rsid w:val="00237E02"/>
    <w:rsid w:val="0024139A"/>
    <w:rsid w:val="002416CC"/>
    <w:rsid w:val="002424BB"/>
    <w:rsid w:val="00243796"/>
    <w:rsid w:val="00244EE8"/>
    <w:rsid w:val="00245C81"/>
    <w:rsid w:val="00245EBC"/>
    <w:rsid w:val="002468CF"/>
    <w:rsid w:val="0025135C"/>
    <w:rsid w:val="00252EE9"/>
    <w:rsid w:val="00253059"/>
    <w:rsid w:val="0025392E"/>
    <w:rsid w:val="002549DB"/>
    <w:rsid w:val="00256156"/>
    <w:rsid w:val="0026174A"/>
    <w:rsid w:val="002619F9"/>
    <w:rsid w:val="00261F50"/>
    <w:rsid w:val="0026205F"/>
    <w:rsid w:val="00264470"/>
    <w:rsid w:val="002657FE"/>
    <w:rsid w:val="00265C86"/>
    <w:rsid w:val="00266A9F"/>
    <w:rsid w:val="002673DD"/>
    <w:rsid w:val="00270050"/>
    <w:rsid w:val="00270D99"/>
    <w:rsid w:val="002713A8"/>
    <w:rsid w:val="00271DDE"/>
    <w:rsid w:val="00273951"/>
    <w:rsid w:val="00273AE1"/>
    <w:rsid w:val="00275A9D"/>
    <w:rsid w:val="00277C8E"/>
    <w:rsid w:val="00280599"/>
    <w:rsid w:val="00282957"/>
    <w:rsid w:val="0028670C"/>
    <w:rsid w:val="00287DD6"/>
    <w:rsid w:val="00287F36"/>
    <w:rsid w:val="00296269"/>
    <w:rsid w:val="0029634A"/>
    <w:rsid w:val="00296562"/>
    <w:rsid w:val="002969E0"/>
    <w:rsid w:val="00296AC9"/>
    <w:rsid w:val="00297231"/>
    <w:rsid w:val="00297992"/>
    <w:rsid w:val="002A2C14"/>
    <w:rsid w:val="002A2D57"/>
    <w:rsid w:val="002A3E19"/>
    <w:rsid w:val="002A5552"/>
    <w:rsid w:val="002A7E7C"/>
    <w:rsid w:val="002B2E39"/>
    <w:rsid w:val="002B3786"/>
    <w:rsid w:val="002B4C52"/>
    <w:rsid w:val="002B51DE"/>
    <w:rsid w:val="002B69EA"/>
    <w:rsid w:val="002B71E0"/>
    <w:rsid w:val="002C1C08"/>
    <w:rsid w:val="002C4F43"/>
    <w:rsid w:val="002D0B20"/>
    <w:rsid w:val="002D20B2"/>
    <w:rsid w:val="002D2A51"/>
    <w:rsid w:val="002D2EB9"/>
    <w:rsid w:val="002D522A"/>
    <w:rsid w:val="002D58F6"/>
    <w:rsid w:val="002D5912"/>
    <w:rsid w:val="002D6232"/>
    <w:rsid w:val="002D6346"/>
    <w:rsid w:val="002D66BA"/>
    <w:rsid w:val="002E0D17"/>
    <w:rsid w:val="002E20E0"/>
    <w:rsid w:val="002E6D03"/>
    <w:rsid w:val="002F71EA"/>
    <w:rsid w:val="002F7C4A"/>
    <w:rsid w:val="00300781"/>
    <w:rsid w:val="00300B12"/>
    <w:rsid w:val="00302894"/>
    <w:rsid w:val="003031ED"/>
    <w:rsid w:val="00305930"/>
    <w:rsid w:val="003068C2"/>
    <w:rsid w:val="0031222E"/>
    <w:rsid w:val="00315002"/>
    <w:rsid w:val="003166BA"/>
    <w:rsid w:val="00316CAE"/>
    <w:rsid w:val="003179FA"/>
    <w:rsid w:val="00317D2B"/>
    <w:rsid w:val="00320534"/>
    <w:rsid w:val="003211B3"/>
    <w:rsid w:val="003219B4"/>
    <w:rsid w:val="00322A2D"/>
    <w:rsid w:val="0032323A"/>
    <w:rsid w:val="0032386B"/>
    <w:rsid w:val="00326776"/>
    <w:rsid w:val="00326782"/>
    <w:rsid w:val="003307FD"/>
    <w:rsid w:val="00330A55"/>
    <w:rsid w:val="00330E4F"/>
    <w:rsid w:val="00331BC4"/>
    <w:rsid w:val="003328B7"/>
    <w:rsid w:val="00333138"/>
    <w:rsid w:val="003333BE"/>
    <w:rsid w:val="0033432C"/>
    <w:rsid w:val="003357B8"/>
    <w:rsid w:val="00336A6C"/>
    <w:rsid w:val="00340B55"/>
    <w:rsid w:val="003413A5"/>
    <w:rsid w:val="0034197D"/>
    <w:rsid w:val="0034271B"/>
    <w:rsid w:val="00342D35"/>
    <w:rsid w:val="00343043"/>
    <w:rsid w:val="003431CC"/>
    <w:rsid w:val="00346CD5"/>
    <w:rsid w:val="0034718A"/>
    <w:rsid w:val="00350805"/>
    <w:rsid w:val="00350E1E"/>
    <w:rsid w:val="00351AEE"/>
    <w:rsid w:val="00356257"/>
    <w:rsid w:val="00356A67"/>
    <w:rsid w:val="003603CF"/>
    <w:rsid w:val="00360EFB"/>
    <w:rsid w:val="003610C9"/>
    <w:rsid w:val="00363050"/>
    <w:rsid w:val="00363B91"/>
    <w:rsid w:val="00364F3B"/>
    <w:rsid w:val="003652A8"/>
    <w:rsid w:val="0036596E"/>
    <w:rsid w:val="00367015"/>
    <w:rsid w:val="0036776F"/>
    <w:rsid w:val="0037028A"/>
    <w:rsid w:val="00370FAA"/>
    <w:rsid w:val="00371407"/>
    <w:rsid w:val="00371D99"/>
    <w:rsid w:val="00371E19"/>
    <w:rsid w:val="00374045"/>
    <w:rsid w:val="003749D1"/>
    <w:rsid w:val="003755C7"/>
    <w:rsid w:val="00375764"/>
    <w:rsid w:val="00376828"/>
    <w:rsid w:val="00380746"/>
    <w:rsid w:val="00381D6B"/>
    <w:rsid w:val="003859A3"/>
    <w:rsid w:val="00386921"/>
    <w:rsid w:val="0038770C"/>
    <w:rsid w:val="00387DA5"/>
    <w:rsid w:val="0039062C"/>
    <w:rsid w:val="0039086B"/>
    <w:rsid w:val="00391E70"/>
    <w:rsid w:val="00391FB4"/>
    <w:rsid w:val="00392E50"/>
    <w:rsid w:val="00393377"/>
    <w:rsid w:val="003940DC"/>
    <w:rsid w:val="003947F9"/>
    <w:rsid w:val="0039610D"/>
    <w:rsid w:val="00396629"/>
    <w:rsid w:val="003966D6"/>
    <w:rsid w:val="00396C38"/>
    <w:rsid w:val="00397073"/>
    <w:rsid w:val="003974CE"/>
    <w:rsid w:val="003A102A"/>
    <w:rsid w:val="003A13CC"/>
    <w:rsid w:val="003A1B83"/>
    <w:rsid w:val="003A216C"/>
    <w:rsid w:val="003A24A4"/>
    <w:rsid w:val="003A3CC6"/>
    <w:rsid w:val="003A5885"/>
    <w:rsid w:val="003A6083"/>
    <w:rsid w:val="003A7F71"/>
    <w:rsid w:val="003A7F87"/>
    <w:rsid w:val="003B0589"/>
    <w:rsid w:val="003B0A6F"/>
    <w:rsid w:val="003B0B4F"/>
    <w:rsid w:val="003B116D"/>
    <w:rsid w:val="003B24F2"/>
    <w:rsid w:val="003B2DBB"/>
    <w:rsid w:val="003B3698"/>
    <w:rsid w:val="003B3CCA"/>
    <w:rsid w:val="003B4065"/>
    <w:rsid w:val="003B5D8D"/>
    <w:rsid w:val="003B6898"/>
    <w:rsid w:val="003B6A83"/>
    <w:rsid w:val="003B6AB6"/>
    <w:rsid w:val="003C1093"/>
    <w:rsid w:val="003C1A1C"/>
    <w:rsid w:val="003C34F0"/>
    <w:rsid w:val="003C3CD8"/>
    <w:rsid w:val="003C439D"/>
    <w:rsid w:val="003C54CA"/>
    <w:rsid w:val="003C5C50"/>
    <w:rsid w:val="003D08AD"/>
    <w:rsid w:val="003D134F"/>
    <w:rsid w:val="003D14F1"/>
    <w:rsid w:val="003D336C"/>
    <w:rsid w:val="003D3480"/>
    <w:rsid w:val="003D549C"/>
    <w:rsid w:val="003D5E1F"/>
    <w:rsid w:val="003D623E"/>
    <w:rsid w:val="003D646A"/>
    <w:rsid w:val="003E0C75"/>
    <w:rsid w:val="003E1F56"/>
    <w:rsid w:val="003E2564"/>
    <w:rsid w:val="003E25CB"/>
    <w:rsid w:val="003E34D5"/>
    <w:rsid w:val="003E3999"/>
    <w:rsid w:val="003E3F81"/>
    <w:rsid w:val="003E46BC"/>
    <w:rsid w:val="003E536A"/>
    <w:rsid w:val="003E566D"/>
    <w:rsid w:val="003E666D"/>
    <w:rsid w:val="003E7DB0"/>
    <w:rsid w:val="003F3486"/>
    <w:rsid w:val="003F678A"/>
    <w:rsid w:val="00401E83"/>
    <w:rsid w:val="00402056"/>
    <w:rsid w:val="0040239E"/>
    <w:rsid w:val="0040425F"/>
    <w:rsid w:val="00407C22"/>
    <w:rsid w:val="004100F8"/>
    <w:rsid w:val="0041276A"/>
    <w:rsid w:val="00412913"/>
    <w:rsid w:val="004143D8"/>
    <w:rsid w:val="0041654F"/>
    <w:rsid w:val="0041690F"/>
    <w:rsid w:val="00416DFE"/>
    <w:rsid w:val="00416FDF"/>
    <w:rsid w:val="00417459"/>
    <w:rsid w:val="004179C1"/>
    <w:rsid w:val="004209F1"/>
    <w:rsid w:val="0042154F"/>
    <w:rsid w:val="004219E6"/>
    <w:rsid w:val="00421FAF"/>
    <w:rsid w:val="00422064"/>
    <w:rsid w:val="00423905"/>
    <w:rsid w:val="004249CC"/>
    <w:rsid w:val="00424FFC"/>
    <w:rsid w:val="00425C2C"/>
    <w:rsid w:val="00431963"/>
    <w:rsid w:val="00431E89"/>
    <w:rsid w:val="00432D04"/>
    <w:rsid w:val="004340BB"/>
    <w:rsid w:val="00434195"/>
    <w:rsid w:val="00434D24"/>
    <w:rsid w:val="0044032B"/>
    <w:rsid w:val="00440BB6"/>
    <w:rsid w:val="00440D71"/>
    <w:rsid w:val="00441FBC"/>
    <w:rsid w:val="0044216F"/>
    <w:rsid w:val="00442D59"/>
    <w:rsid w:val="00443ABD"/>
    <w:rsid w:val="00446083"/>
    <w:rsid w:val="004462A1"/>
    <w:rsid w:val="00446FC4"/>
    <w:rsid w:val="0044788C"/>
    <w:rsid w:val="004478F0"/>
    <w:rsid w:val="00447A4C"/>
    <w:rsid w:val="00454AE3"/>
    <w:rsid w:val="0045509B"/>
    <w:rsid w:val="00455182"/>
    <w:rsid w:val="004562F3"/>
    <w:rsid w:val="00460086"/>
    <w:rsid w:val="0046027D"/>
    <w:rsid w:val="0046064C"/>
    <w:rsid w:val="00462C0E"/>
    <w:rsid w:val="00462CA2"/>
    <w:rsid w:val="00463928"/>
    <w:rsid w:val="004639A2"/>
    <w:rsid w:val="00464138"/>
    <w:rsid w:val="004643B3"/>
    <w:rsid w:val="004647DF"/>
    <w:rsid w:val="00465940"/>
    <w:rsid w:val="004662D8"/>
    <w:rsid w:val="004666E6"/>
    <w:rsid w:val="00471D03"/>
    <w:rsid w:val="004740B5"/>
    <w:rsid w:val="00475420"/>
    <w:rsid w:val="00476B98"/>
    <w:rsid w:val="00477B0C"/>
    <w:rsid w:val="00480FE5"/>
    <w:rsid w:val="0048180A"/>
    <w:rsid w:val="004819F1"/>
    <w:rsid w:val="00483730"/>
    <w:rsid w:val="00486094"/>
    <w:rsid w:val="004872CC"/>
    <w:rsid w:val="00487CA9"/>
    <w:rsid w:val="0049053E"/>
    <w:rsid w:val="00490EAC"/>
    <w:rsid w:val="004912CB"/>
    <w:rsid w:val="00492253"/>
    <w:rsid w:val="004929C6"/>
    <w:rsid w:val="00492D46"/>
    <w:rsid w:val="0049339D"/>
    <w:rsid w:val="004942B9"/>
    <w:rsid w:val="00494B06"/>
    <w:rsid w:val="004952AC"/>
    <w:rsid w:val="004964B3"/>
    <w:rsid w:val="00497640"/>
    <w:rsid w:val="00497C0D"/>
    <w:rsid w:val="004A03F6"/>
    <w:rsid w:val="004A4FF9"/>
    <w:rsid w:val="004A50B5"/>
    <w:rsid w:val="004A511D"/>
    <w:rsid w:val="004A5E7C"/>
    <w:rsid w:val="004B1418"/>
    <w:rsid w:val="004B1557"/>
    <w:rsid w:val="004B3347"/>
    <w:rsid w:val="004B3B5B"/>
    <w:rsid w:val="004B44DC"/>
    <w:rsid w:val="004C041E"/>
    <w:rsid w:val="004C2AC2"/>
    <w:rsid w:val="004C33D0"/>
    <w:rsid w:val="004C67A3"/>
    <w:rsid w:val="004C6CC5"/>
    <w:rsid w:val="004D0C9A"/>
    <w:rsid w:val="004D216A"/>
    <w:rsid w:val="004D28E2"/>
    <w:rsid w:val="004D2A78"/>
    <w:rsid w:val="004D2D07"/>
    <w:rsid w:val="004D3267"/>
    <w:rsid w:val="004D41B0"/>
    <w:rsid w:val="004D41F8"/>
    <w:rsid w:val="004D4D7F"/>
    <w:rsid w:val="004D673B"/>
    <w:rsid w:val="004D6E4E"/>
    <w:rsid w:val="004D750A"/>
    <w:rsid w:val="004D7D04"/>
    <w:rsid w:val="004E0577"/>
    <w:rsid w:val="004E0AD6"/>
    <w:rsid w:val="004E1D7B"/>
    <w:rsid w:val="004E24CE"/>
    <w:rsid w:val="004E25C5"/>
    <w:rsid w:val="004E365B"/>
    <w:rsid w:val="004E5510"/>
    <w:rsid w:val="004E5AD7"/>
    <w:rsid w:val="004E5D30"/>
    <w:rsid w:val="004F50BA"/>
    <w:rsid w:val="004F6176"/>
    <w:rsid w:val="004F77E7"/>
    <w:rsid w:val="004F7B50"/>
    <w:rsid w:val="0050130E"/>
    <w:rsid w:val="00502FFB"/>
    <w:rsid w:val="0050352C"/>
    <w:rsid w:val="00503538"/>
    <w:rsid w:val="00507DD1"/>
    <w:rsid w:val="00511ED5"/>
    <w:rsid w:val="005137BD"/>
    <w:rsid w:val="00515BF2"/>
    <w:rsid w:val="00520DBB"/>
    <w:rsid w:val="005222EA"/>
    <w:rsid w:val="00525A35"/>
    <w:rsid w:val="00525FF4"/>
    <w:rsid w:val="00527091"/>
    <w:rsid w:val="00531028"/>
    <w:rsid w:val="00532E30"/>
    <w:rsid w:val="005335DE"/>
    <w:rsid w:val="0053595F"/>
    <w:rsid w:val="00535E84"/>
    <w:rsid w:val="005360B2"/>
    <w:rsid w:val="00536204"/>
    <w:rsid w:val="00536A2D"/>
    <w:rsid w:val="00540444"/>
    <w:rsid w:val="005410AB"/>
    <w:rsid w:val="00542F39"/>
    <w:rsid w:val="0054339F"/>
    <w:rsid w:val="00543511"/>
    <w:rsid w:val="00546AF9"/>
    <w:rsid w:val="00547F31"/>
    <w:rsid w:val="005529F5"/>
    <w:rsid w:val="00552C83"/>
    <w:rsid w:val="00552F44"/>
    <w:rsid w:val="005535DE"/>
    <w:rsid w:val="005538AF"/>
    <w:rsid w:val="00554F2C"/>
    <w:rsid w:val="005550A3"/>
    <w:rsid w:val="00560123"/>
    <w:rsid w:val="0056084B"/>
    <w:rsid w:val="00562805"/>
    <w:rsid w:val="00562C05"/>
    <w:rsid w:val="00565E10"/>
    <w:rsid w:val="005705F5"/>
    <w:rsid w:val="005708CD"/>
    <w:rsid w:val="005726EB"/>
    <w:rsid w:val="00577CA0"/>
    <w:rsid w:val="00582418"/>
    <w:rsid w:val="005840A9"/>
    <w:rsid w:val="005843E7"/>
    <w:rsid w:val="00585673"/>
    <w:rsid w:val="00591A06"/>
    <w:rsid w:val="00591A96"/>
    <w:rsid w:val="00592C7E"/>
    <w:rsid w:val="00593E08"/>
    <w:rsid w:val="00595299"/>
    <w:rsid w:val="0059683D"/>
    <w:rsid w:val="005977A6"/>
    <w:rsid w:val="005A4614"/>
    <w:rsid w:val="005A5362"/>
    <w:rsid w:val="005A5A01"/>
    <w:rsid w:val="005A5A85"/>
    <w:rsid w:val="005A5B2B"/>
    <w:rsid w:val="005A69DF"/>
    <w:rsid w:val="005A7459"/>
    <w:rsid w:val="005B0458"/>
    <w:rsid w:val="005B0E21"/>
    <w:rsid w:val="005B236A"/>
    <w:rsid w:val="005B4587"/>
    <w:rsid w:val="005B59F0"/>
    <w:rsid w:val="005B5AD4"/>
    <w:rsid w:val="005B762F"/>
    <w:rsid w:val="005C0674"/>
    <w:rsid w:val="005C4290"/>
    <w:rsid w:val="005C4BDA"/>
    <w:rsid w:val="005C4EA4"/>
    <w:rsid w:val="005C7132"/>
    <w:rsid w:val="005D1514"/>
    <w:rsid w:val="005D1F75"/>
    <w:rsid w:val="005D2AC2"/>
    <w:rsid w:val="005D544C"/>
    <w:rsid w:val="005D57EA"/>
    <w:rsid w:val="005E01E7"/>
    <w:rsid w:val="005E0F7E"/>
    <w:rsid w:val="005E1A2A"/>
    <w:rsid w:val="005E2E5E"/>
    <w:rsid w:val="005E3E62"/>
    <w:rsid w:val="005E4485"/>
    <w:rsid w:val="005E57C4"/>
    <w:rsid w:val="005E5A9B"/>
    <w:rsid w:val="005E6879"/>
    <w:rsid w:val="005E749F"/>
    <w:rsid w:val="005F1ECC"/>
    <w:rsid w:val="005F29F1"/>
    <w:rsid w:val="005F3770"/>
    <w:rsid w:val="005F3CEE"/>
    <w:rsid w:val="005F3CFB"/>
    <w:rsid w:val="00600465"/>
    <w:rsid w:val="00600976"/>
    <w:rsid w:val="00601000"/>
    <w:rsid w:val="00601409"/>
    <w:rsid w:val="00603C86"/>
    <w:rsid w:val="00604251"/>
    <w:rsid w:val="00613C48"/>
    <w:rsid w:val="00613F2D"/>
    <w:rsid w:val="00614725"/>
    <w:rsid w:val="00614A02"/>
    <w:rsid w:val="00615435"/>
    <w:rsid w:val="00616300"/>
    <w:rsid w:val="00616817"/>
    <w:rsid w:val="00616D99"/>
    <w:rsid w:val="00616EBF"/>
    <w:rsid w:val="006205B7"/>
    <w:rsid w:val="006214CA"/>
    <w:rsid w:val="00622D14"/>
    <w:rsid w:val="00623878"/>
    <w:rsid w:val="0062408E"/>
    <w:rsid w:val="0062595C"/>
    <w:rsid w:val="006276CA"/>
    <w:rsid w:val="00631D0C"/>
    <w:rsid w:val="0063426D"/>
    <w:rsid w:val="00634739"/>
    <w:rsid w:val="00634CA2"/>
    <w:rsid w:val="00636E04"/>
    <w:rsid w:val="00636E2D"/>
    <w:rsid w:val="00637EA0"/>
    <w:rsid w:val="00640D14"/>
    <w:rsid w:val="00641ECA"/>
    <w:rsid w:val="00643D09"/>
    <w:rsid w:val="00643F62"/>
    <w:rsid w:val="0064470E"/>
    <w:rsid w:val="0064491C"/>
    <w:rsid w:val="00646B55"/>
    <w:rsid w:val="00646D31"/>
    <w:rsid w:val="006504BD"/>
    <w:rsid w:val="00651724"/>
    <w:rsid w:val="00652EE9"/>
    <w:rsid w:val="00654923"/>
    <w:rsid w:val="00654F54"/>
    <w:rsid w:val="00655ED0"/>
    <w:rsid w:val="00657480"/>
    <w:rsid w:val="00660078"/>
    <w:rsid w:val="00662600"/>
    <w:rsid w:val="00663758"/>
    <w:rsid w:val="00664B31"/>
    <w:rsid w:val="006650B9"/>
    <w:rsid w:val="006652C9"/>
    <w:rsid w:val="00665B43"/>
    <w:rsid w:val="00665B6A"/>
    <w:rsid w:val="006662B7"/>
    <w:rsid w:val="00670059"/>
    <w:rsid w:val="006714ED"/>
    <w:rsid w:val="00672518"/>
    <w:rsid w:val="00674F61"/>
    <w:rsid w:val="006771BB"/>
    <w:rsid w:val="00677386"/>
    <w:rsid w:val="006837BD"/>
    <w:rsid w:val="00685372"/>
    <w:rsid w:val="0068690C"/>
    <w:rsid w:val="00687F89"/>
    <w:rsid w:val="00690E78"/>
    <w:rsid w:val="006925F6"/>
    <w:rsid w:val="006939AE"/>
    <w:rsid w:val="00694ADD"/>
    <w:rsid w:val="006950CE"/>
    <w:rsid w:val="006951F0"/>
    <w:rsid w:val="00697BB8"/>
    <w:rsid w:val="006A0138"/>
    <w:rsid w:val="006A424D"/>
    <w:rsid w:val="006A52BA"/>
    <w:rsid w:val="006A7848"/>
    <w:rsid w:val="006B1494"/>
    <w:rsid w:val="006B258E"/>
    <w:rsid w:val="006B3B9C"/>
    <w:rsid w:val="006B45E5"/>
    <w:rsid w:val="006C173A"/>
    <w:rsid w:val="006C6DA3"/>
    <w:rsid w:val="006C70A4"/>
    <w:rsid w:val="006C7A6C"/>
    <w:rsid w:val="006C7B99"/>
    <w:rsid w:val="006C7F83"/>
    <w:rsid w:val="006D02D3"/>
    <w:rsid w:val="006D0CA0"/>
    <w:rsid w:val="006D130D"/>
    <w:rsid w:val="006D1E1D"/>
    <w:rsid w:val="006D2058"/>
    <w:rsid w:val="006D33D5"/>
    <w:rsid w:val="006D722E"/>
    <w:rsid w:val="006D742A"/>
    <w:rsid w:val="006E2A78"/>
    <w:rsid w:val="006E2D8B"/>
    <w:rsid w:val="006E4FF6"/>
    <w:rsid w:val="006E578B"/>
    <w:rsid w:val="006E66DF"/>
    <w:rsid w:val="006E6E2C"/>
    <w:rsid w:val="006F1705"/>
    <w:rsid w:val="006F1B00"/>
    <w:rsid w:val="006F1BC0"/>
    <w:rsid w:val="006F211F"/>
    <w:rsid w:val="006F21E1"/>
    <w:rsid w:val="006F338D"/>
    <w:rsid w:val="006F7157"/>
    <w:rsid w:val="00700DE0"/>
    <w:rsid w:val="00702A3F"/>
    <w:rsid w:val="007038E9"/>
    <w:rsid w:val="007040C0"/>
    <w:rsid w:val="00704348"/>
    <w:rsid w:val="00706BA8"/>
    <w:rsid w:val="00707632"/>
    <w:rsid w:val="00707751"/>
    <w:rsid w:val="00707BF5"/>
    <w:rsid w:val="00710FAC"/>
    <w:rsid w:val="00711177"/>
    <w:rsid w:val="00713077"/>
    <w:rsid w:val="007135BF"/>
    <w:rsid w:val="0071405F"/>
    <w:rsid w:val="00716F52"/>
    <w:rsid w:val="007179B9"/>
    <w:rsid w:val="00722033"/>
    <w:rsid w:val="00722A9D"/>
    <w:rsid w:val="00727CC7"/>
    <w:rsid w:val="007307DC"/>
    <w:rsid w:val="00730FF5"/>
    <w:rsid w:val="0073122F"/>
    <w:rsid w:val="007316D6"/>
    <w:rsid w:val="00731887"/>
    <w:rsid w:val="00732557"/>
    <w:rsid w:val="00733C61"/>
    <w:rsid w:val="00734745"/>
    <w:rsid w:val="00735856"/>
    <w:rsid w:val="00735F04"/>
    <w:rsid w:val="00736631"/>
    <w:rsid w:val="00740CBD"/>
    <w:rsid w:val="007413DB"/>
    <w:rsid w:val="00742FDE"/>
    <w:rsid w:val="00743193"/>
    <w:rsid w:val="007438C8"/>
    <w:rsid w:val="00744CA5"/>
    <w:rsid w:val="0074573F"/>
    <w:rsid w:val="00746026"/>
    <w:rsid w:val="00746109"/>
    <w:rsid w:val="00750311"/>
    <w:rsid w:val="00754176"/>
    <w:rsid w:val="00755D42"/>
    <w:rsid w:val="007620E5"/>
    <w:rsid w:val="00762D43"/>
    <w:rsid w:val="007632D3"/>
    <w:rsid w:val="00763DDA"/>
    <w:rsid w:val="00764BDA"/>
    <w:rsid w:val="007656D4"/>
    <w:rsid w:val="00766229"/>
    <w:rsid w:val="00766842"/>
    <w:rsid w:val="007707AC"/>
    <w:rsid w:val="007722A7"/>
    <w:rsid w:val="0077292E"/>
    <w:rsid w:val="0077417D"/>
    <w:rsid w:val="007754DD"/>
    <w:rsid w:val="00776C59"/>
    <w:rsid w:val="00776CFA"/>
    <w:rsid w:val="007848FB"/>
    <w:rsid w:val="0078751C"/>
    <w:rsid w:val="0079131A"/>
    <w:rsid w:val="00792204"/>
    <w:rsid w:val="00792907"/>
    <w:rsid w:val="00795DDD"/>
    <w:rsid w:val="00796533"/>
    <w:rsid w:val="0079759D"/>
    <w:rsid w:val="007977B0"/>
    <w:rsid w:val="007A148D"/>
    <w:rsid w:val="007A1C96"/>
    <w:rsid w:val="007A25D3"/>
    <w:rsid w:val="007A26A0"/>
    <w:rsid w:val="007A2C0B"/>
    <w:rsid w:val="007A348D"/>
    <w:rsid w:val="007A3D8E"/>
    <w:rsid w:val="007A513D"/>
    <w:rsid w:val="007A6213"/>
    <w:rsid w:val="007A75C0"/>
    <w:rsid w:val="007B33F3"/>
    <w:rsid w:val="007B37D3"/>
    <w:rsid w:val="007B3ADA"/>
    <w:rsid w:val="007B78F1"/>
    <w:rsid w:val="007C1905"/>
    <w:rsid w:val="007C1E1E"/>
    <w:rsid w:val="007C1E2A"/>
    <w:rsid w:val="007C4AA6"/>
    <w:rsid w:val="007C4C59"/>
    <w:rsid w:val="007C4C69"/>
    <w:rsid w:val="007C54E6"/>
    <w:rsid w:val="007C577E"/>
    <w:rsid w:val="007C698E"/>
    <w:rsid w:val="007C7C79"/>
    <w:rsid w:val="007D1BE4"/>
    <w:rsid w:val="007D3936"/>
    <w:rsid w:val="007D6481"/>
    <w:rsid w:val="007E29EE"/>
    <w:rsid w:val="007E32D7"/>
    <w:rsid w:val="007E4C9F"/>
    <w:rsid w:val="007E723A"/>
    <w:rsid w:val="007E73FA"/>
    <w:rsid w:val="007F06D3"/>
    <w:rsid w:val="007F06E9"/>
    <w:rsid w:val="007F0F41"/>
    <w:rsid w:val="007F1ACC"/>
    <w:rsid w:val="007F4410"/>
    <w:rsid w:val="007F577E"/>
    <w:rsid w:val="0080092B"/>
    <w:rsid w:val="0080184D"/>
    <w:rsid w:val="0080231E"/>
    <w:rsid w:val="0080249A"/>
    <w:rsid w:val="008047B1"/>
    <w:rsid w:val="00804843"/>
    <w:rsid w:val="008052E9"/>
    <w:rsid w:val="00806EF7"/>
    <w:rsid w:val="008118DB"/>
    <w:rsid w:val="00812538"/>
    <w:rsid w:val="00812663"/>
    <w:rsid w:val="008132C3"/>
    <w:rsid w:val="00814A0C"/>
    <w:rsid w:val="00814A27"/>
    <w:rsid w:val="0081511D"/>
    <w:rsid w:val="008162B3"/>
    <w:rsid w:val="00816E8B"/>
    <w:rsid w:val="0082010C"/>
    <w:rsid w:val="00820883"/>
    <w:rsid w:val="00822609"/>
    <w:rsid w:val="00822D09"/>
    <w:rsid w:val="00823BC7"/>
    <w:rsid w:val="0082409E"/>
    <w:rsid w:val="00824A1E"/>
    <w:rsid w:val="00825CF1"/>
    <w:rsid w:val="00827D31"/>
    <w:rsid w:val="00827F45"/>
    <w:rsid w:val="00832A35"/>
    <w:rsid w:val="00832C68"/>
    <w:rsid w:val="00832F78"/>
    <w:rsid w:val="008340C2"/>
    <w:rsid w:val="00834C1F"/>
    <w:rsid w:val="00834F2C"/>
    <w:rsid w:val="0083511D"/>
    <w:rsid w:val="00835A4D"/>
    <w:rsid w:val="00836013"/>
    <w:rsid w:val="008370FB"/>
    <w:rsid w:val="008420E0"/>
    <w:rsid w:val="00842397"/>
    <w:rsid w:val="00842FA9"/>
    <w:rsid w:val="008432A3"/>
    <w:rsid w:val="00844EDE"/>
    <w:rsid w:val="00846409"/>
    <w:rsid w:val="00847203"/>
    <w:rsid w:val="00850D71"/>
    <w:rsid w:val="008512AB"/>
    <w:rsid w:val="008535BB"/>
    <w:rsid w:val="00853BF2"/>
    <w:rsid w:val="00854066"/>
    <w:rsid w:val="00854169"/>
    <w:rsid w:val="00855006"/>
    <w:rsid w:val="008569BB"/>
    <w:rsid w:val="00857E01"/>
    <w:rsid w:val="00857E06"/>
    <w:rsid w:val="00860DA0"/>
    <w:rsid w:val="00862D4D"/>
    <w:rsid w:val="00863294"/>
    <w:rsid w:val="00863BC2"/>
    <w:rsid w:val="00865790"/>
    <w:rsid w:val="0086753A"/>
    <w:rsid w:val="00867C88"/>
    <w:rsid w:val="00867FE3"/>
    <w:rsid w:val="00870A6B"/>
    <w:rsid w:val="00872974"/>
    <w:rsid w:val="00872DA2"/>
    <w:rsid w:val="008750A0"/>
    <w:rsid w:val="0087576D"/>
    <w:rsid w:val="008759D6"/>
    <w:rsid w:val="00875DAD"/>
    <w:rsid w:val="00876964"/>
    <w:rsid w:val="00876DA4"/>
    <w:rsid w:val="0087780A"/>
    <w:rsid w:val="008803B6"/>
    <w:rsid w:val="008814D1"/>
    <w:rsid w:val="0088271D"/>
    <w:rsid w:val="0088314C"/>
    <w:rsid w:val="00884281"/>
    <w:rsid w:val="00884AAD"/>
    <w:rsid w:val="00885409"/>
    <w:rsid w:val="0089152E"/>
    <w:rsid w:val="00893E2A"/>
    <w:rsid w:val="008941D7"/>
    <w:rsid w:val="008947AB"/>
    <w:rsid w:val="008952F1"/>
    <w:rsid w:val="00896AFF"/>
    <w:rsid w:val="008A00EF"/>
    <w:rsid w:val="008A011A"/>
    <w:rsid w:val="008A16AC"/>
    <w:rsid w:val="008A1894"/>
    <w:rsid w:val="008A282D"/>
    <w:rsid w:val="008A31E7"/>
    <w:rsid w:val="008A352A"/>
    <w:rsid w:val="008A415A"/>
    <w:rsid w:val="008A4A4B"/>
    <w:rsid w:val="008A5A6A"/>
    <w:rsid w:val="008A5FC7"/>
    <w:rsid w:val="008A6B66"/>
    <w:rsid w:val="008A6F3A"/>
    <w:rsid w:val="008A6FF4"/>
    <w:rsid w:val="008A7379"/>
    <w:rsid w:val="008A7B7F"/>
    <w:rsid w:val="008B083C"/>
    <w:rsid w:val="008B09BD"/>
    <w:rsid w:val="008B0D9C"/>
    <w:rsid w:val="008B274F"/>
    <w:rsid w:val="008B4E72"/>
    <w:rsid w:val="008B5CB3"/>
    <w:rsid w:val="008B5D01"/>
    <w:rsid w:val="008B62CC"/>
    <w:rsid w:val="008B67CA"/>
    <w:rsid w:val="008B78D6"/>
    <w:rsid w:val="008C17AB"/>
    <w:rsid w:val="008C2D25"/>
    <w:rsid w:val="008C30ED"/>
    <w:rsid w:val="008C39BE"/>
    <w:rsid w:val="008C5471"/>
    <w:rsid w:val="008C562E"/>
    <w:rsid w:val="008C74D9"/>
    <w:rsid w:val="008C7C51"/>
    <w:rsid w:val="008D02E8"/>
    <w:rsid w:val="008D071B"/>
    <w:rsid w:val="008D1C86"/>
    <w:rsid w:val="008D674C"/>
    <w:rsid w:val="008E0FF0"/>
    <w:rsid w:val="008E2BDA"/>
    <w:rsid w:val="008E3E16"/>
    <w:rsid w:val="008E401D"/>
    <w:rsid w:val="008E40C2"/>
    <w:rsid w:val="008E474D"/>
    <w:rsid w:val="008E4B84"/>
    <w:rsid w:val="008E61CB"/>
    <w:rsid w:val="008F0EEA"/>
    <w:rsid w:val="008F3FE0"/>
    <w:rsid w:val="008F42AA"/>
    <w:rsid w:val="008F5AD7"/>
    <w:rsid w:val="008F6666"/>
    <w:rsid w:val="008F6692"/>
    <w:rsid w:val="008F6B18"/>
    <w:rsid w:val="00904099"/>
    <w:rsid w:val="0090418D"/>
    <w:rsid w:val="00904303"/>
    <w:rsid w:val="00904856"/>
    <w:rsid w:val="00905013"/>
    <w:rsid w:val="00905EFD"/>
    <w:rsid w:val="00907696"/>
    <w:rsid w:val="009119E5"/>
    <w:rsid w:val="00913D58"/>
    <w:rsid w:val="009148C3"/>
    <w:rsid w:val="00917964"/>
    <w:rsid w:val="009212D8"/>
    <w:rsid w:val="009244E6"/>
    <w:rsid w:val="00924811"/>
    <w:rsid w:val="00926054"/>
    <w:rsid w:val="00926229"/>
    <w:rsid w:val="009268A4"/>
    <w:rsid w:val="0092722C"/>
    <w:rsid w:val="00927391"/>
    <w:rsid w:val="00932864"/>
    <w:rsid w:val="00933C84"/>
    <w:rsid w:val="00935043"/>
    <w:rsid w:val="00937770"/>
    <w:rsid w:val="0094061C"/>
    <w:rsid w:val="0094147F"/>
    <w:rsid w:val="00943107"/>
    <w:rsid w:val="0094432F"/>
    <w:rsid w:val="009445D0"/>
    <w:rsid w:val="0094478A"/>
    <w:rsid w:val="00944DD4"/>
    <w:rsid w:val="00947484"/>
    <w:rsid w:val="00947A54"/>
    <w:rsid w:val="00950882"/>
    <w:rsid w:val="00955102"/>
    <w:rsid w:val="00955475"/>
    <w:rsid w:val="00957069"/>
    <w:rsid w:val="00957259"/>
    <w:rsid w:val="00957C4C"/>
    <w:rsid w:val="0096037C"/>
    <w:rsid w:val="00960BDF"/>
    <w:rsid w:val="00960F02"/>
    <w:rsid w:val="0096384A"/>
    <w:rsid w:val="00964C4B"/>
    <w:rsid w:val="00965454"/>
    <w:rsid w:val="00965757"/>
    <w:rsid w:val="00965B4A"/>
    <w:rsid w:val="0096701D"/>
    <w:rsid w:val="009676B6"/>
    <w:rsid w:val="009677CA"/>
    <w:rsid w:val="00970C6F"/>
    <w:rsid w:val="00970FF4"/>
    <w:rsid w:val="00971D99"/>
    <w:rsid w:val="00971F13"/>
    <w:rsid w:val="00972384"/>
    <w:rsid w:val="00972A84"/>
    <w:rsid w:val="009736FE"/>
    <w:rsid w:val="0097668A"/>
    <w:rsid w:val="009767A4"/>
    <w:rsid w:val="009776E8"/>
    <w:rsid w:val="009813ED"/>
    <w:rsid w:val="00981A52"/>
    <w:rsid w:val="0098247E"/>
    <w:rsid w:val="009824EE"/>
    <w:rsid w:val="0098270C"/>
    <w:rsid w:val="00986A0F"/>
    <w:rsid w:val="00990496"/>
    <w:rsid w:val="00992BEA"/>
    <w:rsid w:val="00993625"/>
    <w:rsid w:val="00993F38"/>
    <w:rsid w:val="0099573A"/>
    <w:rsid w:val="0099649B"/>
    <w:rsid w:val="0099694B"/>
    <w:rsid w:val="009973F2"/>
    <w:rsid w:val="009A04E8"/>
    <w:rsid w:val="009A3B3B"/>
    <w:rsid w:val="009A4A7E"/>
    <w:rsid w:val="009A4D2F"/>
    <w:rsid w:val="009A667E"/>
    <w:rsid w:val="009B15B1"/>
    <w:rsid w:val="009B31EA"/>
    <w:rsid w:val="009B523C"/>
    <w:rsid w:val="009B542A"/>
    <w:rsid w:val="009B59BB"/>
    <w:rsid w:val="009B6A74"/>
    <w:rsid w:val="009B76EA"/>
    <w:rsid w:val="009C01C2"/>
    <w:rsid w:val="009C098B"/>
    <w:rsid w:val="009C0DD9"/>
    <w:rsid w:val="009C0EB9"/>
    <w:rsid w:val="009C0F1B"/>
    <w:rsid w:val="009C11FC"/>
    <w:rsid w:val="009C2900"/>
    <w:rsid w:val="009C2B48"/>
    <w:rsid w:val="009C4605"/>
    <w:rsid w:val="009D12FB"/>
    <w:rsid w:val="009D2AC3"/>
    <w:rsid w:val="009D2ADF"/>
    <w:rsid w:val="009D344A"/>
    <w:rsid w:val="009D531E"/>
    <w:rsid w:val="009D6594"/>
    <w:rsid w:val="009D6A5B"/>
    <w:rsid w:val="009D7F19"/>
    <w:rsid w:val="009E0D05"/>
    <w:rsid w:val="009E11AD"/>
    <w:rsid w:val="009E164F"/>
    <w:rsid w:val="009E512F"/>
    <w:rsid w:val="009E566E"/>
    <w:rsid w:val="009E69F1"/>
    <w:rsid w:val="009E7A72"/>
    <w:rsid w:val="009F1334"/>
    <w:rsid w:val="009F2D35"/>
    <w:rsid w:val="009F5966"/>
    <w:rsid w:val="009F6D60"/>
    <w:rsid w:val="009F729C"/>
    <w:rsid w:val="009F7752"/>
    <w:rsid w:val="00A003B0"/>
    <w:rsid w:val="00A00520"/>
    <w:rsid w:val="00A01722"/>
    <w:rsid w:val="00A032A6"/>
    <w:rsid w:val="00A04400"/>
    <w:rsid w:val="00A051D7"/>
    <w:rsid w:val="00A0540A"/>
    <w:rsid w:val="00A077B2"/>
    <w:rsid w:val="00A10A49"/>
    <w:rsid w:val="00A117E0"/>
    <w:rsid w:val="00A117E2"/>
    <w:rsid w:val="00A135CA"/>
    <w:rsid w:val="00A14888"/>
    <w:rsid w:val="00A14F54"/>
    <w:rsid w:val="00A16309"/>
    <w:rsid w:val="00A1666B"/>
    <w:rsid w:val="00A17DC5"/>
    <w:rsid w:val="00A21B9B"/>
    <w:rsid w:val="00A222A1"/>
    <w:rsid w:val="00A23EC4"/>
    <w:rsid w:val="00A2415B"/>
    <w:rsid w:val="00A2715B"/>
    <w:rsid w:val="00A27486"/>
    <w:rsid w:val="00A3131C"/>
    <w:rsid w:val="00A31F16"/>
    <w:rsid w:val="00A32715"/>
    <w:rsid w:val="00A328E8"/>
    <w:rsid w:val="00A35312"/>
    <w:rsid w:val="00A355D1"/>
    <w:rsid w:val="00A36A9D"/>
    <w:rsid w:val="00A3736C"/>
    <w:rsid w:val="00A379F1"/>
    <w:rsid w:val="00A40885"/>
    <w:rsid w:val="00A41684"/>
    <w:rsid w:val="00A4202B"/>
    <w:rsid w:val="00A42CE6"/>
    <w:rsid w:val="00A42FFA"/>
    <w:rsid w:val="00A435FA"/>
    <w:rsid w:val="00A464C3"/>
    <w:rsid w:val="00A466B0"/>
    <w:rsid w:val="00A47C5A"/>
    <w:rsid w:val="00A54268"/>
    <w:rsid w:val="00A54D99"/>
    <w:rsid w:val="00A568AD"/>
    <w:rsid w:val="00A57FF4"/>
    <w:rsid w:val="00A6652C"/>
    <w:rsid w:val="00A6694B"/>
    <w:rsid w:val="00A70458"/>
    <w:rsid w:val="00A74480"/>
    <w:rsid w:val="00A76E79"/>
    <w:rsid w:val="00A81B12"/>
    <w:rsid w:val="00A82A1A"/>
    <w:rsid w:val="00A8673E"/>
    <w:rsid w:val="00A87D83"/>
    <w:rsid w:val="00A87EED"/>
    <w:rsid w:val="00A91CD1"/>
    <w:rsid w:val="00A940EB"/>
    <w:rsid w:val="00A944D7"/>
    <w:rsid w:val="00A94CAA"/>
    <w:rsid w:val="00A94CAE"/>
    <w:rsid w:val="00A95F48"/>
    <w:rsid w:val="00A97DB5"/>
    <w:rsid w:val="00AA2B31"/>
    <w:rsid w:val="00AA5161"/>
    <w:rsid w:val="00AA5CFB"/>
    <w:rsid w:val="00AA60AB"/>
    <w:rsid w:val="00AA6F58"/>
    <w:rsid w:val="00AB0528"/>
    <w:rsid w:val="00AB0B8F"/>
    <w:rsid w:val="00AB1E62"/>
    <w:rsid w:val="00AB3022"/>
    <w:rsid w:val="00AC024D"/>
    <w:rsid w:val="00AC392B"/>
    <w:rsid w:val="00AC3C3B"/>
    <w:rsid w:val="00AC444F"/>
    <w:rsid w:val="00AC46FB"/>
    <w:rsid w:val="00AC5319"/>
    <w:rsid w:val="00AC62D1"/>
    <w:rsid w:val="00AC714E"/>
    <w:rsid w:val="00AC73FA"/>
    <w:rsid w:val="00AC7FB2"/>
    <w:rsid w:val="00AD19FF"/>
    <w:rsid w:val="00AD1A38"/>
    <w:rsid w:val="00AD1D07"/>
    <w:rsid w:val="00AD1FE6"/>
    <w:rsid w:val="00AD235A"/>
    <w:rsid w:val="00AD328F"/>
    <w:rsid w:val="00AD4565"/>
    <w:rsid w:val="00AE0B77"/>
    <w:rsid w:val="00AE1097"/>
    <w:rsid w:val="00AE124E"/>
    <w:rsid w:val="00AE32AC"/>
    <w:rsid w:val="00AE5243"/>
    <w:rsid w:val="00AE63EA"/>
    <w:rsid w:val="00AE663F"/>
    <w:rsid w:val="00AE7136"/>
    <w:rsid w:val="00AE72AF"/>
    <w:rsid w:val="00AE7AD7"/>
    <w:rsid w:val="00AF07E9"/>
    <w:rsid w:val="00AF1EE8"/>
    <w:rsid w:val="00AF2C9D"/>
    <w:rsid w:val="00AF4E69"/>
    <w:rsid w:val="00B00778"/>
    <w:rsid w:val="00B0349F"/>
    <w:rsid w:val="00B039B5"/>
    <w:rsid w:val="00B06C44"/>
    <w:rsid w:val="00B0713C"/>
    <w:rsid w:val="00B073AA"/>
    <w:rsid w:val="00B10832"/>
    <w:rsid w:val="00B10A84"/>
    <w:rsid w:val="00B11F82"/>
    <w:rsid w:val="00B15ABB"/>
    <w:rsid w:val="00B16217"/>
    <w:rsid w:val="00B174C9"/>
    <w:rsid w:val="00B2482D"/>
    <w:rsid w:val="00B25030"/>
    <w:rsid w:val="00B2536C"/>
    <w:rsid w:val="00B2546C"/>
    <w:rsid w:val="00B26361"/>
    <w:rsid w:val="00B31B94"/>
    <w:rsid w:val="00B31FB1"/>
    <w:rsid w:val="00B34A81"/>
    <w:rsid w:val="00B35F8B"/>
    <w:rsid w:val="00B36142"/>
    <w:rsid w:val="00B36EBA"/>
    <w:rsid w:val="00B4082E"/>
    <w:rsid w:val="00B427F8"/>
    <w:rsid w:val="00B42A72"/>
    <w:rsid w:val="00B456EB"/>
    <w:rsid w:val="00B45772"/>
    <w:rsid w:val="00B469F4"/>
    <w:rsid w:val="00B47D5A"/>
    <w:rsid w:val="00B51159"/>
    <w:rsid w:val="00B51631"/>
    <w:rsid w:val="00B51C02"/>
    <w:rsid w:val="00B53633"/>
    <w:rsid w:val="00B53DF2"/>
    <w:rsid w:val="00B54E51"/>
    <w:rsid w:val="00B57EB2"/>
    <w:rsid w:val="00B60383"/>
    <w:rsid w:val="00B60E5D"/>
    <w:rsid w:val="00B61F22"/>
    <w:rsid w:val="00B62CCF"/>
    <w:rsid w:val="00B651B9"/>
    <w:rsid w:val="00B65F11"/>
    <w:rsid w:val="00B660FB"/>
    <w:rsid w:val="00B702BE"/>
    <w:rsid w:val="00B70678"/>
    <w:rsid w:val="00B71BF6"/>
    <w:rsid w:val="00B72499"/>
    <w:rsid w:val="00B7544A"/>
    <w:rsid w:val="00B75A4A"/>
    <w:rsid w:val="00B75D7A"/>
    <w:rsid w:val="00B76B94"/>
    <w:rsid w:val="00B76BFB"/>
    <w:rsid w:val="00B7724D"/>
    <w:rsid w:val="00B77404"/>
    <w:rsid w:val="00B77BC3"/>
    <w:rsid w:val="00B80188"/>
    <w:rsid w:val="00B8075D"/>
    <w:rsid w:val="00B812D4"/>
    <w:rsid w:val="00B82D30"/>
    <w:rsid w:val="00B83311"/>
    <w:rsid w:val="00B87DA3"/>
    <w:rsid w:val="00B90787"/>
    <w:rsid w:val="00B90B8F"/>
    <w:rsid w:val="00B9218D"/>
    <w:rsid w:val="00B939F4"/>
    <w:rsid w:val="00B941C5"/>
    <w:rsid w:val="00B94728"/>
    <w:rsid w:val="00B94B9A"/>
    <w:rsid w:val="00B95438"/>
    <w:rsid w:val="00B964EC"/>
    <w:rsid w:val="00B968B5"/>
    <w:rsid w:val="00B96CA4"/>
    <w:rsid w:val="00B97AEA"/>
    <w:rsid w:val="00BA1151"/>
    <w:rsid w:val="00BA1949"/>
    <w:rsid w:val="00BA1F6C"/>
    <w:rsid w:val="00BA28FF"/>
    <w:rsid w:val="00BA3C9F"/>
    <w:rsid w:val="00BA44E0"/>
    <w:rsid w:val="00BA49BD"/>
    <w:rsid w:val="00BA593D"/>
    <w:rsid w:val="00BA6306"/>
    <w:rsid w:val="00BB3567"/>
    <w:rsid w:val="00BB43DB"/>
    <w:rsid w:val="00BB4705"/>
    <w:rsid w:val="00BB4E44"/>
    <w:rsid w:val="00BB644C"/>
    <w:rsid w:val="00BB6525"/>
    <w:rsid w:val="00BB6E40"/>
    <w:rsid w:val="00BB794C"/>
    <w:rsid w:val="00BC036C"/>
    <w:rsid w:val="00BC115A"/>
    <w:rsid w:val="00BC210F"/>
    <w:rsid w:val="00BC2C64"/>
    <w:rsid w:val="00BC5F75"/>
    <w:rsid w:val="00BC7E5B"/>
    <w:rsid w:val="00BD0AB7"/>
    <w:rsid w:val="00BD20B2"/>
    <w:rsid w:val="00BD2733"/>
    <w:rsid w:val="00BD38F2"/>
    <w:rsid w:val="00BD39D6"/>
    <w:rsid w:val="00BD4F10"/>
    <w:rsid w:val="00BD5717"/>
    <w:rsid w:val="00BD6A20"/>
    <w:rsid w:val="00BD6B7D"/>
    <w:rsid w:val="00BD6E41"/>
    <w:rsid w:val="00BD6ED4"/>
    <w:rsid w:val="00BE03AB"/>
    <w:rsid w:val="00BE26B2"/>
    <w:rsid w:val="00BE2759"/>
    <w:rsid w:val="00BE2B5D"/>
    <w:rsid w:val="00BE2CFB"/>
    <w:rsid w:val="00BE3C5A"/>
    <w:rsid w:val="00BE611B"/>
    <w:rsid w:val="00BE6DFA"/>
    <w:rsid w:val="00BF1021"/>
    <w:rsid w:val="00BF34FE"/>
    <w:rsid w:val="00BF6038"/>
    <w:rsid w:val="00C01C82"/>
    <w:rsid w:val="00C01DBF"/>
    <w:rsid w:val="00C02243"/>
    <w:rsid w:val="00C02EAF"/>
    <w:rsid w:val="00C047CE"/>
    <w:rsid w:val="00C05010"/>
    <w:rsid w:val="00C05C48"/>
    <w:rsid w:val="00C06C49"/>
    <w:rsid w:val="00C06DB5"/>
    <w:rsid w:val="00C11178"/>
    <w:rsid w:val="00C11CDC"/>
    <w:rsid w:val="00C11F1F"/>
    <w:rsid w:val="00C14143"/>
    <w:rsid w:val="00C14D75"/>
    <w:rsid w:val="00C15565"/>
    <w:rsid w:val="00C15712"/>
    <w:rsid w:val="00C1597E"/>
    <w:rsid w:val="00C16557"/>
    <w:rsid w:val="00C20EAC"/>
    <w:rsid w:val="00C214C7"/>
    <w:rsid w:val="00C215FE"/>
    <w:rsid w:val="00C25DEE"/>
    <w:rsid w:val="00C3066B"/>
    <w:rsid w:val="00C319ED"/>
    <w:rsid w:val="00C3215A"/>
    <w:rsid w:val="00C35EBF"/>
    <w:rsid w:val="00C36654"/>
    <w:rsid w:val="00C37B78"/>
    <w:rsid w:val="00C37C6C"/>
    <w:rsid w:val="00C37F25"/>
    <w:rsid w:val="00C406FC"/>
    <w:rsid w:val="00C40E2F"/>
    <w:rsid w:val="00C417DD"/>
    <w:rsid w:val="00C4257A"/>
    <w:rsid w:val="00C43708"/>
    <w:rsid w:val="00C45C7F"/>
    <w:rsid w:val="00C51A04"/>
    <w:rsid w:val="00C5237A"/>
    <w:rsid w:val="00C53141"/>
    <w:rsid w:val="00C5374B"/>
    <w:rsid w:val="00C53A32"/>
    <w:rsid w:val="00C554B9"/>
    <w:rsid w:val="00C5594A"/>
    <w:rsid w:val="00C55FCF"/>
    <w:rsid w:val="00C602D0"/>
    <w:rsid w:val="00C623A3"/>
    <w:rsid w:val="00C627FF"/>
    <w:rsid w:val="00C63B8E"/>
    <w:rsid w:val="00C64FC0"/>
    <w:rsid w:val="00C655BB"/>
    <w:rsid w:val="00C70E2C"/>
    <w:rsid w:val="00C71D4C"/>
    <w:rsid w:val="00C7492A"/>
    <w:rsid w:val="00C772AE"/>
    <w:rsid w:val="00C77830"/>
    <w:rsid w:val="00C80E38"/>
    <w:rsid w:val="00C827F9"/>
    <w:rsid w:val="00C834A8"/>
    <w:rsid w:val="00C83DD0"/>
    <w:rsid w:val="00C848CD"/>
    <w:rsid w:val="00C84AC8"/>
    <w:rsid w:val="00C84E11"/>
    <w:rsid w:val="00C863FF"/>
    <w:rsid w:val="00C8700F"/>
    <w:rsid w:val="00C87AE8"/>
    <w:rsid w:val="00C905FA"/>
    <w:rsid w:val="00C91C05"/>
    <w:rsid w:val="00C92E75"/>
    <w:rsid w:val="00C96453"/>
    <w:rsid w:val="00CA2606"/>
    <w:rsid w:val="00CA3795"/>
    <w:rsid w:val="00CB3E3A"/>
    <w:rsid w:val="00CB43B3"/>
    <w:rsid w:val="00CB512D"/>
    <w:rsid w:val="00CB585A"/>
    <w:rsid w:val="00CB7769"/>
    <w:rsid w:val="00CC031C"/>
    <w:rsid w:val="00CC11CE"/>
    <w:rsid w:val="00CC395B"/>
    <w:rsid w:val="00CC4A9C"/>
    <w:rsid w:val="00CC5BE1"/>
    <w:rsid w:val="00CC6139"/>
    <w:rsid w:val="00CC6F55"/>
    <w:rsid w:val="00CD134E"/>
    <w:rsid w:val="00CD2EC7"/>
    <w:rsid w:val="00CD30BC"/>
    <w:rsid w:val="00CD546A"/>
    <w:rsid w:val="00CD603F"/>
    <w:rsid w:val="00CD6C2D"/>
    <w:rsid w:val="00CE2355"/>
    <w:rsid w:val="00CE252E"/>
    <w:rsid w:val="00CE2548"/>
    <w:rsid w:val="00CE5906"/>
    <w:rsid w:val="00CE6633"/>
    <w:rsid w:val="00CF139E"/>
    <w:rsid w:val="00CF4097"/>
    <w:rsid w:val="00CF4C65"/>
    <w:rsid w:val="00CF5537"/>
    <w:rsid w:val="00CF5E4E"/>
    <w:rsid w:val="00D00D63"/>
    <w:rsid w:val="00D02355"/>
    <w:rsid w:val="00D0283E"/>
    <w:rsid w:val="00D05F1E"/>
    <w:rsid w:val="00D0686F"/>
    <w:rsid w:val="00D11346"/>
    <w:rsid w:val="00D11D58"/>
    <w:rsid w:val="00D138CB"/>
    <w:rsid w:val="00D140E7"/>
    <w:rsid w:val="00D150DF"/>
    <w:rsid w:val="00D15F4A"/>
    <w:rsid w:val="00D16A33"/>
    <w:rsid w:val="00D16B89"/>
    <w:rsid w:val="00D17E1A"/>
    <w:rsid w:val="00D20A8B"/>
    <w:rsid w:val="00D216A2"/>
    <w:rsid w:val="00D21DD4"/>
    <w:rsid w:val="00D225F0"/>
    <w:rsid w:val="00D304BC"/>
    <w:rsid w:val="00D30511"/>
    <w:rsid w:val="00D312D1"/>
    <w:rsid w:val="00D31767"/>
    <w:rsid w:val="00D32748"/>
    <w:rsid w:val="00D32BF0"/>
    <w:rsid w:val="00D32EBF"/>
    <w:rsid w:val="00D34908"/>
    <w:rsid w:val="00D35C05"/>
    <w:rsid w:val="00D36B58"/>
    <w:rsid w:val="00D36CD0"/>
    <w:rsid w:val="00D42533"/>
    <w:rsid w:val="00D44637"/>
    <w:rsid w:val="00D45324"/>
    <w:rsid w:val="00D47022"/>
    <w:rsid w:val="00D522E6"/>
    <w:rsid w:val="00D522E8"/>
    <w:rsid w:val="00D528A0"/>
    <w:rsid w:val="00D52B54"/>
    <w:rsid w:val="00D52F04"/>
    <w:rsid w:val="00D53AD1"/>
    <w:rsid w:val="00D53C16"/>
    <w:rsid w:val="00D55930"/>
    <w:rsid w:val="00D56A61"/>
    <w:rsid w:val="00D60165"/>
    <w:rsid w:val="00D60A79"/>
    <w:rsid w:val="00D62958"/>
    <w:rsid w:val="00D636AA"/>
    <w:rsid w:val="00D671E7"/>
    <w:rsid w:val="00D6744B"/>
    <w:rsid w:val="00D67D3D"/>
    <w:rsid w:val="00D71448"/>
    <w:rsid w:val="00D71FB2"/>
    <w:rsid w:val="00D722B6"/>
    <w:rsid w:val="00D72533"/>
    <w:rsid w:val="00D74A80"/>
    <w:rsid w:val="00D75285"/>
    <w:rsid w:val="00D8059C"/>
    <w:rsid w:val="00D80BBA"/>
    <w:rsid w:val="00D80E29"/>
    <w:rsid w:val="00D81224"/>
    <w:rsid w:val="00D815D7"/>
    <w:rsid w:val="00D81A6E"/>
    <w:rsid w:val="00D81BE2"/>
    <w:rsid w:val="00D8244A"/>
    <w:rsid w:val="00D82BD9"/>
    <w:rsid w:val="00D837F7"/>
    <w:rsid w:val="00D83E99"/>
    <w:rsid w:val="00D859AA"/>
    <w:rsid w:val="00D86D80"/>
    <w:rsid w:val="00D87513"/>
    <w:rsid w:val="00D87D12"/>
    <w:rsid w:val="00D902CF"/>
    <w:rsid w:val="00D90982"/>
    <w:rsid w:val="00D91120"/>
    <w:rsid w:val="00D92172"/>
    <w:rsid w:val="00D946CA"/>
    <w:rsid w:val="00D9564C"/>
    <w:rsid w:val="00D9680F"/>
    <w:rsid w:val="00D979A0"/>
    <w:rsid w:val="00D979D8"/>
    <w:rsid w:val="00DA1641"/>
    <w:rsid w:val="00DA28CC"/>
    <w:rsid w:val="00DA3A18"/>
    <w:rsid w:val="00DA471D"/>
    <w:rsid w:val="00DA4D5F"/>
    <w:rsid w:val="00DA62B9"/>
    <w:rsid w:val="00DA6F18"/>
    <w:rsid w:val="00DA6FA5"/>
    <w:rsid w:val="00DB2561"/>
    <w:rsid w:val="00DB4EE2"/>
    <w:rsid w:val="00DC2337"/>
    <w:rsid w:val="00DC294D"/>
    <w:rsid w:val="00DC38D1"/>
    <w:rsid w:val="00DC5B6E"/>
    <w:rsid w:val="00DD0D5E"/>
    <w:rsid w:val="00DD1F68"/>
    <w:rsid w:val="00DD385F"/>
    <w:rsid w:val="00DD38BA"/>
    <w:rsid w:val="00DD41F7"/>
    <w:rsid w:val="00DD4C9A"/>
    <w:rsid w:val="00DD5010"/>
    <w:rsid w:val="00DD5A29"/>
    <w:rsid w:val="00DE01BB"/>
    <w:rsid w:val="00DE0F78"/>
    <w:rsid w:val="00DE13A5"/>
    <w:rsid w:val="00DE18B3"/>
    <w:rsid w:val="00DE31A4"/>
    <w:rsid w:val="00DE3502"/>
    <w:rsid w:val="00DE363C"/>
    <w:rsid w:val="00DE4162"/>
    <w:rsid w:val="00DE6431"/>
    <w:rsid w:val="00DF06BA"/>
    <w:rsid w:val="00DF08D6"/>
    <w:rsid w:val="00DF1268"/>
    <w:rsid w:val="00DF436F"/>
    <w:rsid w:val="00DF4B8D"/>
    <w:rsid w:val="00DF771D"/>
    <w:rsid w:val="00DF7C5E"/>
    <w:rsid w:val="00DF7FFD"/>
    <w:rsid w:val="00E00654"/>
    <w:rsid w:val="00E0105B"/>
    <w:rsid w:val="00E01631"/>
    <w:rsid w:val="00E01F17"/>
    <w:rsid w:val="00E0205C"/>
    <w:rsid w:val="00E024E6"/>
    <w:rsid w:val="00E032EB"/>
    <w:rsid w:val="00E06A13"/>
    <w:rsid w:val="00E078C2"/>
    <w:rsid w:val="00E11099"/>
    <w:rsid w:val="00E12174"/>
    <w:rsid w:val="00E12974"/>
    <w:rsid w:val="00E14436"/>
    <w:rsid w:val="00E14948"/>
    <w:rsid w:val="00E14F2C"/>
    <w:rsid w:val="00E150C5"/>
    <w:rsid w:val="00E16E71"/>
    <w:rsid w:val="00E17E0B"/>
    <w:rsid w:val="00E20DA8"/>
    <w:rsid w:val="00E21164"/>
    <w:rsid w:val="00E21C1F"/>
    <w:rsid w:val="00E2223D"/>
    <w:rsid w:val="00E24923"/>
    <w:rsid w:val="00E31DBB"/>
    <w:rsid w:val="00E32FD4"/>
    <w:rsid w:val="00E33283"/>
    <w:rsid w:val="00E33FFF"/>
    <w:rsid w:val="00E34708"/>
    <w:rsid w:val="00E36240"/>
    <w:rsid w:val="00E378B4"/>
    <w:rsid w:val="00E40A7F"/>
    <w:rsid w:val="00E42175"/>
    <w:rsid w:val="00E459DA"/>
    <w:rsid w:val="00E462CF"/>
    <w:rsid w:val="00E47463"/>
    <w:rsid w:val="00E47E0E"/>
    <w:rsid w:val="00E5263B"/>
    <w:rsid w:val="00E53A13"/>
    <w:rsid w:val="00E54341"/>
    <w:rsid w:val="00E546C1"/>
    <w:rsid w:val="00E54F08"/>
    <w:rsid w:val="00E54F26"/>
    <w:rsid w:val="00E5786E"/>
    <w:rsid w:val="00E57D3E"/>
    <w:rsid w:val="00E6033F"/>
    <w:rsid w:val="00E61A7B"/>
    <w:rsid w:val="00E6288C"/>
    <w:rsid w:val="00E6497F"/>
    <w:rsid w:val="00E64BFA"/>
    <w:rsid w:val="00E714B8"/>
    <w:rsid w:val="00E7477A"/>
    <w:rsid w:val="00E75283"/>
    <w:rsid w:val="00E75A24"/>
    <w:rsid w:val="00E81EE1"/>
    <w:rsid w:val="00E82D4F"/>
    <w:rsid w:val="00E84F38"/>
    <w:rsid w:val="00E85225"/>
    <w:rsid w:val="00E854FE"/>
    <w:rsid w:val="00E85947"/>
    <w:rsid w:val="00E861E6"/>
    <w:rsid w:val="00E86D26"/>
    <w:rsid w:val="00E94209"/>
    <w:rsid w:val="00E97BBA"/>
    <w:rsid w:val="00E97E66"/>
    <w:rsid w:val="00EA180E"/>
    <w:rsid w:val="00EA1DB7"/>
    <w:rsid w:val="00EA4D56"/>
    <w:rsid w:val="00EA732B"/>
    <w:rsid w:val="00EB652D"/>
    <w:rsid w:val="00EB6849"/>
    <w:rsid w:val="00EC05D6"/>
    <w:rsid w:val="00EC0B73"/>
    <w:rsid w:val="00EC18F7"/>
    <w:rsid w:val="00EC1FB8"/>
    <w:rsid w:val="00EC2779"/>
    <w:rsid w:val="00EC36DA"/>
    <w:rsid w:val="00EC3952"/>
    <w:rsid w:val="00EC3C27"/>
    <w:rsid w:val="00EC5E1E"/>
    <w:rsid w:val="00EC7588"/>
    <w:rsid w:val="00ED1F87"/>
    <w:rsid w:val="00ED223E"/>
    <w:rsid w:val="00ED2EA8"/>
    <w:rsid w:val="00ED2F52"/>
    <w:rsid w:val="00ED3B25"/>
    <w:rsid w:val="00ED3EB6"/>
    <w:rsid w:val="00ED4906"/>
    <w:rsid w:val="00ED5A06"/>
    <w:rsid w:val="00ED62B5"/>
    <w:rsid w:val="00ED64DC"/>
    <w:rsid w:val="00ED6E0D"/>
    <w:rsid w:val="00ED719B"/>
    <w:rsid w:val="00ED7B92"/>
    <w:rsid w:val="00EE26BE"/>
    <w:rsid w:val="00EE290F"/>
    <w:rsid w:val="00EE3AF1"/>
    <w:rsid w:val="00EE4580"/>
    <w:rsid w:val="00EE725E"/>
    <w:rsid w:val="00EE7BC5"/>
    <w:rsid w:val="00EF00D9"/>
    <w:rsid w:val="00EF0379"/>
    <w:rsid w:val="00EF0461"/>
    <w:rsid w:val="00EF112D"/>
    <w:rsid w:val="00EF1BE7"/>
    <w:rsid w:val="00EF28BE"/>
    <w:rsid w:val="00EF49D6"/>
    <w:rsid w:val="00EF4CA4"/>
    <w:rsid w:val="00EF4CFA"/>
    <w:rsid w:val="00F000EB"/>
    <w:rsid w:val="00F010ED"/>
    <w:rsid w:val="00F012D1"/>
    <w:rsid w:val="00F01AAE"/>
    <w:rsid w:val="00F07237"/>
    <w:rsid w:val="00F10A64"/>
    <w:rsid w:val="00F11291"/>
    <w:rsid w:val="00F14A81"/>
    <w:rsid w:val="00F14E5A"/>
    <w:rsid w:val="00F14E8B"/>
    <w:rsid w:val="00F15D7E"/>
    <w:rsid w:val="00F21D6C"/>
    <w:rsid w:val="00F22070"/>
    <w:rsid w:val="00F2289C"/>
    <w:rsid w:val="00F23E94"/>
    <w:rsid w:val="00F3145A"/>
    <w:rsid w:val="00F31895"/>
    <w:rsid w:val="00F3211C"/>
    <w:rsid w:val="00F33E15"/>
    <w:rsid w:val="00F3477B"/>
    <w:rsid w:val="00F34B98"/>
    <w:rsid w:val="00F3614D"/>
    <w:rsid w:val="00F373A4"/>
    <w:rsid w:val="00F402A7"/>
    <w:rsid w:val="00F40B4F"/>
    <w:rsid w:val="00F415A1"/>
    <w:rsid w:val="00F44B4E"/>
    <w:rsid w:val="00F47364"/>
    <w:rsid w:val="00F527F6"/>
    <w:rsid w:val="00F562D3"/>
    <w:rsid w:val="00F564DE"/>
    <w:rsid w:val="00F5694E"/>
    <w:rsid w:val="00F56FB1"/>
    <w:rsid w:val="00F57E4B"/>
    <w:rsid w:val="00F63420"/>
    <w:rsid w:val="00F63696"/>
    <w:rsid w:val="00F6492F"/>
    <w:rsid w:val="00F66809"/>
    <w:rsid w:val="00F67480"/>
    <w:rsid w:val="00F70852"/>
    <w:rsid w:val="00F725B3"/>
    <w:rsid w:val="00F727BD"/>
    <w:rsid w:val="00F739F5"/>
    <w:rsid w:val="00F73A13"/>
    <w:rsid w:val="00F76A0D"/>
    <w:rsid w:val="00F83856"/>
    <w:rsid w:val="00F83BCB"/>
    <w:rsid w:val="00F843DF"/>
    <w:rsid w:val="00F84946"/>
    <w:rsid w:val="00F84D2E"/>
    <w:rsid w:val="00F86ACD"/>
    <w:rsid w:val="00F87F7A"/>
    <w:rsid w:val="00F91DF2"/>
    <w:rsid w:val="00F9236B"/>
    <w:rsid w:val="00F94762"/>
    <w:rsid w:val="00F958E0"/>
    <w:rsid w:val="00F95FBB"/>
    <w:rsid w:val="00F960E3"/>
    <w:rsid w:val="00F96155"/>
    <w:rsid w:val="00F96BE5"/>
    <w:rsid w:val="00F97185"/>
    <w:rsid w:val="00FA0BD8"/>
    <w:rsid w:val="00FA159D"/>
    <w:rsid w:val="00FA1D7D"/>
    <w:rsid w:val="00FA4819"/>
    <w:rsid w:val="00FB036B"/>
    <w:rsid w:val="00FB05DD"/>
    <w:rsid w:val="00FB06B4"/>
    <w:rsid w:val="00FB1CCF"/>
    <w:rsid w:val="00FB27DD"/>
    <w:rsid w:val="00FB38BA"/>
    <w:rsid w:val="00FB3BDA"/>
    <w:rsid w:val="00FB407F"/>
    <w:rsid w:val="00FB4395"/>
    <w:rsid w:val="00FB4A93"/>
    <w:rsid w:val="00FB57BA"/>
    <w:rsid w:val="00FB61C8"/>
    <w:rsid w:val="00FB659E"/>
    <w:rsid w:val="00FB68E4"/>
    <w:rsid w:val="00FB77AE"/>
    <w:rsid w:val="00FC050D"/>
    <w:rsid w:val="00FC07A0"/>
    <w:rsid w:val="00FC0E8B"/>
    <w:rsid w:val="00FC0F40"/>
    <w:rsid w:val="00FC1A2C"/>
    <w:rsid w:val="00FC201A"/>
    <w:rsid w:val="00FC21A4"/>
    <w:rsid w:val="00FC27E9"/>
    <w:rsid w:val="00FC3C29"/>
    <w:rsid w:val="00FC466F"/>
    <w:rsid w:val="00FC50A6"/>
    <w:rsid w:val="00FC777B"/>
    <w:rsid w:val="00FD518A"/>
    <w:rsid w:val="00FD5816"/>
    <w:rsid w:val="00FD6792"/>
    <w:rsid w:val="00FD6A81"/>
    <w:rsid w:val="00FD72CB"/>
    <w:rsid w:val="00FD749F"/>
    <w:rsid w:val="00FE092F"/>
    <w:rsid w:val="00FE2454"/>
    <w:rsid w:val="00FE24DC"/>
    <w:rsid w:val="00FE358A"/>
    <w:rsid w:val="00FE3860"/>
    <w:rsid w:val="00FE3E5A"/>
    <w:rsid w:val="00FE657B"/>
    <w:rsid w:val="00FE7396"/>
    <w:rsid w:val="00FE7954"/>
    <w:rsid w:val="00FF0260"/>
    <w:rsid w:val="00FF03BD"/>
    <w:rsid w:val="00FF31C3"/>
    <w:rsid w:val="00FF4080"/>
    <w:rsid w:val="02E21075"/>
    <w:rsid w:val="0342431B"/>
    <w:rsid w:val="03A24BEE"/>
    <w:rsid w:val="051C6DBF"/>
    <w:rsid w:val="065C46C4"/>
    <w:rsid w:val="066503F5"/>
    <w:rsid w:val="091751CE"/>
    <w:rsid w:val="0A7E3983"/>
    <w:rsid w:val="0C8A798F"/>
    <w:rsid w:val="0CA710DF"/>
    <w:rsid w:val="0CAB58AD"/>
    <w:rsid w:val="0CD75393"/>
    <w:rsid w:val="0D7F6CBF"/>
    <w:rsid w:val="0DBB2F36"/>
    <w:rsid w:val="0F070785"/>
    <w:rsid w:val="10A57F62"/>
    <w:rsid w:val="10BA0362"/>
    <w:rsid w:val="147C6114"/>
    <w:rsid w:val="15AB6F48"/>
    <w:rsid w:val="161B527E"/>
    <w:rsid w:val="16E42F30"/>
    <w:rsid w:val="17D4539B"/>
    <w:rsid w:val="17E9239B"/>
    <w:rsid w:val="18BD2215"/>
    <w:rsid w:val="18F1447E"/>
    <w:rsid w:val="19F26596"/>
    <w:rsid w:val="1E865830"/>
    <w:rsid w:val="1EEF158A"/>
    <w:rsid w:val="20F70991"/>
    <w:rsid w:val="21540EC7"/>
    <w:rsid w:val="21594CE3"/>
    <w:rsid w:val="216C7669"/>
    <w:rsid w:val="218B74B9"/>
    <w:rsid w:val="22772BC1"/>
    <w:rsid w:val="24EC70AF"/>
    <w:rsid w:val="2C72245B"/>
    <w:rsid w:val="2E2E5E64"/>
    <w:rsid w:val="3000146E"/>
    <w:rsid w:val="31195680"/>
    <w:rsid w:val="32FB5D0D"/>
    <w:rsid w:val="33D07732"/>
    <w:rsid w:val="348A484A"/>
    <w:rsid w:val="36192DA9"/>
    <w:rsid w:val="363D4937"/>
    <w:rsid w:val="36D36088"/>
    <w:rsid w:val="384B2EC6"/>
    <w:rsid w:val="39847F7F"/>
    <w:rsid w:val="3B425DF5"/>
    <w:rsid w:val="3CE46F1F"/>
    <w:rsid w:val="3CED1637"/>
    <w:rsid w:val="3D371E84"/>
    <w:rsid w:val="3DB3369B"/>
    <w:rsid w:val="3DBA6615"/>
    <w:rsid w:val="3E9652A4"/>
    <w:rsid w:val="3F427608"/>
    <w:rsid w:val="3F9C66DF"/>
    <w:rsid w:val="40336532"/>
    <w:rsid w:val="40654B74"/>
    <w:rsid w:val="42613B13"/>
    <w:rsid w:val="44D66D07"/>
    <w:rsid w:val="45B31EBC"/>
    <w:rsid w:val="46171B88"/>
    <w:rsid w:val="46B960F9"/>
    <w:rsid w:val="4773695C"/>
    <w:rsid w:val="47F64E06"/>
    <w:rsid w:val="486626E8"/>
    <w:rsid w:val="49FE6A0E"/>
    <w:rsid w:val="4A4A6BAF"/>
    <w:rsid w:val="4BEB03BD"/>
    <w:rsid w:val="4CC53FEB"/>
    <w:rsid w:val="4D8802C3"/>
    <w:rsid w:val="4E141291"/>
    <w:rsid w:val="540F4060"/>
    <w:rsid w:val="543B673B"/>
    <w:rsid w:val="55172216"/>
    <w:rsid w:val="551C4E89"/>
    <w:rsid w:val="56535401"/>
    <w:rsid w:val="56AC105B"/>
    <w:rsid w:val="57D42137"/>
    <w:rsid w:val="58A47740"/>
    <w:rsid w:val="5A801469"/>
    <w:rsid w:val="5AAA4ECC"/>
    <w:rsid w:val="5B0A035C"/>
    <w:rsid w:val="632550B7"/>
    <w:rsid w:val="639D2BA1"/>
    <w:rsid w:val="64401E04"/>
    <w:rsid w:val="67213E84"/>
    <w:rsid w:val="67904923"/>
    <w:rsid w:val="67E3404F"/>
    <w:rsid w:val="68C656C9"/>
    <w:rsid w:val="6ADD24F0"/>
    <w:rsid w:val="6C12694B"/>
    <w:rsid w:val="6E3878FF"/>
    <w:rsid w:val="6EA8000B"/>
    <w:rsid w:val="6EAE0FCF"/>
    <w:rsid w:val="6EE86DD7"/>
    <w:rsid w:val="6FE368AC"/>
    <w:rsid w:val="7030273E"/>
    <w:rsid w:val="712719E4"/>
    <w:rsid w:val="74DA512E"/>
    <w:rsid w:val="74E67A8E"/>
    <w:rsid w:val="776C70ED"/>
    <w:rsid w:val="777D3BB6"/>
    <w:rsid w:val="77E64683"/>
    <w:rsid w:val="783731D7"/>
    <w:rsid w:val="78EC2E1F"/>
    <w:rsid w:val="79921F1C"/>
    <w:rsid w:val="79955F30"/>
    <w:rsid w:val="79CA3395"/>
    <w:rsid w:val="7A5C3FD5"/>
    <w:rsid w:val="7A5C4005"/>
    <w:rsid w:val="7A852679"/>
    <w:rsid w:val="7B276391"/>
    <w:rsid w:val="7C050322"/>
    <w:rsid w:val="7C091F3A"/>
    <w:rsid w:val="7D2F6E7E"/>
    <w:rsid w:val="7D3C3BE5"/>
    <w:rsid w:val="7E0D2C84"/>
    <w:rsid w:val="7F05106F"/>
    <w:rsid w:val="7FFE4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9"/>
    <w:pPr>
      <w:keepNext/>
      <w:keepLines/>
      <w:spacing w:beforeLines="50" w:afterLines="50" w:line="360" w:lineRule="auto"/>
      <w:outlineLvl w:val="0"/>
    </w:pPr>
    <w:rPr>
      <w:b/>
      <w:bCs/>
      <w:kern w:val="44"/>
      <w:sz w:val="30"/>
      <w:szCs w:val="44"/>
    </w:rPr>
  </w:style>
  <w:style w:type="paragraph" w:styleId="3">
    <w:name w:val="heading 2"/>
    <w:basedOn w:val="1"/>
    <w:next w:val="1"/>
    <w:link w:val="31"/>
    <w:qFormat/>
    <w:uiPriority w:val="9"/>
    <w:pPr>
      <w:keepNext/>
      <w:keepLines/>
      <w:spacing w:line="360" w:lineRule="auto"/>
      <w:ind w:left="100" w:leftChars="100"/>
      <w:outlineLvl w:val="1"/>
    </w:pPr>
    <w:rPr>
      <w:b/>
      <w:bCs/>
      <w:kern w:val="0"/>
      <w:sz w:val="24"/>
      <w:szCs w:val="32"/>
    </w:rPr>
  </w:style>
  <w:style w:type="paragraph" w:styleId="4">
    <w:name w:val="heading 3"/>
    <w:basedOn w:val="1"/>
    <w:next w:val="1"/>
    <w:link w:val="32"/>
    <w:qFormat/>
    <w:uiPriority w:val="9"/>
    <w:pPr>
      <w:keepNext/>
      <w:keepLines/>
      <w:spacing w:line="360" w:lineRule="auto"/>
      <w:ind w:left="150" w:leftChars="150"/>
      <w:outlineLvl w:val="2"/>
    </w:pPr>
    <w:rPr>
      <w:b/>
      <w:bCs/>
      <w:kern w:val="0"/>
      <w:sz w:val="24"/>
      <w:szCs w:val="32"/>
    </w:rPr>
  </w:style>
  <w:style w:type="paragraph" w:styleId="5">
    <w:name w:val="heading 4"/>
    <w:basedOn w:val="1"/>
    <w:next w:val="1"/>
    <w:link w:val="33"/>
    <w:qFormat/>
    <w:uiPriority w:val="9"/>
    <w:pPr>
      <w:keepNext/>
      <w:keepLines/>
      <w:spacing w:line="360" w:lineRule="auto"/>
      <w:ind w:left="100" w:leftChars="100"/>
      <w:outlineLvl w:val="3"/>
    </w:pPr>
    <w:rPr>
      <w:b/>
      <w:bCs/>
      <w:kern w:val="0"/>
      <w:sz w:val="24"/>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00"/>
      <w:jc w:val="left"/>
    </w:pPr>
    <w:rPr>
      <w:rFonts w:ascii="Calibri" w:hAnsi="Calibri"/>
      <w:kern w:val="0"/>
      <w:sz w:val="18"/>
      <w:szCs w:val="18"/>
    </w:rPr>
  </w:style>
  <w:style w:type="paragraph" w:styleId="7">
    <w:name w:val="Document Map"/>
    <w:basedOn w:val="1"/>
    <w:link w:val="34"/>
    <w:unhideWhenUsed/>
    <w:qFormat/>
    <w:uiPriority w:val="0"/>
    <w:rPr>
      <w:rFonts w:ascii="宋体"/>
      <w:kern w:val="0"/>
      <w:sz w:val="18"/>
      <w:szCs w:val="18"/>
    </w:rPr>
  </w:style>
  <w:style w:type="paragraph" w:styleId="8">
    <w:name w:val="annotation text"/>
    <w:basedOn w:val="1"/>
    <w:link w:val="35"/>
    <w:qFormat/>
    <w:uiPriority w:val="99"/>
    <w:pPr>
      <w:jc w:val="left"/>
    </w:pPr>
    <w:rPr>
      <w:kern w:val="0"/>
      <w:sz w:val="20"/>
    </w:rPr>
  </w:style>
  <w:style w:type="paragraph" w:styleId="9">
    <w:name w:val="toc 5"/>
    <w:basedOn w:val="1"/>
    <w:next w:val="1"/>
    <w:unhideWhenUsed/>
    <w:qFormat/>
    <w:uiPriority w:val="39"/>
    <w:pPr>
      <w:ind w:left="800"/>
      <w:jc w:val="left"/>
    </w:pPr>
    <w:rPr>
      <w:rFonts w:ascii="Calibri" w:hAnsi="Calibri"/>
      <w:kern w:val="0"/>
      <w:sz w:val="18"/>
      <w:szCs w:val="18"/>
    </w:rPr>
  </w:style>
  <w:style w:type="paragraph" w:styleId="10">
    <w:name w:val="toc 3"/>
    <w:basedOn w:val="1"/>
    <w:next w:val="1"/>
    <w:unhideWhenUsed/>
    <w:qFormat/>
    <w:uiPriority w:val="39"/>
    <w:pPr>
      <w:ind w:left="840" w:leftChars="400"/>
    </w:pPr>
  </w:style>
  <w:style w:type="paragraph" w:styleId="11">
    <w:name w:val="toc 8"/>
    <w:basedOn w:val="1"/>
    <w:next w:val="1"/>
    <w:unhideWhenUsed/>
    <w:qFormat/>
    <w:uiPriority w:val="39"/>
    <w:pPr>
      <w:ind w:left="1400"/>
      <w:jc w:val="left"/>
    </w:pPr>
    <w:rPr>
      <w:rFonts w:ascii="Calibri" w:hAnsi="Calibri"/>
      <w:kern w:val="0"/>
      <w:sz w:val="18"/>
      <w:szCs w:val="18"/>
    </w:rPr>
  </w:style>
  <w:style w:type="paragraph" w:styleId="12">
    <w:name w:val="Date"/>
    <w:basedOn w:val="1"/>
    <w:next w:val="1"/>
    <w:link w:val="36"/>
    <w:unhideWhenUsed/>
    <w:qFormat/>
    <w:uiPriority w:val="99"/>
    <w:pPr>
      <w:ind w:left="100" w:leftChars="2500"/>
    </w:pPr>
    <w:rPr>
      <w:kern w:val="0"/>
      <w:sz w:val="20"/>
      <w:szCs w:val="20"/>
    </w:rPr>
  </w:style>
  <w:style w:type="paragraph" w:styleId="13">
    <w:name w:val="Balloon Text"/>
    <w:basedOn w:val="1"/>
    <w:link w:val="37"/>
    <w:unhideWhenUsed/>
    <w:qFormat/>
    <w:uiPriority w:val="99"/>
    <w:rPr>
      <w:kern w:val="0"/>
      <w:sz w:val="18"/>
      <w:szCs w:val="18"/>
    </w:rPr>
  </w:style>
  <w:style w:type="paragraph" w:styleId="14">
    <w:name w:val="footer"/>
    <w:basedOn w:val="1"/>
    <w:link w:val="38"/>
    <w:unhideWhenUsed/>
    <w:qFormat/>
    <w:uiPriority w:val="99"/>
    <w:pPr>
      <w:tabs>
        <w:tab w:val="center" w:pos="4153"/>
        <w:tab w:val="right" w:pos="8306"/>
      </w:tabs>
      <w:snapToGrid w:val="0"/>
      <w:jc w:val="left"/>
    </w:pPr>
    <w:rPr>
      <w:kern w:val="0"/>
      <w:sz w:val="18"/>
      <w:szCs w:val="18"/>
    </w:rPr>
  </w:style>
  <w:style w:type="paragraph" w:styleId="15">
    <w:name w:val="header"/>
    <w:basedOn w:val="1"/>
    <w:link w:val="3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6">
    <w:name w:val="toc 1"/>
    <w:basedOn w:val="1"/>
    <w:next w:val="1"/>
    <w:unhideWhenUsed/>
    <w:qFormat/>
    <w:uiPriority w:val="39"/>
    <w:pPr>
      <w:tabs>
        <w:tab w:val="right" w:leader="dot" w:pos="8296"/>
      </w:tabs>
    </w:pPr>
  </w:style>
  <w:style w:type="paragraph" w:styleId="17">
    <w:name w:val="toc 4"/>
    <w:basedOn w:val="1"/>
    <w:next w:val="1"/>
    <w:unhideWhenUsed/>
    <w:qFormat/>
    <w:uiPriority w:val="39"/>
    <w:pPr>
      <w:ind w:left="600"/>
      <w:jc w:val="left"/>
    </w:pPr>
    <w:rPr>
      <w:rFonts w:ascii="Calibri" w:hAnsi="Calibri"/>
      <w:kern w:val="0"/>
      <w:sz w:val="18"/>
      <w:szCs w:val="18"/>
    </w:rPr>
  </w:style>
  <w:style w:type="paragraph" w:styleId="18">
    <w:name w:val="toc 6"/>
    <w:basedOn w:val="1"/>
    <w:next w:val="1"/>
    <w:unhideWhenUsed/>
    <w:qFormat/>
    <w:uiPriority w:val="39"/>
    <w:pPr>
      <w:ind w:left="1000"/>
      <w:jc w:val="left"/>
    </w:pPr>
    <w:rPr>
      <w:rFonts w:ascii="Calibri" w:hAnsi="Calibri"/>
      <w:kern w:val="0"/>
      <w:sz w:val="18"/>
      <w:szCs w:val="18"/>
    </w:rPr>
  </w:style>
  <w:style w:type="paragraph" w:styleId="19">
    <w:name w:val="toc 2"/>
    <w:basedOn w:val="1"/>
    <w:next w:val="1"/>
    <w:unhideWhenUsed/>
    <w:qFormat/>
    <w:uiPriority w:val="39"/>
    <w:pPr>
      <w:ind w:left="420" w:leftChars="200"/>
    </w:pPr>
  </w:style>
  <w:style w:type="paragraph" w:styleId="20">
    <w:name w:val="toc 9"/>
    <w:basedOn w:val="1"/>
    <w:next w:val="1"/>
    <w:unhideWhenUsed/>
    <w:qFormat/>
    <w:uiPriority w:val="39"/>
    <w:pPr>
      <w:ind w:left="1600"/>
      <w:jc w:val="left"/>
    </w:pPr>
    <w:rPr>
      <w:rFonts w:ascii="Calibri" w:hAnsi="Calibri"/>
      <w:kern w:val="0"/>
      <w:sz w:val="18"/>
      <w:szCs w:val="18"/>
    </w:rPr>
  </w:style>
  <w:style w:type="paragraph" w:styleId="2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22">
    <w:name w:val="annotation subject"/>
    <w:basedOn w:val="8"/>
    <w:next w:val="8"/>
    <w:link w:val="40"/>
    <w:unhideWhenUsed/>
    <w:qFormat/>
    <w:uiPriority w:val="99"/>
    <w:rPr>
      <w:b/>
      <w:bCs/>
      <w:kern w:val="2"/>
      <w:sz w:val="21"/>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22"/>
    <w:rPr>
      <w:b/>
      <w:bCs/>
    </w:rPr>
  </w:style>
  <w:style w:type="character" w:styleId="27">
    <w:name w:val="Emphasis"/>
    <w:qFormat/>
    <w:uiPriority w:val="20"/>
    <w:rPr>
      <w:i/>
      <w:iCs/>
    </w:rPr>
  </w:style>
  <w:style w:type="character" w:styleId="28">
    <w:name w:val="Hyperlink"/>
    <w:unhideWhenUsed/>
    <w:qFormat/>
    <w:uiPriority w:val="99"/>
    <w:rPr>
      <w:color w:val="0000FF"/>
      <w:u w:val="single"/>
    </w:rPr>
  </w:style>
  <w:style w:type="character" w:styleId="29">
    <w:name w:val="annotation reference"/>
    <w:unhideWhenUsed/>
    <w:qFormat/>
    <w:uiPriority w:val="99"/>
    <w:rPr>
      <w:sz w:val="21"/>
      <w:szCs w:val="21"/>
    </w:rPr>
  </w:style>
  <w:style w:type="character" w:customStyle="1" w:styleId="30">
    <w:name w:val="标题 1 字符"/>
    <w:link w:val="2"/>
    <w:qFormat/>
    <w:uiPriority w:val="9"/>
    <w:rPr>
      <w:rFonts w:ascii="Times New Roman" w:hAnsi="Times New Roman" w:eastAsia="宋体" w:cs="Times New Roman"/>
      <w:b/>
      <w:bCs/>
      <w:kern w:val="44"/>
      <w:sz w:val="30"/>
      <w:szCs w:val="44"/>
    </w:rPr>
  </w:style>
  <w:style w:type="character" w:customStyle="1" w:styleId="31">
    <w:name w:val="标题 2 字符"/>
    <w:link w:val="3"/>
    <w:qFormat/>
    <w:uiPriority w:val="9"/>
    <w:rPr>
      <w:rFonts w:ascii="Times New Roman" w:hAnsi="Times New Roman" w:eastAsia="宋体" w:cs="Times New Roman"/>
      <w:b/>
      <w:bCs/>
      <w:sz w:val="24"/>
      <w:szCs w:val="32"/>
    </w:rPr>
  </w:style>
  <w:style w:type="character" w:customStyle="1" w:styleId="32">
    <w:name w:val="标题 3 字符"/>
    <w:link w:val="4"/>
    <w:qFormat/>
    <w:uiPriority w:val="9"/>
    <w:rPr>
      <w:rFonts w:ascii="Times New Roman" w:hAnsi="Times New Roman" w:eastAsia="宋体" w:cs="Times New Roman"/>
      <w:b/>
      <w:bCs/>
      <w:kern w:val="0"/>
      <w:sz w:val="24"/>
      <w:szCs w:val="32"/>
    </w:rPr>
  </w:style>
  <w:style w:type="character" w:customStyle="1" w:styleId="33">
    <w:name w:val="标题 4 字符"/>
    <w:link w:val="5"/>
    <w:qFormat/>
    <w:uiPriority w:val="9"/>
    <w:rPr>
      <w:rFonts w:ascii="Times New Roman" w:hAnsi="Times New Roman" w:eastAsia="宋体" w:cs="Times New Roman"/>
      <w:b/>
      <w:bCs/>
      <w:kern w:val="0"/>
      <w:sz w:val="24"/>
      <w:szCs w:val="28"/>
    </w:rPr>
  </w:style>
  <w:style w:type="character" w:customStyle="1" w:styleId="34">
    <w:name w:val="文档结构图 字符"/>
    <w:link w:val="7"/>
    <w:semiHidden/>
    <w:qFormat/>
    <w:uiPriority w:val="0"/>
    <w:rPr>
      <w:rFonts w:ascii="宋体" w:hAnsi="Times New Roman" w:eastAsia="宋体" w:cs="Times New Roman"/>
      <w:sz w:val="18"/>
      <w:szCs w:val="18"/>
    </w:rPr>
  </w:style>
  <w:style w:type="character" w:customStyle="1" w:styleId="35">
    <w:name w:val="批注文字 字符"/>
    <w:link w:val="8"/>
    <w:qFormat/>
    <w:uiPriority w:val="99"/>
    <w:rPr>
      <w:rFonts w:ascii="Times New Roman" w:hAnsi="Times New Roman" w:eastAsia="宋体" w:cs="Times New Roman"/>
      <w:szCs w:val="24"/>
    </w:rPr>
  </w:style>
  <w:style w:type="character" w:customStyle="1" w:styleId="36">
    <w:name w:val="日期 字符"/>
    <w:link w:val="12"/>
    <w:semiHidden/>
    <w:qFormat/>
    <w:uiPriority w:val="99"/>
    <w:rPr>
      <w:rFonts w:ascii="Times New Roman" w:hAnsi="Times New Roman" w:eastAsia="宋体" w:cs="Times New Roman"/>
      <w:kern w:val="0"/>
      <w:sz w:val="20"/>
      <w:szCs w:val="20"/>
    </w:rPr>
  </w:style>
  <w:style w:type="character" w:customStyle="1" w:styleId="37">
    <w:name w:val="批注框文本 字符"/>
    <w:link w:val="13"/>
    <w:semiHidden/>
    <w:qFormat/>
    <w:uiPriority w:val="99"/>
    <w:rPr>
      <w:rFonts w:ascii="Times New Roman" w:hAnsi="Times New Roman" w:eastAsia="宋体" w:cs="Times New Roman"/>
      <w:sz w:val="18"/>
      <w:szCs w:val="18"/>
    </w:rPr>
  </w:style>
  <w:style w:type="character" w:customStyle="1" w:styleId="38">
    <w:name w:val="页脚 字符"/>
    <w:link w:val="14"/>
    <w:qFormat/>
    <w:uiPriority w:val="99"/>
    <w:rPr>
      <w:rFonts w:ascii="Times New Roman" w:hAnsi="Times New Roman" w:eastAsia="宋体" w:cs="Times New Roman"/>
      <w:sz w:val="18"/>
      <w:szCs w:val="18"/>
    </w:rPr>
  </w:style>
  <w:style w:type="character" w:customStyle="1" w:styleId="39">
    <w:name w:val="页眉 字符"/>
    <w:link w:val="15"/>
    <w:qFormat/>
    <w:uiPriority w:val="99"/>
    <w:rPr>
      <w:rFonts w:ascii="Times New Roman" w:hAnsi="Times New Roman" w:eastAsia="宋体" w:cs="Times New Roman"/>
      <w:sz w:val="18"/>
      <w:szCs w:val="18"/>
    </w:rPr>
  </w:style>
  <w:style w:type="character" w:customStyle="1" w:styleId="40">
    <w:name w:val="批注主题 字符"/>
    <w:link w:val="22"/>
    <w:semiHidden/>
    <w:qFormat/>
    <w:uiPriority w:val="99"/>
    <w:rPr>
      <w:rFonts w:ascii="Times New Roman" w:hAnsi="Times New Roman" w:eastAsia="宋体" w:cs="Times New Roman"/>
      <w:b/>
      <w:bCs/>
      <w:kern w:val="2"/>
      <w:sz w:val="21"/>
      <w:szCs w:val="24"/>
    </w:rPr>
  </w:style>
  <w:style w:type="paragraph" w:customStyle="1" w:styleId="41">
    <w:name w:val="段"/>
    <w:link w:val="4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 w:type="character" w:customStyle="1" w:styleId="42">
    <w:name w:val="段 Char"/>
    <w:link w:val="41"/>
    <w:qFormat/>
    <w:uiPriority w:val="0"/>
    <w:rPr>
      <w:rFonts w:ascii="宋体" w:hAnsi="Times New Roman"/>
      <w:lang w:val="en-US" w:eastAsia="zh-CN" w:bidi="ar-SA"/>
    </w:rPr>
  </w:style>
  <w:style w:type="paragraph" w:customStyle="1" w:styleId="43">
    <w:name w:val="一级条标题"/>
    <w:next w:val="41"/>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44">
    <w:name w:val="章标题"/>
    <w:next w:val="4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45">
    <w:name w:val="二级条标题"/>
    <w:basedOn w:val="43"/>
    <w:next w:val="41"/>
    <w:qFormat/>
    <w:uiPriority w:val="0"/>
    <w:pPr>
      <w:numPr>
        <w:ilvl w:val="2"/>
      </w:numPr>
      <w:spacing w:before="50" w:after="50"/>
      <w:outlineLvl w:val="3"/>
    </w:pPr>
  </w:style>
  <w:style w:type="paragraph" w:customStyle="1" w:styleId="46">
    <w:name w:val="四级条标题"/>
    <w:basedOn w:val="1"/>
    <w:next w:val="41"/>
    <w:qFormat/>
    <w:uiPriority w:val="0"/>
    <w:pPr>
      <w:widowControl/>
      <w:numPr>
        <w:ilvl w:val="4"/>
        <w:numId w:val="1"/>
      </w:numPr>
      <w:spacing w:beforeLines="50" w:afterLines="50"/>
      <w:jc w:val="left"/>
      <w:outlineLvl w:val="5"/>
    </w:pPr>
    <w:rPr>
      <w:rFonts w:ascii="黑体" w:eastAsia="黑体"/>
      <w:kern w:val="0"/>
      <w:szCs w:val="21"/>
    </w:rPr>
  </w:style>
  <w:style w:type="paragraph" w:customStyle="1" w:styleId="47">
    <w:name w:val="五级条标题"/>
    <w:basedOn w:val="46"/>
    <w:next w:val="41"/>
    <w:qFormat/>
    <w:uiPriority w:val="0"/>
    <w:pPr>
      <w:numPr>
        <w:ilvl w:val="5"/>
      </w:numPr>
      <w:outlineLvl w:val="6"/>
    </w:pPr>
  </w:style>
  <w:style w:type="paragraph" w:customStyle="1" w:styleId="48">
    <w:name w:val="TOC 标题1"/>
    <w:basedOn w:val="2"/>
    <w:next w:val="1"/>
    <w:qFormat/>
    <w:uiPriority w:val="39"/>
    <w:pPr>
      <w:widowControl/>
      <w:spacing w:beforeLines="0" w:afterLines="0" w:line="276" w:lineRule="auto"/>
      <w:jc w:val="left"/>
      <w:outlineLvl w:val="9"/>
    </w:pPr>
    <w:rPr>
      <w:rFonts w:ascii="Cambria" w:hAnsi="Cambria"/>
      <w:color w:val="365F91"/>
      <w:kern w:val="0"/>
      <w:sz w:val="28"/>
      <w:szCs w:val="28"/>
    </w:rPr>
  </w:style>
  <w:style w:type="paragraph" w:styleId="49">
    <w:name w:val="List Paragraph"/>
    <w:basedOn w:val="1"/>
    <w:qFormat/>
    <w:uiPriority w:val="34"/>
    <w:pPr>
      <w:ind w:firstLine="420" w:firstLineChars="200"/>
    </w:pPr>
  </w:style>
  <w:style w:type="paragraph" w:customStyle="1" w:styleId="50">
    <w:name w:val="三级条标题"/>
    <w:basedOn w:val="45"/>
    <w:next w:val="41"/>
    <w:qFormat/>
    <w:uiPriority w:val="0"/>
    <w:pPr>
      <w:numPr>
        <w:ilvl w:val="0"/>
        <w:numId w:val="0"/>
      </w:numPr>
      <w:outlineLvl w:val="4"/>
    </w:pPr>
  </w:style>
  <w:style w:type="character" w:customStyle="1" w:styleId="51">
    <w:name w:val="段 Char Char"/>
    <w:qFormat/>
    <w:uiPriority w:val="0"/>
    <w:rPr>
      <w:rFonts w:ascii="宋体"/>
      <w:sz w:val="21"/>
      <w:lang w:val="en-US" w:eastAsia="zh-CN" w:bidi="ar-SA"/>
    </w:rPr>
  </w:style>
  <w:style w:type="paragraph" w:customStyle="1" w:styleId="52">
    <w:name w:val="文档结构图1"/>
    <w:basedOn w:val="1"/>
    <w:qFormat/>
    <w:uiPriority w:val="0"/>
    <w:rPr>
      <w:rFonts w:ascii="宋体"/>
      <w:kern w:val="0"/>
      <w:sz w:val="18"/>
      <w:szCs w:val="18"/>
    </w:rPr>
  </w:style>
  <w:style w:type="paragraph" w:customStyle="1" w:styleId="53">
    <w:name w:val="列出段落1"/>
    <w:basedOn w:val="1"/>
    <w:qFormat/>
    <w:uiPriority w:val="0"/>
    <w:pPr>
      <w:ind w:firstLine="420" w:firstLineChars="200"/>
    </w:pPr>
    <w:rPr>
      <w:kern w:val="0"/>
      <w:sz w:val="20"/>
      <w:szCs w:val="20"/>
    </w:rPr>
  </w:style>
  <w:style w:type="character" w:customStyle="1" w:styleId="54">
    <w:name w:val="billhead"/>
    <w:qFormat/>
    <w:uiPriority w:val="0"/>
    <w:rPr>
      <w:rFonts w:hint="default" w:ascii="Times New Roman" w:hAnsi="Times New Roman" w:cs="Times New Roman"/>
      <w:b/>
      <w:bCs/>
      <w:smallCaps/>
    </w:rPr>
  </w:style>
  <w:style w:type="character" w:customStyle="1" w:styleId="55">
    <w:name w:val="文档结构图 Char1"/>
    <w:semiHidden/>
    <w:qFormat/>
    <w:uiPriority w:val="99"/>
    <w:rPr>
      <w:rFonts w:ascii="宋体"/>
      <w:sz w:val="18"/>
      <w:szCs w:val="18"/>
    </w:rPr>
  </w:style>
  <w:style w:type="paragraph" w:styleId="56">
    <w:name w:val="No Spacing"/>
    <w:basedOn w:val="1"/>
    <w:link w:val="57"/>
    <w:qFormat/>
    <w:uiPriority w:val="1"/>
    <w:pPr>
      <w:spacing w:line="360" w:lineRule="auto"/>
      <w:ind w:firstLine="480" w:firstLineChars="200"/>
    </w:pPr>
    <w:rPr>
      <w:kern w:val="0"/>
      <w:sz w:val="24"/>
    </w:rPr>
  </w:style>
  <w:style w:type="character" w:customStyle="1" w:styleId="57">
    <w:name w:val="无间隔 字符"/>
    <w:link w:val="56"/>
    <w:qFormat/>
    <w:uiPriority w:val="1"/>
    <w:rPr>
      <w:rFonts w:ascii="Times New Roman" w:hAnsi="Times New Roman" w:cs="Times New Roman"/>
      <w:sz w:val="24"/>
      <w:szCs w:val="24"/>
    </w:rPr>
  </w:style>
  <w:style w:type="character" w:customStyle="1" w:styleId="58">
    <w:name w:val="long_text"/>
    <w:qFormat/>
    <w:uiPriority w:val="0"/>
  </w:style>
  <w:style w:type="paragraph" w:customStyle="1" w:styleId="59">
    <w:name w:val="封面标准英文名称"/>
    <w:basedOn w:val="1"/>
    <w:qFormat/>
    <w:uiPriority w:val="0"/>
    <w:pPr>
      <w:spacing w:before="370" w:line="400" w:lineRule="exact"/>
      <w:jc w:val="center"/>
    </w:pPr>
    <w:rPr>
      <w:rFonts w:eastAsia="黑体"/>
      <w:kern w:val="0"/>
      <w:sz w:val="28"/>
      <w:szCs w:val="28"/>
    </w:rPr>
  </w:style>
  <w:style w:type="paragraph" w:customStyle="1" w:styleId="60">
    <w:name w:val="正文表标题"/>
    <w:next w:val="41"/>
    <w:qFormat/>
    <w:uiPriority w:val="0"/>
    <w:pPr>
      <w:numPr>
        <w:ilvl w:val="0"/>
        <w:numId w:val="2"/>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61">
    <w:name w:val="正文1"/>
    <w:basedOn w:val="1"/>
    <w:qFormat/>
    <w:uiPriority w:val="0"/>
    <w:pPr>
      <w:widowControl/>
      <w:spacing w:line="360" w:lineRule="auto"/>
      <w:ind w:firstLine="200" w:firstLineChars="200"/>
    </w:pPr>
    <w:rPr>
      <w:rFonts w:hAnsi="Calibri"/>
      <w:sz w:val="24"/>
    </w:rPr>
  </w:style>
  <w:style w:type="table" w:customStyle="1" w:styleId="62">
    <w:name w:val="网格型1"/>
    <w:basedOn w:val="23"/>
    <w:qFormat/>
    <w:uiPriority w:val="0"/>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3">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64">
    <w:name w:val="默认段落字体 Para Char Char Char Char Char Char Char Char Char Char Char Char Char Char Char1 Char Char Char Char"/>
    <w:basedOn w:val="7"/>
    <w:qFormat/>
    <w:uiPriority w:val="0"/>
    <w:pPr>
      <w:shd w:val="clear" w:color="auto" w:fill="000080"/>
      <w:adjustRightInd w:val="0"/>
      <w:spacing w:line="436" w:lineRule="exact"/>
      <w:ind w:left="357"/>
      <w:jc w:val="left"/>
      <w:outlineLvl w:val="3"/>
    </w:pPr>
    <w:rPr>
      <w:rFonts w:ascii="Tahoma" w:hAnsi="Tahoma" w:cs="Calibri"/>
      <w:b/>
      <w:kern w:val="2"/>
      <w:sz w:val="24"/>
      <w:szCs w:val="24"/>
    </w:rPr>
  </w:style>
  <w:style w:type="paragraph" w:customStyle="1" w:styleId="65">
    <w:name w:val="WPSOffice手动目录 1"/>
    <w:qFormat/>
    <w:uiPriority w:val="0"/>
    <w:rPr>
      <w:rFonts w:ascii="Times New Roman" w:hAnsi="Times New Roman" w:eastAsia="宋体" w:cs="Times New Roman"/>
      <w:lang w:val="en-US" w:eastAsia="zh-CN" w:bidi="ar-SA"/>
    </w:rPr>
  </w:style>
  <w:style w:type="paragraph" w:customStyle="1" w:styleId="6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67">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68">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69">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Corporation</Company>
  <Pages>70</Pages>
  <Words>4609</Words>
  <Characters>4694</Characters>
  <Lines>216</Lines>
  <Paragraphs>61</Paragraphs>
  <TotalTime>23</TotalTime>
  <ScaleCrop>false</ScaleCrop>
  <LinksUpToDate>false</LinksUpToDate>
  <CharactersWithSpaces>4710</CharactersWithSpaces>
  <Application>WPS Office_11.8.2.9015_F1E327BC-269C-435d-A152-05C5408002CA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2024-10-30T08:47:00Z</dcterms:created>
  <dc:creator>HP</dc:creator>
  <cp:lastModifiedBy>Administrator</cp:lastModifiedBy>
  <cp:lastPrinted>2024-03-07T01:06:00Z</cp:lastPrinted>
  <dcterms:modified xsi:type="dcterms:W3CDTF">2025-02-06T02:01:46Z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2052-11.8.2.9015</vt:lpwstr>
  </property>
  <property fmtid="{D5CDD505-2E9C-101B-9397-08002B2CF9AE}" pid="3" name="ICV">
    <vt:lpwstr>BA39598B9D164CB893E499F0A140E320_13</vt:lpwstr>
  </property>
</Properties>
</file>