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上海市建设工程监理报告若干规定</w:t>
      </w:r>
    </w:p>
    <w:p>
      <w:pPr>
        <w:keepNext w:val="0"/>
        <w:keepLines w:val="0"/>
        <w:pageBreakBefore w:val="0"/>
        <w:widowControl w:val="0"/>
        <w:tabs>
          <w:tab w:val="left" w:pos="4978"/>
        </w:tabs>
        <w:kinsoku/>
        <w:wordWrap/>
        <w:overflowPunct/>
        <w:topLinePunct w:val="0"/>
        <w:autoSpaceDE/>
        <w:autoSpaceDN/>
        <w:bidi w:val="0"/>
        <w:spacing w:line="600" w:lineRule="exact"/>
        <w:jc w:val="left"/>
        <w:textAlignment w:val="auto"/>
        <w:rPr>
          <w:rFonts w:hint="eastAsia" w:ascii="华文中宋" w:hAnsi="华文中宋" w:eastAsia="华文中宋"/>
          <w:b/>
          <w:bCs/>
          <w:sz w:val="36"/>
          <w:szCs w:val="36"/>
          <w:lang w:eastAsia="zh-CN"/>
        </w:rPr>
      </w:pPr>
      <w:r>
        <w:rPr>
          <w:rFonts w:hint="eastAsia" w:ascii="华文中宋" w:hAnsi="华文中宋" w:eastAsia="华文中宋"/>
          <w:b/>
          <w:bCs/>
          <w:sz w:val="36"/>
          <w:szCs w:val="36"/>
          <w:lang w:eastAsia="zh-CN"/>
        </w:rPr>
        <w:tab/>
      </w:r>
    </w:p>
    <w:p>
      <w:pPr>
        <w:pStyle w:val="2"/>
        <w:rPr>
          <w:rFonts w:hint="eastAsia"/>
          <w:lang w:eastAsia="zh-CN"/>
        </w:rPr>
      </w:pPr>
    </w:p>
    <w:p>
      <w:pPr>
        <w:pStyle w:val="2"/>
        <w:rPr>
          <w:rFonts w:hint="eastAsia"/>
        </w:rPr>
      </w:pP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第一条（制定依据）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为进一步规范本市工程监理（以下简称“监理”）在建设工程质量安全管理中的行为，充分发挥监理的作用，保证建设工程质量安全，根据《国务院办公厅关于促进建筑业持续健康发展的意见》《上海市建设工程质量和安全管理条例》《上海市建筑市场管理条例》《上海市建设工程监理管理办法》等法规和规章，结合本市实际，制定本规定。</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第二条（定义）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本规定所称监理报告，是指项目监理机构将施工现场的有关情况进行分析总结，经总监理工程师审核后，向建设行政管理部门或者交通、水务、海洋、绿化、人防、房管等专业管理部门（以下简称“其他有关部门”）报告的活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第三条（适用范围）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本市行政区域内委托监理的房屋建筑工程和市政基础设施工程（非交通工程</w:t>
      </w:r>
      <w:ins w:id="60" w:author="胡正青:办公室领导审批" w:date="2024-09-11T16:30:31Z">
        <w:r>
          <w:rPr>
            <w:rFonts w:hint="eastAsia" w:ascii="仿宋_GB2312" w:hAnsi="Times New Roman" w:eastAsia="仿宋_GB2312" w:cs="仿宋_GB2312"/>
            <w:color w:val="000000"/>
            <w:kern w:val="0"/>
            <w:sz w:val="32"/>
            <w:szCs w:val="32"/>
            <w:lang w:val="en-US" w:eastAsia="zh" w:bidi="ar-SA"/>
            <w:woUserID w:val="3"/>
          </w:rPr>
          <w:t>，</w:t>
        </w:r>
      </w:ins>
      <w:del w:id="61" w:author="胡正青:办公室领导审批" w:date="2024-09-11T16:30:31Z">
        <w:r>
          <w:rPr>
            <w:rFonts w:hint="eastAsia" w:ascii="仿宋_GB2312" w:hAnsi="Times New Roman" w:eastAsia="仿宋_GB2312" w:cs="仿宋_GB2312"/>
            <w:color w:val="000000"/>
            <w:kern w:val="0"/>
            <w:sz w:val="32"/>
            <w:szCs w:val="32"/>
            <w:lang w:val="en-US" w:eastAsia="zh-CN" w:bidi="ar-SA"/>
          </w:rPr>
          <w:delText>）（</w:delText>
        </w:r>
      </w:del>
      <w:r>
        <w:rPr>
          <w:rFonts w:hint="eastAsia" w:ascii="仿宋_GB2312" w:hAnsi="Times New Roman" w:eastAsia="仿宋_GB2312" w:cs="仿宋_GB2312"/>
          <w:color w:val="000000"/>
          <w:kern w:val="0"/>
          <w:sz w:val="32"/>
          <w:szCs w:val="32"/>
          <w:lang w:val="en-US" w:eastAsia="zh-CN" w:bidi="ar-SA"/>
        </w:rPr>
        <w:t>以下简称“建筑工程”），适用本规定。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市交通、水务、海洋、绿化、人防、房管等专业工程，其他有关部门可参照本规定执行。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第四条（管理部门）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上海市住房和城乡建设管理委员会（以下简称“市住房城乡建设管理委”）是本市建设工程监理报告工作的监督管理部门，具体履行以下职责：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（一）组织制定建设工程监理报告相关规定；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（二）负责建筑工程监理报告工作的监督管理；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（三）指导、协调本市其他有关部门对专业建设工程监理报告工作的监督管理。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bookmarkStart w:id="0" w:name="_Hlk167371972"/>
      <w:r>
        <w:rPr>
          <w:rFonts w:hint="eastAsia" w:ascii="仿宋_GB2312" w:hAnsi="Times New Roman" w:eastAsia="仿宋_GB2312" w:cs="仿宋_GB2312"/>
          <w:color w:val="000000"/>
          <w:kern w:val="0"/>
          <w:sz w:val="32"/>
          <w:szCs w:val="32"/>
          <w:lang w:val="en-US" w:eastAsia="zh-CN" w:bidi="ar-SA"/>
        </w:rPr>
        <w:t>上海市建设工程安全质量监督总站</w:t>
      </w:r>
      <w:bookmarkEnd w:id="0"/>
      <w:r>
        <w:rPr>
          <w:rFonts w:hint="eastAsia" w:ascii="仿宋_GB2312" w:hAnsi="Times New Roman" w:eastAsia="仿宋_GB2312" w:cs="仿宋_GB2312"/>
          <w:color w:val="000000"/>
          <w:kern w:val="0"/>
          <w:sz w:val="32"/>
          <w:szCs w:val="32"/>
          <w:lang w:val="en-US" w:eastAsia="zh-CN" w:bidi="ar-SA"/>
        </w:rPr>
        <w:t>受市住房城乡建设管理委委托，具体实施职责范围内建筑工程监理报告工作的监督管理，以及监理报告相关工作的推进、协调和指导。</w:t>
      </w:r>
    </w:p>
    <w:p>
      <w:pPr>
        <w:pStyle w:val="8"/>
        <w:shd w:val="clear" w:color="auto" w:fill="FFFFFF"/>
        <w:spacing w:before="0" w:beforeAutospacing="0" w:after="0" w:afterAutospacing="0" w:line="620" w:lineRule="exact"/>
        <w:ind w:firstLine="640" w:firstLineChars="200"/>
        <w:jc w:val="both"/>
        <w:rPr>
          <w:rFonts w:hint="eastAsia" w:ascii="仿宋_GB2312" w:hAnsi="Times New Roman" w:eastAsia="仿宋_GB2312" w:cs="仿宋_GB2312"/>
          <w:color w:val="000000"/>
          <w:kern w:val="0"/>
          <w:sz w:val="32"/>
          <w:szCs w:val="32"/>
          <w:u w:val="none"/>
          <w:lang w:val="en-US" w:eastAsia="zh-CN" w:bidi="ar-SA"/>
        </w:rPr>
      </w:pPr>
      <w:r>
        <w:rPr>
          <w:rFonts w:hint="eastAsia" w:ascii="仿宋_GB2312" w:hAnsi="Times New Roman" w:eastAsia="仿宋_GB2312" w:cs="仿宋_GB2312"/>
          <w:color w:val="000000"/>
          <w:kern w:val="0"/>
          <w:sz w:val="32"/>
          <w:szCs w:val="32"/>
          <w:u w:val="none"/>
          <w:lang w:val="en-US" w:eastAsia="zh-CN" w:bidi="ar-SA"/>
        </w:rPr>
        <w:t>区建设行政管理部门、特定地区管委会按照职责分工，负责本行政区域内建设工程监理报告工作的监督管理。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区建设管理部门或特定地区管委会委托的</w:t>
      </w:r>
      <w:r>
        <w:rPr>
          <w:rFonts w:hint="eastAsia" w:ascii="仿宋_GB2312" w:hAnsi="Times New Roman" w:eastAsia="仿宋_GB2312" w:cs="仿宋_GB2312"/>
          <w:color w:val="000000"/>
          <w:kern w:val="0"/>
          <w:sz w:val="32"/>
          <w:szCs w:val="32"/>
          <w:u w:val="none"/>
          <w:lang w:val="en-US" w:eastAsia="zh-CN" w:bidi="ar-SA"/>
        </w:rPr>
        <w:t>建设工程质量安全监督机构</w:t>
      </w:r>
      <w:r>
        <w:rPr>
          <w:rFonts w:hint="eastAsia" w:ascii="仿宋_GB2312" w:hAnsi="Times New Roman" w:eastAsia="仿宋_GB2312" w:cs="仿宋_GB2312"/>
          <w:color w:val="000000"/>
          <w:kern w:val="0"/>
          <w:sz w:val="32"/>
          <w:szCs w:val="32"/>
          <w:lang w:val="en-US" w:eastAsia="zh-CN" w:bidi="ar-SA"/>
        </w:rPr>
        <w:t>，具体实施职责范围内建设工程监理报告的监督管理。</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第五条（方式和期限）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监理报告以施工工地为单位，由项目总监理工程师负责，通过上海市建设市场信息服务平台</w:t>
      </w:r>
      <w:del w:id="62" w:author="胡正青:办公室领导审批" w:date="2024-09-11T16:38:56Z">
        <w:r>
          <w:rPr>
            <w:rFonts w:hint="eastAsia" w:ascii="仿宋_GB2312" w:hAnsi="Times New Roman" w:eastAsia="仿宋_GB2312" w:cs="仿宋_GB2312"/>
            <w:color w:val="000000"/>
            <w:kern w:val="0"/>
            <w:sz w:val="32"/>
            <w:szCs w:val="32"/>
            <w:lang w:val="en-US" w:eastAsia="zh-CN" w:bidi="ar-SA"/>
          </w:rPr>
          <w:delText>进行</w:delText>
        </w:r>
      </w:del>
      <w:r>
        <w:rPr>
          <w:rFonts w:hint="eastAsia" w:ascii="仿宋_GB2312" w:hAnsi="Times New Roman" w:eastAsia="仿宋_GB2312" w:cs="仿宋_GB2312"/>
          <w:color w:val="000000"/>
          <w:kern w:val="0"/>
          <w:sz w:val="32"/>
          <w:szCs w:val="32"/>
          <w:lang w:val="en-US" w:eastAsia="zh-CN" w:bidi="ar-SA"/>
        </w:rPr>
        <w:t>上报。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监理报告的期限：自施工许可之日起至竣工验收合格之日止。凡中止施工且符合相关管理要求的，中止施工期间无须上报监理报告。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第六条（分类及内容）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监理报告分为监理月报和监理紧急报告两类。</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（一）监理月报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监理月报是项目监理机构每月将在施工阶段监理工作过程中形成的重点内容，于本月26日至月底前向受监监督机构提交的监理报告。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监理月报的时间周期为上月26日至本月25日，内容（详见附件1）包括：本项目危大工程相关信息情况及管理情况；本月25日的施工进度</w:t>
      </w:r>
      <w:r>
        <w:rPr>
          <w:rFonts w:hint="eastAsia" w:ascii="仿宋_GB2312" w:hAnsi="Times New Roman" w:eastAsia="仿宋_GB2312" w:cs="仿宋_GB2312"/>
          <w:color w:val="000000"/>
          <w:kern w:val="0"/>
          <w:sz w:val="32"/>
          <w:szCs w:val="32"/>
          <w:lang w:val="en-US" w:eastAsia="zh" w:bidi="ar-SA"/>
          <w:woUserID w:val="6"/>
        </w:rPr>
        <w:t>；</w:t>
      </w:r>
      <w:r>
        <w:rPr>
          <w:rFonts w:hint="eastAsia" w:ascii="仿宋_GB2312" w:hAnsi="Times New Roman" w:eastAsia="仿宋_GB2312" w:cs="仿宋_GB2312"/>
          <w:color w:val="000000"/>
          <w:kern w:val="0"/>
          <w:sz w:val="32"/>
          <w:szCs w:val="32"/>
          <w:lang w:val="en-US" w:eastAsia="zh-CN" w:bidi="ar-SA"/>
        </w:rPr>
        <w:t>监理采取的措施；工程材料/构配件/设备进场情况、见证取样情况、平行检测情况、其他检测情况；住宅工程质量潜在缺陷保险涉及的经风险管理机构提出、现场参建单位核实确认后的各风险等级质量缺陷的数量及整改情况、累计各风险等级质量缺陷的数量及整改情况、目前质量缺陷整改率等。</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 xml:space="preserve">（二）监理紧急报告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紧急报告是针对施工现场重大事故隐患、质量安全问题，项目监理机构发出整改通知单或工程暂停令，施工单位拒不改正或不停止施工，或建设单位拒不接受，可能产生严重后果时，项目监理机构即时向受监监督机构提交的监理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监理紧急报告内容（详见附件2）包括：重大事故隐患，施工单位拒不整改逾期未销项问题详细情况描述，建设单位违规开展住宅工程分户验收和质量预看房的情况等。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发生质量安全事故的，纳入紧急报告，同时按事故报告程序规定上报。</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第七条（参建各方工作要求）</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（一）建设单位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建设单位依法承担建设工程安全质量首要责任，应当督促、协调监理单位做好监理报告工作，切实履行监理责任，落实监理报告制度。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不得阻挠监理履行报告制度，或拖延监理报告上报。</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（二）施工单位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施工单位应当积极配合项目监理机构实施监理报告，及时将项目危大工程相关信息及隐患排查等情况上报监理机构。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不得拒绝配合监理履行报告制度，或谎报、瞒报项目相关信息。</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（三）监理单位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监理单位应当加强项目监理机构的日常管理，建立监理报告内部考核管理制度，督促项目监理机构履职，对监理报告的时效性、真实性负责。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对于施工现场重大事故隐患或可能产生严重后果的质量安全问题</w:t>
      </w:r>
      <w:ins w:id="63" w:author="胡正青:办公室领导审批" w:date="2024-09-11T16:47:04Z">
        <w:r>
          <w:rPr>
            <w:rFonts w:hint="eastAsia" w:ascii="仿宋_GB2312" w:hAnsi="Times New Roman" w:eastAsia="仿宋_GB2312" w:cs="仿宋_GB2312"/>
            <w:color w:val="000000"/>
            <w:kern w:val="0"/>
            <w:sz w:val="32"/>
            <w:szCs w:val="32"/>
            <w:lang w:val="en-US" w:eastAsia="zh" w:bidi="ar-SA"/>
            <w:woUserID w:val="3"/>
          </w:rPr>
          <w:t>且</w:t>
        </w:r>
      </w:ins>
      <w:del w:id="64" w:author="胡正青:办公室领导审批" w:date="2024-09-11T16:47:03Z">
        <w:r>
          <w:rPr>
            <w:rFonts w:hint="eastAsia" w:ascii="仿宋_GB2312" w:hAnsi="Times New Roman" w:eastAsia="仿宋_GB2312" w:cs="仿宋_GB2312"/>
            <w:color w:val="000000"/>
            <w:kern w:val="0"/>
            <w:sz w:val="32"/>
            <w:szCs w:val="32"/>
            <w:lang w:val="en-US" w:eastAsia="zh-CN" w:bidi="ar-SA"/>
          </w:rPr>
          <w:delText>、</w:delText>
        </w:r>
      </w:del>
      <w:r>
        <w:rPr>
          <w:rFonts w:hint="eastAsia" w:ascii="仿宋_GB2312" w:hAnsi="Times New Roman" w:eastAsia="仿宋_GB2312" w:cs="仿宋_GB2312"/>
          <w:color w:val="000000"/>
          <w:kern w:val="0"/>
          <w:sz w:val="32"/>
          <w:szCs w:val="32"/>
          <w:lang w:val="en-US" w:eastAsia="zh-CN" w:bidi="ar-SA"/>
        </w:rPr>
        <w:t>拒不整改的，项目监理机构已向受监监督机构报告，并采取了相应措施的，受监监督机构根据实际情况，相应减免监理责任。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第八条（受监监督机构要求）</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（一）查阅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受监监督机构应在规定时限内对管辖区域内上报的监理报告进行全数查阅：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1.每月初5个工作日内完成上月监理月报查阅。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2.监理紧急报告上报起24小时内完成查阅。</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（二）处置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受监监督机构应对管辖区域内上报的监理报告及时进行处置：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1.监理月报查阅完成后，对应报未报的项目监理机构开具整改指令单，责令其按照相关规定上报后续监理月报，并在3个工作日内完成补报。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2.监理紧急报告查阅后，应立即采取有效措施予以处置，并形成监督记录资料归档。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3.日常监督执法过程中，如发现监理报告与现场实际状况不一致的，对项目监理机构开具整改指令单，责令其在3个工作日内完成整改，并对总监理工程师实施记分管理。</w:t>
      </w:r>
    </w:p>
    <w:p>
      <w:pPr>
        <w:pStyle w:val="16"/>
        <w:keepNext w:val="0"/>
        <w:keepLines w:val="0"/>
        <w:pageBreakBefore w:val="0"/>
        <w:widowControl w:val="0"/>
        <w:numPr>
          <w:ilvl w:val="0"/>
          <w:numId w:val="0"/>
        </w:numPr>
        <w:kinsoku/>
        <w:wordWrap/>
        <w:overflowPunct/>
        <w:topLinePunct w:val="0"/>
        <w:autoSpaceDE/>
        <w:autoSpaceDN/>
        <w:bidi w:val="0"/>
        <w:spacing w:line="600" w:lineRule="exact"/>
        <w:ind w:left="560" w:leftChars="0"/>
        <w:textAlignment w:val="auto"/>
        <w:rPr>
          <w:rFonts w:hint="eastAsia" w:ascii="楷体_GB2312" w:hAnsi="Times New Roman" w:eastAsia="楷体_GB2312" w:cs="楷体_GB2312"/>
          <w:color w:val="000000"/>
          <w:kern w:val="0"/>
          <w:sz w:val="32"/>
          <w:szCs w:val="32"/>
          <w:lang w:val="en-US" w:eastAsia="zh-CN" w:bidi="ar-SA"/>
        </w:rPr>
      </w:pPr>
      <w:r>
        <w:rPr>
          <w:rFonts w:hint="eastAsia" w:ascii="楷体_GB2312" w:hAnsi="Times New Roman" w:eastAsia="楷体_GB2312" w:cs="楷体_GB2312"/>
          <w:color w:val="000000"/>
          <w:kern w:val="0"/>
          <w:sz w:val="32"/>
          <w:szCs w:val="32"/>
          <w:lang w:val="en-US" w:eastAsia="zh-CN" w:bidi="ar-SA"/>
        </w:rPr>
        <w:t>（三）处罚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对于未按照上述相关规定上报后续监理月报或未限期补报的监理单位，受监监督机构应依据有关规定对监理单位予以相应行政处罚。</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第九条（解释部门）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黑体" w:eastAsia="黑体"/>
          <w:b/>
          <w:bCs/>
          <w:sz w:val="28"/>
          <w:szCs w:val="28"/>
        </w:rPr>
      </w:pPr>
      <w:r>
        <w:rPr>
          <w:rFonts w:hint="eastAsia" w:ascii="仿宋_GB2312" w:hAnsi="Times New Roman" w:eastAsia="仿宋_GB2312" w:cs="仿宋_GB2312"/>
          <w:color w:val="000000"/>
          <w:kern w:val="0"/>
          <w:sz w:val="32"/>
          <w:szCs w:val="32"/>
          <w:lang w:val="en-US" w:eastAsia="zh-CN" w:bidi="ar-SA"/>
        </w:rPr>
        <w:t>本规定由市住房城乡建设管理委负责解释。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黑体" w:hAnsi="Times New Roman" w:eastAsia="黑体" w:cs="黑体"/>
          <w:color w:val="000000"/>
          <w:kern w:val="0"/>
          <w:sz w:val="32"/>
          <w:szCs w:val="32"/>
          <w:lang w:val="en-US" w:eastAsia="zh-CN" w:bidi="ar-SA"/>
        </w:rPr>
      </w:pPr>
      <w:r>
        <w:rPr>
          <w:rFonts w:hint="eastAsia" w:ascii="黑体" w:hAnsi="Times New Roman" w:eastAsia="黑体" w:cs="黑体"/>
          <w:color w:val="000000"/>
          <w:kern w:val="0"/>
          <w:sz w:val="32"/>
          <w:szCs w:val="32"/>
          <w:lang w:val="en-US" w:eastAsia="zh-CN" w:bidi="ar-SA"/>
        </w:rPr>
        <w:t>第十条（施行日期）</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华文仿宋" w:hAnsi="华文仿宋" w:eastAsia="华文仿宋"/>
          <w:sz w:val="28"/>
          <w:szCs w:val="28"/>
        </w:rPr>
      </w:pPr>
      <w:r>
        <w:rPr>
          <w:rFonts w:hint="eastAsia" w:ascii="仿宋_GB2312" w:hAnsi="Times New Roman" w:eastAsia="仿宋_GB2312" w:cs="仿宋_GB2312"/>
          <w:color w:val="000000"/>
          <w:kern w:val="0"/>
          <w:sz w:val="32"/>
          <w:szCs w:val="32"/>
          <w:lang w:val="en-US" w:eastAsia="zh-CN" w:bidi="ar-SA"/>
        </w:rPr>
        <w:t>本规定自20</w:t>
      </w:r>
      <w:ins w:id="65" w:author="黄晓蓉:套红" w:date="2024-09-20T09:26:19Z">
        <w:r>
          <w:rPr>
            <w:rFonts w:hint="eastAsia" w:ascii="仿宋_GB2312" w:hAnsi="Times New Roman" w:eastAsia="仿宋_GB2312" w:cs="仿宋_GB2312"/>
            <w:color w:val="000000"/>
            <w:kern w:val="0"/>
            <w:sz w:val="32"/>
            <w:szCs w:val="32"/>
            <w:lang w:val="en-US" w:eastAsia="zh" w:bidi="ar-SA"/>
            <w:woUserID w:val="4"/>
          </w:rPr>
          <w:t>24</w:t>
        </w:r>
      </w:ins>
      <w:del w:id="66" w:author="黄晓蓉:套红" w:date="2024-09-20T09:26:19Z">
        <w:r>
          <w:rPr>
            <w:rFonts w:hint="eastAsia" w:ascii="仿宋_GB2312" w:hAnsi="Times New Roman" w:eastAsia="仿宋_GB2312" w:cs="仿宋_GB2312"/>
            <w:color w:val="000000"/>
            <w:kern w:val="0"/>
            <w:sz w:val="32"/>
            <w:szCs w:val="32"/>
            <w:lang w:val="en-US" w:eastAsia="zh-CN" w:bidi="ar-SA"/>
          </w:rPr>
          <w:delText xml:space="preserve">  </w:delText>
        </w:r>
      </w:del>
      <w:r>
        <w:rPr>
          <w:rFonts w:hint="eastAsia" w:ascii="仿宋_GB2312" w:hAnsi="Times New Roman" w:eastAsia="仿宋_GB2312" w:cs="仿宋_GB2312"/>
          <w:color w:val="000000"/>
          <w:kern w:val="0"/>
          <w:sz w:val="32"/>
          <w:szCs w:val="32"/>
          <w:lang w:val="en-US" w:eastAsia="zh-CN" w:bidi="ar-SA"/>
        </w:rPr>
        <w:t>年</w:t>
      </w:r>
      <w:ins w:id="67" w:author="黄晓蓉:套红" w:date="2024-09-20T09:26:22Z">
        <w:r>
          <w:rPr>
            <w:rFonts w:hint="eastAsia" w:ascii="仿宋_GB2312" w:hAnsi="Times New Roman" w:eastAsia="仿宋_GB2312" w:cs="仿宋_GB2312"/>
            <w:color w:val="000000"/>
            <w:kern w:val="0"/>
            <w:sz w:val="32"/>
            <w:szCs w:val="32"/>
            <w:lang w:val="en-US" w:eastAsia="zh" w:bidi="ar-SA"/>
            <w:woUserID w:val="4"/>
          </w:rPr>
          <w:t>9</w:t>
        </w:r>
      </w:ins>
      <w:del w:id="68" w:author="黄晓蓉:套红" w:date="2024-09-20T09:26:21Z">
        <w:r>
          <w:rPr>
            <w:rFonts w:hint="eastAsia" w:ascii="仿宋_GB2312" w:hAnsi="Times New Roman" w:eastAsia="仿宋_GB2312" w:cs="仿宋_GB2312"/>
            <w:color w:val="000000"/>
            <w:kern w:val="0"/>
            <w:sz w:val="32"/>
            <w:szCs w:val="32"/>
            <w:lang w:val="en-US" w:eastAsia="zh-CN" w:bidi="ar-SA"/>
          </w:rPr>
          <w:delText xml:space="preserve">  </w:delText>
        </w:r>
      </w:del>
      <w:r>
        <w:rPr>
          <w:rFonts w:hint="eastAsia" w:ascii="仿宋_GB2312" w:hAnsi="Times New Roman" w:eastAsia="仿宋_GB2312" w:cs="仿宋_GB2312"/>
          <w:color w:val="000000"/>
          <w:kern w:val="0"/>
          <w:sz w:val="32"/>
          <w:szCs w:val="32"/>
          <w:lang w:val="en-US" w:eastAsia="zh-CN" w:bidi="ar-SA"/>
        </w:rPr>
        <w:t>月</w:t>
      </w:r>
      <w:ins w:id="69" w:author="黄晓蓉:套红" w:date="2024-09-20T09:26:24Z">
        <w:r>
          <w:rPr>
            <w:rFonts w:hint="eastAsia" w:ascii="仿宋_GB2312" w:hAnsi="Times New Roman" w:eastAsia="仿宋_GB2312" w:cs="仿宋_GB2312"/>
            <w:color w:val="000000"/>
            <w:kern w:val="0"/>
            <w:sz w:val="32"/>
            <w:szCs w:val="32"/>
            <w:lang w:val="en-US" w:eastAsia="zh" w:bidi="ar-SA"/>
            <w:woUserID w:val="4"/>
          </w:rPr>
          <w:t>20</w:t>
        </w:r>
      </w:ins>
      <w:del w:id="70" w:author="黄晓蓉:套红" w:date="2024-09-20T09:26:24Z">
        <w:r>
          <w:rPr>
            <w:rFonts w:hint="eastAsia" w:ascii="仿宋_GB2312" w:hAnsi="Times New Roman" w:eastAsia="仿宋_GB2312" w:cs="仿宋_GB2312"/>
            <w:color w:val="000000"/>
            <w:kern w:val="0"/>
            <w:sz w:val="32"/>
            <w:szCs w:val="32"/>
            <w:lang w:val="en-US" w:eastAsia="zh-CN" w:bidi="ar-SA"/>
          </w:rPr>
          <w:delText xml:space="preserve">  </w:delText>
        </w:r>
      </w:del>
      <w:r>
        <w:rPr>
          <w:rFonts w:hint="eastAsia" w:ascii="仿宋_GB2312" w:hAnsi="Times New Roman" w:eastAsia="仿宋_GB2312" w:cs="仿宋_GB2312"/>
          <w:color w:val="000000"/>
          <w:kern w:val="0"/>
          <w:sz w:val="32"/>
          <w:szCs w:val="32"/>
          <w:lang w:val="en-US" w:eastAsia="zh-CN" w:bidi="ar-SA"/>
        </w:rPr>
        <w:t>日起施行。</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华文仿宋" w:hAnsi="华文仿宋" w:eastAsia="华文仿宋"/>
          <w:sz w:val="28"/>
          <w:szCs w:val="28"/>
        </w:rPr>
      </w:pP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 xml:space="preserve">附件：1.监理月报 </w:t>
      </w:r>
    </w:p>
    <w:p>
      <w:pPr>
        <w:keepNext w:val="0"/>
        <w:keepLines w:val="0"/>
        <w:pageBreakBefore w:val="0"/>
        <w:widowControl w:val="0"/>
        <w:kinsoku/>
        <w:wordWrap/>
        <w:overflowPunct/>
        <w:topLinePunct w:val="0"/>
        <w:autoSpaceDE/>
        <w:autoSpaceDN/>
        <w:bidi w:val="0"/>
        <w:spacing w:line="600" w:lineRule="exact"/>
        <w:ind w:firstLine="1600" w:firstLineChars="500"/>
        <w:textAlignment w:val="auto"/>
        <w:rPr>
          <w:rFonts w:hint="eastAsia" w:ascii="仿宋_GB2312" w:hAnsi="Times New Roman" w:eastAsia="仿宋_GB2312" w:cs="仿宋_GB2312"/>
          <w:color w:val="000000"/>
          <w:kern w:val="0"/>
          <w:sz w:val="32"/>
          <w:szCs w:val="32"/>
          <w:lang w:val="en-US" w:eastAsia="zh-CN" w:bidi="ar-SA"/>
        </w:rPr>
      </w:pPr>
      <w:r>
        <w:rPr>
          <w:rFonts w:hint="eastAsia" w:ascii="仿宋_GB2312" w:hAnsi="Times New Roman" w:eastAsia="仿宋_GB2312" w:cs="仿宋_GB2312"/>
          <w:color w:val="000000"/>
          <w:kern w:val="0"/>
          <w:sz w:val="32"/>
          <w:szCs w:val="32"/>
          <w:lang w:val="en-US" w:eastAsia="zh-CN" w:bidi="ar-SA"/>
        </w:rPr>
        <w:t>2.监理紧急报告</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Times New Roman" w:eastAsia="仿宋_GB2312" w:cs="仿宋_GB2312"/>
          <w:color w:val="000000"/>
          <w:kern w:val="0"/>
          <w:sz w:val="32"/>
          <w:szCs w:val="32"/>
          <w:lang w:val="en-US" w:eastAsia="zh-CN" w:bidi="ar-SA"/>
        </w:rPr>
        <w:sectPr>
          <w:footerReference r:id="rId3" w:type="default"/>
          <w:pgSz w:w="11906" w:h="16838"/>
          <w:pgMar w:top="2098" w:right="1474" w:bottom="1984" w:left="1587" w:header="851" w:footer="1531" w:gutter="0"/>
          <w:pgNumType w:fmt="decimal" w:start="2"/>
          <w:cols w:space="425" w:num="1"/>
          <w:docGrid w:type="lines" w:linePitch="312" w:charSpace="0"/>
        </w:sectPr>
      </w:pPr>
    </w:p>
    <w:p>
      <w:pPr>
        <w:tabs>
          <w:tab w:val="left" w:pos="567"/>
          <w:tab w:val="left" w:pos="709"/>
        </w:tabs>
        <w:spacing w:before="180" w:line="219" w:lineRule="auto"/>
        <w:ind w:left="179"/>
        <w:rPr>
          <w:rFonts w:hint="default" w:ascii="华文仿宋" w:hAnsi="华文仿宋" w:eastAsia="华文仿宋" w:cs="仿宋"/>
          <w:sz w:val="28"/>
          <w:szCs w:val="28"/>
          <w:lang w:val="en-US"/>
        </w:rPr>
      </w:pPr>
      <w:r>
        <w:rPr>
          <w:rFonts w:hint="eastAsia" w:ascii="黑体" w:hAnsi="黑体" w:eastAsia="黑体" w:cs="黑体"/>
          <w:sz w:val="32"/>
          <w:szCs w:val="32"/>
          <w:lang w:val="en-US" w:eastAsia="zh-CN"/>
        </w:rPr>
        <w:t>附件1</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监理月报（     年   月）</w:t>
      </w:r>
    </w:p>
    <w:p>
      <w:pPr>
        <w:spacing w:before="252" w:line="220" w:lineRule="auto"/>
        <w:ind w:left="3002"/>
        <w:rPr>
          <w:rFonts w:hint="eastAsia" w:ascii="宋体" w:hAnsi="宋体" w:eastAsia="宋体" w:cs="宋体"/>
          <w:sz w:val="36"/>
          <w:szCs w:val="36"/>
        </w:rPr>
      </w:pPr>
    </w:p>
    <w:p>
      <w:pPr>
        <w:spacing w:before="121" w:line="360" w:lineRule="auto"/>
        <w:ind w:left="426"/>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ascii="宋体" w:hAnsi="宋体" w:eastAsia="宋体" w:cs="宋体"/>
          <w:spacing w:val="-3"/>
          <w:sz w:val="24"/>
          <w:szCs w:val="24"/>
          <w14:textOutline w14:w="4356" w14:cap="flat" w14:cmpd="sng" w14:algn="ctr">
            <w14:solidFill>
              <w14:srgbClr w14:val="000000"/>
            </w14:solidFill>
            <w14:prstDash w14:val="solid"/>
            <w14:miter w14:val="0"/>
          </w14:textOutline>
        </w:rPr>
        <w:t>一、项目基本情况</w:t>
      </w:r>
    </w:p>
    <w:tbl>
      <w:tblPr>
        <w:tblStyle w:val="18"/>
        <w:tblW w:w="1035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33"/>
        <w:gridCol w:w="3045"/>
        <w:gridCol w:w="1914"/>
        <w:gridCol w:w="32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z w:val="20"/>
                <w:szCs w:val="20"/>
              </w:rPr>
            </w:pPr>
            <w:bookmarkStart w:id="1" w:name="_Hlk166573022"/>
            <w:r>
              <w:rPr>
                <w:b/>
                <w:bCs/>
                <w:spacing w:val="6"/>
                <w:sz w:val="20"/>
                <w:szCs w:val="20"/>
              </w:rPr>
              <w:t>工</w:t>
            </w:r>
            <w:r>
              <w:rPr>
                <w:rFonts w:hint="eastAsia"/>
                <w:b/>
                <w:bCs/>
                <w:spacing w:val="6"/>
                <w:sz w:val="20"/>
                <w:szCs w:val="20"/>
                <w:lang w:eastAsia="zh-CN"/>
              </w:rPr>
              <w:t>地</w:t>
            </w:r>
            <w:r>
              <w:rPr>
                <w:b/>
                <w:bCs/>
                <w:spacing w:val="6"/>
                <w:sz w:val="20"/>
                <w:szCs w:val="20"/>
              </w:rPr>
              <w:t>名称</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z w:val="20"/>
                <w:szCs w:val="20"/>
              </w:rPr>
            </w:pPr>
            <w:r>
              <w:rPr>
                <w:b/>
                <w:bCs/>
                <w:spacing w:val="6"/>
                <w:sz w:val="20"/>
                <w:szCs w:val="20"/>
              </w:rPr>
              <w:t>工地编号</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z w:val="20"/>
                <w:szCs w:val="20"/>
              </w:rPr>
            </w:pPr>
            <w:r>
              <w:rPr>
                <w:b/>
                <w:bCs/>
                <w:spacing w:val="6"/>
                <w:sz w:val="20"/>
                <w:szCs w:val="20"/>
              </w:rPr>
              <w:t>建设单位</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pacing w:val="6"/>
                <w:sz w:val="20"/>
                <w:szCs w:val="20"/>
              </w:rPr>
            </w:pPr>
            <w:r>
              <w:rPr>
                <w:b/>
                <w:bCs/>
                <w:spacing w:val="6"/>
                <w:sz w:val="20"/>
                <w:szCs w:val="20"/>
              </w:rPr>
              <w:t>项目负责人</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pacing w:val="6"/>
                <w:sz w:val="20"/>
                <w:szCs w:val="20"/>
              </w:rPr>
            </w:pPr>
            <w:r>
              <w:rPr>
                <w:rFonts w:hint="eastAsia"/>
                <w:b/>
                <w:bCs/>
                <w:spacing w:val="6"/>
                <w:sz w:val="20"/>
                <w:szCs w:val="20"/>
              </w:rPr>
              <w:t>施工</w:t>
            </w:r>
            <w:r>
              <w:rPr>
                <w:b/>
                <w:bCs/>
                <w:spacing w:val="6"/>
                <w:sz w:val="20"/>
                <w:szCs w:val="20"/>
              </w:rPr>
              <w:t>总</w:t>
            </w:r>
            <w:r>
              <w:rPr>
                <w:rFonts w:hint="eastAsia"/>
                <w:b/>
                <w:bCs/>
                <w:spacing w:val="6"/>
                <w:sz w:val="20"/>
                <w:szCs w:val="20"/>
              </w:rPr>
              <w:t>承</w:t>
            </w:r>
            <w:r>
              <w:rPr>
                <w:b/>
                <w:bCs/>
                <w:spacing w:val="6"/>
                <w:sz w:val="20"/>
                <w:szCs w:val="20"/>
              </w:rPr>
              <w:t>包单位</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pacing w:val="6"/>
                <w:sz w:val="20"/>
                <w:szCs w:val="20"/>
              </w:rPr>
            </w:pPr>
            <w:r>
              <w:rPr>
                <w:b/>
                <w:bCs/>
                <w:spacing w:val="6"/>
                <w:sz w:val="20"/>
                <w:szCs w:val="20"/>
              </w:rPr>
              <w:t>项目负责人</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7" w:hRule="atLeast"/>
          <w:jc w:val="center"/>
        </w:trPr>
        <w:tc>
          <w:tcPr>
            <w:tcW w:w="2133" w:type="dxa"/>
            <w:vAlign w:val="center"/>
          </w:tcPr>
          <w:p>
            <w:pPr>
              <w:pStyle w:val="20"/>
              <w:spacing w:before="89"/>
              <w:ind w:left="-2" w:leftChars="-1" w:firstLine="2"/>
              <w:jc w:val="center"/>
              <w:rPr>
                <w:rFonts w:hint="eastAsia"/>
                <w:b/>
                <w:bCs/>
                <w:spacing w:val="6"/>
                <w:sz w:val="20"/>
                <w:szCs w:val="20"/>
              </w:rPr>
            </w:pPr>
            <w:r>
              <w:rPr>
                <w:b/>
                <w:bCs/>
                <w:spacing w:val="6"/>
                <w:sz w:val="20"/>
                <w:szCs w:val="20"/>
              </w:rPr>
              <w:t>监理单位</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pacing w:val="6"/>
                <w:sz w:val="20"/>
                <w:szCs w:val="20"/>
              </w:rPr>
            </w:pPr>
            <w:r>
              <w:rPr>
                <w:b/>
                <w:bCs/>
                <w:spacing w:val="6"/>
                <w:sz w:val="20"/>
                <w:szCs w:val="20"/>
              </w:rPr>
              <w:t>总监理工程师</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pacing w:val="6"/>
                <w:sz w:val="20"/>
                <w:szCs w:val="20"/>
              </w:rPr>
            </w:pPr>
            <w:r>
              <w:rPr>
                <w:b/>
                <w:bCs/>
                <w:spacing w:val="6"/>
                <w:sz w:val="20"/>
                <w:szCs w:val="20"/>
              </w:rPr>
              <w:t>设计单位</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pacing w:val="6"/>
                <w:sz w:val="20"/>
                <w:szCs w:val="20"/>
              </w:rPr>
            </w:pPr>
            <w:r>
              <w:rPr>
                <w:b/>
                <w:bCs/>
                <w:spacing w:val="6"/>
                <w:sz w:val="20"/>
                <w:szCs w:val="20"/>
              </w:rPr>
              <w:t>项目负责人</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pacing w:val="6"/>
                <w:sz w:val="20"/>
                <w:szCs w:val="20"/>
              </w:rPr>
            </w:pPr>
            <w:r>
              <w:rPr>
                <w:b/>
                <w:bCs/>
                <w:spacing w:val="6"/>
                <w:sz w:val="20"/>
                <w:szCs w:val="20"/>
              </w:rPr>
              <w:t>勘察单位</w:t>
            </w:r>
          </w:p>
        </w:tc>
        <w:tc>
          <w:tcPr>
            <w:tcW w:w="3045" w:type="dxa"/>
            <w:vAlign w:val="center"/>
          </w:tcPr>
          <w:p>
            <w:pPr>
              <w:snapToGrid w:val="0"/>
              <w:rPr>
                <w:rFonts w:ascii="Arial" w:hAnsi="Arial" w:cs="Arial"/>
                <w:snapToGrid w:val="0"/>
                <w:color w:val="000000"/>
                <w:kern w:val="0"/>
                <w:sz w:val="20"/>
                <w:szCs w:val="20"/>
                <w:lang w:eastAsia="en-US"/>
              </w:rPr>
            </w:pPr>
          </w:p>
        </w:tc>
        <w:tc>
          <w:tcPr>
            <w:tcW w:w="1914" w:type="dxa"/>
            <w:vAlign w:val="center"/>
          </w:tcPr>
          <w:p>
            <w:pPr>
              <w:pStyle w:val="20"/>
              <w:spacing w:before="90"/>
              <w:ind w:left="1" w:hanging="1"/>
              <w:jc w:val="center"/>
              <w:rPr>
                <w:rFonts w:hint="eastAsia"/>
                <w:b/>
                <w:bCs/>
                <w:spacing w:val="6"/>
                <w:sz w:val="20"/>
                <w:szCs w:val="20"/>
              </w:rPr>
            </w:pPr>
            <w:r>
              <w:rPr>
                <w:b/>
                <w:bCs/>
                <w:spacing w:val="6"/>
                <w:sz w:val="20"/>
                <w:szCs w:val="20"/>
              </w:rPr>
              <w:t>项目负责人</w:t>
            </w:r>
          </w:p>
        </w:tc>
        <w:tc>
          <w:tcPr>
            <w:tcW w:w="3263" w:type="dxa"/>
            <w:vAlign w:val="center"/>
          </w:tcPr>
          <w:p>
            <w:pPr>
              <w:snapToGrid w:val="0"/>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jc w:val="center"/>
        </w:trPr>
        <w:tc>
          <w:tcPr>
            <w:tcW w:w="2133" w:type="dxa"/>
            <w:vAlign w:val="center"/>
          </w:tcPr>
          <w:p>
            <w:pPr>
              <w:pStyle w:val="20"/>
              <w:spacing w:before="89"/>
              <w:ind w:left="-2" w:leftChars="-1" w:firstLine="2"/>
              <w:jc w:val="center"/>
              <w:rPr>
                <w:rFonts w:hint="eastAsia"/>
                <w:b/>
                <w:bCs/>
                <w:spacing w:val="6"/>
                <w:sz w:val="20"/>
                <w:szCs w:val="20"/>
                <w:lang w:eastAsia="zh-CN"/>
              </w:rPr>
            </w:pPr>
            <w:r>
              <w:rPr>
                <w:b/>
                <w:bCs/>
                <w:spacing w:val="6"/>
                <w:sz w:val="20"/>
                <w:szCs w:val="20"/>
                <w:lang w:eastAsia="zh-CN"/>
              </w:rPr>
              <w:t>本月上述单位</w:t>
            </w:r>
          </w:p>
          <w:p>
            <w:pPr>
              <w:pStyle w:val="20"/>
              <w:spacing w:before="89"/>
              <w:ind w:left="-2" w:leftChars="-1" w:firstLine="2"/>
              <w:jc w:val="center"/>
              <w:rPr>
                <w:rFonts w:hint="eastAsia"/>
                <w:b/>
                <w:bCs/>
                <w:spacing w:val="6"/>
                <w:sz w:val="20"/>
                <w:szCs w:val="20"/>
                <w:lang w:eastAsia="zh-CN"/>
              </w:rPr>
            </w:pPr>
            <w:r>
              <w:rPr>
                <w:b/>
                <w:bCs/>
                <w:spacing w:val="6"/>
                <w:sz w:val="20"/>
                <w:szCs w:val="20"/>
                <w:lang w:eastAsia="zh-CN"/>
              </w:rPr>
              <w:t>项目负责人变更情况</w:t>
            </w:r>
          </w:p>
        </w:tc>
        <w:tc>
          <w:tcPr>
            <w:tcW w:w="8222" w:type="dxa"/>
            <w:gridSpan w:val="3"/>
            <w:vAlign w:val="center"/>
          </w:tcPr>
          <w:p>
            <w:pPr>
              <w:snapToGrid w:val="0"/>
              <w:rPr>
                <w:rFonts w:ascii="Arial" w:hAnsi="Arial" w:cs="Arial"/>
                <w:snapToGrid w:val="0"/>
                <w:color w:val="000000"/>
                <w:kern w:val="0"/>
                <w:sz w:val="20"/>
                <w:szCs w:val="20"/>
                <w:lang w:eastAsia="zh-CN"/>
              </w:rPr>
            </w:pPr>
          </w:p>
        </w:tc>
      </w:tr>
      <w:bookmarkEnd w:id="1"/>
    </w:tbl>
    <w:p>
      <w:pPr>
        <w:rPr>
          <w:rFonts w:hint="eastAsia"/>
        </w:rPr>
      </w:pPr>
    </w:p>
    <w:p>
      <w:pPr>
        <w:rPr>
          <w:rFonts w:hint="eastAsia"/>
        </w:rPr>
        <w:sectPr>
          <w:footerReference r:id="rId4" w:type="default"/>
          <w:pgSz w:w="11907" w:h="16839"/>
          <w:pgMar w:top="1429" w:right="743" w:bottom="1928" w:left="799" w:header="850" w:footer="1531" w:gutter="0"/>
          <w:pgNumType w:fmt="decimal" w:start="8"/>
          <w:cols w:space="720" w:num="1"/>
          <w:docGrid w:linePitch="286" w:charSpace="0"/>
        </w:sectPr>
      </w:pPr>
    </w:p>
    <w:p>
      <w:pPr>
        <w:spacing w:before="121" w:line="360" w:lineRule="auto"/>
        <w:ind w:left="426"/>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二、本项目危大工程相关信息情况</w:t>
      </w:r>
    </w:p>
    <w:tbl>
      <w:tblPr>
        <w:tblStyle w:val="18"/>
        <w:tblW w:w="5015"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88"/>
        <w:gridCol w:w="855"/>
        <w:gridCol w:w="685"/>
        <w:gridCol w:w="1717"/>
        <w:gridCol w:w="685"/>
        <w:gridCol w:w="1717"/>
        <w:gridCol w:w="569"/>
        <w:gridCol w:w="569"/>
        <w:gridCol w:w="569"/>
        <w:gridCol w:w="569"/>
        <w:gridCol w:w="569"/>
        <w:gridCol w:w="858"/>
        <w:gridCol w:w="858"/>
        <w:gridCol w:w="858"/>
        <w:gridCol w:w="858"/>
        <w:gridCol w:w="858"/>
        <w:gridCol w:w="859"/>
        <w:gridCol w:w="8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226" w:type="pct"/>
            <w:vAlign w:val="center"/>
          </w:tcPr>
          <w:p>
            <w:pPr>
              <w:pStyle w:val="20"/>
              <w:spacing w:before="254" w:line="218" w:lineRule="auto"/>
              <w:ind w:left="138"/>
              <w:jc w:val="center"/>
              <w:rPr>
                <w:rFonts w:hint="eastAsia"/>
                <w:sz w:val="20"/>
                <w:szCs w:val="20"/>
                <w:lang w:eastAsia="zh-CN"/>
              </w:rPr>
            </w:pPr>
            <w:r>
              <w:rPr>
                <w:rFonts w:hint="eastAsia"/>
                <w:spacing w:val="9"/>
                <w:sz w:val="20"/>
                <w:szCs w:val="20"/>
                <w:lang w:eastAsia="zh-CN"/>
                <w14:textOutline w14:w="3619" w14:cap="flat" w14:cmpd="sng" w14:algn="ctr">
                  <w14:solidFill>
                    <w14:srgbClr w14:val="000000"/>
                  </w14:solidFill>
                  <w14:prstDash w14:val="solid"/>
                  <w14:miter w14:val="0"/>
                </w14:textOutline>
              </w:rPr>
              <w:t>序号</w:t>
            </w:r>
          </w:p>
        </w:tc>
        <w:tc>
          <w:tcPr>
            <w:tcW w:w="281" w:type="pct"/>
            <w:vAlign w:val="center"/>
          </w:tcPr>
          <w:p>
            <w:pPr>
              <w:pStyle w:val="20"/>
              <w:spacing w:before="294" w:line="228" w:lineRule="auto"/>
              <w:ind w:left="111"/>
              <w:jc w:val="center"/>
              <w:rPr>
                <w:rFonts w:hint="eastAsia"/>
                <w:sz w:val="20"/>
                <w:szCs w:val="20"/>
              </w:rPr>
            </w:pPr>
            <w:r>
              <w:rPr>
                <w:spacing w:val="6"/>
                <w:sz w:val="20"/>
                <w:szCs w:val="20"/>
                <w14:textOutline w14:w="3619" w14:cap="flat" w14:cmpd="sng" w14:algn="ctr">
                  <w14:solidFill>
                    <w14:srgbClr w14:val="000000"/>
                  </w14:solidFill>
                  <w14:prstDash w14:val="solid"/>
                  <w14:miter w14:val="0"/>
                </w14:textOutline>
              </w:rPr>
              <w:t>类别</w:t>
            </w:r>
          </w:p>
        </w:tc>
        <w:tc>
          <w:tcPr>
            <w:tcW w:w="225" w:type="pct"/>
            <w:vAlign w:val="center"/>
          </w:tcPr>
          <w:p>
            <w:pPr>
              <w:pStyle w:val="20"/>
              <w:spacing w:before="294" w:line="228" w:lineRule="auto"/>
              <w:ind w:left="113"/>
              <w:jc w:val="center"/>
              <w:rPr>
                <w:rFonts w:hint="eastAsia"/>
                <w:sz w:val="20"/>
                <w:szCs w:val="20"/>
              </w:rPr>
            </w:pPr>
            <w:r>
              <w:rPr>
                <w:spacing w:val="5"/>
                <w:sz w:val="20"/>
                <w:szCs w:val="20"/>
                <w14:textOutline w14:w="3619" w14:cap="flat" w14:cmpd="sng" w14:algn="ctr">
                  <w14:solidFill>
                    <w14:srgbClr w14:val="000000"/>
                  </w14:solidFill>
                  <w14:prstDash w14:val="solid"/>
                  <w14:miter w14:val="0"/>
                </w14:textOutline>
              </w:rPr>
              <w:t>编号</w:t>
            </w:r>
          </w:p>
        </w:tc>
        <w:tc>
          <w:tcPr>
            <w:tcW w:w="564" w:type="pct"/>
            <w:vAlign w:val="center"/>
          </w:tcPr>
          <w:p>
            <w:pPr>
              <w:pStyle w:val="20"/>
              <w:spacing w:before="138" w:line="312" w:lineRule="exact"/>
              <w:ind w:left="115"/>
              <w:jc w:val="center"/>
              <w:rPr>
                <w:rFonts w:hint="eastAsia"/>
                <w:sz w:val="20"/>
                <w:szCs w:val="20"/>
                <w:lang w:eastAsia="zh-CN"/>
              </w:rPr>
            </w:pPr>
            <w:r>
              <w:rPr>
                <w:spacing w:val="9"/>
                <w:position w:val="8"/>
                <w:sz w:val="20"/>
                <w:szCs w:val="20"/>
                <w:lang w:eastAsia="zh-CN"/>
                <w14:textOutline w14:w="3619" w14:cap="flat" w14:cmpd="sng" w14:algn="ctr">
                  <w14:solidFill>
                    <w14:srgbClr w14:val="000000"/>
                  </w14:solidFill>
                  <w14:prstDash w14:val="solid"/>
                  <w14:miter w14:val="0"/>
                </w14:textOutline>
              </w:rPr>
              <w:t>危险性较大的</w:t>
            </w:r>
            <w:r>
              <w:rPr>
                <w:rFonts w:hint="eastAsia"/>
                <w:spacing w:val="9"/>
                <w:position w:val="8"/>
                <w:sz w:val="20"/>
                <w:szCs w:val="20"/>
                <w:lang w:eastAsia="zh-CN"/>
                <w14:textOutline w14:w="3619" w14:cap="flat" w14:cmpd="sng" w14:algn="ctr">
                  <w14:solidFill>
                    <w14:srgbClr w14:val="000000"/>
                  </w14:solidFill>
                  <w14:prstDash w14:val="solid"/>
                  <w14:miter w14:val="0"/>
                </w14:textOutline>
              </w:rPr>
              <w:t>分部分项工程范围</w:t>
            </w:r>
          </w:p>
        </w:tc>
        <w:tc>
          <w:tcPr>
            <w:tcW w:w="225" w:type="pct"/>
            <w:vAlign w:val="center"/>
          </w:tcPr>
          <w:p>
            <w:pPr>
              <w:pStyle w:val="20"/>
              <w:spacing w:before="294" w:line="228" w:lineRule="auto"/>
              <w:ind w:left="115"/>
              <w:jc w:val="center"/>
              <w:rPr>
                <w:rFonts w:hint="eastAsia"/>
                <w:sz w:val="20"/>
                <w:szCs w:val="20"/>
              </w:rPr>
            </w:pPr>
            <w:r>
              <w:rPr>
                <w:spacing w:val="5"/>
                <w:sz w:val="20"/>
                <w:szCs w:val="20"/>
                <w14:textOutline w14:w="3619" w14:cap="flat" w14:cmpd="sng" w14:algn="ctr">
                  <w14:solidFill>
                    <w14:srgbClr w14:val="000000"/>
                  </w14:solidFill>
                  <w14:prstDash w14:val="solid"/>
                  <w14:miter w14:val="0"/>
                </w14:textOutline>
              </w:rPr>
              <w:t>编号</w:t>
            </w:r>
          </w:p>
        </w:tc>
        <w:tc>
          <w:tcPr>
            <w:tcW w:w="564" w:type="pct"/>
            <w:vAlign w:val="center"/>
          </w:tcPr>
          <w:p>
            <w:pPr>
              <w:pStyle w:val="20"/>
              <w:spacing w:before="44" w:line="239" w:lineRule="auto"/>
              <w:ind w:left="147" w:right="137"/>
              <w:jc w:val="center"/>
              <w:rPr>
                <w:rFonts w:hint="eastAsia"/>
                <w:sz w:val="20"/>
                <w:szCs w:val="20"/>
                <w:lang w:eastAsia="zh-CN"/>
              </w:rPr>
            </w:pPr>
            <w:r>
              <w:rPr>
                <w:spacing w:val="-1"/>
                <w:sz w:val="20"/>
                <w:szCs w:val="20"/>
                <w:lang w:eastAsia="zh-CN"/>
                <w14:textOutline w14:w="3619" w14:cap="flat" w14:cmpd="sng" w14:algn="ctr">
                  <w14:solidFill>
                    <w14:srgbClr w14:val="000000"/>
                  </w14:solidFill>
                  <w14:prstDash w14:val="solid"/>
                  <w14:miter w14:val="0"/>
                </w14:textOutline>
              </w:rPr>
              <w:t>超过一定规模的危险性较大的分部分项工程范围</w:t>
            </w:r>
          </w:p>
        </w:tc>
        <w:tc>
          <w:tcPr>
            <w:tcW w:w="187" w:type="pct"/>
            <w:vAlign w:val="center"/>
          </w:tcPr>
          <w:p>
            <w:pPr>
              <w:pStyle w:val="20"/>
              <w:spacing w:before="138" w:line="312" w:lineRule="exact"/>
              <w:jc w:val="center"/>
              <w:rPr>
                <w:rFonts w:hint="eastAsia"/>
                <w:sz w:val="20"/>
                <w:szCs w:val="20"/>
                <w:lang w:eastAsia="zh-CN"/>
              </w:rPr>
            </w:pPr>
            <w:r>
              <w:rPr>
                <w:rFonts w:hint="eastAsia"/>
                <w:spacing w:val="-1"/>
                <w:sz w:val="20"/>
                <w:szCs w:val="20"/>
                <w:lang w:eastAsia="zh-CN"/>
                <w14:textOutline w14:w="3619" w14:cap="flat" w14:cmpd="sng" w14:algn="ctr">
                  <w14:solidFill>
                    <w14:srgbClr w14:val="000000"/>
                  </w14:solidFill>
                  <w14:prstDash w14:val="solid"/>
                  <w14:miter w14:val="0"/>
                </w14:textOutline>
              </w:rPr>
              <w:t>施工单位</w:t>
            </w:r>
          </w:p>
        </w:tc>
        <w:tc>
          <w:tcPr>
            <w:tcW w:w="187"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计划开始时间</w:t>
            </w:r>
          </w:p>
        </w:tc>
        <w:tc>
          <w:tcPr>
            <w:tcW w:w="187"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实际开始时间</w:t>
            </w:r>
          </w:p>
        </w:tc>
        <w:tc>
          <w:tcPr>
            <w:tcW w:w="187"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计划结束时间</w:t>
            </w:r>
          </w:p>
        </w:tc>
        <w:tc>
          <w:tcPr>
            <w:tcW w:w="187"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实际结束时间</w:t>
            </w:r>
          </w:p>
        </w:tc>
        <w:tc>
          <w:tcPr>
            <w:tcW w:w="282"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专项方案审查是否已通过</w:t>
            </w:r>
          </w:p>
        </w:tc>
        <w:tc>
          <w:tcPr>
            <w:tcW w:w="282"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监理实施细则是否已编制</w:t>
            </w:r>
          </w:p>
        </w:tc>
        <w:tc>
          <w:tcPr>
            <w:tcW w:w="282" w:type="pct"/>
            <w:vAlign w:val="center"/>
          </w:tcPr>
          <w:p>
            <w:pPr>
              <w:pStyle w:val="20"/>
              <w:spacing w:before="159" w:line="286" w:lineRule="exact"/>
              <w:ind w:left="81"/>
              <w:jc w:val="center"/>
              <w:rPr>
                <w:rFonts w:hint="eastAsia"/>
                <w:sz w:val="20"/>
                <w:szCs w:val="20"/>
                <w:lang w:eastAsia="zh-CN"/>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超危大工程是否已通过专家论证</w:t>
            </w:r>
          </w:p>
        </w:tc>
        <w:tc>
          <w:tcPr>
            <w:tcW w:w="282"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是否进行危大工程条件验收</w:t>
            </w:r>
          </w:p>
        </w:tc>
        <w:tc>
          <w:tcPr>
            <w:tcW w:w="282"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是否开展专项巡视检查</w:t>
            </w:r>
          </w:p>
        </w:tc>
        <w:tc>
          <w:tcPr>
            <w:tcW w:w="282"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危大工程管理档案是否建立</w:t>
            </w:r>
          </w:p>
        </w:tc>
        <w:tc>
          <w:tcPr>
            <w:tcW w:w="287" w:type="pct"/>
            <w:vAlign w:val="center"/>
          </w:tcPr>
          <w:p>
            <w:pPr>
              <w:pStyle w:val="20"/>
              <w:spacing w:before="159" w:line="286" w:lineRule="exact"/>
              <w:ind w:left="81"/>
              <w:jc w:val="center"/>
              <w:rPr>
                <w:rFonts w:hint="eastAsia"/>
                <w:spacing w:val="-1"/>
                <w:position w:val="6"/>
                <w:sz w:val="20"/>
                <w:szCs w:val="20"/>
                <w:lang w:eastAsia="zh-CN"/>
                <w14:textOutline w14:w="3619" w14:cap="flat" w14:cmpd="sng" w14:algn="ctr">
                  <w14:solidFill>
                    <w14:srgbClr w14:val="000000"/>
                  </w14:solidFill>
                  <w14:prstDash w14:val="solid"/>
                  <w14:miter w14:val="0"/>
                </w14:textOutline>
              </w:rPr>
            </w:pPr>
            <w:r>
              <w:rPr>
                <w:rFonts w:hint="eastAsia"/>
                <w:spacing w:val="-1"/>
                <w:position w:val="6"/>
                <w:sz w:val="20"/>
                <w:szCs w:val="20"/>
                <w:lang w:eastAsia="zh-CN"/>
                <w14:textOutline w14:w="3619" w14:cap="flat" w14:cmpd="sng" w14:algn="ctr">
                  <w14:solidFill>
                    <w14:srgbClr w14:val="000000"/>
                  </w14:solidFill>
                  <w14:prstDash w14:val="solid"/>
                  <w14:miter w14:val="0"/>
                </w14:textOutline>
              </w:rPr>
              <w:t>备注（其他需要上报情形）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226" w:type="pct"/>
            <w:vAlign w:val="center"/>
          </w:tcPr>
          <w:p>
            <w:pPr>
              <w:spacing w:before="61" w:line="185" w:lineRule="auto"/>
              <w:ind w:left="129"/>
              <w:rPr>
                <w:rFonts w:hint="eastAsia" w:ascii="仿宋" w:hAnsi="仿宋" w:eastAsia="仿宋" w:cs="仿宋"/>
                <w:snapToGrid w:val="0"/>
                <w:color w:val="000000"/>
                <w:kern w:val="0"/>
                <w:sz w:val="20"/>
                <w:szCs w:val="20"/>
                <w:lang w:eastAsia="zh-CN"/>
              </w:rPr>
            </w:pPr>
          </w:p>
        </w:tc>
        <w:tc>
          <w:tcPr>
            <w:tcW w:w="281" w:type="pct"/>
            <w:vAlign w:val="center"/>
          </w:tcPr>
          <w:p>
            <w:pPr>
              <w:spacing w:before="62" w:line="276" w:lineRule="exact"/>
              <w:ind w:left="8"/>
              <w:rPr>
                <w:rFonts w:hint="eastAsia" w:ascii="仿宋" w:hAnsi="仿宋" w:eastAsia="仿宋" w:cs="仿宋"/>
                <w:snapToGrid w:val="0"/>
                <w:color w:val="000000"/>
                <w:kern w:val="0"/>
                <w:sz w:val="20"/>
                <w:szCs w:val="20"/>
                <w:lang w:eastAsia="zh-CN"/>
              </w:rPr>
            </w:pPr>
          </w:p>
        </w:tc>
        <w:tc>
          <w:tcPr>
            <w:tcW w:w="225" w:type="pct"/>
            <w:vAlign w:val="center"/>
          </w:tcPr>
          <w:p>
            <w:pPr>
              <w:spacing w:before="62" w:line="185" w:lineRule="auto"/>
              <w:ind w:left="126"/>
              <w:rPr>
                <w:rFonts w:hint="eastAsia" w:ascii="仿宋" w:hAnsi="仿宋" w:eastAsia="仿宋" w:cs="仿宋"/>
                <w:snapToGrid w:val="0"/>
                <w:color w:val="000000"/>
                <w:kern w:val="0"/>
                <w:sz w:val="20"/>
                <w:szCs w:val="20"/>
                <w:lang w:eastAsia="zh-CN"/>
              </w:rPr>
            </w:pPr>
          </w:p>
        </w:tc>
        <w:tc>
          <w:tcPr>
            <w:tcW w:w="564" w:type="pct"/>
            <w:vAlign w:val="center"/>
          </w:tcPr>
          <w:p>
            <w:pPr>
              <w:spacing w:before="62" w:line="278" w:lineRule="auto"/>
              <w:ind w:left="117" w:right="21"/>
              <w:rPr>
                <w:rFonts w:hint="eastAsia" w:ascii="仿宋" w:hAnsi="仿宋" w:eastAsia="仿宋" w:cs="仿宋"/>
                <w:snapToGrid w:val="0"/>
                <w:color w:val="000000"/>
                <w:kern w:val="0"/>
                <w:sz w:val="20"/>
                <w:szCs w:val="20"/>
                <w:lang w:eastAsia="zh-CN"/>
              </w:rPr>
            </w:pPr>
          </w:p>
        </w:tc>
        <w:tc>
          <w:tcPr>
            <w:tcW w:w="225" w:type="pct"/>
            <w:vAlign w:val="center"/>
          </w:tcPr>
          <w:p>
            <w:pPr>
              <w:spacing w:before="90" w:line="185" w:lineRule="auto"/>
              <w:ind w:left="127"/>
              <w:rPr>
                <w:rFonts w:hint="eastAsia" w:ascii="仿宋" w:hAnsi="仿宋" w:eastAsia="仿宋" w:cs="仿宋"/>
                <w:snapToGrid w:val="0"/>
                <w:color w:val="000000"/>
                <w:kern w:val="0"/>
                <w:sz w:val="20"/>
                <w:szCs w:val="20"/>
                <w:lang w:eastAsia="zh-CN"/>
              </w:rPr>
            </w:pPr>
          </w:p>
        </w:tc>
        <w:tc>
          <w:tcPr>
            <w:tcW w:w="564" w:type="pct"/>
            <w:vAlign w:val="center"/>
          </w:tcPr>
          <w:p>
            <w:pPr>
              <w:rPr>
                <w:rFonts w:hint="eastAsia" w:ascii="仿宋" w:hAnsi="仿宋" w:eastAsia="仿宋" w:cs="Arial"/>
                <w:snapToGrid w:val="0"/>
                <w:color w:val="000000"/>
                <w:kern w:val="0"/>
                <w:sz w:val="20"/>
                <w:szCs w:val="20"/>
                <w:lang w:eastAsia="zh-CN"/>
              </w:rPr>
            </w:pPr>
          </w:p>
        </w:tc>
        <w:tc>
          <w:tcPr>
            <w:tcW w:w="187" w:type="pct"/>
            <w:vAlign w:val="center"/>
          </w:tcPr>
          <w:p>
            <w:pPr>
              <w:rPr>
                <w:rFonts w:hint="eastAsia" w:ascii="仿宋" w:hAnsi="仿宋" w:eastAsia="仿宋" w:cs="Arial"/>
                <w:snapToGrid w:val="0"/>
                <w:color w:val="000000"/>
                <w:kern w:val="0"/>
                <w:sz w:val="20"/>
                <w:szCs w:val="20"/>
                <w:lang w:eastAsia="zh-CN"/>
              </w:rPr>
            </w:pPr>
          </w:p>
        </w:tc>
        <w:tc>
          <w:tcPr>
            <w:tcW w:w="187" w:type="pct"/>
            <w:vAlign w:val="center"/>
          </w:tcPr>
          <w:p>
            <w:pPr>
              <w:rPr>
                <w:rFonts w:hint="eastAsia" w:ascii="仿宋" w:hAnsi="仿宋" w:eastAsia="仿宋" w:cs="Arial"/>
                <w:snapToGrid w:val="0"/>
                <w:color w:val="000000"/>
                <w:kern w:val="0"/>
                <w:sz w:val="20"/>
                <w:szCs w:val="20"/>
                <w:lang w:eastAsia="zh-CN"/>
              </w:rPr>
            </w:pPr>
          </w:p>
        </w:tc>
        <w:tc>
          <w:tcPr>
            <w:tcW w:w="187" w:type="pct"/>
            <w:vAlign w:val="center"/>
          </w:tcPr>
          <w:p>
            <w:pPr>
              <w:rPr>
                <w:rFonts w:hint="eastAsia" w:ascii="仿宋" w:hAnsi="仿宋" w:eastAsia="仿宋" w:cs="Arial"/>
                <w:snapToGrid w:val="0"/>
                <w:color w:val="000000"/>
                <w:kern w:val="0"/>
                <w:sz w:val="20"/>
                <w:szCs w:val="20"/>
                <w:lang w:eastAsia="zh-CN"/>
              </w:rPr>
            </w:pPr>
          </w:p>
        </w:tc>
        <w:tc>
          <w:tcPr>
            <w:tcW w:w="187" w:type="pct"/>
            <w:vAlign w:val="center"/>
          </w:tcPr>
          <w:p>
            <w:pPr>
              <w:rPr>
                <w:rFonts w:hint="eastAsia" w:ascii="仿宋" w:hAnsi="仿宋" w:eastAsia="仿宋" w:cs="Arial"/>
                <w:snapToGrid w:val="0"/>
                <w:color w:val="000000"/>
                <w:kern w:val="0"/>
                <w:sz w:val="20"/>
                <w:szCs w:val="20"/>
                <w:lang w:eastAsia="zh-CN"/>
              </w:rPr>
            </w:pPr>
          </w:p>
        </w:tc>
        <w:tc>
          <w:tcPr>
            <w:tcW w:w="187"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2" w:type="pct"/>
            <w:vAlign w:val="center"/>
          </w:tcPr>
          <w:p>
            <w:pPr>
              <w:rPr>
                <w:rFonts w:hint="eastAsia" w:ascii="仿宋" w:hAnsi="仿宋" w:eastAsia="仿宋" w:cs="Arial"/>
                <w:snapToGrid w:val="0"/>
                <w:color w:val="000000"/>
                <w:kern w:val="0"/>
                <w:sz w:val="20"/>
                <w:szCs w:val="20"/>
                <w:lang w:eastAsia="zh-CN"/>
              </w:rPr>
            </w:pPr>
          </w:p>
        </w:tc>
        <w:tc>
          <w:tcPr>
            <w:tcW w:w="287" w:type="pct"/>
            <w:vAlign w:val="center"/>
          </w:tcPr>
          <w:p>
            <w:pPr>
              <w:rPr>
                <w:rFonts w:hint="eastAsia" w:ascii="仿宋" w:hAnsi="仿宋" w:eastAsia="仿宋" w:cs="Arial"/>
                <w:snapToGrid w:val="0"/>
                <w:color w:val="000000"/>
                <w:kern w:val="0"/>
                <w:sz w:val="20"/>
                <w:szCs w:val="20"/>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226" w:type="pct"/>
            <w:vAlign w:val="center"/>
          </w:tcPr>
          <w:p>
            <w:pPr>
              <w:rPr>
                <w:rFonts w:ascii="Arial" w:hAnsi="Arial" w:cs="Arial"/>
                <w:snapToGrid w:val="0"/>
                <w:color w:val="000000"/>
                <w:kern w:val="0"/>
                <w:szCs w:val="21"/>
                <w:lang w:eastAsia="zh-CN"/>
              </w:rPr>
            </w:pPr>
          </w:p>
        </w:tc>
        <w:tc>
          <w:tcPr>
            <w:tcW w:w="281"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7" w:type="pct"/>
            <w:vAlign w:val="center"/>
          </w:tcPr>
          <w:p>
            <w:pPr>
              <w:rPr>
                <w:rFonts w:ascii="Arial" w:hAnsi="Arial" w:cs="Arial"/>
                <w:snapToGrid w:val="0"/>
                <w:color w:val="000000"/>
                <w:kern w:val="0"/>
                <w:szCs w:val="2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226" w:type="pct"/>
            <w:vAlign w:val="center"/>
          </w:tcPr>
          <w:p>
            <w:pPr>
              <w:rPr>
                <w:rFonts w:ascii="Arial" w:hAnsi="Arial" w:cs="Arial"/>
                <w:snapToGrid w:val="0"/>
                <w:color w:val="000000"/>
                <w:kern w:val="0"/>
                <w:szCs w:val="21"/>
                <w:lang w:eastAsia="zh-CN"/>
              </w:rPr>
            </w:pPr>
          </w:p>
        </w:tc>
        <w:tc>
          <w:tcPr>
            <w:tcW w:w="281"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7" w:type="pct"/>
            <w:vAlign w:val="center"/>
          </w:tcPr>
          <w:p>
            <w:pPr>
              <w:rPr>
                <w:rFonts w:ascii="Arial" w:hAnsi="Arial" w:cs="Arial"/>
                <w:snapToGrid w:val="0"/>
                <w:color w:val="000000"/>
                <w:kern w:val="0"/>
                <w:szCs w:val="2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226" w:type="pct"/>
            <w:vAlign w:val="center"/>
          </w:tcPr>
          <w:p>
            <w:pPr>
              <w:rPr>
                <w:rFonts w:ascii="Arial" w:hAnsi="Arial" w:cs="Arial"/>
                <w:snapToGrid w:val="0"/>
                <w:color w:val="000000"/>
                <w:kern w:val="0"/>
                <w:szCs w:val="21"/>
                <w:lang w:eastAsia="zh-CN"/>
              </w:rPr>
            </w:pPr>
          </w:p>
        </w:tc>
        <w:tc>
          <w:tcPr>
            <w:tcW w:w="281"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7" w:type="pct"/>
            <w:vAlign w:val="center"/>
          </w:tcPr>
          <w:p>
            <w:pPr>
              <w:rPr>
                <w:rFonts w:ascii="Arial" w:hAnsi="Arial" w:cs="Arial"/>
                <w:snapToGrid w:val="0"/>
                <w:color w:val="000000"/>
                <w:kern w:val="0"/>
                <w:szCs w:val="2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jc w:val="center"/>
        </w:trPr>
        <w:tc>
          <w:tcPr>
            <w:tcW w:w="226" w:type="pct"/>
            <w:vAlign w:val="center"/>
          </w:tcPr>
          <w:p>
            <w:pPr>
              <w:rPr>
                <w:rFonts w:ascii="Arial" w:hAnsi="Arial" w:cs="Arial"/>
                <w:snapToGrid w:val="0"/>
                <w:color w:val="000000"/>
                <w:kern w:val="0"/>
                <w:szCs w:val="21"/>
                <w:lang w:eastAsia="zh-CN"/>
              </w:rPr>
            </w:pPr>
          </w:p>
        </w:tc>
        <w:tc>
          <w:tcPr>
            <w:tcW w:w="281"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225" w:type="pct"/>
            <w:vAlign w:val="center"/>
          </w:tcPr>
          <w:p>
            <w:pPr>
              <w:rPr>
                <w:rFonts w:ascii="Arial" w:hAnsi="Arial" w:cs="Arial"/>
                <w:snapToGrid w:val="0"/>
                <w:color w:val="000000"/>
                <w:kern w:val="0"/>
                <w:szCs w:val="21"/>
                <w:lang w:eastAsia="zh-CN"/>
              </w:rPr>
            </w:pPr>
          </w:p>
        </w:tc>
        <w:tc>
          <w:tcPr>
            <w:tcW w:w="564"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187"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2" w:type="pct"/>
            <w:vAlign w:val="center"/>
          </w:tcPr>
          <w:p>
            <w:pPr>
              <w:rPr>
                <w:rFonts w:ascii="Arial" w:hAnsi="Arial" w:cs="Arial"/>
                <w:snapToGrid w:val="0"/>
                <w:color w:val="000000"/>
                <w:kern w:val="0"/>
                <w:szCs w:val="21"/>
                <w:lang w:eastAsia="zh-CN"/>
              </w:rPr>
            </w:pPr>
          </w:p>
        </w:tc>
        <w:tc>
          <w:tcPr>
            <w:tcW w:w="287" w:type="pct"/>
            <w:vAlign w:val="center"/>
          </w:tcPr>
          <w:p>
            <w:pPr>
              <w:rPr>
                <w:rFonts w:ascii="Arial" w:hAnsi="Arial" w:cs="Arial"/>
                <w:snapToGrid w:val="0"/>
                <w:color w:val="000000"/>
                <w:kern w:val="0"/>
                <w:szCs w:val="2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8" w:hRule="atLeast"/>
          <w:jc w:val="center"/>
        </w:trPr>
        <w:tc>
          <w:tcPr>
            <w:tcW w:w="5000" w:type="pct"/>
            <w:gridSpan w:val="18"/>
            <w:vAlign w:val="center"/>
          </w:tcPr>
          <w:p>
            <w:pPr>
              <w:spacing w:line="360" w:lineRule="auto"/>
              <w:rPr>
                <w:rFonts w:hint="eastAsia" w:ascii="宋体" w:hAnsi="宋体" w:eastAsia="宋体" w:cs="Arial"/>
                <w:snapToGrid w:val="0"/>
                <w:color w:val="000000"/>
                <w:kern w:val="0"/>
                <w:sz w:val="19"/>
                <w:szCs w:val="19"/>
                <w:lang w:eastAsia="zh-CN"/>
              </w:rPr>
            </w:pPr>
            <w:r>
              <w:rPr>
                <w:rFonts w:hint="eastAsia" w:ascii="宋体" w:hAnsi="宋体" w:eastAsia="宋体" w:cs="Arial"/>
                <w:snapToGrid w:val="0"/>
                <w:color w:val="000000"/>
                <w:kern w:val="0"/>
                <w:sz w:val="19"/>
                <w:szCs w:val="19"/>
                <w:lang w:eastAsia="zh-CN"/>
              </w:rPr>
              <w:t>本月危险性较大分部分项工程监理工作情况：</w:t>
            </w:r>
          </w:p>
          <w:p>
            <w:pPr>
              <w:spacing w:line="360" w:lineRule="auto"/>
              <w:rPr>
                <w:rFonts w:hint="eastAsia" w:ascii="宋体" w:hAnsi="宋体" w:eastAsia="宋体" w:cs="Arial"/>
                <w:snapToGrid w:val="0"/>
                <w:color w:val="000000"/>
                <w:kern w:val="0"/>
                <w:sz w:val="19"/>
                <w:szCs w:val="19"/>
                <w:lang w:eastAsia="zh-CN"/>
              </w:rPr>
            </w:pPr>
            <w:r>
              <w:rPr>
                <w:rFonts w:hint="eastAsia" w:ascii="宋体" w:hAnsi="宋体" w:eastAsia="宋体" w:cs="Arial"/>
                <w:snapToGrid w:val="0"/>
                <w:color w:val="000000"/>
                <w:kern w:val="0"/>
                <w:sz w:val="19"/>
                <w:szCs w:val="19"/>
                <w:lang w:eastAsia="zh-CN"/>
              </w:rPr>
              <w:t>危险性较大分部分项工程</w:t>
            </w:r>
            <w:r>
              <w:rPr>
                <w:rFonts w:ascii="宋体" w:hAnsi="宋体" w:eastAsia="宋体" w:cs="Arial"/>
                <w:snapToGrid w:val="0"/>
                <w:color w:val="000000"/>
                <w:kern w:val="0"/>
                <w:sz w:val="19"/>
                <w:szCs w:val="19"/>
                <w:u w:val="single"/>
                <w:lang w:eastAsia="zh-CN"/>
              </w:rPr>
              <w:t xml:space="preserve">   </w:t>
            </w:r>
            <w:r>
              <w:rPr>
                <w:rFonts w:hint="eastAsia" w:ascii="宋体" w:hAnsi="宋体" w:eastAsia="宋体" w:cs="Arial"/>
                <w:snapToGrid w:val="0"/>
                <w:color w:val="000000"/>
                <w:kern w:val="0"/>
                <w:sz w:val="19"/>
                <w:szCs w:val="19"/>
                <w:lang w:eastAsia="zh-CN"/>
              </w:rPr>
              <w:t>项，已审查危大工程专项实施方案</w:t>
            </w:r>
            <w:r>
              <w:rPr>
                <w:rFonts w:ascii="宋体" w:hAnsi="宋体" w:eastAsia="宋体" w:cs="Arial"/>
                <w:snapToGrid w:val="0"/>
                <w:color w:val="000000"/>
                <w:kern w:val="0"/>
                <w:sz w:val="19"/>
                <w:szCs w:val="19"/>
                <w:u w:val="single"/>
                <w:lang w:eastAsia="zh-CN"/>
              </w:rPr>
              <w:t xml:space="preserve">   </w:t>
            </w:r>
            <w:r>
              <w:rPr>
                <w:rFonts w:hint="eastAsia" w:ascii="宋体" w:hAnsi="宋体" w:eastAsia="宋体" w:cs="Arial"/>
                <w:snapToGrid w:val="0"/>
                <w:color w:val="000000"/>
                <w:kern w:val="0"/>
                <w:sz w:val="19"/>
                <w:szCs w:val="19"/>
                <w:lang w:eastAsia="zh-CN"/>
              </w:rPr>
              <w:t>项，已针对危大工程编制监理实施细则</w:t>
            </w:r>
            <w:r>
              <w:rPr>
                <w:rFonts w:ascii="宋体" w:hAnsi="宋体" w:eastAsia="宋体" w:cs="Arial"/>
                <w:snapToGrid w:val="0"/>
                <w:color w:val="000000"/>
                <w:kern w:val="0"/>
                <w:sz w:val="19"/>
                <w:szCs w:val="19"/>
                <w:u w:val="single"/>
                <w:lang w:eastAsia="zh-CN"/>
              </w:rPr>
              <w:t xml:space="preserve">   </w:t>
            </w:r>
            <w:r>
              <w:rPr>
                <w:rFonts w:hint="eastAsia" w:ascii="宋体" w:hAnsi="宋体" w:eastAsia="宋体" w:cs="Arial"/>
                <w:snapToGrid w:val="0"/>
                <w:color w:val="000000"/>
                <w:kern w:val="0"/>
                <w:sz w:val="19"/>
                <w:szCs w:val="19"/>
                <w:lang w:eastAsia="zh-CN"/>
              </w:rPr>
              <w:t>项；</w:t>
            </w:r>
          </w:p>
          <w:p>
            <w:pPr>
              <w:spacing w:line="360" w:lineRule="auto"/>
              <w:rPr>
                <w:rFonts w:hint="eastAsia" w:ascii="宋体" w:hAnsi="宋体" w:eastAsia="宋体" w:cs="Arial"/>
                <w:snapToGrid w:val="0"/>
                <w:color w:val="000000"/>
                <w:kern w:val="0"/>
                <w:sz w:val="19"/>
                <w:szCs w:val="19"/>
                <w:lang w:eastAsia="zh-CN"/>
              </w:rPr>
            </w:pPr>
            <w:r>
              <w:rPr>
                <w:rFonts w:hint="eastAsia" w:ascii="宋体" w:hAnsi="宋体" w:eastAsia="宋体" w:cs="Arial"/>
                <w:snapToGrid w:val="0"/>
                <w:color w:val="000000"/>
                <w:kern w:val="0"/>
                <w:sz w:val="19"/>
                <w:szCs w:val="19"/>
                <w:lang w:eastAsia="zh-CN"/>
              </w:rPr>
              <w:t>超过一定规模的危险性较大的分部分项工程</w:t>
            </w:r>
            <w:r>
              <w:rPr>
                <w:rFonts w:ascii="宋体" w:hAnsi="宋体" w:eastAsia="宋体" w:cs="Arial"/>
                <w:snapToGrid w:val="0"/>
                <w:color w:val="000000"/>
                <w:kern w:val="0"/>
                <w:sz w:val="19"/>
                <w:szCs w:val="19"/>
                <w:u w:val="single"/>
                <w:lang w:eastAsia="zh-CN"/>
              </w:rPr>
              <w:t xml:space="preserve">   </w:t>
            </w:r>
            <w:r>
              <w:rPr>
                <w:rFonts w:hint="eastAsia" w:ascii="宋体" w:hAnsi="宋体" w:eastAsia="宋体" w:cs="Arial"/>
                <w:snapToGrid w:val="0"/>
                <w:color w:val="000000"/>
                <w:kern w:val="0"/>
                <w:sz w:val="19"/>
                <w:szCs w:val="19"/>
                <w:lang w:eastAsia="zh-CN"/>
              </w:rPr>
              <w:t>项，已通过专家论证</w:t>
            </w:r>
            <w:r>
              <w:rPr>
                <w:rFonts w:ascii="宋体" w:hAnsi="宋体" w:eastAsia="宋体" w:cs="Arial"/>
                <w:snapToGrid w:val="0"/>
                <w:color w:val="000000"/>
                <w:kern w:val="0"/>
                <w:sz w:val="19"/>
                <w:szCs w:val="19"/>
                <w:u w:val="single"/>
                <w:lang w:eastAsia="zh-CN"/>
              </w:rPr>
              <w:t xml:space="preserve">   </w:t>
            </w:r>
            <w:r>
              <w:rPr>
                <w:rFonts w:hint="eastAsia" w:ascii="宋体" w:hAnsi="宋体" w:eastAsia="宋体" w:cs="Arial"/>
                <w:snapToGrid w:val="0"/>
                <w:color w:val="000000"/>
                <w:kern w:val="0"/>
                <w:sz w:val="19"/>
                <w:szCs w:val="19"/>
                <w:lang w:eastAsia="zh-CN"/>
              </w:rPr>
              <w:t>项。</w:t>
            </w:r>
          </w:p>
        </w:tc>
      </w:tr>
    </w:tbl>
    <w:p>
      <w:pPr>
        <w:spacing w:before="120" w:line="218" w:lineRule="auto"/>
        <w:ind w:firstLine="194" w:firstLineChars="100"/>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t>注：1、以上危大工程基本信息应与安标系统保持一致；</w:t>
      </w:r>
    </w:p>
    <w:p>
      <w:pPr>
        <w:spacing w:before="120" w:line="218" w:lineRule="auto"/>
        <w:ind w:left="420" w:leftChars="200" w:firstLine="194" w:firstLineChars="100"/>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t>2、各项危大工程的计划开始时间、计划结束时间应悉数填报；</w:t>
      </w:r>
    </w:p>
    <w:p>
      <w:pPr>
        <w:spacing w:before="120" w:line="218" w:lineRule="auto"/>
        <w:ind w:left="420" w:leftChars="200" w:firstLine="194" w:firstLineChars="100"/>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t>3、实际开始时间、实际结束时间在当月监理月报中如实填报，未结束的，实际结束时间不需填报；</w:t>
      </w:r>
    </w:p>
    <w:p>
      <w:pPr>
        <w:spacing w:before="120" w:line="218" w:lineRule="auto"/>
        <w:ind w:left="420" w:leftChars="200" w:firstLine="194" w:firstLineChars="100"/>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sectPr>
          <w:pgSz w:w="16839" w:h="11907" w:orient="landscape"/>
          <w:pgMar w:top="799" w:right="821" w:bottom="744" w:left="851" w:header="850" w:footer="822" w:gutter="0"/>
          <w:pgNumType w:fmt="decimal"/>
          <w:cols w:space="720" w:num="1"/>
          <w:docGrid w:linePitch="286" w:charSpace="0"/>
        </w:sectPr>
      </w:pPr>
      <w:r>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t>4、方案审查、细则编制、专家论证情况等信息在当月监理月报中如实填报。</w:t>
      </w:r>
    </w:p>
    <w:p>
      <w:pPr>
        <w:spacing w:before="121" w:line="360" w:lineRule="auto"/>
        <w:ind w:leftChars="-1" w:hanging="2"/>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三</w:t>
      </w:r>
      <w:r>
        <w:rPr>
          <w:rFonts w:ascii="宋体" w:hAnsi="宋体" w:eastAsia="宋体" w:cs="宋体"/>
          <w:spacing w:val="-3"/>
          <w:sz w:val="24"/>
          <w:szCs w:val="24"/>
          <w14:textOutline w14:w="4356" w14:cap="flat" w14:cmpd="sng" w14:algn="ctr">
            <w14:solidFill>
              <w14:srgbClr w14:val="000000"/>
            </w14:solidFill>
            <w14:prstDash w14:val="solid"/>
            <w14:miter w14:val="0"/>
          </w14:textOutline>
        </w:rPr>
        <w:t>、</w:t>
      </w: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本月</w:t>
      </w:r>
      <w:r>
        <w:rPr>
          <w:rFonts w:ascii="宋体" w:hAnsi="宋体" w:eastAsia="宋体" w:cs="宋体"/>
          <w:spacing w:val="-3"/>
          <w:sz w:val="24"/>
          <w:szCs w:val="24"/>
          <w14:textOutline w14:w="4356" w14:cap="flat" w14:cmpd="sng" w14:algn="ctr">
            <w14:solidFill>
              <w14:srgbClr w14:val="000000"/>
            </w14:solidFill>
            <w14:prstDash w14:val="solid"/>
            <w14:miter w14:val="0"/>
          </w14:textOutline>
        </w:rPr>
        <w:t>施工进度情况</w:t>
      </w:r>
    </w:p>
    <w:tbl>
      <w:tblPr>
        <w:tblStyle w:val="18"/>
        <w:tblW w:w="935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850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18" w:hRule="atLeast"/>
          <w:jc w:val="center"/>
        </w:trPr>
        <w:tc>
          <w:tcPr>
            <w:tcW w:w="850" w:type="dxa"/>
            <w:vAlign w:val="center"/>
          </w:tcPr>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本</w:t>
            </w:r>
          </w:p>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月</w:t>
            </w:r>
          </w:p>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施</w:t>
            </w:r>
          </w:p>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工</w:t>
            </w:r>
          </w:p>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进</w:t>
            </w:r>
          </w:p>
          <w:p>
            <w:pPr>
              <w:pStyle w:val="20"/>
              <w:spacing w:before="63" w:line="480" w:lineRule="auto"/>
              <w:jc w:val="center"/>
              <w:rPr>
                <w:rFonts w:hint="eastAsia"/>
                <w:b/>
                <w:bCs/>
                <w:spacing w:val="6"/>
                <w:sz w:val="20"/>
                <w:szCs w:val="20"/>
                <w:lang w:eastAsia="zh-CN"/>
              </w:rPr>
            </w:pPr>
            <w:r>
              <w:rPr>
                <w:rFonts w:hint="eastAsia"/>
                <w:b/>
                <w:bCs/>
                <w:spacing w:val="6"/>
                <w:sz w:val="20"/>
                <w:szCs w:val="20"/>
                <w:lang w:eastAsia="zh-CN"/>
              </w:rPr>
              <w:t>度</w:t>
            </w:r>
          </w:p>
        </w:tc>
        <w:tc>
          <w:tcPr>
            <w:tcW w:w="8504" w:type="dxa"/>
          </w:tcPr>
          <w:p>
            <w:pPr>
              <w:pStyle w:val="20"/>
              <w:spacing w:before="120" w:beforeLines="50"/>
              <w:ind w:left="109"/>
              <w:rPr>
                <w:rFonts w:hint="eastAsia"/>
                <w:b/>
                <w:bCs/>
                <w:spacing w:val="2"/>
                <w:position w:val="15"/>
                <w:lang w:eastAsia="zh-CN"/>
              </w:rPr>
            </w:pPr>
            <w:r>
              <w:rPr>
                <w:b/>
                <w:bCs/>
                <w:spacing w:val="2"/>
                <w:position w:val="15"/>
                <w:lang w:eastAsia="zh-CN"/>
              </w:rPr>
              <w:t>请勾选符合项：</w:t>
            </w:r>
          </w:p>
          <w:p>
            <w:pPr>
              <w:pStyle w:val="20"/>
              <w:spacing w:before="120" w:beforeLines="50"/>
              <w:ind w:left="108"/>
              <w:rPr>
                <w:rFonts w:hint="eastAsia"/>
                <w:b/>
                <w:bCs/>
                <w:lang w:eastAsia="zh-CN"/>
              </w:rPr>
            </w:pPr>
            <w:r>
              <w:rPr>
                <w:rFonts w:hint="eastAsia"/>
                <w:b/>
                <w:bCs/>
                <w:spacing w:val="2"/>
                <w:position w:val="15"/>
                <w:lang w:eastAsia="zh-CN"/>
              </w:rPr>
              <w:t>一、主体单位工程</w:t>
            </w:r>
          </w:p>
          <w:p>
            <w:pPr>
              <w:pStyle w:val="20"/>
              <w:spacing w:before="120" w:beforeLines="50"/>
              <w:ind w:left="113"/>
              <w:rPr>
                <w:rFonts w:hint="eastAsia"/>
                <w:lang w:eastAsia="zh-CN"/>
              </w:rPr>
            </w:pPr>
            <w:r>
              <w:rPr>
                <w:spacing w:val="1"/>
                <w:lang w:eastAsia="zh-CN"/>
              </w:rPr>
              <w:t>单位工程</w:t>
            </w:r>
            <w:r>
              <w:rPr>
                <w:spacing w:val="-20"/>
                <w:lang w:eastAsia="zh-CN"/>
              </w:rPr>
              <w:t xml:space="preserve"> </w:t>
            </w:r>
            <w:r>
              <w:rPr>
                <w:spacing w:val="1"/>
                <w:lang w:eastAsia="zh-CN"/>
              </w:rPr>
              <w:t>1：</w:t>
            </w:r>
          </w:p>
          <w:p>
            <w:pPr>
              <w:pStyle w:val="20"/>
              <w:tabs>
                <w:tab w:val="left" w:pos="3780"/>
              </w:tabs>
              <w:adjustRightInd/>
              <w:snapToGrid/>
              <w:spacing w:before="120" w:beforeLines="50"/>
              <w:ind w:left="119"/>
              <w:rPr>
                <w:spacing w:val="8"/>
                <w:lang w:eastAsia="zh-CN"/>
              </w:rPr>
            </w:pPr>
            <w:r>
              <w:rPr>
                <w:rFonts w:ascii="Wingdings" w:hAnsi="Wingdings" w:eastAsia="Wingdings" w:cs="Wingdings"/>
                <w:spacing w:val="8"/>
                <w:lang w:eastAsia="zh-CN"/>
              </w:rPr>
              <w:t></w:t>
            </w:r>
            <w:r>
              <w:rPr>
                <w:spacing w:val="8"/>
                <w:lang w:eastAsia="zh-CN"/>
              </w:rPr>
              <w:t xml:space="preserve">施工准备阶段  </w:t>
            </w:r>
            <w:r>
              <w:rPr>
                <w:rFonts w:hint="eastAsia"/>
                <w:spacing w:val="8"/>
                <w:lang w:eastAsia="zh-CN"/>
              </w:rPr>
              <w:t xml:space="preserve">          </w:t>
            </w:r>
          </w:p>
          <w:p>
            <w:pPr>
              <w:pStyle w:val="20"/>
              <w:tabs>
                <w:tab w:val="left" w:pos="3780"/>
              </w:tabs>
              <w:spacing w:before="120" w:beforeLines="50"/>
              <w:ind w:left="119"/>
              <w:rPr>
                <w:rFonts w:hint="eastAsia"/>
                <w:lang w:eastAsia="zh-CN"/>
              </w:rPr>
            </w:pPr>
            <w:r>
              <w:rPr>
                <w:rFonts w:ascii="Wingdings" w:hAnsi="Wingdings" w:eastAsia="Wingdings" w:cs="Wingdings"/>
                <w:color w:val="auto"/>
                <w:spacing w:val="8"/>
                <w:lang w:eastAsia="zh-CN"/>
              </w:rPr>
              <w:t></w:t>
            </w:r>
            <w:r>
              <w:rPr>
                <w:rFonts w:hint="eastAsia"/>
                <w:color w:val="auto"/>
                <w:spacing w:val="8"/>
                <w:lang w:eastAsia="zh-CN"/>
              </w:rPr>
              <w:t>地基与基础</w:t>
            </w:r>
            <w:r>
              <w:rPr>
                <w:color w:val="auto"/>
                <w:spacing w:val="8"/>
                <w:lang w:eastAsia="zh-CN"/>
              </w:rPr>
              <w:t>阶段</w:t>
            </w:r>
            <w:r>
              <w:rPr>
                <w:rFonts w:hint="eastAsia"/>
                <w:color w:val="auto"/>
                <w:spacing w:val="8"/>
                <w:lang w:eastAsia="zh-CN"/>
              </w:rPr>
              <w:t>（</w:t>
            </w:r>
            <w:r>
              <w:rPr>
                <w:rFonts w:ascii="Wingdings" w:hAnsi="Wingdings" w:eastAsia="Wingdings" w:cs="Wingdings"/>
                <w:color w:val="auto"/>
                <w:spacing w:val="8"/>
                <w:lang w:eastAsia="zh-CN"/>
              </w:rPr>
              <w:t></w:t>
            </w:r>
            <w:r>
              <w:rPr>
                <w:rFonts w:hint="eastAsia"/>
                <w:color w:val="auto"/>
                <w:spacing w:val="8"/>
                <w:lang w:eastAsia="zh-CN"/>
              </w:rPr>
              <w:t xml:space="preserve">基础   </w:t>
            </w:r>
            <w:r>
              <w:rPr>
                <w:rFonts w:ascii="Wingdings" w:hAnsi="Wingdings" w:eastAsia="Wingdings" w:cs="Wingdings"/>
                <w:color w:val="auto"/>
                <w:spacing w:val="8"/>
                <w:lang w:eastAsia="zh-CN"/>
              </w:rPr>
              <w:t></w:t>
            </w:r>
            <w:r>
              <w:rPr>
                <w:rFonts w:hint="eastAsia"/>
                <w:color w:val="auto"/>
                <w:spacing w:val="8"/>
                <w:lang w:eastAsia="zh-CN"/>
              </w:rPr>
              <w:t xml:space="preserve">基坑支护            </w:t>
            </w:r>
            <w:r>
              <w:rPr>
                <w:rFonts w:ascii="Wingdings" w:hAnsi="Wingdings" w:eastAsia="Wingdings" w:cs="Wingdings"/>
                <w:color w:val="auto"/>
                <w:spacing w:val="8"/>
                <w:lang w:eastAsia="zh-CN"/>
              </w:rPr>
              <w:t></w:t>
            </w:r>
            <w:r>
              <w:rPr>
                <w:rFonts w:hint="eastAsia"/>
                <w:color w:val="auto"/>
                <w:spacing w:val="8"/>
                <w:lang w:eastAsia="zh-CN"/>
              </w:rPr>
              <w:t xml:space="preserve">土方        </w:t>
            </w:r>
            <w:r>
              <w:rPr>
                <w:rFonts w:ascii="Wingdings" w:hAnsi="Wingdings" w:eastAsia="Wingdings" w:cs="Wingdings"/>
                <w:color w:val="auto"/>
                <w:spacing w:val="8"/>
                <w:lang w:eastAsia="zh-CN"/>
              </w:rPr>
              <w:t></w:t>
            </w:r>
            <w:r>
              <w:rPr>
                <w:rFonts w:hint="eastAsia"/>
                <w:color w:val="auto"/>
                <w:spacing w:val="8"/>
                <w:lang w:eastAsia="zh-CN"/>
              </w:rPr>
              <w:t>地下结构出±0）</w:t>
            </w:r>
          </w:p>
          <w:p>
            <w:pPr>
              <w:pStyle w:val="20"/>
              <w:tabs>
                <w:tab w:val="left" w:pos="3780"/>
              </w:tabs>
              <w:spacing w:before="120" w:beforeLines="50"/>
              <w:ind w:left="119"/>
              <w:rPr>
                <w:rFonts w:hint="eastAsia"/>
                <w:spacing w:val="11"/>
                <w:position w:val="15"/>
                <w:lang w:eastAsia="zh-CN"/>
              </w:rPr>
            </w:pPr>
            <w:r>
              <w:rPr>
                <w:rFonts w:ascii="Wingdings" w:hAnsi="Wingdings" w:eastAsia="Wingdings" w:cs="Wingdings"/>
                <w:spacing w:val="12"/>
                <w:position w:val="15"/>
                <w:lang w:eastAsia="zh-CN"/>
              </w:rPr>
              <w:t></w:t>
            </w:r>
            <w:r>
              <w:rPr>
                <w:spacing w:val="12"/>
                <w:position w:val="15"/>
                <w:lang w:eastAsia="zh-CN"/>
              </w:rPr>
              <w:t>主体结构阶段</w:t>
            </w:r>
            <w:r>
              <w:rPr>
                <w:rFonts w:hint="eastAsia"/>
                <w:spacing w:val="12"/>
                <w:position w:val="15"/>
                <w:lang w:eastAsia="zh-CN"/>
              </w:rPr>
              <w:t>(</w:t>
            </w:r>
            <w:r>
              <w:rPr>
                <w:rFonts w:ascii="Wingdings" w:hAnsi="Wingdings" w:eastAsia="Wingdings" w:cs="Wingdings"/>
                <w:spacing w:val="12"/>
                <w:position w:val="15"/>
                <w:lang w:eastAsia="zh-CN"/>
              </w:rPr>
              <w:t></w:t>
            </w:r>
            <w:r>
              <w:rPr>
                <w:rFonts w:hint="eastAsia" w:cs="Wingdings"/>
                <w:spacing w:val="12"/>
                <w:position w:val="15"/>
                <w:lang w:eastAsia="zh-CN"/>
              </w:rPr>
              <w:t>&lt;3</w:t>
            </w:r>
            <w:r>
              <w:rPr>
                <w:spacing w:val="11"/>
                <w:position w:val="15"/>
                <w:lang w:eastAsia="zh-CN"/>
              </w:rPr>
              <w:t>0%</w:t>
            </w:r>
            <w:r>
              <w:rPr>
                <w:rFonts w:hint="eastAsia"/>
                <w:spacing w:val="11"/>
                <w:position w:val="15"/>
                <w:lang w:eastAsia="zh-CN"/>
              </w:rPr>
              <w:t xml:space="preserve">     </w:t>
            </w:r>
            <w:r>
              <w:rPr>
                <w:rFonts w:ascii="Wingdings" w:hAnsi="Wingdings" w:eastAsia="Wingdings" w:cs="Wingdings"/>
                <w:spacing w:val="11"/>
                <w:position w:val="15"/>
                <w:lang w:eastAsia="zh-CN"/>
              </w:rPr>
              <w:t></w:t>
            </w:r>
            <w:r>
              <w:rPr>
                <w:rFonts w:hint="eastAsia"/>
                <w:spacing w:val="11"/>
                <w:position w:val="15"/>
                <w:lang w:eastAsia="zh-CN"/>
              </w:rPr>
              <w:t>30%</w:t>
            </w:r>
            <w:r>
              <w:rPr>
                <w:spacing w:val="11"/>
                <w:position w:val="15"/>
                <w:lang w:eastAsia="zh-CN"/>
              </w:rPr>
              <w:t xml:space="preserve">-70%  </w:t>
            </w:r>
            <w:r>
              <w:rPr>
                <w:rFonts w:hint="eastAsia"/>
                <w:spacing w:val="11"/>
                <w:position w:val="15"/>
                <w:lang w:eastAsia="zh-CN"/>
              </w:rPr>
              <w:t xml:space="preserve">     </w:t>
            </w:r>
            <w:r>
              <w:rPr>
                <w:spacing w:val="11"/>
                <w:position w:val="15"/>
                <w:lang w:eastAsia="zh-CN"/>
              </w:rPr>
              <w:t xml:space="preserve"> </w:t>
            </w:r>
            <w:r>
              <w:rPr>
                <w:rFonts w:hint="eastAsia"/>
                <w:spacing w:val="11"/>
                <w:position w:val="15"/>
                <w:lang w:eastAsia="zh-CN"/>
              </w:rPr>
              <w:t xml:space="preserve">    </w:t>
            </w:r>
            <w:r>
              <w:rPr>
                <w:rFonts w:ascii="Wingdings" w:hAnsi="Wingdings" w:eastAsia="Wingdings" w:cs="Wingdings"/>
                <w:spacing w:val="11"/>
                <w:position w:val="15"/>
                <w:lang w:eastAsia="zh-CN"/>
              </w:rPr>
              <w:t></w:t>
            </w:r>
            <w:r>
              <w:rPr>
                <w:spacing w:val="11"/>
                <w:position w:val="15"/>
                <w:lang w:eastAsia="zh-CN"/>
              </w:rPr>
              <w:t>&gt;70%</w:t>
            </w:r>
            <w:r>
              <w:rPr>
                <w:rFonts w:hint="eastAsia"/>
                <w:spacing w:val="11"/>
                <w:position w:val="15"/>
                <w:lang w:eastAsia="zh-CN"/>
              </w:rPr>
              <w:t>)</w:t>
            </w:r>
          </w:p>
          <w:p>
            <w:pPr>
              <w:pStyle w:val="20"/>
              <w:tabs>
                <w:tab w:val="left" w:pos="3780"/>
              </w:tabs>
              <w:spacing w:before="120" w:beforeLines="50"/>
              <w:ind w:left="119"/>
              <w:jc w:val="both"/>
              <w:rPr>
                <w:rFonts w:hint="eastAsia"/>
                <w:lang w:eastAsia="zh-CN"/>
              </w:rPr>
            </w:pPr>
            <w:r>
              <w:rPr>
                <w:rFonts w:ascii="Wingdings" w:hAnsi="Wingdings" w:eastAsia="Wingdings" w:cs="Wingdings"/>
                <w:spacing w:val="8"/>
                <w:lang w:eastAsia="zh-CN"/>
              </w:rPr>
              <w:t></w:t>
            </w:r>
            <w:r>
              <w:rPr>
                <w:rFonts w:hint="eastAsia"/>
                <w:spacing w:val="8"/>
                <w:lang w:eastAsia="zh-CN"/>
              </w:rPr>
              <w:t>机电安装</w:t>
            </w:r>
            <w:r>
              <w:rPr>
                <w:spacing w:val="8"/>
                <w:lang w:eastAsia="zh-CN"/>
              </w:rPr>
              <w:t xml:space="preserve">阶段  </w:t>
            </w:r>
            <w:r>
              <w:rPr>
                <w:rFonts w:hint="eastAsia"/>
                <w:spacing w:val="8"/>
                <w:lang w:eastAsia="zh-CN"/>
              </w:rPr>
              <w:t xml:space="preserve">          </w:t>
            </w:r>
            <w:r>
              <w:rPr>
                <w:rFonts w:ascii="Wingdings" w:hAnsi="Wingdings" w:eastAsia="Wingdings" w:cs="Wingdings"/>
                <w:spacing w:val="8"/>
                <w:lang w:eastAsia="zh-CN"/>
              </w:rPr>
              <w:t></w:t>
            </w:r>
            <w:r>
              <w:rPr>
                <w:rFonts w:hint="eastAsia" w:cs="Wingdings"/>
                <w:spacing w:val="8"/>
                <w:lang w:eastAsia="zh-CN"/>
              </w:rPr>
              <w:t>装饰装修阶段</w:t>
            </w:r>
            <w:r>
              <w:rPr>
                <w:spacing w:val="8"/>
                <w:lang w:eastAsia="zh-CN"/>
              </w:rPr>
              <w:t xml:space="preserve">  </w:t>
            </w:r>
            <w:r>
              <w:rPr>
                <w:rFonts w:hint="eastAsia"/>
                <w:spacing w:val="8"/>
                <w:lang w:eastAsia="zh-CN"/>
              </w:rPr>
              <w:t xml:space="preserve"> </w:t>
            </w:r>
            <w:r>
              <w:rPr>
                <w:color w:val="FF0000"/>
                <w:spacing w:val="8"/>
                <w:lang w:eastAsia="zh-CN"/>
              </w:rPr>
              <w:t xml:space="preserve"> </w:t>
            </w:r>
            <w:r>
              <w:rPr>
                <w:rFonts w:hint="eastAsia"/>
                <w:color w:val="FF0000"/>
                <w:spacing w:val="8"/>
                <w:lang w:eastAsia="zh-CN"/>
              </w:rPr>
              <w:t xml:space="preserve">    </w:t>
            </w:r>
            <w:r>
              <w:rPr>
                <w:rFonts w:ascii="Wingdings" w:hAnsi="Wingdings" w:eastAsia="Wingdings" w:cs="Wingdings"/>
                <w:color w:val="auto"/>
                <w:spacing w:val="8"/>
                <w:lang w:eastAsia="zh-CN"/>
              </w:rPr>
              <w:t></w:t>
            </w:r>
            <w:r>
              <w:rPr>
                <w:rFonts w:hint="eastAsia"/>
                <w:color w:val="auto"/>
                <w:spacing w:val="8"/>
                <w:lang w:eastAsia="zh-CN"/>
              </w:rPr>
              <w:t>建筑节能</w:t>
            </w:r>
            <w:r>
              <w:rPr>
                <w:color w:val="auto"/>
                <w:spacing w:val="8"/>
                <w:lang w:eastAsia="zh-CN"/>
              </w:rPr>
              <w:t>阶段</w:t>
            </w:r>
          </w:p>
          <w:p>
            <w:pPr>
              <w:pStyle w:val="20"/>
              <w:tabs>
                <w:tab w:val="left" w:pos="2940"/>
                <w:tab w:val="left" w:pos="3780"/>
                <w:tab w:val="left" w:pos="5250"/>
                <w:tab w:val="left" w:pos="6780"/>
              </w:tabs>
              <w:spacing w:before="120" w:beforeLines="50"/>
              <w:ind w:left="119"/>
              <w:jc w:val="both"/>
              <w:rPr>
                <w:rFonts w:hint="eastAsia"/>
                <w:spacing w:val="7"/>
                <w:lang w:eastAsia="zh-CN"/>
              </w:rPr>
            </w:pPr>
            <w:r>
              <w:rPr>
                <w:rFonts w:ascii="Wingdings" w:hAnsi="Wingdings" w:eastAsia="Wingdings" w:cs="Wingdings"/>
                <w:spacing w:val="7"/>
                <w:lang w:eastAsia="zh-CN"/>
              </w:rPr>
              <w:t></w:t>
            </w:r>
            <w:r>
              <w:rPr>
                <w:spacing w:val="7"/>
                <w:lang w:eastAsia="zh-CN"/>
              </w:rPr>
              <w:t xml:space="preserve">暂停施工  </w:t>
            </w:r>
            <w:r>
              <w:rPr>
                <w:rFonts w:hint="eastAsia"/>
                <w:spacing w:val="7"/>
                <w:lang w:eastAsia="zh-CN"/>
              </w:rPr>
              <w:t xml:space="preserve">           </w:t>
            </w:r>
            <w:r>
              <w:rPr>
                <w:spacing w:val="7"/>
                <w:lang w:eastAsia="zh-CN"/>
              </w:rPr>
              <w:t xml:space="preserve"> </w:t>
            </w:r>
            <w:r>
              <w:rPr>
                <w:rFonts w:hint="eastAsia"/>
                <w:spacing w:val="7"/>
                <w:lang w:eastAsia="zh-CN"/>
              </w:rPr>
              <w:t xml:space="preserve">  </w:t>
            </w:r>
            <w:r>
              <w:rPr>
                <w:rFonts w:ascii="Wingdings" w:hAnsi="Wingdings" w:eastAsia="Wingdings" w:cs="Wingdings"/>
                <w:spacing w:val="7"/>
                <w:lang w:eastAsia="zh-CN"/>
              </w:rPr>
              <w:t></w:t>
            </w:r>
            <w:r>
              <w:rPr>
                <w:spacing w:val="7"/>
                <w:lang w:eastAsia="zh-CN"/>
              </w:rPr>
              <w:t>完工待验</w:t>
            </w:r>
            <w:r>
              <w:rPr>
                <w:rFonts w:hint="eastAsia"/>
                <w:spacing w:val="7"/>
                <w:lang w:eastAsia="zh-CN"/>
              </w:rPr>
              <w:t xml:space="preserve">            </w:t>
            </w:r>
            <w:r>
              <w:rPr>
                <w:rFonts w:ascii="Wingdings" w:hAnsi="Wingdings" w:eastAsia="Wingdings" w:cs="Wingdings"/>
                <w:spacing w:val="7"/>
                <w:lang w:eastAsia="zh-CN"/>
              </w:rPr>
              <w:t></w:t>
            </w:r>
            <w:r>
              <w:rPr>
                <w:spacing w:val="7"/>
                <w:lang w:eastAsia="zh-CN"/>
              </w:rPr>
              <w:t>单位工程竣工</w:t>
            </w:r>
          </w:p>
          <w:p>
            <w:pPr>
              <w:pStyle w:val="20"/>
              <w:spacing w:before="120" w:beforeLines="50"/>
              <w:ind w:left="119"/>
              <w:rPr>
                <w:rFonts w:hint="eastAsia"/>
                <w:lang w:eastAsia="zh-CN"/>
              </w:rPr>
            </w:pPr>
          </w:p>
          <w:p>
            <w:pPr>
              <w:pStyle w:val="20"/>
              <w:spacing w:before="120" w:beforeLines="50"/>
              <w:ind w:left="113"/>
              <w:rPr>
                <w:rFonts w:hint="eastAsia"/>
                <w:lang w:eastAsia="zh-CN"/>
              </w:rPr>
            </w:pPr>
            <w:r>
              <w:rPr>
                <w:spacing w:val="3"/>
                <w:lang w:eastAsia="zh-CN"/>
              </w:rPr>
              <w:t>单位工程</w:t>
            </w:r>
            <w:r>
              <w:rPr>
                <w:spacing w:val="-32"/>
                <w:lang w:eastAsia="zh-CN"/>
              </w:rPr>
              <w:t xml:space="preserve"> </w:t>
            </w:r>
            <w:r>
              <w:rPr>
                <w:spacing w:val="3"/>
                <w:lang w:eastAsia="zh-CN"/>
              </w:rPr>
              <w:t>2：</w:t>
            </w:r>
          </w:p>
          <w:p>
            <w:pPr>
              <w:pStyle w:val="20"/>
              <w:spacing w:before="120" w:beforeLines="50"/>
              <w:ind w:left="119"/>
              <w:jc w:val="both"/>
              <w:rPr>
                <w:spacing w:val="8"/>
                <w:lang w:eastAsia="zh-CN"/>
              </w:rPr>
            </w:pPr>
            <w:r>
              <w:rPr>
                <w:rFonts w:ascii="Wingdings" w:hAnsi="Wingdings" w:eastAsia="Wingdings" w:cs="Wingdings"/>
                <w:spacing w:val="8"/>
                <w:lang w:eastAsia="zh-CN"/>
              </w:rPr>
              <w:t></w:t>
            </w:r>
            <w:r>
              <w:rPr>
                <w:spacing w:val="8"/>
                <w:lang w:eastAsia="zh-CN"/>
              </w:rPr>
              <w:t xml:space="preserve">施工准备阶段  </w:t>
            </w:r>
            <w:r>
              <w:rPr>
                <w:rFonts w:hint="eastAsia"/>
                <w:spacing w:val="8"/>
                <w:lang w:eastAsia="zh-CN"/>
              </w:rPr>
              <w:t xml:space="preserve">          </w:t>
            </w:r>
          </w:p>
          <w:p>
            <w:pPr>
              <w:pStyle w:val="20"/>
              <w:spacing w:before="120" w:beforeLines="50"/>
              <w:ind w:left="119"/>
              <w:jc w:val="both"/>
              <w:rPr>
                <w:rFonts w:hint="eastAsia"/>
                <w:lang w:eastAsia="zh-CN"/>
              </w:rPr>
            </w:pPr>
            <w:r>
              <w:rPr>
                <w:rFonts w:ascii="Wingdings" w:hAnsi="Wingdings" w:eastAsia="Wingdings" w:cs="Wingdings"/>
                <w:color w:val="auto"/>
                <w:spacing w:val="8"/>
                <w:lang w:eastAsia="zh-CN"/>
              </w:rPr>
              <w:t></w:t>
            </w:r>
            <w:r>
              <w:rPr>
                <w:rFonts w:hint="eastAsia"/>
                <w:color w:val="auto"/>
                <w:spacing w:val="8"/>
                <w:lang w:eastAsia="zh-CN"/>
              </w:rPr>
              <w:t>地基与基础</w:t>
            </w:r>
            <w:r>
              <w:rPr>
                <w:color w:val="auto"/>
                <w:spacing w:val="8"/>
                <w:lang w:eastAsia="zh-CN"/>
              </w:rPr>
              <w:t>阶段</w:t>
            </w:r>
            <w:r>
              <w:rPr>
                <w:rFonts w:hint="eastAsia"/>
                <w:color w:val="auto"/>
                <w:spacing w:val="8"/>
                <w:lang w:eastAsia="zh-CN"/>
              </w:rPr>
              <w:t>（</w:t>
            </w:r>
            <w:r>
              <w:rPr>
                <w:rFonts w:ascii="Wingdings" w:hAnsi="Wingdings" w:eastAsia="Wingdings" w:cs="Wingdings"/>
                <w:color w:val="auto"/>
                <w:spacing w:val="8"/>
                <w:lang w:eastAsia="zh-CN"/>
              </w:rPr>
              <w:t></w:t>
            </w:r>
            <w:r>
              <w:rPr>
                <w:rFonts w:hint="eastAsia"/>
                <w:color w:val="auto"/>
                <w:spacing w:val="8"/>
                <w:lang w:eastAsia="zh-CN"/>
              </w:rPr>
              <w:t xml:space="preserve">基础   </w:t>
            </w:r>
            <w:r>
              <w:rPr>
                <w:rFonts w:ascii="Wingdings" w:hAnsi="Wingdings" w:eastAsia="Wingdings" w:cs="Wingdings"/>
                <w:color w:val="auto"/>
                <w:spacing w:val="8"/>
                <w:lang w:eastAsia="zh-CN"/>
              </w:rPr>
              <w:t></w:t>
            </w:r>
            <w:r>
              <w:rPr>
                <w:rFonts w:hint="eastAsia"/>
                <w:color w:val="auto"/>
                <w:spacing w:val="8"/>
                <w:lang w:eastAsia="zh-CN"/>
              </w:rPr>
              <w:t xml:space="preserve">基坑支护            </w:t>
            </w:r>
            <w:r>
              <w:rPr>
                <w:rFonts w:ascii="Wingdings" w:hAnsi="Wingdings" w:eastAsia="Wingdings" w:cs="Wingdings"/>
                <w:color w:val="auto"/>
                <w:spacing w:val="8"/>
                <w:lang w:eastAsia="zh-CN"/>
              </w:rPr>
              <w:t></w:t>
            </w:r>
            <w:r>
              <w:rPr>
                <w:rFonts w:hint="eastAsia"/>
                <w:color w:val="auto"/>
                <w:spacing w:val="8"/>
                <w:lang w:eastAsia="zh-CN"/>
              </w:rPr>
              <w:t xml:space="preserve">土方        </w:t>
            </w:r>
            <w:r>
              <w:rPr>
                <w:rFonts w:ascii="Wingdings" w:hAnsi="Wingdings" w:eastAsia="Wingdings" w:cs="Wingdings"/>
                <w:color w:val="auto"/>
                <w:spacing w:val="8"/>
                <w:lang w:eastAsia="zh-CN"/>
              </w:rPr>
              <w:t></w:t>
            </w:r>
            <w:r>
              <w:rPr>
                <w:rFonts w:hint="eastAsia"/>
                <w:color w:val="auto"/>
                <w:spacing w:val="8"/>
                <w:lang w:eastAsia="zh-CN"/>
              </w:rPr>
              <w:t>地下结构出±0）</w:t>
            </w:r>
          </w:p>
          <w:p>
            <w:pPr>
              <w:pStyle w:val="20"/>
              <w:tabs>
                <w:tab w:val="left" w:pos="2850"/>
                <w:tab w:val="left" w:pos="5265"/>
              </w:tabs>
              <w:spacing w:before="120" w:beforeLines="50"/>
              <w:ind w:left="119"/>
              <w:jc w:val="both"/>
              <w:rPr>
                <w:rFonts w:hint="eastAsia"/>
                <w:spacing w:val="11"/>
                <w:position w:val="15"/>
                <w:lang w:eastAsia="zh-CN"/>
              </w:rPr>
            </w:pPr>
            <w:r>
              <w:rPr>
                <w:rFonts w:ascii="Wingdings" w:hAnsi="Wingdings" w:eastAsia="Wingdings" w:cs="Wingdings"/>
                <w:spacing w:val="12"/>
                <w:position w:val="15"/>
                <w:lang w:eastAsia="zh-CN"/>
              </w:rPr>
              <w:t></w:t>
            </w:r>
            <w:r>
              <w:rPr>
                <w:spacing w:val="12"/>
                <w:position w:val="15"/>
                <w:lang w:eastAsia="zh-CN"/>
              </w:rPr>
              <w:t>主体结构阶段</w:t>
            </w:r>
            <w:r>
              <w:rPr>
                <w:rFonts w:hint="eastAsia"/>
                <w:spacing w:val="12"/>
                <w:position w:val="15"/>
                <w:lang w:eastAsia="zh-CN"/>
              </w:rPr>
              <w:t>(</w:t>
            </w:r>
            <w:r>
              <w:rPr>
                <w:rFonts w:ascii="Wingdings" w:hAnsi="Wingdings" w:eastAsia="Wingdings" w:cs="Wingdings"/>
                <w:spacing w:val="12"/>
                <w:position w:val="15"/>
                <w:lang w:eastAsia="zh-CN"/>
              </w:rPr>
              <w:t></w:t>
            </w:r>
            <w:r>
              <w:rPr>
                <w:rFonts w:hint="eastAsia" w:cs="Wingdings"/>
                <w:spacing w:val="12"/>
                <w:position w:val="15"/>
                <w:lang w:eastAsia="zh-CN"/>
              </w:rPr>
              <w:t>&lt;3</w:t>
            </w:r>
            <w:r>
              <w:rPr>
                <w:spacing w:val="11"/>
                <w:position w:val="15"/>
                <w:lang w:eastAsia="zh-CN"/>
              </w:rPr>
              <w:t>0%</w:t>
            </w:r>
            <w:r>
              <w:rPr>
                <w:rFonts w:hint="eastAsia"/>
                <w:spacing w:val="11"/>
                <w:position w:val="15"/>
                <w:lang w:eastAsia="zh-CN"/>
              </w:rPr>
              <w:t xml:space="preserve">     </w:t>
            </w:r>
            <w:r>
              <w:rPr>
                <w:rFonts w:ascii="Wingdings" w:hAnsi="Wingdings" w:eastAsia="Wingdings" w:cs="Wingdings"/>
                <w:spacing w:val="11"/>
                <w:position w:val="15"/>
                <w:lang w:eastAsia="zh-CN"/>
              </w:rPr>
              <w:t></w:t>
            </w:r>
            <w:r>
              <w:rPr>
                <w:rFonts w:hint="eastAsia"/>
                <w:spacing w:val="11"/>
                <w:position w:val="15"/>
                <w:lang w:eastAsia="zh-CN"/>
              </w:rPr>
              <w:t>30%</w:t>
            </w:r>
            <w:r>
              <w:rPr>
                <w:spacing w:val="11"/>
                <w:position w:val="15"/>
                <w:lang w:eastAsia="zh-CN"/>
              </w:rPr>
              <w:t xml:space="preserve">-70%  </w:t>
            </w:r>
            <w:r>
              <w:rPr>
                <w:rFonts w:hint="eastAsia"/>
                <w:spacing w:val="11"/>
                <w:position w:val="15"/>
                <w:lang w:eastAsia="zh-CN"/>
              </w:rPr>
              <w:t xml:space="preserve">     </w:t>
            </w:r>
            <w:r>
              <w:rPr>
                <w:spacing w:val="11"/>
                <w:position w:val="15"/>
                <w:lang w:eastAsia="zh-CN"/>
              </w:rPr>
              <w:t xml:space="preserve"> </w:t>
            </w:r>
            <w:r>
              <w:rPr>
                <w:rFonts w:hint="eastAsia"/>
                <w:spacing w:val="11"/>
                <w:position w:val="15"/>
                <w:lang w:eastAsia="zh-CN"/>
              </w:rPr>
              <w:t xml:space="preserve">    </w:t>
            </w:r>
            <w:r>
              <w:rPr>
                <w:rFonts w:ascii="Wingdings" w:hAnsi="Wingdings" w:eastAsia="Wingdings" w:cs="Wingdings"/>
                <w:spacing w:val="11"/>
                <w:position w:val="15"/>
                <w:lang w:eastAsia="zh-CN"/>
              </w:rPr>
              <w:t></w:t>
            </w:r>
            <w:r>
              <w:rPr>
                <w:spacing w:val="11"/>
                <w:position w:val="15"/>
                <w:lang w:eastAsia="zh-CN"/>
              </w:rPr>
              <w:t>&gt;70%</w:t>
            </w:r>
            <w:r>
              <w:rPr>
                <w:rFonts w:hint="eastAsia"/>
                <w:spacing w:val="11"/>
                <w:position w:val="15"/>
                <w:lang w:eastAsia="zh-CN"/>
              </w:rPr>
              <w:t>)</w:t>
            </w:r>
          </w:p>
          <w:p>
            <w:pPr>
              <w:pStyle w:val="20"/>
              <w:spacing w:before="120" w:beforeLines="50"/>
              <w:ind w:left="119"/>
              <w:jc w:val="both"/>
              <w:rPr>
                <w:rFonts w:hint="eastAsia"/>
                <w:lang w:eastAsia="zh-CN"/>
              </w:rPr>
            </w:pPr>
            <w:r>
              <w:rPr>
                <w:rFonts w:ascii="Wingdings" w:hAnsi="Wingdings" w:eastAsia="Wingdings" w:cs="Wingdings"/>
                <w:spacing w:val="8"/>
                <w:lang w:eastAsia="zh-CN"/>
              </w:rPr>
              <w:t></w:t>
            </w:r>
            <w:r>
              <w:rPr>
                <w:rFonts w:hint="eastAsia"/>
                <w:spacing w:val="8"/>
                <w:lang w:eastAsia="zh-CN"/>
              </w:rPr>
              <w:t>机电安装</w:t>
            </w:r>
            <w:r>
              <w:rPr>
                <w:spacing w:val="8"/>
                <w:lang w:eastAsia="zh-CN"/>
              </w:rPr>
              <w:t xml:space="preserve">阶段  </w:t>
            </w:r>
            <w:r>
              <w:rPr>
                <w:rFonts w:hint="eastAsia"/>
                <w:spacing w:val="8"/>
                <w:lang w:eastAsia="zh-CN"/>
              </w:rPr>
              <w:t xml:space="preserve">          </w:t>
            </w:r>
            <w:r>
              <w:rPr>
                <w:rFonts w:ascii="Wingdings" w:hAnsi="Wingdings" w:eastAsia="Wingdings" w:cs="Wingdings"/>
                <w:spacing w:val="8"/>
                <w:lang w:eastAsia="zh-CN"/>
              </w:rPr>
              <w:t></w:t>
            </w:r>
            <w:r>
              <w:rPr>
                <w:rFonts w:hint="eastAsia" w:cs="Wingdings"/>
                <w:spacing w:val="8"/>
                <w:lang w:eastAsia="zh-CN"/>
              </w:rPr>
              <w:t>装饰装修阶段</w:t>
            </w:r>
            <w:r>
              <w:rPr>
                <w:spacing w:val="8"/>
                <w:lang w:eastAsia="zh-CN"/>
              </w:rPr>
              <w:t xml:space="preserve">  </w:t>
            </w:r>
            <w:r>
              <w:rPr>
                <w:rFonts w:hint="eastAsia"/>
                <w:spacing w:val="8"/>
                <w:lang w:eastAsia="zh-CN"/>
              </w:rPr>
              <w:t xml:space="preserve"> </w:t>
            </w:r>
            <w:r>
              <w:rPr>
                <w:color w:val="FF0000"/>
                <w:spacing w:val="8"/>
                <w:lang w:eastAsia="zh-CN"/>
              </w:rPr>
              <w:t xml:space="preserve"> </w:t>
            </w:r>
            <w:r>
              <w:rPr>
                <w:rFonts w:hint="eastAsia"/>
                <w:color w:val="FF0000"/>
                <w:spacing w:val="8"/>
                <w:lang w:eastAsia="zh-CN"/>
              </w:rPr>
              <w:t xml:space="preserve">    </w:t>
            </w:r>
            <w:r>
              <w:rPr>
                <w:rFonts w:ascii="Wingdings" w:hAnsi="Wingdings" w:eastAsia="Wingdings" w:cs="Wingdings"/>
                <w:color w:val="auto"/>
                <w:spacing w:val="8"/>
                <w:lang w:eastAsia="zh-CN"/>
              </w:rPr>
              <w:t></w:t>
            </w:r>
            <w:r>
              <w:rPr>
                <w:rFonts w:hint="eastAsia"/>
                <w:color w:val="auto"/>
                <w:spacing w:val="8"/>
                <w:lang w:eastAsia="zh-CN"/>
              </w:rPr>
              <w:t>建筑节能</w:t>
            </w:r>
            <w:r>
              <w:rPr>
                <w:color w:val="auto"/>
                <w:spacing w:val="8"/>
                <w:lang w:eastAsia="zh-CN"/>
              </w:rPr>
              <w:t>阶段</w:t>
            </w:r>
          </w:p>
          <w:p>
            <w:pPr>
              <w:pStyle w:val="20"/>
              <w:spacing w:before="120" w:beforeLines="50"/>
              <w:ind w:left="119"/>
              <w:jc w:val="both"/>
              <w:rPr>
                <w:rFonts w:hint="eastAsia"/>
                <w:spacing w:val="7"/>
                <w:lang w:eastAsia="zh-CN"/>
              </w:rPr>
            </w:pPr>
            <w:r>
              <w:rPr>
                <w:rFonts w:ascii="Wingdings" w:hAnsi="Wingdings" w:eastAsia="Wingdings" w:cs="Wingdings"/>
                <w:spacing w:val="7"/>
                <w:lang w:eastAsia="zh-CN"/>
              </w:rPr>
              <w:t></w:t>
            </w:r>
            <w:r>
              <w:rPr>
                <w:spacing w:val="7"/>
                <w:lang w:eastAsia="zh-CN"/>
              </w:rPr>
              <w:t xml:space="preserve">暂停施工  </w:t>
            </w:r>
            <w:r>
              <w:rPr>
                <w:rFonts w:hint="eastAsia"/>
                <w:spacing w:val="7"/>
                <w:lang w:eastAsia="zh-CN"/>
              </w:rPr>
              <w:t xml:space="preserve">           </w:t>
            </w:r>
            <w:r>
              <w:rPr>
                <w:spacing w:val="7"/>
                <w:lang w:eastAsia="zh-CN"/>
              </w:rPr>
              <w:t xml:space="preserve"> </w:t>
            </w:r>
            <w:r>
              <w:rPr>
                <w:rFonts w:hint="eastAsia"/>
                <w:spacing w:val="7"/>
                <w:lang w:eastAsia="zh-CN"/>
              </w:rPr>
              <w:t xml:space="preserve">  </w:t>
            </w:r>
            <w:r>
              <w:rPr>
                <w:rFonts w:ascii="Wingdings" w:hAnsi="Wingdings" w:eastAsia="Wingdings" w:cs="Wingdings"/>
                <w:spacing w:val="7"/>
                <w:lang w:eastAsia="zh-CN"/>
              </w:rPr>
              <w:t></w:t>
            </w:r>
            <w:r>
              <w:rPr>
                <w:spacing w:val="7"/>
                <w:lang w:eastAsia="zh-CN"/>
              </w:rPr>
              <w:t>完工待验</w:t>
            </w:r>
            <w:r>
              <w:rPr>
                <w:rFonts w:hint="eastAsia"/>
                <w:spacing w:val="7"/>
                <w:lang w:eastAsia="zh-CN"/>
              </w:rPr>
              <w:t xml:space="preserve">            </w:t>
            </w:r>
            <w:r>
              <w:rPr>
                <w:rFonts w:ascii="Wingdings" w:hAnsi="Wingdings" w:eastAsia="Wingdings" w:cs="Wingdings"/>
                <w:spacing w:val="7"/>
                <w:lang w:eastAsia="zh-CN"/>
              </w:rPr>
              <w:t></w:t>
            </w:r>
            <w:r>
              <w:rPr>
                <w:spacing w:val="7"/>
                <w:lang w:eastAsia="zh-CN"/>
              </w:rPr>
              <w:t>单位工程竣工</w:t>
            </w:r>
          </w:p>
          <w:p>
            <w:pPr>
              <w:pStyle w:val="20"/>
              <w:spacing w:before="120" w:beforeLines="50"/>
              <w:ind w:left="120"/>
              <w:rPr>
                <w:rFonts w:hint="eastAsia"/>
                <w:lang w:eastAsia="zh-CN"/>
              </w:rPr>
            </w:pPr>
          </w:p>
          <w:p>
            <w:pPr>
              <w:pStyle w:val="20"/>
              <w:spacing w:before="120" w:beforeLines="50"/>
              <w:ind w:left="113"/>
              <w:rPr>
                <w:rFonts w:hint="eastAsia"/>
                <w:spacing w:val="8"/>
                <w:position w:val="15"/>
                <w:lang w:eastAsia="zh-CN"/>
              </w:rPr>
            </w:pPr>
            <w:r>
              <w:rPr>
                <w:spacing w:val="9"/>
                <w:position w:val="15"/>
                <w:lang w:eastAsia="zh-CN"/>
              </w:rPr>
              <w:t>单位工程</w:t>
            </w:r>
            <w:r>
              <w:rPr>
                <w:rFonts w:hint="eastAsia"/>
                <w:spacing w:val="9"/>
                <w:position w:val="15"/>
                <w:lang w:eastAsia="zh-CN"/>
              </w:rPr>
              <w:t xml:space="preserve"> n：</w:t>
            </w:r>
            <w:r>
              <w:rPr>
                <w:spacing w:val="9"/>
                <w:position w:val="15"/>
                <w:lang w:eastAsia="zh-CN"/>
              </w:rPr>
              <w:t>……（单位工程名称由系统自动提取生</w:t>
            </w:r>
            <w:r>
              <w:rPr>
                <w:spacing w:val="8"/>
                <w:position w:val="15"/>
                <w:lang w:eastAsia="zh-CN"/>
              </w:rPr>
              <w:t>成）</w:t>
            </w:r>
          </w:p>
          <w:p>
            <w:pPr>
              <w:pStyle w:val="20"/>
              <w:spacing w:before="120" w:beforeLines="50"/>
              <w:ind w:left="113"/>
              <w:rPr>
                <w:rFonts w:hint="eastAsia"/>
                <w:lang w:eastAsia="zh-CN"/>
              </w:rPr>
            </w:pPr>
          </w:p>
          <w:p>
            <w:pPr>
              <w:pStyle w:val="20"/>
              <w:spacing w:before="120" w:beforeLines="50"/>
              <w:ind w:left="108"/>
              <w:rPr>
                <w:rFonts w:hint="eastAsia"/>
                <w:b/>
                <w:bCs/>
                <w:spacing w:val="2"/>
                <w:position w:val="15"/>
                <w:lang w:eastAsia="zh-CN"/>
              </w:rPr>
            </w:pPr>
            <w:r>
              <w:rPr>
                <w:rFonts w:hint="eastAsia"/>
                <w:b/>
                <w:bCs/>
                <w:spacing w:val="2"/>
                <w:position w:val="15"/>
                <w:lang w:eastAsia="zh-CN"/>
              </w:rPr>
              <w:t>二、附属单位工程（围墙、门卫、垃圾站、变电站等）</w:t>
            </w:r>
          </w:p>
          <w:p>
            <w:pPr>
              <w:pStyle w:val="20"/>
              <w:spacing w:before="120" w:beforeLines="50"/>
              <w:ind w:left="120"/>
              <w:rPr>
                <w:rFonts w:hint="eastAsia" w:cs="Wingdings"/>
                <w:spacing w:val="6"/>
                <w:lang w:eastAsia="zh-CN"/>
              </w:rPr>
            </w:pPr>
            <w:r>
              <w:rPr>
                <w:rFonts w:hint="eastAsia" w:cs="Wingdings"/>
                <w:spacing w:val="6"/>
                <w:lang w:eastAsia="zh-CN"/>
              </w:rPr>
              <w:t>单位工程1：门卫工程</w:t>
            </w:r>
          </w:p>
          <w:p>
            <w:pPr>
              <w:pStyle w:val="20"/>
              <w:tabs>
                <w:tab w:val="left" w:pos="3000"/>
                <w:tab w:val="left" w:pos="5265"/>
              </w:tabs>
              <w:spacing w:before="120" w:beforeLines="50"/>
              <w:ind w:left="120"/>
              <w:rPr>
                <w:spacing w:val="8"/>
                <w:lang w:eastAsia="zh-CN"/>
              </w:rPr>
            </w:pPr>
            <w:r>
              <w:rPr>
                <w:rFonts w:ascii="Wingdings" w:hAnsi="Wingdings" w:eastAsia="Wingdings" w:cs="Wingdings"/>
                <w:spacing w:val="8"/>
                <w:lang w:eastAsia="zh-CN"/>
              </w:rPr>
              <w:t></w:t>
            </w:r>
            <w:r>
              <w:rPr>
                <w:spacing w:val="8"/>
                <w:lang w:eastAsia="zh-CN"/>
              </w:rPr>
              <w:t xml:space="preserve">施工准备阶段  </w:t>
            </w:r>
            <w:r>
              <w:rPr>
                <w:rFonts w:hint="eastAsia"/>
                <w:spacing w:val="8"/>
                <w:lang w:eastAsia="zh-CN"/>
              </w:rPr>
              <w:t xml:space="preserve">          </w:t>
            </w:r>
          </w:p>
          <w:p>
            <w:pPr>
              <w:pStyle w:val="20"/>
              <w:tabs>
                <w:tab w:val="left" w:pos="3000"/>
                <w:tab w:val="left" w:pos="5265"/>
              </w:tabs>
              <w:spacing w:before="120" w:beforeLines="50"/>
              <w:ind w:left="120"/>
              <w:rPr>
                <w:rFonts w:hint="eastAsia"/>
                <w:lang w:eastAsia="zh-CN"/>
              </w:rPr>
            </w:pPr>
            <w:r>
              <w:rPr>
                <w:rFonts w:ascii="Wingdings" w:hAnsi="Wingdings" w:eastAsia="Wingdings" w:cs="Wingdings"/>
                <w:color w:val="auto"/>
                <w:spacing w:val="8"/>
                <w:lang w:eastAsia="zh-CN"/>
              </w:rPr>
              <w:t></w:t>
            </w:r>
            <w:r>
              <w:rPr>
                <w:rFonts w:hint="eastAsia"/>
                <w:color w:val="auto"/>
                <w:spacing w:val="8"/>
                <w:lang w:eastAsia="zh-CN"/>
              </w:rPr>
              <w:t>地基与基础</w:t>
            </w:r>
            <w:r>
              <w:rPr>
                <w:color w:val="auto"/>
                <w:spacing w:val="8"/>
                <w:lang w:eastAsia="zh-CN"/>
              </w:rPr>
              <w:t>阶段</w:t>
            </w:r>
            <w:r>
              <w:rPr>
                <w:rFonts w:hint="eastAsia"/>
                <w:color w:val="auto"/>
                <w:spacing w:val="8"/>
                <w:lang w:eastAsia="zh-CN"/>
              </w:rPr>
              <w:t>（</w:t>
            </w:r>
            <w:r>
              <w:rPr>
                <w:rFonts w:ascii="Wingdings" w:hAnsi="Wingdings" w:eastAsia="Wingdings" w:cs="Wingdings"/>
                <w:color w:val="auto"/>
                <w:spacing w:val="8"/>
                <w:lang w:eastAsia="zh-CN"/>
              </w:rPr>
              <w:t></w:t>
            </w:r>
            <w:r>
              <w:rPr>
                <w:rFonts w:hint="eastAsia"/>
                <w:color w:val="auto"/>
                <w:spacing w:val="8"/>
                <w:lang w:eastAsia="zh-CN"/>
              </w:rPr>
              <w:t xml:space="preserve">基础   </w:t>
            </w:r>
            <w:r>
              <w:rPr>
                <w:rFonts w:ascii="Wingdings" w:hAnsi="Wingdings" w:eastAsia="Wingdings" w:cs="Wingdings"/>
                <w:color w:val="auto"/>
                <w:spacing w:val="8"/>
                <w:lang w:eastAsia="zh-CN"/>
              </w:rPr>
              <w:t></w:t>
            </w:r>
            <w:r>
              <w:rPr>
                <w:rFonts w:hint="eastAsia"/>
                <w:color w:val="auto"/>
                <w:spacing w:val="8"/>
                <w:lang w:eastAsia="zh-CN"/>
              </w:rPr>
              <w:t xml:space="preserve">基坑支护            </w:t>
            </w:r>
            <w:r>
              <w:rPr>
                <w:rFonts w:ascii="Wingdings" w:hAnsi="Wingdings" w:eastAsia="Wingdings" w:cs="Wingdings"/>
                <w:color w:val="auto"/>
                <w:spacing w:val="8"/>
                <w:lang w:eastAsia="zh-CN"/>
              </w:rPr>
              <w:t></w:t>
            </w:r>
            <w:r>
              <w:rPr>
                <w:rFonts w:hint="eastAsia"/>
                <w:color w:val="auto"/>
                <w:spacing w:val="8"/>
                <w:lang w:eastAsia="zh-CN"/>
              </w:rPr>
              <w:t xml:space="preserve">土方        </w:t>
            </w:r>
            <w:r>
              <w:rPr>
                <w:rFonts w:ascii="Wingdings" w:hAnsi="Wingdings" w:eastAsia="Wingdings" w:cs="Wingdings"/>
                <w:color w:val="auto"/>
                <w:spacing w:val="8"/>
                <w:lang w:eastAsia="zh-CN"/>
              </w:rPr>
              <w:t></w:t>
            </w:r>
            <w:r>
              <w:rPr>
                <w:rFonts w:hint="eastAsia"/>
                <w:color w:val="auto"/>
                <w:spacing w:val="8"/>
                <w:lang w:eastAsia="zh-CN"/>
              </w:rPr>
              <w:t>地下结构出±0）</w:t>
            </w:r>
          </w:p>
          <w:p>
            <w:pPr>
              <w:pStyle w:val="20"/>
              <w:tabs>
                <w:tab w:val="left" w:pos="3271"/>
              </w:tabs>
              <w:spacing w:before="120" w:beforeLines="50"/>
              <w:ind w:left="120"/>
              <w:rPr>
                <w:rFonts w:hint="eastAsia"/>
                <w:spacing w:val="11"/>
                <w:position w:val="15"/>
                <w:lang w:eastAsia="zh-CN"/>
              </w:rPr>
            </w:pPr>
            <w:r>
              <w:rPr>
                <w:rFonts w:ascii="Wingdings" w:hAnsi="Wingdings" w:eastAsia="Wingdings" w:cs="Wingdings"/>
                <w:spacing w:val="12"/>
                <w:position w:val="15"/>
                <w:lang w:eastAsia="zh-CN"/>
              </w:rPr>
              <w:t></w:t>
            </w:r>
            <w:r>
              <w:rPr>
                <w:spacing w:val="12"/>
                <w:position w:val="15"/>
                <w:lang w:eastAsia="zh-CN"/>
              </w:rPr>
              <w:t>主体结构阶段(</w:t>
            </w:r>
            <w:r>
              <w:rPr>
                <w:rFonts w:ascii="Wingdings" w:hAnsi="Wingdings" w:eastAsia="Wingdings" w:cs="Wingdings"/>
                <w:spacing w:val="12"/>
                <w:position w:val="15"/>
                <w:lang w:eastAsia="zh-CN"/>
              </w:rPr>
              <w:t></w:t>
            </w:r>
            <w:r>
              <w:rPr>
                <w:rFonts w:hint="eastAsia" w:cs="Wingdings"/>
                <w:spacing w:val="12"/>
                <w:position w:val="15"/>
                <w:lang w:eastAsia="zh-CN"/>
              </w:rPr>
              <w:t>&lt;3</w:t>
            </w:r>
            <w:r>
              <w:rPr>
                <w:spacing w:val="11"/>
                <w:position w:val="15"/>
                <w:lang w:eastAsia="zh-CN"/>
              </w:rPr>
              <w:t>0%</w:t>
            </w:r>
            <w:r>
              <w:rPr>
                <w:rFonts w:hint="eastAsia"/>
                <w:spacing w:val="11"/>
                <w:position w:val="15"/>
                <w:lang w:eastAsia="zh-CN"/>
              </w:rPr>
              <w:t xml:space="preserve">     </w:t>
            </w:r>
            <w:r>
              <w:rPr>
                <w:rFonts w:ascii="Wingdings" w:hAnsi="Wingdings" w:eastAsia="Wingdings" w:cs="Wingdings"/>
                <w:spacing w:val="11"/>
                <w:position w:val="15"/>
                <w:lang w:eastAsia="zh-CN"/>
              </w:rPr>
              <w:t></w:t>
            </w:r>
            <w:r>
              <w:rPr>
                <w:rFonts w:hint="eastAsia"/>
                <w:spacing w:val="11"/>
                <w:position w:val="15"/>
                <w:lang w:eastAsia="zh-CN"/>
              </w:rPr>
              <w:t>30%</w:t>
            </w:r>
            <w:r>
              <w:rPr>
                <w:spacing w:val="11"/>
                <w:position w:val="15"/>
                <w:lang w:eastAsia="zh-CN"/>
              </w:rPr>
              <w:t xml:space="preserve">-70%   </w:t>
            </w:r>
            <w:r>
              <w:rPr>
                <w:rFonts w:hint="eastAsia"/>
                <w:spacing w:val="11"/>
                <w:position w:val="15"/>
                <w:lang w:eastAsia="zh-CN"/>
              </w:rPr>
              <w:t xml:space="preserve">         </w:t>
            </w:r>
            <w:r>
              <w:rPr>
                <w:rFonts w:ascii="Wingdings" w:hAnsi="Wingdings" w:eastAsia="Wingdings" w:cs="Wingdings"/>
                <w:spacing w:val="11"/>
                <w:position w:val="15"/>
                <w:lang w:eastAsia="zh-CN"/>
              </w:rPr>
              <w:t></w:t>
            </w:r>
            <w:r>
              <w:rPr>
                <w:spacing w:val="11"/>
                <w:position w:val="15"/>
                <w:lang w:eastAsia="zh-CN"/>
              </w:rPr>
              <w:t>&gt;70%）</w:t>
            </w:r>
          </w:p>
          <w:p>
            <w:pPr>
              <w:pStyle w:val="20"/>
              <w:spacing w:before="120" w:beforeLines="50"/>
              <w:ind w:left="120"/>
              <w:rPr>
                <w:rFonts w:hint="eastAsia" w:cs="Wingdings"/>
                <w:spacing w:val="8"/>
                <w:lang w:eastAsia="zh-CN"/>
              </w:rPr>
            </w:pPr>
            <w:r>
              <w:rPr>
                <w:rFonts w:ascii="Wingdings" w:hAnsi="Wingdings" w:eastAsia="Wingdings" w:cs="Wingdings"/>
                <w:spacing w:val="8"/>
                <w:lang w:eastAsia="zh-CN"/>
              </w:rPr>
              <w:t></w:t>
            </w:r>
            <w:r>
              <w:rPr>
                <w:rFonts w:hint="eastAsia"/>
                <w:spacing w:val="8"/>
                <w:lang w:eastAsia="zh-CN"/>
              </w:rPr>
              <w:t>机电安装</w:t>
            </w:r>
            <w:r>
              <w:rPr>
                <w:spacing w:val="8"/>
                <w:lang w:eastAsia="zh-CN"/>
              </w:rPr>
              <w:t xml:space="preserve">阶段  </w:t>
            </w:r>
            <w:r>
              <w:rPr>
                <w:rFonts w:hint="eastAsia"/>
                <w:spacing w:val="8"/>
                <w:lang w:eastAsia="zh-CN"/>
              </w:rPr>
              <w:t xml:space="preserve">          </w:t>
            </w:r>
            <w:r>
              <w:rPr>
                <w:rFonts w:ascii="Wingdings" w:hAnsi="Wingdings" w:eastAsia="Wingdings" w:cs="Wingdings"/>
                <w:spacing w:val="8"/>
                <w:lang w:eastAsia="zh-CN"/>
              </w:rPr>
              <w:t></w:t>
            </w:r>
            <w:r>
              <w:rPr>
                <w:rFonts w:hint="eastAsia" w:cs="Wingdings"/>
                <w:spacing w:val="8"/>
                <w:lang w:eastAsia="zh-CN"/>
              </w:rPr>
              <w:t>装饰装修阶段</w:t>
            </w:r>
          </w:p>
          <w:p>
            <w:pPr>
              <w:pStyle w:val="20"/>
              <w:spacing w:before="120" w:beforeLines="50"/>
              <w:ind w:left="120"/>
              <w:rPr>
                <w:rFonts w:hint="eastAsia" w:cs="Wingdings"/>
                <w:spacing w:val="8"/>
                <w:lang w:eastAsia="zh-CN"/>
              </w:rPr>
            </w:pPr>
            <w:r>
              <w:rPr>
                <w:rFonts w:ascii="Wingdings" w:hAnsi="Wingdings" w:eastAsia="Wingdings" w:cs="Wingdings"/>
                <w:spacing w:val="8"/>
                <w:lang w:eastAsia="zh-CN"/>
              </w:rPr>
              <w:t></w:t>
            </w:r>
            <w:r>
              <w:rPr>
                <w:rFonts w:hint="eastAsia"/>
                <w:spacing w:val="8"/>
                <w:lang w:eastAsia="zh-CN"/>
              </w:rPr>
              <w:t>建筑节能</w:t>
            </w:r>
            <w:r>
              <w:rPr>
                <w:spacing w:val="8"/>
                <w:lang w:eastAsia="zh-CN"/>
              </w:rPr>
              <w:t xml:space="preserve">阶段  </w:t>
            </w:r>
            <w:r>
              <w:rPr>
                <w:rFonts w:hint="eastAsia"/>
                <w:spacing w:val="8"/>
                <w:lang w:eastAsia="zh-CN"/>
              </w:rPr>
              <w:t xml:space="preserve">          </w:t>
            </w:r>
            <w:r>
              <w:rPr>
                <w:rFonts w:ascii="Wingdings" w:hAnsi="Wingdings" w:eastAsia="Wingdings" w:cs="Wingdings"/>
                <w:spacing w:val="8"/>
                <w:lang w:eastAsia="zh-CN"/>
              </w:rPr>
              <w:t></w:t>
            </w:r>
            <w:r>
              <w:rPr>
                <w:rFonts w:hint="eastAsia" w:cs="Wingdings"/>
                <w:spacing w:val="8"/>
                <w:lang w:eastAsia="zh-CN"/>
              </w:rPr>
              <w:t>室外总体阶段</w:t>
            </w:r>
          </w:p>
          <w:p>
            <w:pPr>
              <w:pStyle w:val="20"/>
              <w:tabs>
                <w:tab w:val="left" w:pos="2925"/>
                <w:tab w:val="left" w:pos="4276"/>
                <w:tab w:val="left" w:pos="5250"/>
                <w:tab w:val="left" w:pos="5430"/>
                <w:tab w:val="left" w:pos="6675"/>
              </w:tabs>
              <w:spacing w:before="120" w:beforeLines="50"/>
              <w:ind w:left="120"/>
              <w:rPr>
                <w:rFonts w:hint="eastAsia"/>
                <w:spacing w:val="7"/>
                <w:lang w:eastAsia="zh-CN"/>
              </w:rPr>
            </w:pPr>
            <w:r>
              <w:rPr>
                <w:rFonts w:ascii="Wingdings" w:hAnsi="Wingdings" w:eastAsia="Wingdings" w:cs="Wingdings"/>
                <w:spacing w:val="7"/>
                <w:lang w:eastAsia="zh-CN"/>
              </w:rPr>
              <w:t></w:t>
            </w:r>
            <w:r>
              <w:rPr>
                <w:spacing w:val="7"/>
                <w:lang w:eastAsia="zh-CN"/>
              </w:rPr>
              <w:t xml:space="preserve">暂停施工  </w:t>
            </w:r>
            <w:r>
              <w:rPr>
                <w:rFonts w:hint="eastAsia"/>
                <w:spacing w:val="7"/>
                <w:lang w:eastAsia="zh-CN"/>
              </w:rPr>
              <w:t xml:space="preserve">             </w:t>
            </w:r>
            <w:r>
              <w:rPr>
                <w:spacing w:val="7"/>
                <w:lang w:eastAsia="zh-CN"/>
              </w:rPr>
              <w:t xml:space="preserve"> </w:t>
            </w:r>
            <w:r>
              <w:rPr>
                <w:rFonts w:ascii="Wingdings" w:hAnsi="Wingdings" w:eastAsia="Wingdings" w:cs="Wingdings"/>
                <w:spacing w:val="7"/>
                <w:lang w:eastAsia="zh-CN"/>
              </w:rPr>
              <w:t></w:t>
            </w:r>
            <w:r>
              <w:rPr>
                <w:spacing w:val="7"/>
                <w:lang w:eastAsia="zh-CN"/>
              </w:rPr>
              <w:t>完工待验</w:t>
            </w:r>
            <w:r>
              <w:rPr>
                <w:rFonts w:hint="eastAsia"/>
                <w:spacing w:val="7"/>
                <w:lang w:eastAsia="zh-CN"/>
              </w:rPr>
              <w:t xml:space="preserve">            </w:t>
            </w:r>
            <w:r>
              <w:rPr>
                <w:rFonts w:ascii="Wingdings" w:hAnsi="Wingdings" w:eastAsia="Wingdings" w:cs="Wingdings"/>
                <w:spacing w:val="7"/>
                <w:lang w:eastAsia="zh-CN"/>
              </w:rPr>
              <w:t></w:t>
            </w:r>
            <w:r>
              <w:rPr>
                <w:spacing w:val="7"/>
                <w:lang w:eastAsia="zh-CN"/>
              </w:rPr>
              <w:t>单位工程竣工</w:t>
            </w:r>
          </w:p>
          <w:p>
            <w:pPr>
              <w:pStyle w:val="20"/>
              <w:spacing w:before="120" w:beforeLines="50"/>
              <w:ind w:left="113"/>
              <w:rPr>
                <w:rFonts w:hint="eastAsia"/>
                <w:spacing w:val="9"/>
                <w:position w:val="15"/>
                <w:lang w:eastAsia="zh-CN"/>
              </w:rPr>
            </w:pPr>
          </w:p>
          <w:p>
            <w:pPr>
              <w:pStyle w:val="20"/>
              <w:spacing w:before="120" w:beforeLines="50"/>
              <w:ind w:left="113"/>
              <w:rPr>
                <w:rFonts w:hint="eastAsia"/>
                <w:spacing w:val="9"/>
                <w:position w:val="15"/>
                <w:lang w:eastAsia="zh-CN"/>
              </w:rPr>
            </w:pPr>
            <w:r>
              <w:rPr>
                <w:rFonts w:hint="eastAsia"/>
                <w:spacing w:val="9"/>
                <w:position w:val="15"/>
                <w:lang w:eastAsia="zh-CN"/>
              </w:rPr>
              <w:t>单位工程 n：</w:t>
            </w:r>
            <w:r>
              <w:rPr>
                <w:spacing w:val="9"/>
                <w:position w:val="15"/>
                <w:lang w:eastAsia="zh-CN"/>
              </w:rPr>
              <w:t>……</w:t>
            </w:r>
          </w:p>
          <w:p>
            <w:pPr>
              <w:pStyle w:val="20"/>
              <w:spacing w:before="120" w:beforeLines="50"/>
              <w:ind w:left="113"/>
              <w:rPr>
                <w:rFonts w:hint="eastAsia" w:cs="Wingdings"/>
                <w:spacing w:val="6"/>
                <w:lang w:eastAsia="zh-CN"/>
              </w:rPr>
            </w:pPr>
          </w:p>
          <w:p>
            <w:pPr>
              <w:rPr>
                <w:rFonts w:hint="eastAsia"/>
                <w:b/>
                <w:bCs/>
                <w:snapToGrid w:val="0"/>
                <w:color w:val="000000"/>
                <w:spacing w:val="2"/>
                <w:position w:val="15"/>
                <w:lang w:eastAsia="zh-CN"/>
              </w:rPr>
            </w:pPr>
            <w:r>
              <w:rPr>
                <w:rFonts w:hint="eastAsia"/>
                <w:b/>
                <w:bCs/>
                <w:snapToGrid w:val="0"/>
                <w:color w:val="000000"/>
                <w:spacing w:val="2"/>
                <w:position w:val="15"/>
                <w:lang w:eastAsia="zh-CN"/>
              </w:rPr>
              <w:t>三、</w:t>
            </w:r>
            <w:r>
              <w:rPr>
                <w:b/>
                <w:bCs/>
                <w:snapToGrid w:val="0"/>
                <w:color w:val="000000"/>
                <w:spacing w:val="2"/>
                <w:position w:val="15"/>
                <w:lang w:eastAsia="zh-CN"/>
              </w:rPr>
              <w:t>其他工程</w:t>
            </w:r>
            <w:r>
              <w:rPr>
                <w:rFonts w:hint="eastAsia"/>
                <w:b/>
                <w:bCs/>
                <w:snapToGrid w:val="0"/>
                <w:color w:val="000000"/>
                <w:spacing w:val="2"/>
                <w:position w:val="15"/>
                <w:u w:val="single"/>
                <w:lang w:eastAsia="zh-CN"/>
              </w:rPr>
              <w:t xml:space="preserve">            </w:t>
            </w:r>
          </w:p>
        </w:tc>
      </w:tr>
    </w:tbl>
    <w:p>
      <w:r>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t>注：主体结构阶段进度为该单位工程已施工层数与总层数的比值。</w:t>
      </w:r>
    </w:p>
    <w:p>
      <w:pPr>
        <w:spacing w:before="120" w:line="218" w:lineRule="auto"/>
        <w:ind w:right="0" w:rightChars="0" w:firstLine="204" w:firstLineChars="100"/>
        <w:rPr>
          <w:rFonts w:hint="eastAsia" w:ascii="宋体" w:hAnsi="宋体" w:eastAsia="宋体" w:cs="宋体"/>
          <w:spacing w:val="-3"/>
          <w14:textOutline w14:w="4356" w14:cap="flat" w14:cmpd="sng" w14:algn="ctr">
            <w14:solidFill>
              <w14:srgbClr w14:val="000000"/>
            </w14:solidFill>
            <w14:prstDash w14:val="solid"/>
            <w14:miter w14:val="0"/>
          </w14:textOutline>
        </w:rPr>
      </w:pPr>
    </w:p>
    <w:p>
      <w:pPr>
        <w:spacing w:before="120" w:line="218" w:lineRule="auto"/>
        <w:ind w:firstLine="194" w:firstLineChars="100"/>
        <w:rPr>
          <w:rFonts w:hint="eastAsia" w:ascii="宋体" w:hAnsi="宋体" w:eastAsia="宋体" w:cs="宋体"/>
          <w:spacing w:val="-3"/>
          <w:sz w:val="20"/>
          <w:szCs w:val="20"/>
          <w14:textOutline w14:w="4356" w14:cap="flat" w14:cmpd="sng" w14:algn="ctr">
            <w14:solidFill>
              <w14:srgbClr w14:val="000000"/>
            </w14:solidFill>
            <w14:prstDash w14:val="solid"/>
            <w14:miter w14:val="0"/>
          </w14:textOutline>
        </w:rPr>
      </w:pPr>
    </w:p>
    <w:p>
      <w:pPr>
        <w:spacing w:before="120" w:line="218" w:lineRule="auto"/>
        <w:ind w:right="-811" w:rightChars="-386" w:firstLine="204" w:firstLineChars="100"/>
        <w:rPr>
          <w:rFonts w:hint="eastAsia" w:ascii="宋体" w:hAnsi="宋体" w:eastAsia="宋体" w:cs="宋体"/>
          <w:spacing w:val="-3"/>
          <w14:textOutline w14:w="4356" w14:cap="flat" w14:cmpd="sng" w14:algn="ctr">
            <w14:solidFill>
              <w14:srgbClr w14:val="000000"/>
            </w14:solidFill>
            <w14:prstDash w14:val="solid"/>
            <w14:miter w14:val="0"/>
          </w14:textOutline>
        </w:rPr>
      </w:pPr>
      <w:r>
        <w:rPr>
          <w:rFonts w:hint="eastAsia" w:ascii="宋体" w:hAnsi="宋体" w:eastAsia="宋体" w:cs="宋体"/>
          <w:spacing w:val="-3"/>
          <w:szCs w:val="21"/>
          <w14:textOutline w14:w="4356" w14:cap="flat" w14:cmpd="sng" w14:algn="ctr">
            <w14:solidFill>
              <w14:srgbClr w14:val="000000"/>
            </w14:solidFill>
            <w14:prstDash w14:val="solid"/>
            <w14:miter w14:val="0"/>
          </w14:textOutline>
        </w:rPr>
        <w:t xml:space="preserve">   </w:t>
      </w:r>
    </w:p>
    <w:p>
      <w:pPr>
        <w:spacing w:before="121" w:line="360" w:lineRule="auto"/>
        <w:ind w:leftChars="-1" w:hanging="2"/>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四</w:t>
      </w:r>
      <w:r>
        <w:rPr>
          <w:rFonts w:ascii="宋体" w:hAnsi="宋体" w:eastAsia="宋体" w:cs="宋体"/>
          <w:spacing w:val="-3"/>
          <w:sz w:val="24"/>
          <w:szCs w:val="24"/>
          <w14:textOutline w14:w="4356" w14:cap="flat" w14:cmpd="sng" w14:algn="ctr">
            <w14:solidFill>
              <w14:srgbClr w14:val="000000"/>
            </w14:solidFill>
            <w14:prstDash w14:val="solid"/>
            <w14:miter w14:val="0"/>
          </w14:textOutline>
        </w:rPr>
        <w:t>、本月监理采取措施</w:t>
      </w:r>
    </w:p>
    <w:tbl>
      <w:tblPr>
        <w:tblStyle w:val="18"/>
        <w:tblW w:w="992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0"/>
        <w:gridCol w:w="90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jc w:val="center"/>
        </w:trPr>
        <w:tc>
          <w:tcPr>
            <w:tcW w:w="850" w:type="dxa"/>
            <w:vAlign w:val="center"/>
          </w:tcPr>
          <w:p>
            <w:pPr>
              <w:pStyle w:val="20"/>
              <w:spacing w:before="62" w:line="468" w:lineRule="exact"/>
              <w:ind w:left="229"/>
              <w:jc w:val="both"/>
              <w:rPr>
                <w:rFonts w:hint="eastAsia"/>
                <w:b/>
                <w:bCs/>
                <w:spacing w:val="5"/>
                <w:position w:val="21"/>
                <w:sz w:val="20"/>
                <w:szCs w:val="20"/>
                <w:lang w:eastAsia="zh-CN"/>
              </w:rPr>
            </w:pPr>
            <w:r>
              <w:rPr>
                <w:b/>
                <w:bCs/>
                <w:spacing w:val="5"/>
                <w:position w:val="21"/>
                <w:sz w:val="20"/>
                <w:szCs w:val="20"/>
              </w:rPr>
              <w:t>采取</w:t>
            </w:r>
          </w:p>
          <w:p>
            <w:pPr>
              <w:pStyle w:val="20"/>
              <w:spacing w:line="229" w:lineRule="auto"/>
              <w:ind w:left="230"/>
              <w:jc w:val="both"/>
              <w:rPr>
                <w:rFonts w:hint="eastAsia"/>
                <w:sz w:val="20"/>
                <w:szCs w:val="20"/>
              </w:rPr>
            </w:pPr>
            <w:r>
              <w:rPr>
                <w:b/>
                <w:bCs/>
                <w:spacing w:val="5"/>
                <w:sz w:val="20"/>
                <w:szCs w:val="20"/>
              </w:rPr>
              <w:t>措施</w:t>
            </w:r>
          </w:p>
        </w:tc>
        <w:tc>
          <w:tcPr>
            <w:tcW w:w="9071" w:type="dxa"/>
          </w:tcPr>
          <w:p>
            <w:pPr>
              <w:pStyle w:val="20"/>
              <w:spacing w:line="360" w:lineRule="auto"/>
              <w:ind w:left="113"/>
              <w:rPr>
                <w:rFonts w:hint="eastAsia"/>
                <w:b/>
                <w:bCs/>
                <w:color w:val="auto"/>
                <w:spacing w:val="1"/>
                <w:lang w:eastAsia="zh-CN"/>
              </w:rPr>
            </w:pPr>
            <w:r>
              <w:rPr>
                <w:b/>
                <w:bCs/>
                <w:color w:val="auto"/>
                <w:spacing w:val="1"/>
                <w:lang w:eastAsia="zh-CN"/>
              </w:rPr>
              <w:t>文书签发情况：</w:t>
            </w:r>
          </w:p>
          <w:p>
            <w:pPr>
              <w:pStyle w:val="20"/>
              <w:spacing w:line="360" w:lineRule="auto"/>
              <w:ind w:left="113"/>
              <w:jc w:val="distribute"/>
              <w:rPr>
                <w:rFonts w:hint="eastAsia"/>
                <w:color w:val="auto"/>
                <w:lang w:eastAsia="zh-CN"/>
              </w:rPr>
            </w:pPr>
            <w:r>
              <w:rPr>
                <w:color w:val="auto"/>
                <w:spacing w:val="9"/>
                <w:position w:val="21"/>
                <w:lang w:eastAsia="zh-CN"/>
              </w:rPr>
              <w:t>本月签发的质量监理通知单__张；本月签发的安全监理通知单__张；本月签发的工程暂停</w:t>
            </w:r>
            <w:r>
              <w:rPr>
                <w:color w:val="auto"/>
                <w:spacing w:val="8"/>
                <w:position w:val="21"/>
                <w:lang w:eastAsia="zh-CN"/>
              </w:rPr>
              <w:t>令__张；</w:t>
            </w:r>
          </w:p>
          <w:p>
            <w:pPr>
              <w:pStyle w:val="20"/>
              <w:spacing w:line="360" w:lineRule="auto"/>
              <w:ind w:left="113"/>
              <w:jc w:val="distribute"/>
              <w:rPr>
                <w:rFonts w:hint="eastAsia"/>
                <w:color w:val="auto"/>
                <w:spacing w:val="9"/>
                <w:position w:val="21"/>
                <w:lang w:eastAsia="zh-CN"/>
              </w:rPr>
            </w:pPr>
            <w:r>
              <w:rPr>
                <w:color w:val="auto"/>
                <w:spacing w:val="9"/>
                <w:position w:val="21"/>
                <w:lang w:eastAsia="zh-CN"/>
              </w:rPr>
              <w:t>本月质量监理通知单销项__张；本月安全监理通知单销项__张；本月工程暂停令销项__张。</w:t>
            </w:r>
          </w:p>
          <w:p>
            <w:pPr>
              <w:pStyle w:val="20"/>
              <w:spacing w:line="360" w:lineRule="auto"/>
              <w:ind w:left="113"/>
              <w:jc w:val="distribute"/>
              <w:rPr>
                <w:rFonts w:hint="eastAsia"/>
                <w:color w:val="auto"/>
                <w:spacing w:val="9"/>
                <w:position w:val="21"/>
                <w:lang w:eastAsia="zh-CN"/>
              </w:rPr>
            </w:pPr>
            <w:r>
              <w:rPr>
                <w:color w:val="auto"/>
                <w:spacing w:val="9"/>
                <w:position w:val="21"/>
                <w:lang w:eastAsia="zh-CN"/>
              </w:rPr>
              <w:t>累计签发的质量监理通知单__张；累计签发的安全监理通知单__张；累计签发的工程暂停令__张；</w:t>
            </w:r>
          </w:p>
          <w:p>
            <w:pPr>
              <w:pStyle w:val="20"/>
              <w:spacing w:line="360" w:lineRule="auto"/>
              <w:ind w:left="113"/>
              <w:jc w:val="distribute"/>
              <w:rPr>
                <w:rFonts w:hint="eastAsia"/>
                <w:color w:val="auto"/>
                <w:spacing w:val="9"/>
                <w:position w:val="21"/>
                <w:lang w:eastAsia="zh-CN"/>
              </w:rPr>
            </w:pPr>
            <w:r>
              <w:rPr>
                <w:color w:val="auto"/>
                <w:spacing w:val="9"/>
                <w:position w:val="21"/>
                <w:lang w:eastAsia="zh-CN"/>
              </w:rPr>
              <w:t>质量监理通知单累计销项__张；安全监理通知单累计销项__张；工程暂停令累计销项__张</w:t>
            </w:r>
            <w:r>
              <w:rPr>
                <w:rFonts w:hint="eastAsia"/>
                <w:color w:val="auto"/>
                <w:spacing w:val="9"/>
                <w:position w:val="21"/>
                <w:lang w:eastAsia="zh-CN"/>
              </w:rPr>
              <w:t>；</w:t>
            </w:r>
          </w:p>
          <w:p>
            <w:pPr>
              <w:pStyle w:val="20"/>
              <w:spacing w:line="360" w:lineRule="auto"/>
              <w:ind w:left="113"/>
              <w:jc w:val="distribute"/>
              <w:rPr>
                <w:rFonts w:ascii="Wingdings" w:hAnsi="Wingdings" w:eastAsia="Wingdings" w:cs="Wingdings"/>
                <w:color w:val="auto"/>
                <w:spacing w:val="8"/>
                <w:sz w:val="20"/>
                <w:szCs w:val="20"/>
                <w:lang w:eastAsia="zh-CN"/>
              </w:rPr>
            </w:pPr>
            <w:r>
              <w:rPr>
                <w:rFonts w:hint="eastAsia"/>
                <w:color w:val="auto"/>
                <w:spacing w:val="9"/>
                <w:position w:val="21"/>
                <w:lang w:eastAsia="zh-CN"/>
              </w:rPr>
              <w:t>质量监理通知单累计未销项</w:t>
            </w:r>
            <w:r>
              <w:rPr>
                <w:color w:val="auto"/>
                <w:spacing w:val="9"/>
                <w:position w:val="21"/>
                <w:lang w:eastAsia="zh-CN"/>
              </w:rPr>
              <w:t xml:space="preserve">  </w:t>
            </w:r>
            <w:r>
              <w:rPr>
                <w:rFonts w:hint="eastAsia"/>
                <w:color w:val="auto"/>
                <w:spacing w:val="9"/>
                <w:position w:val="21"/>
                <w:lang w:eastAsia="zh-CN"/>
              </w:rPr>
              <w:t>张；安全监理通知单累计未销项</w:t>
            </w:r>
            <w:r>
              <w:rPr>
                <w:color w:val="auto"/>
                <w:spacing w:val="9"/>
                <w:position w:val="21"/>
                <w:lang w:eastAsia="zh-CN"/>
              </w:rPr>
              <w:t xml:space="preserve">  </w:t>
            </w:r>
            <w:r>
              <w:rPr>
                <w:rFonts w:hint="eastAsia"/>
                <w:color w:val="auto"/>
                <w:spacing w:val="9"/>
                <w:position w:val="21"/>
                <w:lang w:eastAsia="zh-CN"/>
              </w:rPr>
              <w:t>张；</w:t>
            </w:r>
            <w:r>
              <w:rPr>
                <w:color w:val="auto"/>
                <w:spacing w:val="9"/>
                <w:position w:val="21"/>
                <w:lang w:eastAsia="zh-CN"/>
              </w:rPr>
              <w:t>工程暂停令累计</w:t>
            </w:r>
            <w:r>
              <w:rPr>
                <w:rFonts w:hint="eastAsia"/>
                <w:color w:val="auto"/>
                <w:spacing w:val="9"/>
                <w:position w:val="21"/>
                <w:lang w:eastAsia="zh-CN"/>
              </w:rPr>
              <w:t>未销项</w:t>
            </w:r>
            <w:r>
              <w:rPr>
                <w:color w:val="auto"/>
                <w:spacing w:val="9"/>
                <w:position w:val="21"/>
                <w:lang w:eastAsia="zh-CN"/>
              </w:rPr>
              <w:t>__张</w:t>
            </w:r>
            <w:r>
              <w:rPr>
                <w:rFonts w:hint="eastAsia"/>
                <w:color w:val="auto"/>
                <w:spacing w:val="9"/>
                <w:position w:val="21"/>
                <w:lang w:eastAsia="zh-CN"/>
              </w:rPr>
              <w:t>。</w:t>
            </w:r>
          </w:p>
        </w:tc>
      </w:tr>
    </w:tbl>
    <w:p>
      <w:pPr>
        <w:spacing w:before="135" w:line="228" w:lineRule="auto"/>
        <w:ind w:firstLine="194" w:firstLineChars="100"/>
        <w:rPr>
          <w:rFonts w:hint="eastAsia" w:ascii="宋体" w:hAnsi="宋体" w:eastAsia="宋体" w:cs="宋体"/>
          <w:snapToGrid w:val="0"/>
          <w:color w:val="000000"/>
          <w:spacing w:val="-3"/>
          <w:kern w:val="0"/>
          <w:sz w:val="20"/>
          <w:szCs w:val="20"/>
          <w14:textOutline w14:w="4356" w14:cap="flat" w14:cmpd="sng" w14:algn="ctr">
            <w14:solidFill>
              <w14:srgbClr w14:val="000000"/>
            </w14:solidFill>
            <w14:prstDash w14:val="solid"/>
            <w14:miter w14:val="0"/>
          </w14:textOutline>
        </w:rPr>
      </w:pPr>
      <w:r>
        <w:rPr>
          <w:rFonts w:ascii="宋体" w:hAnsi="宋体" w:eastAsia="宋体" w:cs="宋体"/>
          <w:snapToGrid w:val="0"/>
          <w:color w:val="000000"/>
          <w:spacing w:val="-3"/>
          <w:kern w:val="0"/>
          <w:sz w:val="20"/>
          <w:szCs w:val="20"/>
          <w14:textOutline w14:w="4356" w14:cap="flat" w14:cmpd="sng" w14:algn="ctr">
            <w14:solidFill>
              <w14:srgbClr w14:val="000000"/>
            </w14:solidFill>
            <w14:prstDash w14:val="solid"/>
            <w14:miter w14:val="0"/>
          </w14:textOutline>
        </w:rPr>
        <w:t>注：“累计”从项目</w:t>
      </w:r>
      <w:r>
        <w:rPr>
          <w:rFonts w:hint="eastAsia" w:ascii="宋体" w:hAnsi="宋体" w:eastAsia="宋体" w:cs="宋体"/>
          <w:snapToGrid w:val="0"/>
          <w:color w:val="000000"/>
          <w:spacing w:val="-3"/>
          <w:kern w:val="0"/>
          <w:sz w:val="20"/>
          <w:szCs w:val="20"/>
          <w14:textOutline w14:w="4356" w14:cap="flat" w14:cmpd="sng" w14:algn="ctr">
            <w14:solidFill>
              <w14:srgbClr w14:val="000000"/>
            </w14:solidFill>
            <w14:prstDash w14:val="solid"/>
            <w14:miter w14:val="0"/>
          </w14:textOutline>
        </w:rPr>
        <w:t>施工许可之日</w:t>
      </w:r>
      <w:r>
        <w:rPr>
          <w:rFonts w:ascii="宋体" w:hAnsi="宋体" w:eastAsia="宋体" w:cs="宋体"/>
          <w:snapToGrid w:val="0"/>
          <w:color w:val="000000"/>
          <w:spacing w:val="-3"/>
          <w:kern w:val="0"/>
          <w:sz w:val="20"/>
          <w:szCs w:val="20"/>
          <w14:textOutline w14:w="4356" w14:cap="flat" w14:cmpd="sng" w14:algn="ctr">
            <w14:solidFill>
              <w14:srgbClr w14:val="000000"/>
            </w14:solidFill>
            <w14:prstDash w14:val="solid"/>
            <w14:miter w14:val="0"/>
          </w14:textOutline>
        </w:rPr>
        <w:t>起计算。</w:t>
      </w:r>
    </w:p>
    <w:p>
      <w:pPr>
        <w:spacing w:before="135" w:line="228" w:lineRule="auto"/>
        <w:rPr>
          <w:rFonts w:hint="eastAsia" w:ascii="宋体" w:hAnsi="宋体" w:eastAsia="宋体" w:cs="宋体"/>
          <w:spacing w:val="-2"/>
          <w:sz w:val="19"/>
          <w:szCs w:val="19"/>
        </w:rPr>
      </w:pPr>
    </w:p>
    <w:p>
      <w:pPr>
        <w:spacing w:before="135" w:line="228" w:lineRule="auto"/>
        <w:rPr>
          <w:rFonts w:hint="eastAsia" w:ascii="宋体" w:hAnsi="宋体" w:eastAsia="宋体" w:cs="宋体"/>
          <w:spacing w:val="-2"/>
          <w:sz w:val="19"/>
          <w:szCs w:val="19"/>
        </w:rPr>
      </w:pPr>
    </w:p>
    <w:p>
      <w:pPr>
        <w:spacing w:before="121" w:line="360" w:lineRule="auto"/>
        <w:ind w:leftChars="-1" w:hanging="2"/>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五、本月工程材料/构配件/设备进场及检测情况</w:t>
      </w:r>
    </w:p>
    <w:tbl>
      <w:tblPr>
        <w:tblStyle w:val="11"/>
        <w:tblW w:w="992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2268"/>
        <w:gridCol w:w="68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restart"/>
            <w:vAlign w:val="center"/>
          </w:tcPr>
          <w:p>
            <w:pPr>
              <w:spacing w:line="360" w:lineRule="auto"/>
              <w:jc w:val="center"/>
              <w:rPr>
                <w:rFonts w:hint="eastAsia" w:ascii="宋体" w:hAnsi="宋体" w:eastAsia="宋体" w:cs="Times New Roman"/>
                <w:b/>
                <w:bCs/>
                <w:kern w:val="0"/>
                <w:sz w:val="20"/>
                <w:szCs w:val="20"/>
              </w:rPr>
            </w:pPr>
            <w:r>
              <w:rPr>
                <w:rFonts w:hint="eastAsia" w:ascii="宋体" w:hAnsi="宋体" w:eastAsia="宋体" w:cs="Times New Roman"/>
                <w:b/>
                <w:bCs/>
                <w:kern w:val="0"/>
                <w:sz w:val="20"/>
                <w:szCs w:val="20"/>
              </w:rPr>
              <w:t>本月材料、构配件、设备检测情况</w:t>
            </w: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混凝土及材料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金属材料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墙体材料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 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防水材料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节能保温材料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建筑涂料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装饰装修材料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工程管材</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门窗幕墙与密封胶</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加固材料</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土工及基础回填</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室内环境</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钢结构材料化学性能</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 w:type="dxa"/>
            <w:vMerge w:val="continue"/>
            <w:vAlign w:val="center"/>
          </w:tcPr>
          <w:p>
            <w:pPr>
              <w:jc w:val="center"/>
              <w:rPr>
                <w:rFonts w:hint="eastAsia" w:ascii="宋体" w:hAnsi="宋体" w:eastAsia="宋体" w:cs="Times New Roman"/>
                <w:kern w:val="0"/>
                <w:sz w:val="20"/>
                <w:szCs w:val="20"/>
              </w:rPr>
            </w:pPr>
          </w:p>
        </w:tc>
        <w:tc>
          <w:tcPr>
            <w:tcW w:w="2268" w:type="dxa"/>
            <w:vAlign w:val="center"/>
          </w:tcPr>
          <w:p>
            <w:pPr>
              <w:jc w:val="left"/>
              <w:rPr>
                <w:rFonts w:hint="eastAsia" w:ascii="宋体" w:hAnsi="宋体" w:eastAsia="宋体" w:cs="宋体"/>
                <w:kern w:val="0"/>
                <w:sz w:val="18"/>
                <w:szCs w:val="18"/>
              </w:rPr>
            </w:pPr>
            <w:r>
              <w:rPr>
                <w:rFonts w:hint="eastAsia" w:ascii="宋体" w:hAnsi="宋体" w:eastAsia="宋体" w:cs="宋体"/>
                <w:kern w:val="0"/>
                <w:sz w:val="18"/>
                <w:szCs w:val="18"/>
              </w:rPr>
              <w:t>□</w:t>
            </w:r>
            <w:r>
              <w:rPr>
                <w:rFonts w:hint="eastAsia" w:ascii="宋体" w:hAnsi="宋体" w:eastAsia="宋体" w:cs="Times New Roman"/>
                <w:kern w:val="0"/>
                <w:sz w:val="20"/>
                <w:szCs w:val="20"/>
              </w:rPr>
              <w:t>其它材料燃烧性能</w:t>
            </w:r>
          </w:p>
        </w:tc>
        <w:tc>
          <w:tcPr>
            <w:tcW w:w="6803" w:type="dxa"/>
            <w:vAlign w:val="center"/>
          </w:tcPr>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本月工程材料/构配件/设备报审</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份；见证取样</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份；平行检测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本月委托的现场检测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r>
              <w:rPr>
                <w:rFonts w:ascii="宋体" w:hAnsi="宋体" w:eastAsia="宋体" w:cs="Times New Roman"/>
                <w:kern w:val="0"/>
                <w:sz w:val="20"/>
                <w:szCs w:val="20"/>
              </w:rPr>
              <w:t xml:space="preserve"> </w:t>
            </w:r>
          </w:p>
          <w:p>
            <w:pPr>
              <w:spacing w:line="312" w:lineRule="auto"/>
              <w:rPr>
                <w:rFonts w:hint="eastAsia" w:ascii="宋体" w:hAnsi="宋体" w:eastAsia="宋体" w:cs="Times New Roman"/>
                <w:kern w:val="0"/>
                <w:sz w:val="20"/>
                <w:szCs w:val="20"/>
              </w:rPr>
            </w:pPr>
            <w:r>
              <w:rPr>
                <w:rFonts w:hint="eastAsia" w:ascii="宋体" w:hAnsi="宋体" w:eastAsia="宋体" w:cs="Times New Roman"/>
                <w:kern w:val="0"/>
                <w:sz w:val="20"/>
                <w:szCs w:val="20"/>
              </w:rPr>
              <w:t>其他检测</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tc>
      </w:tr>
    </w:tbl>
    <w:p>
      <w:pPr>
        <w:spacing w:before="79" w:line="219" w:lineRule="auto"/>
        <w:rPr>
          <w:rFonts w:hint="eastAsia" w:ascii="宋体" w:hAnsi="宋体" w:eastAsia="宋体" w:cs="宋体"/>
          <w:spacing w:val="-1"/>
          <w:sz w:val="24"/>
          <w:szCs w:val="24"/>
          <w14:textOutline w14:w="4356" w14:cap="flat" w14:cmpd="sng" w14:algn="ctr">
            <w14:solidFill>
              <w14:srgbClr w14:val="000000"/>
            </w14:solidFill>
            <w14:prstDash w14:val="solid"/>
            <w14:miter w14:val="0"/>
          </w14:textOutline>
        </w:rPr>
      </w:pPr>
    </w:p>
    <w:p>
      <w:pPr>
        <w:spacing w:before="121" w:line="360" w:lineRule="auto"/>
        <w:ind w:leftChars="-1" w:hanging="2"/>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pPr>
      <w:r>
        <w:rPr>
          <w:rFonts w:hint="eastAsia" w:ascii="宋体" w:hAnsi="宋体" w:eastAsia="宋体" w:cs="宋体"/>
          <w:spacing w:val="-3"/>
          <w:sz w:val="24"/>
          <w:szCs w:val="24"/>
          <w14:textOutline w14:w="4356" w14:cap="flat" w14:cmpd="sng" w14:algn="ctr">
            <w14:solidFill>
              <w14:srgbClr w14:val="000000"/>
            </w14:solidFill>
            <w14:prstDash w14:val="solid"/>
            <w14:miter w14:val="0"/>
          </w14:textOutline>
        </w:rPr>
        <w:t>六、本月住宅工程质量潜在缺陷保险检查及整改情况</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850"/>
        <w:gridCol w:w="2268"/>
        <w:gridCol w:w="68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454" w:hRule="atLeast"/>
          <w:jc w:val="center"/>
        </w:trPr>
        <w:tc>
          <w:tcPr>
            <w:tcW w:w="850" w:type="dxa"/>
            <w:vMerge w:val="restart"/>
            <w:vAlign w:val="center"/>
          </w:tcPr>
          <w:p>
            <w:pPr>
              <w:spacing w:line="360" w:lineRule="auto"/>
              <w:jc w:val="center"/>
              <w:rPr>
                <w:rFonts w:hint="eastAsia" w:ascii="宋体" w:hAnsi="宋体" w:eastAsia="宋体" w:cs="Times New Roman"/>
                <w:b/>
                <w:bCs/>
                <w:kern w:val="0"/>
                <w:sz w:val="20"/>
                <w:szCs w:val="20"/>
              </w:rPr>
            </w:pPr>
            <w:r>
              <w:rPr>
                <w:rFonts w:hint="eastAsia" w:ascii="宋体" w:hAnsi="宋体" w:eastAsia="宋体" w:cs="Times New Roman"/>
                <w:b/>
                <w:bCs/>
                <w:kern w:val="0"/>
                <w:sz w:val="20"/>
                <w:szCs w:val="20"/>
              </w:rPr>
              <w:t>检查</w:t>
            </w:r>
          </w:p>
          <w:p>
            <w:pPr>
              <w:spacing w:line="360" w:lineRule="auto"/>
              <w:jc w:val="center"/>
              <w:rPr>
                <w:rFonts w:hint="eastAsia" w:ascii="宋体" w:hAnsi="宋体" w:eastAsia="宋体" w:cs="Times New Roman"/>
                <w:b/>
                <w:bCs/>
                <w:kern w:val="0"/>
                <w:sz w:val="20"/>
                <w:szCs w:val="20"/>
              </w:rPr>
            </w:pPr>
            <w:r>
              <w:rPr>
                <w:rFonts w:hint="eastAsia" w:ascii="宋体" w:hAnsi="宋体" w:eastAsia="宋体" w:cs="Times New Roman"/>
                <w:b/>
                <w:bCs/>
                <w:kern w:val="0"/>
                <w:sz w:val="20"/>
                <w:szCs w:val="20"/>
              </w:rPr>
              <w:t>及</w:t>
            </w:r>
          </w:p>
          <w:p>
            <w:pPr>
              <w:spacing w:line="360" w:lineRule="auto"/>
              <w:jc w:val="center"/>
              <w:rPr>
                <w:rFonts w:hint="eastAsia" w:ascii="宋体" w:hAnsi="宋体" w:eastAsia="宋体" w:cs="Times New Roman"/>
                <w:b/>
                <w:bCs/>
                <w:kern w:val="0"/>
                <w:sz w:val="20"/>
                <w:szCs w:val="20"/>
              </w:rPr>
            </w:pPr>
            <w:r>
              <w:rPr>
                <w:rFonts w:hint="eastAsia" w:ascii="宋体" w:hAnsi="宋体" w:eastAsia="宋体" w:cs="Times New Roman"/>
                <w:b/>
                <w:bCs/>
                <w:kern w:val="0"/>
                <w:sz w:val="20"/>
                <w:szCs w:val="20"/>
              </w:rPr>
              <w:t>整改</w:t>
            </w:r>
          </w:p>
          <w:p>
            <w:pPr>
              <w:spacing w:line="360" w:lineRule="auto"/>
              <w:jc w:val="center"/>
              <w:rPr>
                <w:rFonts w:hint="eastAsia" w:ascii="宋体" w:hAnsi="宋体" w:eastAsia="宋体" w:cs="Times New Roman"/>
                <w:kern w:val="0"/>
                <w:sz w:val="20"/>
                <w:szCs w:val="20"/>
              </w:rPr>
            </w:pPr>
            <w:r>
              <w:rPr>
                <w:rFonts w:hint="eastAsia" w:ascii="宋体" w:hAnsi="宋体" w:eastAsia="宋体" w:cs="Times New Roman"/>
                <w:b/>
                <w:bCs/>
                <w:kern w:val="0"/>
                <w:sz w:val="20"/>
                <w:szCs w:val="20"/>
              </w:rPr>
              <w:t>情况</w:t>
            </w:r>
          </w:p>
        </w:tc>
        <w:tc>
          <w:tcPr>
            <w:tcW w:w="9071" w:type="dxa"/>
            <w:gridSpan w:val="2"/>
            <w:vAlign w:val="center"/>
          </w:tcPr>
          <w:p>
            <w:pPr>
              <w:jc w:val="left"/>
              <w:rPr>
                <w:rFonts w:hint="eastAsia" w:ascii="宋体" w:hAnsi="宋体" w:eastAsia="宋体" w:cs="Times New Roman"/>
                <w:b/>
                <w:bCs/>
                <w:kern w:val="0"/>
                <w:sz w:val="20"/>
                <w:szCs w:val="20"/>
              </w:rPr>
            </w:pPr>
            <w:r>
              <w:rPr>
                <w:rFonts w:hint="eastAsia" w:ascii="宋体" w:hAnsi="宋体" w:eastAsia="宋体" w:cs="Times New Roman"/>
                <w:b/>
                <w:bCs/>
                <w:kern w:val="0"/>
                <w:sz w:val="20"/>
                <w:szCs w:val="20"/>
              </w:rPr>
              <w:t>质量缺陷发现及整改销项情况：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261" w:hRule="atLeast"/>
          <w:jc w:val="center"/>
        </w:trPr>
        <w:tc>
          <w:tcPr>
            <w:tcW w:w="850" w:type="dxa"/>
            <w:vMerge w:val="continue"/>
            <w:vAlign w:val="center"/>
          </w:tcPr>
          <w:p>
            <w:pPr>
              <w:rPr>
                <w:rFonts w:hint="eastAsia" w:ascii="宋体" w:hAnsi="宋体" w:eastAsia="宋体" w:cs="Times New Roman"/>
                <w:kern w:val="0"/>
                <w:sz w:val="20"/>
                <w:szCs w:val="20"/>
              </w:rPr>
            </w:pPr>
          </w:p>
        </w:tc>
        <w:tc>
          <w:tcPr>
            <w:tcW w:w="2268" w:type="dxa"/>
            <w:vAlign w:val="center"/>
          </w:tcPr>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地基与基础工程</w:t>
            </w:r>
          </w:p>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主体结构工程</w:t>
            </w:r>
          </w:p>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防水工程</w:t>
            </w:r>
          </w:p>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保温工程</w:t>
            </w:r>
          </w:p>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安装工程</w:t>
            </w:r>
          </w:p>
          <w:p>
            <w:pPr>
              <w:spacing w:line="360" w:lineRule="auto"/>
              <w:jc w:val="left"/>
              <w:rPr>
                <w:rFonts w:hint="eastAsia" w:ascii="宋体" w:hAnsi="宋体" w:eastAsia="宋体" w:cs="Times New Roman"/>
                <w:kern w:val="0"/>
                <w:sz w:val="20"/>
                <w:szCs w:val="20"/>
              </w:rPr>
            </w:pPr>
            <w:r>
              <w:rPr>
                <w:rFonts w:hint="eastAsia" w:ascii="宋体" w:hAnsi="宋体" w:eastAsia="宋体" w:cs="宋体"/>
                <w:kern w:val="0"/>
                <w:sz w:val="18"/>
                <w:szCs w:val="18"/>
              </w:rPr>
              <w:t>□</w:t>
            </w:r>
            <w:r>
              <w:rPr>
                <w:rFonts w:hint="eastAsia" w:ascii="宋体" w:hAnsi="宋体" w:eastAsia="宋体" w:cs="Times New Roman"/>
                <w:kern w:val="0"/>
                <w:sz w:val="20"/>
                <w:szCs w:val="20"/>
              </w:rPr>
              <w:t>装饰工程</w:t>
            </w:r>
          </w:p>
        </w:tc>
        <w:tc>
          <w:tcPr>
            <w:tcW w:w="6803" w:type="dxa"/>
            <w:vAlign w:val="center"/>
          </w:tcPr>
          <w:p>
            <w:pPr>
              <w:adjustRightInd w:val="0"/>
              <w:snapToGrid w:val="0"/>
              <w:spacing w:line="360" w:lineRule="auto"/>
              <w:jc w:val="left"/>
              <w:rPr>
                <w:rFonts w:hint="eastAsia" w:ascii="宋体" w:hAnsi="宋体" w:eastAsia="宋体" w:cs="Times New Roman"/>
                <w:kern w:val="0"/>
                <w:sz w:val="20"/>
                <w:szCs w:val="20"/>
              </w:rPr>
            </w:pPr>
            <w:r>
              <w:rPr>
                <w:rFonts w:hint="eastAsia" w:ascii="宋体" w:hAnsi="宋体" w:eastAsia="宋体" w:cs="Times New Roman"/>
                <w:kern w:val="0"/>
                <w:sz w:val="20"/>
                <w:szCs w:val="20"/>
              </w:rPr>
              <w:t>经风险管理机构提出、现场参建单位核实确认后：</w:t>
            </w:r>
          </w:p>
          <w:p>
            <w:pPr>
              <w:adjustRightInd w:val="0"/>
              <w:snapToGrid w:val="0"/>
              <w:spacing w:line="360" w:lineRule="auto"/>
              <w:jc w:val="left"/>
              <w:rPr>
                <w:rFonts w:hint="eastAsia" w:ascii="宋体" w:hAnsi="宋体" w:eastAsia="宋体" w:cs="Times New Roman"/>
                <w:kern w:val="0"/>
                <w:sz w:val="20"/>
                <w:szCs w:val="20"/>
              </w:rPr>
            </w:pPr>
            <w:r>
              <w:rPr>
                <w:rFonts w:hint="eastAsia" w:ascii="宋体" w:hAnsi="宋体" w:eastAsia="宋体" w:cs="Times New Roman"/>
                <w:kern w:val="0"/>
                <w:sz w:val="20"/>
                <w:szCs w:val="20"/>
              </w:rPr>
              <w:t>本月发现的轻微技术风险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项；本月发现的中等技术风险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项；本月发现的严重技术风险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项；本月发现的技术风险保留</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w:t>
            </w:r>
          </w:p>
          <w:p>
            <w:pPr>
              <w:adjustRightInd w:val="0"/>
              <w:snapToGrid w:val="0"/>
              <w:spacing w:line="360" w:lineRule="auto"/>
              <w:jc w:val="left"/>
              <w:rPr>
                <w:rFonts w:hint="eastAsia" w:ascii="宋体" w:hAnsi="宋体" w:eastAsia="宋体" w:cs="Times New Roman"/>
                <w:kern w:val="0"/>
                <w:sz w:val="20"/>
                <w:szCs w:val="20"/>
                <w:u w:val="single"/>
              </w:rPr>
            </w:pPr>
            <w:r>
              <w:rPr>
                <w:rFonts w:hint="eastAsia" w:ascii="宋体" w:hAnsi="宋体" w:eastAsia="宋体" w:cs="Times New Roman"/>
                <w:kern w:val="0"/>
                <w:sz w:val="20"/>
                <w:szCs w:val="20"/>
              </w:rPr>
              <w:t>本月整改销项的轻微技术风险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项；本月整改销项的中等技术风险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项；本月整改销项的严重技术风险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项；本月整改销项的技术风险保留</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w:t>
            </w:r>
          </w:p>
          <w:p>
            <w:pPr>
              <w:adjustRightInd w:val="0"/>
              <w:snapToGrid w:val="0"/>
              <w:spacing w:line="360" w:lineRule="auto"/>
              <w:jc w:val="left"/>
              <w:rPr>
                <w:rFonts w:hint="eastAsia" w:ascii="宋体" w:hAnsi="宋体" w:eastAsia="宋体" w:cs="Times New Roman"/>
                <w:kern w:val="0"/>
                <w:sz w:val="20"/>
                <w:szCs w:val="20"/>
              </w:rPr>
            </w:pPr>
            <w:r>
              <w:rPr>
                <w:rFonts w:hint="eastAsia" w:ascii="宋体" w:hAnsi="宋体" w:eastAsia="宋体" w:cs="Times New Roman"/>
                <w:kern w:val="0"/>
                <w:sz w:val="20"/>
                <w:szCs w:val="20"/>
              </w:rPr>
              <w:t>累计发现的轻微技术风险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项；累计发现的中等技术风险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项；累计发现的严重技术风险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项；累计发现的技术风险保留</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w:t>
            </w:r>
          </w:p>
          <w:p>
            <w:pPr>
              <w:adjustRightInd w:val="0"/>
              <w:snapToGrid w:val="0"/>
              <w:spacing w:line="360" w:lineRule="auto"/>
              <w:jc w:val="left"/>
              <w:rPr>
                <w:rFonts w:hint="eastAsia" w:ascii="宋体" w:hAnsi="宋体" w:eastAsia="宋体" w:cs="Times New Roman"/>
                <w:kern w:val="0"/>
                <w:sz w:val="20"/>
                <w:szCs w:val="20"/>
              </w:rPr>
            </w:pPr>
            <w:r>
              <w:rPr>
                <w:rFonts w:hint="eastAsia" w:ascii="宋体" w:hAnsi="宋体" w:eastAsia="宋体" w:cs="Times New Roman"/>
                <w:kern w:val="0"/>
                <w:sz w:val="20"/>
                <w:szCs w:val="20"/>
              </w:rPr>
              <w:t>累计整改销项的轻微技术风险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项；累计整改销项的中等技术风险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项；累计整改销项的严重技术风险</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项；累计整改销项的技术风险保留</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项；</w:t>
            </w:r>
          </w:p>
          <w:p>
            <w:pPr>
              <w:adjustRightInd w:val="0"/>
              <w:snapToGrid w:val="0"/>
              <w:spacing w:line="360" w:lineRule="auto"/>
              <w:jc w:val="left"/>
              <w:rPr>
                <w:rFonts w:hint="eastAsia" w:ascii="宋体" w:hAnsi="宋体" w:eastAsia="宋体" w:cs="Times New Roman"/>
                <w:kern w:val="0"/>
                <w:sz w:val="20"/>
                <w:szCs w:val="20"/>
              </w:rPr>
            </w:pPr>
            <w:r>
              <w:rPr>
                <w:rFonts w:hint="eastAsia" w:ascii="宋体" w:hAnsi="宋体" w:eastAsia="宋体" w:cs="Times New Roman"/>
                <w:kern w:val="0"/>
                <w:sz w:val="20"/>
                <w:szCs w:val="20"/>
              </w:rPr>
              <w:t>目前质量缺陷整改率</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%（整改销项的质量缺陷总量/发现的质量缺陷总量×100%）</w:t>
            </w:r>
          </w:p>
        </w:tc>
      </w:tr>
    </w:tbl>
    <w:p>
      <w:pPr>
        <w:spacing w:before="79" w:line="219" w:lineRule="auto"/>
        <w:ind w:left="587"/>
        <w:rPr>
          <w:rFonts w:hint="eastAsia" w:ascii="宋体" w:hAnsi="宋体" w:eastAsia="宋体" w:cs="宋体"/>
          <w:spacing w:val="-1"/>
          <w:sz w:val="24"/>
          <w:szCs w:val="24"/>
          <w14:textOutline w14:w="4356" w14:cap="flat" w14:cmpd="sng" w14:algn="ctr">
            <w14:solidFill>
              <w14:srgbClr w14:val="000000"/>
            </w14:solidFill>
            <w14:prstDash w14:val="solid"/>
            <w14:miter w14:val="0"/>
          </w14:textOutline>
        </w:rPr>
        <w:sectPr>
          <w:footerReference r:id="rId5" w:type="default"/>
          <w:pgSz w:w="11907" w:h="16839"/>
          <w:pgMar w:top="1431" w:right="1687" w:bottom="1997" w:left="1675" w:header="850" w:footer="1304" w:gutter="0"/>
          <w:pgNumType w:fmt="decimal"/>
          <w:cols w:space="720" w:num="1"/>
          <w:docGrid w:linePitch="286" w:charSpace="0"/>
        </w:sectPr>
      </w:pP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 w:val="0"/>
          <w:bCs/>
          <w:spacing w:val="6"/>
          <w:sz w:val="44"/>
          <w:szCs w:val="44"/>
        </w:rPr>
      </w:pPr>
      <w:r>
        <w:rPr>
          <w:rFonts w:hint="eastAsia" w:ascii="方正小标宋简体" w:hAnsi="方正小标宋简体" w:eastAsia="方正小标宋简体" w:cs="方正小标宋简体"/>
          <w:b w:val="0"/>
          <w:bCs/>
          <w:spacing w:val="6"/>
          <w:sz w:val="44"/>
          <w:szCs w:val="44"/>
        </w:rPr>
        <w:t>监理紧急报告</w:t>
      </w:r>
    </w:p>
    <w:tbl>
      <w:tblPr>
        <w:tblStyle w:val="18"/>
        <w:tblW w:w="86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68"/>
        <w:gridCol w:w="2058"/>
        <w:gridCol w:w="1341"/>
        <w:gridCol w:w="29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7" w:line="231" w:lineRule="auto"/>
              <w:ind w:left="741"/>
              <w:jc w:val="both"/>
              <w:rPr>
                <w:rFonts w:hint="eastAsia"/>
                <w:b/>
                <w:bCs/>
                <w:sz w:val="20"/>
                <w:szCs w:val="20"/>
              </w:rPr>
            </w:pPr>
            <w:r>
              <w:rPr>
                <w:b/>
                <w:bCs/>
                <w:spacing w:val="6"/>
                <w:sz w:val="20"/>
                <w:szCs w:val="20"/>
              </w:rPr>
              <w:t>工地名称</w:t>
            </w:r>
          </w:p>
        </w:tc>
        <w:tc>
          <w:tcPr>
            <w:tcW w:w="2058" w:type="dxa"/>
            <w:vAlign w:val="center"/>
          </w:tcPr>
          <w:p>
            <w:pPr>
              <w:rPr>
                <w:rFonts w:ascii="Arial" w:hAnsi="Arial" w:cs="Arial"/>
                <w:snapToGrid w:val="0"/>
                <w:color w:val="000000"/>
                <w:kern w:val="0"/>
                <w:sz w:val="20"/>
                <w:szCs w:val="20"/>
                <w:lang w:eastAsia="en-US"/>
              </w:rPr>
            </w:pPr>
          </w:p>
        </w:tc>
        <w:tc>
          <w:tcPr>
            <w:tcW w:w="1341" w:type="dxa"/>
            <w:vAlign w:val="center"/>
          </w:tcPr>
          <w:p>
            <w:pPr>
              <w:pStyle w:val="20"/>
              <w:spacing w:before="138" w:line="228" w:lineRule="auto"/>
              <w:ind w:left="279"/>
              <w:jc w:val="both"/>
              <w:rPr>
                <w:rFonts w:hint="eastAsia"/>
                <w:b/>
                <w:bCs/>
                <w:sz w:val="20"/>
                <w:szCs w:val="20"/>
              </w:rPr>
            </w:pPr>
            <w:r>
              <w:rPr>
                <w:b/>
                <w:bCs/>
                <w:spacing w:val="6"/>
                <w:sz w:val="20"/>
                <w:szCs w:val="20"/>
              </w:rPr>
              <w:t>工地编号</w:t>
            </w:r>
          </w:p>
        </w:tc>
        <w:tc>
          <w:tcPr>
            <w:tcW w:w="2951" w:type="dxa"/>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4" w:line="229" w:lineRule="auto"/>
              <w:ind w:left="741"/>
              <w:jc w:val="both"/>
              <w:rPr>
                <w:rFonts w:hint="eastAsia"/>
                <w:b/>
                <w:bCs/>
                <w:sz w:val="20"/>
                <w:szCs w:val="20"/>
              </w:rPr>
            </w:pPr>
            <w:r>
              <w:rPr>
                <w:b/>
                <w:bCs/>
                <w:spacing w:val="6"/>
                <w:sz w:val="20"/>
                <w:szCs w:val="20"/>
              </w:rPr>
              <w:t>建设单位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4" w:line="231" w:lineRule="auto"/>
              <w:ind w:left="-2" w:leftChars="-1" w:firstLine="2"/>
              <w:jc w:val="center"/>
              <w:rPr>
                <w:rFonts w:hint="eastAsia"/>
                <w:b/>
                <w:bCs/>
                <w:sz w:val="20"/>
                <w:szCs w:val="20"/>
                <w:lang w:eastAsia="zh-CN"/>
              </w:rPr>
            </w:pPr>
            <w:r>
              <w:rPr>
                <w:b/>
                <w:bCs/>
                <w:spacing w:val="7"/>
                <w:sz w:val="20"/>
                <w:szCs w:val="20"/>
              </w:rPr>
              <w:t>施工总</w:t>
            </w:r>
            <w:r>
              <w:rPr>
                <w:rFonts w:hint="eastAsia"/>
                <w:b/>
                <w:bCs/>
                <w:spacing w:val="7"/>
                <w:sz w:val="20"/>
                <w:szCs w:val="20"/>
                <w:lang w:eastAsia="zh-CN"/>
              </w:rPr>
              <w:t>承包单位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7" w:line="229" w:lineRule="auto"/>
              <w:ind w:left="741"/>
              <w:jc w:val="both"/>
              <w:rPr>
                <w:rFonts w:hint="eastAsia"/>
                <w:b/>
                <w:bCs/>
                <w:sz w:val="20"/>
                <w:szCs w:val="20"/>
              </w:rPr>
            </w:pPr>
            <w:r>
              <w:rPr>
                <w:b/>
                <w:bCs/>
                <w:spacing w:val="6"/>
                <w:sz w:val="20"/>
                <w:szCs w:val="20"/>
              </w:rPr>
              <w:t>分包单位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5" w:line="229" w:lineRule="auto"/>
              <w:ind w:left="740"/>
              <w:jc w:val="both"/>
              <w:rPr>
                <w:rFonts w:hint="eastAsia"/>
                <w:b/>
                <w:bCs/>
                <w:sz w:val="20"/>
                <w:szCs w:val="20"/>
              </w:rPr>
            </w:pPr>
            <w:r>
              <w:rPr>
                <w:b/>
                <w:bCs/>
                <w:spacing w:val="7"/>
                <w:sz w:val="20"/>
                <w:szCs w:val="20"/>
              </w:rPr>
              <w:t>监理单位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6" w:line="229" w:lineRule="auto"/>
              <w:ind w:left="742"/>
              <w:jc w:val="both"/>
              <w:rPr>
                <w:rFonts w:hint="eastAsia"/>
                <w:b/>
                <w:bCs/>
                <w:sz w:val="20"/>
                <w:szCs w:val="20"/>
              </w:rPr>
            </w:pPr>
            <w:r>
              <w:rPr>
                <w:b/>
                <w:bCs/>
                <w:spacing w:val="6"/>
                <w:sz w:val="20"/>
                <w:szCs w:val="20"/>
              </w:rPr>
              <w:t>设计单位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2268" w:type="dxa"/>
            <w:vAlign w:val="center"/>
          </w:tcPr>
          <w:p>
            <w:pPr>
              <w:pStyle w:val="20"/>
              <w:spacing w:before="136" w:line="228" w:lineRule="auto"/>
              <w:ind w:left="738"/>
              <w:jc w:val="both"/>
              <w:rPr>
                <w:rFonts w:hint="eastAsia"/>
                <w:b/>
                <w:bCs/>
                <w:sz w:val="20"/>
                <w:szCs w:val="20"/>
              </w:rPr>
            </w:pPr>
            <w:r>
              <w:rPr>
                <w:b/>
                <w:bCs/>
                <w:spacing w:val="7"/>
                <w:sz w:val="20"/>
                <w:szCs w:val="20"/>
              </w:rPr>
              <w:t>勘察单位</w:t>
            </w:r>
          </w:p>
        </w:tc>
        <w:tc>
          <w:tcPr>
            <w:tcW w:w="6350" w:type="dxa"/>
            <w:gridSpan w:val="3"/>
            <w:vAlign w:val="center"/>
          </w:tcPr>
          <w:p>
            <w:pPr>
              <w:rPr>
                <w:rFonts w:ascii="Arial" w:hAnsi="Arial" w:cs="Arial"/>
                <w:snapToGrid w:val="0"/>
                <w:color w:val="000000"/>
                <w:kern w:val="0"/>
                <w:sz w:val="20"/>
                <w:szCs w:val="2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4" w:hRule="atLeast"/>
        </w:trPr>
        <w:tc>
          <w:tcPr>
            <w:tcW w:w="2268" w:type="dxa"/>
            <w:tcBorders>
              <w:top w:val="nil"/>
              <w:right w:val="single" w:color="000000" w:sz="6" w:space="0"/>
            </w:tcBorders>
            <w:vAlign w:val="center"/>
          </w:tcPr>
          <w:p>
            <w:pPr>
              <w:pStyle w:val="20"/>
              <w:spacing w:before="120" w:line="276" w:lineRule="auto"/>
              <w:ind w:left="113" w:right="108"/>
              <w:jc w:val="both"/>
              <w:rPr>
                <w:rFonts w:hint="eastAsia"/>
                <w:b/>
                <w:bCs/>
                <w:spacing w:val="14"/>
                <w:sz w:val="20"/>
                <w:szCs w:val="20"/>
                <w:lang w:eastAsia="zh-CN"/>
              </w:rPr>
            </w:pPr>
            <w:r>
              <w:rPr>
                <w:rFonts w:hint="eastAsia"/>
                <w:b/>
                <w:bCs/>
                <w:snapToGrid w:val="0"/>
                <w:spacing w:val="14"/>
                <w:sz w:val="20"/>
                <w:szCs w:val="20"/>
                <w:lang w:eastAsia="zh-CN"/>
              </w:rPr>
              <w:t>重大事故</w:t>
            </w:r>
            <w:r>
              <w:rPr>
                <w:rFonts w:hint="eastAsia"/>
                <w:b/>
                <w:bCs/>
                <w:spacing w:val="14"/>
                <w:sz w:val="20"/>
                <w:szCs w:val="20"/>
                <w:lang w:eastAsia="zh-CN"/>
              </w:rPr>
              <w:t>隐患（要求施工单位整改或暂停施工，并已报告建设单位，施工单位拒不整改或不停止施工）</w:t>
            </w:r>
          </w:p>
        </w:tc>
        <w:tc>
          <w:tcPr>
            <w:tcW w:w="6350" w:type="dxa"/>
            <w:gridSpan w:val="3"/>
            <w:tcBorders>
              <w:top w:val="nil"/>
              <w:left w:val="single" w:color="000000" w:sz="6" w:space="0"/>
              <w:bottom w:val="single" w:color="000000" w:sz="6" w:space="0"/>
            </w:tcBorders>
          </w:tcPr>
          <w:p>
            <w:pPr>
              <w:pStyle w:val="20"/>
              <w:spacing w:line="276" w:lineRule="auto"/>
              <w:ind w:left="-2" w:leftChars="-1" w:firstLine="1"/>
              <w:rPr>
                <w:rFonts w:hint="eastAsia"/>
                <w:color w:val="auto"/>
                <w:spacing w:val="3"/>
                <w:lang w:eastAsia="zh-CN"/>
              </w:rPr>
            </w:pPr>
            <w:r>
              <w:rPr>
                <w:rFonts w:hint="eastAsia"/>
                <w:b/>
                <w:bCs/>
                <w:color w:val="auto"/>
                <w:spacing w:val="3"/>
                <w:lang w:eastAsia="zh-CN"/>
              </w:rPr>
              <w:t>（</w:t>
            </w:r>
            <w:r>
              <w:rPr>
                <w:rFonts w:hint="eastAsia"/>
                <w:b/>
                <w:bCs/>
                <w:color w:val="auto"/>
                <w:lang w:eastAsia="zh-CN"/>
              </w:rPr>
              <w:t>各类重大事故隐患具体情形做成下拉菜单）</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施工安全管理</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基坑工程</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模板工程</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脚手架工程</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起重机械及吊装工程</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高处作业</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施工临时用电</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有限空间作业</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拆除工程</w:t>
            </w:r>
          </w:p>
          <w:p>
            <w:pPr>
              <w:pStyle w:val="20"/>
              <w:spacing w:line="288" w:lineRule="auto"/>
              <w:ind w:left="105"/>
              <w:rPr>
                <w:rFonts w:hint="eastAsia"/>
                <w:color w:val="auto"/>
                <w:spacing w:val="3"/>
                <w:lang w:eastAsia="zh-CN"/>
              </w:rPr>
            </w:pPr>
            <w:r>
              <w:rPr>
                <w:color w:val="auto"/>
                <w:spacing w:val="4"/>
                <w:lang w:eastAsia="zh-CN"/>
              </w:rPr>
              <w:t>□</w:t>
            </w:r>
            <w:r>
              <w:rPr>
                <w:rFonts w:hint="eastAsia"/>
                <w:color w:val="auto"/>
                <w:spacing w:val="3"/>
                <w:lang w:eastAsia="zh-CN"/>
              </w:rPr>
              <w:t>暗挖工程</w:t>
            </w:r>
          </w:p>
          <w:p>
            <w:pPr>
              <w:pStyle w:val="20"/>
              <w:spacing w:line="288" w:lineRule="auto"/>
              <w:ind w:left="105"/>
              <w:rPr>
                <w:rFonts w:hint="eastAsia"/>
                <w:color w:val="auto"/>
                <w:spacing w:val="4"/>
                <w:lang w:eastAsia="zh-CN"/>
              </w:rPr>
            </w:pPr>
            <w:r>
              <w:rPr>
                <w:snapToGrid w:val="0"/>
                <w:spacing w:val="4"/>
                <w:lang w:eastAsia="zh-CN"/>
              </w:rPr>
              <w:t>□</w:t>
            </w:r>
            <w:r>
              <w:rPr>
                <w:rFonts w:hint="eastAsia"/>
                <w:snapToGrid w:val="0"/>
                <w:spacing w:val="4"/>
                <w:lang w:eastAsia="zh-CN"/>
              </w:rPr>
              <w:t>使用危害程度较大、可能导致群死群伤或造成重大经济损失的施工工艺、设备和材料。</w:t>
            </w:r>
          </w:p>
          <w:p>
            <w:pPr>
              <w:pStyle w:val="20"/>
              <w:spacing w:line="288" w:lineRule="auto"/>
              <w:ind w:left="108"/>
              <w:rPr>
                <w:rFonts w:hint="eastAsia"/>
                <w:color w:val="auto"/>
                <w:spacing w:val="4"/>
                <w:lang w:eastAsia="zh-CN"/>
              </w:rPr>
            </w:pPr>
            <w:r>
              <w:rPr>
                <w:color w:val="auto"/>
                <w:spacing w:val="4"/>
                <w:lang w:eastAsia="zh-CN"/>
              </w:rPr>
              <w:t>□</w:t>
            </w:r>
            <w:r>
              <w:rPr>
                <w:rFonts w:hint="eastAsia"/>
                <w:color w:val="auto"/>
                <w:spacing w:val="4"/>
                <w:lang w:eastAsia="zh-CN"/>
              </w:rPr>
              <w:t>其他严重违反房屋市政工程安全生产法律法规、部门规章及强制性标准，且存在危害程度较大、可能导致群死群伤或造成重大经济损失的现实危险。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2268" w:type="dxa"/>
            <w:tcBorders>
              <w:top w:val="single" w:color="000000" w:sz="6" w:space="0"/>
              <w:bottom w:val="single" w:color="000000" w:sz="6" w:space="0"/>
              <w:right w:val="single" w:color="000000" w:sz="6" w:space="0"/>
            </w:tcBorders>
            <w:vAlign w:val="center"/>
          </w:tcPr>
          <w:p>
            <w:pPr>
              <w:pStyle w:val="20"/>
              <w:spacing w:before="120" w:line="276" w:lineRule="auto"/>
              <w:ind w:left="113" w:right="108"/>
              <w:jc w:val="both"/>
              <w:rPr>
                <w:rFonts w:hint="eastAsia"/>
                <w:b/>
                <w:bCs/>
                <w:sz w:val="20"/>
                <w:szCs w:val="20"/>
                <w:lang w:eastAsia="zh-CN"/>
              </w:rPr>
            </w:pPr>
            <w:r>
              <w:rPr>
                <w:rFonts w:hint="eastAsia"/>
                <w:b/>
                <w:bCs/>
                <w:spacing w:val="14"/>
                <w:sz w:val="20"/>
                <w:szCs w:val="20"/>
                <w:lang w:eastAsia="zh-CN"/>
              </w:rPr>
              <w:t>逾期未销项问题</w:t>
            </w:r>
            <w:r>
              <w:rPr>
                <w:b/>
                <w:bCs/>
                <w:spacing w:val="14"/>
                <w:sz w:val="20"/>
                <w:szCs w:val="20"/>
                <w:lang w:eastAsia="zh-CN"/>
              </w:rPr>
              <w:t>详细情况描述（可能造成的事故隐患以及制止</w:t>
            </w:r>
            <w:r>
              <w:rPr>
                <w:b/>
                <w:bCs/>
                <w:spacing w:val="5"/>
                <w:sz w:val="20"/>
                <w:szCs w:val="20"/>
                <w:lang w:eastAsia="zh-CN"/>
              </w:rPr>
              <w:t>无效的原因）</w:t>
            </w:r>
          </w:p>
        </w:tc>
        <w:tc>
          <w:tcPr>
            <w:tcW w:w="6350" w:type="dxa"/>
            <w:gridSpan w:val="3"/>
            <w:tcBorders>
              <w:top w:val="single" w:color="000000" w:sz="6" w:space="0"/>
              <w:left w:val="single" w:color="000000" w:sz="6" w:space="0"/>
              <w:bottom w:val="single" w:color="000000" w:sz="6" w:space="0"/>
            </w:tcBorders>
            <w:vAlign w:val="center"/>
          </w:tcPr>
          <w:p>
            <w:pPr>
              <w:spacing w:line="360" w:lineRule="auto"/>
              <w:ind w:left="130" w:leftChars="62" w:firstLine="1"/>
              <w:rPr>
                <w:rFonts w:hint="eastAsia" w:ascii="宋体" w:hAnsi="宋体" w:eastAsia="宋体" w:cs="Arial"/>
                <w:snapToGrid w:val="0"/>
                <w:color w:val="000000"/>
                <w:spacing w:val="-4"/>
                <w:kern w:val="0"/>
                <w:sz w:val="19"/>
                <w:szCs w:val="19"/>
                <w:lang w:eastAsia="zh-CN"/>
              </w:rPr>
            </w:pPr>
            <w:r>
              <w:rPr>
                <w:rFonts w:hint="eastAsia" w:ascii="宋体" w:hAnsi="宋体" w:eastAsia="宋体" w:cs="Arial"/>
                <w:snapToGrid w:val="0"/>
                <w:color w:val="000000"/>
                <w:spacing w:val="-4"/>
                <w:kern w:val="0"/>
                <w:sz w:val="19"/>
                <w:szCs w:val="19"/>
                <w:lang w:eastAsia="zh-CN"/>
              </w:rPr>
              <w:t>□有</w:t>
            </w:r>
            <w:r>
              <w:rPr>
                <w:rFonts w:ascii="宋体" w:hAnsi="宋体" w:eastAsia="宋体" w:cs="Arial"/>
                <w:snapToGrid w:val="0"/>
                <w:color w:val="000000"/>
                <w:spacing w:val="10"/>
                <w:kern w:val="0"/>
                <w:sz w:val="19"/>
                <w:szCs w:val="19"/>
                <w:lang w:eastAsia="zh-CN"/>
              </w:rPr>
              <w:t xml:space="preserve">      </w:t>
            </w:r>
            <w:r>
              <w:rPr>
                <w:rFonts w:hint="eastAsia" w:ascii="宋体" w:hAnsi="宋体" w:eastAsia="宋体" w:cs="Arial"/>
                <w:snapToGrid w:val="0"/>
                <w:color w:val="000000"/>
                <w:spacing w:val="-4"/>
                <w:kern w:val="0"/>
                <w:sz w:val="19"/>
                <w:szCs w:val="19"/>
                <w:lang w:eastAsia="zh-CN"/>
              </w:rPr>
              <w:t>□无</w:t>
            </w:r>
          </w:p>
          <w:p>
            <w:pPr>
              <w:spacing w:line="360" w:lineRule="auto"/>
              <w:ind w:left="130" w:leftChars="62" w:firstLine="1"/>
              <w:rPr>
                <w:rFonts w:hint="eastAsia" w:ascii="宋体" w:hAnsi="宋体" w:eastAsia="宋体" w:cs="Arial"/>
                <w:snapToGrid w:val="0"/>
                <w:color w:val="000000"/>
                <w:spacing w:val="-4"/>
                <w:kern w:val="0"/>
                <w:sz w:val="19"/>
                <w:szCs w:val="19"/>
                <w:lang w:eastAsia="zh-CN"/>
              </w:rPr>
            </w:pPr>
            <w:r>
              <w:rPr>
                <w:rFonts w:hint="eastAsia" w:ascii="宋体" w:hAnsi="宋体" w:eastAsia="宋体" w:cs="Arial"/>
                <w:snapToGrid w:val="0"/>
                <w:color w:val="000000"/>
                <w:spacing w:val="-4"/>
                <w:kern w:val="0"/>
                <w:sz w:val="19"/>
                <w:szCs w:val="19"/>
                <w:lang w:eastAsia="zh-CN"/>
              </w:rPr>
              <w:t>问题描述（如有）：</w:t>
            </w:r>
            <w:r>
              <w:rPr>
                <w:rFonts w:hint="eastAsia" w:ascii="宋体" w:hAnsi="宋体" w:eastAsia="宋体" w:cs="Arial"/>
                <w:snapToGrid w:val="0"/>
                <w:color w:val="000000"/>
                <w:spacing w:val="-4"/>
                <w:kern w:val="0"/>
                <w:sz w:val="19"/>
                <w:szCs w:val="19"/>
                <w:u w:val="single"/>
                <w:lang w:eastAsia="zh-CN"/>
              </w:rPr>
              <w:t xml:space="preserve">                                          </w:t>
            </w:r>
          </w:p>
          <w:p>
            <w:pPr>
              <w:spacing w:line="360" w:lineRule="auto"/>
              <w:ind w:left="130" w:leftChars="62" w:firstLine="1"/>
              <w:rPr>
                <w:rFonts w:hint="eastAsia" w:ascii="宋体" w:hAnsi="宋体" w:eastAsia="宋体" w:cs="Arial"/>
                <w:snapToGrid w:val="0"/>
                <w:color w:val="000000"/>
                <w:kern w:val="0"/>
                <w:sz w:val="19"/>
                <w:szCs w:val="19"/>
                <w:lang w:eastAsia="zh-CN"/>
              </w:rPr>
            </w:pPr>
            <w:r>
              <w:rPr>
                <w:rFonts w:hint="eastAsia" w:ascii="宋体" w:hAnsi="宋体" w:eastAsia="宋体" w:cs="Arial"/>
                <w:snapToGrid w:val="0"/>
                <w:color w:val="000000"/>
                <w:spacing w:val="-4"/>
                <w:kern w:val="0"/>
                <w:sz w:val="19"/>
                <w:szCs w:val="19"/>
                <w:lang w:eastAsia="zh-CN"/>
              </w:rPr>
              <w:t>上传附件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7" w:hRule="atLeast"/>
        </w:trPr>
        <w:tc>
          <w:tcPr>
            <w:tcW w:w="2268" w:type="dxa"/>
            <w:tcBorders>
              <w:top w:val="single" w:color="000000" w:sz="6" w:space="0"/>
              <w:bottom w:val="single" w:color="000000" w:sz="6" w:space="0"/>
              <w:right w:val="single" w:color="000000" w:sz="6" w:space="0"/>
            </w:tcBorders>
            <w:vAlign w:val="center"/>
          </w:tcPr>
          <w:p>
            <w:pPr>
              <w:pStyle w:val="20"/>
              <w:spacing w:before="138" w:line="276" w:lineRule="auto"/>
              <w:ind w:left="114" w:right="106"/>
              <w:jc w:val="both"/>
              <w:rPr>
                <w:rFonts w:hint="eastAsia"/>
                <w:b/>
                <w:bCs/>
                <w:spacing w:val="14"/>
                <w:sz w:val="20"/>
                <w:szCs w:val="20"/>
                <w:lang w:eastAsia="zh-CN"/>
              </w:rPr>
            </w:pPr>
            <w:r>
              <w:rPr>
                <w:b/>
                <w:bCs/>
                <w:spacing w:val="14"/>
                <w:sz w:val="20"/>
                <w:szCs w:val="20"/>
                <w:lang w:eastAsia="zh-CN"/>
              </w:rPr>
              <w:t>建设单位违规</w:t>
            </w:r>
            <w:r>
              <w:rPr>
                <w:rFonts w:hint="eastAsia"/>
                <w:b/>
                <w:bCs/>
                <w:spacing w:val="14"/>
                <w:sz w:val="20"/>
                <w:szCs w:val="20"/>
                <w:lang w:eastAsia="zh-CN"/>
              </w:rPr>
              <w:t>开展</w:t>
            </w:r>
            <w:r>
              <w:rPr>
                <w:b/>
                <w:bCs/>
                <w:spacing w:val="14"/>
                <w:sz w:val="20"/>
                <w:szCs w:val="20"/>
                <w:lang w:eastAsia="zh-CN"/>
              </w:rPr>
              <w:t>住宅工程分户验收和质量预看房的情况</w:t>
            </w:r>
          </w:p>
        </w:tc>
        <w:tc>
          <w:tcPr>
            <w:tcW w:w="6350" w:type="dxa"/>
            <w:gridSpan w:val="3"/>
            <w:tcBorders>
              <w:top w:val="single" w:color="000000" w:sz="6" w:space="0"/>
              <w:left w:val="single" w:color="000000" w:sz="6" w:space="0"/>
              <w:bottom w:val="single" w:color="000000" w:sz="6" w:space="0"/>
            </w:tcBorders>
          </w:tcPr>
          <w:p>
            <w:pPr>
              <w:ind w:left="113" w:right="108"/>
              <w:rPr>
                <w:rFonts w:hint="eastAsia" w:ascii="宋体" w:hAnsi="宋体" w:eastAsia="宋体" w:cs="宋体"/>
                <w:snapToGrid/>
                <w:color w:val="000000"/>
                <w:spacing w:val="14"/>
                <w:kern w:val="0"/>
                <w:sz w:val="19"/>
                <w:szCs w:val="19"/>
                <w:lang w:eastAsia="zh-CN"/>
              </w:rPr>
            </w:pPr>
            <w:r>
              <w:rPr>
                <w:rFonts w:hint="eastAsia" w:ascii="宋体" w:hAnsi="宋体" w:eastAsia="宋体" w:cs="宋体"/>
                <w:snapToGrid w:val="0"/>
                <w:color w:val="000000"/>
                <w:spacing w:val="14"/>
                <w:kern w:val="0"/>
                <w:sz w:val="19"/>
                <w:szCs w:val="19"/>
                <w:lang w:eastAsia="zh-CN"/>
              </w:rPr>
              <w:t>具体</w:t>
            </w:r>
            <w:r>
              <w:rPr>
                <w:rFonts w:ascii="宋体" w:hAnsi="宋体" w:eastAsia="宋体" w:cs="宋体"/>
                <w:snapToGrid w:val="0"/>
                <w:color w:val="000000"/>
                <w:spacing w:val="14"/>
                <w:kern w:val="0"/>
                <w:sz w:val="19"/>
                <w:szCs w:val="19"/>
                <w:lang w:eastAsia="zh-CN"/>
              </w:rPr>
              <w:t>情况：</w:t>
            </w:r>
          </w:p>
          <w:p>
            <w:pPr>
              <w:ind w:left="113" w:right="108"/>
              <w:rPr>
                <w:rFonts w:hint="eastAsia" w:ascii="宋体" w:hAnsi="宋体" w:eastAsia="宋体" w:cs="宋体"/>
                <w:snapToGrid/>
                <w:color w:val="000000"/>
                <w:spacing w:val="14"/>
                <w:kern w:val="0"/>
                <w:sz w:val="19"/>
                <w:szCs w:val="19"/>
                <w:lang w:eastAsia="zh-CN"/>
              </w:rPr>
            </w:pPr>
            <w:r>
              <w:rPr>
                <w:rFonts w:hint="eastAsia" w:ascii="宋体" w:hAnsi="宋体" w:eastAsia="宋体" w:cs="宋体"/>
                <w:snapToGrid w:val="0"/>
                <w:color w:val="000000"/>
                <w:spacing w:val="14"/>
                <w:kern w:val="0"/>
                <w:sz w:val="19"/>
                <w:szCs w:val="19"/>
                <w:lang w:eastAsia="zh-CN"/>
              </w:rPr>
              <w:t>□未完成设计和合同约定的各项内容、未完成</w:t>
            </w:r>
            <w:r>
              <w:rPr>
                <w:rFonts w:ascii="宋体" w:hAnsi="宋体" w:eastAsia="宋体" w:cs="宋体"/>
                <w:snapToGrid w:val="0"/>
                <w:color w:val="000000"/>
                <w:spacing w:val="14"/>
                <w:kern w:val="0"/>
                <w:sz w:val="19"/>
                <w:szCs w:val="19"/>
                <w:lang w:eastAsia="zh-CN"/>
              </w:rPr>
              <w:t>必要的</w:t>
            </w:r>
            <w:r>
              <w:rPr>
                <w:rFonts w:hint="eastAsia" w:ascii="宋体" w:hAnsi="宋体" w:eastAsia="宋体" w:cs="宋体"/>
                <w:snapToGrid w:val="0"/>
                <w:color w:val="000000"/>
                <w:spacing w:val="14"/>
                <w:kern w:val="0"/>
                <w:sz w:val="19"/>
                <w:szCs w:val="19"/>
                <w:lang w:eastAsia="zh-CN"/>
              </w:rPr>
              <w:t>安全和功能的检测即组织</w:t>
            </w:r>
            <w:r>
              <w:rPr>
                <w:rFonts w:ascii="宋体" w:hAnsi="宋体" w:eastAsia="宋体" w:cs="宋体"/>
                <w:snapToGrid w:val="0"/>
                <w:color w:val="000000"/>
                <w:spacing w:val="14"/>
                <w:kern w:val="0"/>
                <w:sz w:val="19"/>
                <w:szCs w:val="19"/>
                <w:lang w:eastAsia="zh-CN"/>
              </w:rPr>
              <w:t>分户验收</w:t>
            </w:r>
            <w:r>
              <w:rPr>
                <w:rFonts w:hint="eastAsia" w:ascii="宋体" w:hAnsi="宋体" w:eastAsia="宋体" w:cs="宋体"/>
                <w:snapToGrid w:val="0"/>
                <w:color w:val="000000"/>
                <w:spacing w:val="14"/>
                <w:kern w:val="0"/>
                <w:sz w:val="19"/>
                <w:szCs w:val="19"/>
                <w:lang w:eastAsia="zh-CN"/>
              </w:rPr>
              <w:t>；</w:t>
            </w:r>
          </w:p>
          <w:p>
            <w:pPr>
              <w:ind w:left="113" w:right="108"/>
              <w:rPr>
                <w:rFonts w:hint="eastAsia" w:ascii="宋体" w:hAnsi="宋体" w:eastAsia="宋体" w:cs="宋体"/>
                <w:snapToGrid/>
                <w:color w:val="000000"/>
                <w:spacing w:val="14"/>
                <w:kern w:val="0"/>
                <w:sz w:val="20"/>
                <w:szCs w:val="20"/>
                <w:lang w:eastAsia="zh-CN"/>
              </w:rPr>
            </w:pPr>
            <w:r>
              <w:rPr>
                <w:rFonts w:hint="eastAsia" w:ascii="宋体" w:hAnsi="宋体" w:eastAsia="宋体" w:cs="宋体"/>
                <w:snapToGrid w:val="0"/>
                <w:color w:val="000000"/>
                <w:spacing w:val="14"/>
                <w:kern w:val="0"/>
                <w:sz w:val="19"/>
                <w:szCs w:val="19"/>
                <w:lang w:eastAsia="zh-CN"/>
              </w:rPr>
              <w:t>□未完成施工图纸及施工合同要求完成全部施工内容、</w:t>
            </w:r>
            <w:r>
              <w:rPr>
                <w:rFonts w:ascii="宋体" w:hAnsi="宋体" w:eastAsia="宋体" w:cs="宋体"/>
                <w:snapToGrid w:val="0"/>
                <w:color w:val="000000"/>
                <w:spacing w:val="14"/>
                <w:kern w:val="0"/>
                <w:sz w:val="19"/>
                <w:szCs w:val="19"/>
                <w:lang w:eastAsia="zh-CN"/>
              </w:rPr>
              <w:t>未完成分户验收、</w:t>
            </w:r>
            <w:r>
              <w:rPr>
                <w:rFonts w:hint="eastAsia" w:ascii="宋体" w:hAnsi="宋体" w:eastAsia="宋体" w:cs="宋体"/>
                <w:snapToGrid w:val="0"/>
                <w:color w:val="000000"/>
                <w:spacing w:val="14"/>
                <w:kern w:val="0"/>
                <w:sz w:val="19"/>
                <w:szCs w:val="19"/>
                <w:lang w:eastAsia="zh-CN"/>
              </w:rPr>
              <w:t>未编制《质量预看房工作方案》，并向监督机构报备即</w:t>
            </w:r>
            <w:r>
              <w:rPr>
                <w:rFonts w:ascii="宋体" w:hAnsi="宋体" w:eastAsia="宋体" w:cs="宋体"/>
                <w:snapToGrid w:val="0"/>
                <w:color w:val="000000"/>
                <w:spacing w:val="14"/>
                <w:kern w:val="0"/>
                <w:sz w:val="19"/>
                <w:szCs w:val="19"/>
                <w:lang w:eastAsia="zh-CN"/>
              </w:rPr>
              <w:t>开展质量预看房</w:t>
            </w:r>
            <w:r>
              <w:rPr>
                <w:rFonts w:hint="eastAsia" w:ascii="宋体" w:hAnsi="宋体" w:eastAsia="宋体" w:cs="宋体"/>
                <w:snapToGrid w:val="0"/>
                <w:color w:val="000000"/>
                <w:spacing w:val="14"/>
                <w:kern w:val="0"/>
                <w:sz w:val="19"/>
                <w:szCs w:val="19"/>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0" w:hRule="atLeast"/>
        </w:trPr>
        <w:tc>
          <w:tcPr>
            <w:tcW w:w="2268" w:type="dxa"/>
            <w:tcBorders>
              <w:top w:val="single" w:color="000000" w:sz="6" w:space="0"/>
              <w:bottom w:val="single" w:color="000000" w:sz="6" w:space="0"/>
              <w:right w:val="single" w:color="000000" w:sz="6" w:space="0"/>
            </w:tcBorders>
            <w:vAlign w:val="center"/>
          </w:tcPr>
          <w:p>
            <w:pPr>
              <w:pStyle w:val="20"/>
              <w:spacing w:before="120" w:line="276" w:lineRule="auto"/>
              <w:ind w:left="113" w:right="108"/>
              <w:jc w:val="both"/>
              <w:rPr>
                <w:rFonts w:hint="eastAsia"/>
                <w:b/>
                <w:bCs/>
                <w:sz w:val="20"/>
                <w:szCs w:val="20"/>
                <w:lang w:eastAsia="zh-CN"/>
              </w:rPr>
            </w:pPr>
            <w:r>
              <w:rPr>
                <w:b/>
                <w:bCs/>
                <w:spacing w:val="14"/>
                <w:sz w:val="20"/>
                <w:szCs w:val="20"/>
                <w:lang w:eastAsia="zh-CN"/>
              </w:rPr>
              <w:t>监理单位或其他相关单位采取的措施（附相关</w:t>
            </w:r>
            <w:r>
              <w:rPr>
                <w:b/>
                <w:bCs/>
                <w:sz w:val="20"/>
                <w:szCs w:val="20"/>
                <w:lang w:eastAsia="zh-CN"/>
              </w:rPr>
              <w:t>文件）</w:t>
            </w:r>
          </w:p>
        </w:tc>
        <w:tc>
          <w:tcPr>
            <w:tcW w:w="6350" w:type="dxa"/>
            <w:gridSpan w:val="3"/>
            <w:tcBorders>
              <w:top w:val="single" w:color="000000" w:sz="6" w:space="0"/>
              <w:left w:val="single" w:color="000000" w:sz="6" w:space="0"/>
              <w:bottom w:val="single" w:color="000000" w:sz="6" w:space="0"/>
            </w:tcBorders>
            <w:vAlign w:val="center"/>
          </w:tcPr>
          <w:p>
            <w:pPr>
              <w:rPr>
                <w:rFonts w:ascii="Arial" w:hAnsi="Arial" w:cs="Arial"/>
                <w:snapToGrid w:val="0"/>
                <w:color w:val="000000"/>
                <w:kern w:val="0"/>
                <w:szCs w:val="21"/>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2268" w:type="dxa"/>
            <w:tcBorders>
              <w:top w:val="single" w:color="000000" w:sz="6" w:space="0"/>
              <w:bottom w:val="single" w:color="000000" w:sz="6" w:space="0"/>
              <w:right w:val="single" w:color="000000" w:sz="6" w:space="0"/>
            </w:tcBorders>
            <w:vAlign w:val="center"/>
          </w:tcPr>
          <w:p>
            <w:pPr>
              <w:pStyle w:val="20"/>
              <w:spacing w:line="276" w:lineRule="auto"/>
              <w:ind w:left="113" w:right="108"/>
              <w:jc w:val="both"/>
              <w:rPr>
                <w:rFonts w:hint="eastAsia"/>
                <w:b/>
                <w:bCs/>
                <w:spacing w:val="14"/>
                <w:sz w:val="20"/>
                <w:szCs w:val="20"/>
                <w:lang w:eastAsia="zh-CN"/>
              </w:rPr>
            </w:pPr>
            <w:r>
              <w:rPr>
                <w:b/>
                <w:bCs/>
                <w:spacing w:val="14"/>
                <w:sz w:val="20"/>
                <w:szCs w:val="20"/>
                <w:lang w:eastAsia="zh-CN"/>
              </w:rPr>
              <w:t>有关意见和建议</w:t>
            </w:r>
          </w:p>
        </w:tc>
        <w:tc>
          <w:tcPr>
            <w:tcW w:w="6350" w:type="dxa"/>
            <w:gridSpan w:val="3"/>
            <w:tcBorders>
              <w:top w:val="single" w:color="000000" w:sz="6" w:space="0"/>
              <w:left w:val="single" w:color="000000" w:sz="6" w:space="0"/>
              <w:bottom w:val="single" w:color="000000" w:sz="6" w:space="0"/>
            </w:tcBorders>
            <w:vAlign w:val="center"/>
          </w:tcPr>
          <w:p>
            <w:pPr>
              <w:adjustRightInd w:val="0"/>
              <w:snapToGrid w:val="0"/>
              <w:rPr>
                <w:rFonts w:ascii="Arial" w:hAnsi="Arial" w:cs="Arial"/>
                <w:snapToGrid w:val="0"/>
                <w:color w:val="000000"/>
                <w:kern w:val="0"/>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2268" w:type="dxa"/>
            <w:tcBorders>
              <w:top w:val="single" w:color="000000" w:sz="6" w:space="0"/>
              <w:bottom w:val="single" w:color="000000" w:sz="6" w:space="0"/>
              <w:right w:val="single" w:color="000000" w:sz="6" w:space="0"/>
            </w:tcBorders>
            <w:vAlign w:val="center"/>
          </w:tcPr>
          <w:p>
            <w:pPr>
              <w:pStyle w:val="20"/>
              <w:spacing w:line="276" w:lineRule="auto"/>
              <w:ind w:left="113" w:right="108"/>
              <w:jc w:val="both"/>
              <w:rPr>
                <w:rFonts w:hint="eastAsia"/>
                <w:b/>
                <w:bCs/>
                <w:spacing w:val="14"/>
                <w:sz w:val="20"/>
                <w:szCs w:val="20"/>
                <w:lang w:eastAsia="zh-CN"/>
              </w:rPr>
            </w:pPr>
            <w:r>
              <w:rPr>
                <w:b/>
                <w:bCs/>
                <w:spacing w:val="14"/>
                <w:sz w:val="20"/>
                <w:szCs w:val="20"/>
                <w:lang w:eastAsia="zh-CN"/>
              </w:rPr>
              <w:t>其它需说明的情况</w:t>
            </w:r>
          </w:p>
        </w:tc>
        <w:tc>
          <w:tcPr>
            <w:tcW w:w="6350" w:type="dxa"/>
            <w:gridSpan w:val="3"/>
            <w:tcBorders>
              <w:top w:val="single" w:color="000000" w:sz="6" w:space="0"/>
              <w:left w:val="single" w:color="000000" w:sz="6" w:space="0"/>
              <w:bottom w:val="single" w:color="000000" w:sz="6" w:space="0"/>
            </w:tcBorders>
            <w:vAlign w:val="center"/>
          </w:tcPr>
          <w:p>
            <w:pPr>
              <w:rPr>
                <w:rFonts w:ascii="Arial" w:hAnsi="Arial" w:cs="Arial"/>
                <w:snapToGrid w:val="0"/>
                <w:color w:val="000000"/>
                <w:kern w:val="0"/>
                <w:szCs w:val="21"/>
                <w:lang w:eastAsia="en-US"/>
              </w:rPr>
            </w:pPr>
          </w:p>
        </w:tc>
      </w:tr>
    </w:tbl>
    <w:p>
      <w:pPr>
        <w:tabs>
          <w:tab w:val="left" w:pos="6540"/>
        </w:tabs>
        <w:spacing w:before="91" w:line="219" w:lineRule="auto"/>
        <w:rPr>
          <w:rFonts w:hint="eastAsia" w:ascii="仿宋" w:hAnsi="仿宋" w:eastAsia="仿宋" w:cs="仿宋"/>
          <w:vanish/>
          <w:spacing w:val="-6"/>
          <w:sz w:val="28"/>
          <w:szCs w:val="28"/>
        </w:rPr>
      </w:pPr>
    </w:p>
    <w:sectPr>
      <w:pgSz w:w="11907" w:h="16839"/>
      <w:pgMar w:top="1134" w:right="1687" w:bottom="1418" w:left="1675" w:header="850" w:footer="992" w:gutter="0"/>
      <w:pgNumType w:fmt="decimal"/>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文星简小标宋">
    <w:altName w:val="宋体"/>
    <w:panose1 w:val="00000000000000000000"/>
    <w:charset w:val="00"/>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kinsoku/>
      <w:wordWrap/>
      <w:overflowPunct/>
      <w:topLinePunct w:val="0"/>
      <w:bidi w:val="0"/>
      <w:adjustRightInd w:val="0"/>
      <w:snapToGrid w:val="0"/>
      <w:ind w:left="210" w:leftChars="100" w:right="210" w:rightChars="100" w:firstLine="0" w:firstLineChars="0"/>
      <w:jc w:val="left"/>
      <w:textAlignment w:val="auto"/>
      <w:rPr>
        <w:rFonts w:hint="eastAsia" w:ascii="华文仿宋" w:hAnsi="华文仿宋" w:eastAsia="华文仿宋"/>
        <w:sz w:val="20"/>
        <w:szCs w:val="20"/>
      </w:rPr>
    </w:pPr>
    <w:bookmarkStart w:id="2" w:name="_GoBack"/>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153035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keepNext w:val="0"/>
                            <w:keepLines w:val="0"/>
                            <w:pageBreakBefore w:val="0"/>
                            <w:widowControl w:val="0"/>
                            <w:kinsoku/>
                            <w:wordWrap/>
                            <w:overflowPunct/>
                            <w:topLinePunct w:val="0"/>
                            <w:bidi w:val="0"/>
                            <w:adjustRightInd w:val="0"/>
                            <w:snapToGrid w:val="0"/>
                            <w:ind w:left="210" w:leftChars="100" w:right="210" w:rightChars="100" w:firstLine="0" w:firstLineChars="0"/>
                            <w:jc w:val="left"/>
                            <w:textAlignment w:val="auto"/>
                            <w:rPr>
                              <w:rFonts w:hint="default" w:ascii="宋体" w:hAnsi="宋体" w:eastAsia="宋体" w:cs="宋体"/>
                              <w:sz w:val="28"/>
                              <w:szCs w:val="52"/>
                              <w:lang w:val="en-US" w:eastAsia="zh-CN"/>
                            </w:rPr>
                          </w:pPr>
                          <w:r>
                            <w:rPr>
                              <w:rFonts w:hint="eastAsia" w:ascii="宋体" w:hAnsi="宋体" w:eastAsia="宋体" w:cs="宋体"/>
                              <w:sz w:val="28"/>
                              <w:szCs w:val="52"/>
                            </w:rPr>
                            <w:t xml:space="preserve">— </w:t>
                          </w:r>
                          <w:r>
                            <w:rPr>
                              <w:rFonts w:hint="eastAsia" w:ascii="宋体" w:hAnsi="宋体" w:eastAsia="宋体" w:cs="宋体"/>
                              <w:sz w:val="28"/>
                              <w:szCs w:val="52"/>
                            </w:rPr>
                            <w:fldChar w:fldCharType="begin"/>
                          </w:r>
                          <w:r>
                            <w:rPr>
                              <w:rFonts w:hint="eastAsia" w:ascii="宋体" w:hAnsi="宋体" w:eastAsia="宋体" w:cs="宋体"/>
                              <w:sz w:val="28"/>
                              <w:szCs w:val="52"/>
                            </w:rPr>
                            <w:instrText xml:space="preserve"> PAGE  \* MERGEFORMAT </w:instrText>
                          </w:r>
                          <w:r>
                            <w:rPr>
                              <w:rFonts w:hint="eastAsia" w:ascii="宋体" w:hAnsi="宋体" w:eastAsia="宋体" w:cs="宋体"/>
                              <w:sz w:val="28"/>
                              <w:szCs w:val="52"/>
                            </w:rPr>
                            <w:fldChar w:fldCharType="separate"/>
                          </w:r>
                          <w:r>
                            <w:rPr>
                              <w:rFonts w:hint="eastAsia" w:ascii="宋体" w:hAnsi="宋体" w:eastAsia="宋体" w:cs="宋体"/>
                              <w:sz w:val="28"/>
                              <w:szCs w:val="52"/>
                            </w:rPr>
                            <w:t>- 1 -</w:t>
                          </w:r>
                          <w:r>
                            <w:rPr>
                              <w:rFonts w:hint="eastAsia" w:ascii="宋体" w:hAnsi="宋体" w:eastAsia="宋体" w:cs="宋体"/>
                              <w:sz w:val="28"/>
                              <w:szCs w:val="52"/>
                            </w:rPr>
                            <w:fldChar w:fldCharType="end"/>
                          </w:r>
                          <w:r>
                            <w:rPr>
                              <w:rFonts w:hint="eastAsia" w:ascii="宋体" w:hAnsi="宋体" w:eastAsia="宋体" w:cs="宋体"/>
                              <w:sz w:val="28"/>
                              <w:szCs w:val="52"/>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12.05pt;height:144pt;width:144pt;mso-position-horizontal:inside;mso-position-horizontal-relative:margin;mso-wrap-style:none;z-index:251661312;mso-width-relative:page;mso-height-relative:page;" filled="f" stroked="f" coordsize="21600,21600" o:gfxdata="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AIF2C1AAAAAcBAAAPAAAAAAAAAAEAIAAAACIAAABk&#10;cnMvZG93bnJldi54bWxQSwECFAAUAAAACACHTuJAI3mFIdEBAACiAwAADgAAAAAAAAABACAAAAAj&#10;AQAAZHJzL2Uyb0RvYy54bWxQSwUGAAAAAAYABgBZAQAAZgUAAAAA&#10;">
              <v:fill on="f" focussize="0,0"/>
              <v:stroke on="f" weight="0.5pt"/>
              <v:imagedata o:title=""/>
              <o:lock v:ext="edit" aspectratio="f"/>
              <v:textbox inset="0mm,0mm,0mm,0mm" style="mso-fit-shape-to-text:t;">
                <w:txbxContent>
                  <w:p>
                    <w:pPr>
                      <w:pStyle w:val="6"/>
                      <w:keepNext w:val="0"/>
                      <w:keepLines w:val="0"/>
                      <w:pageBreakBefore w:val="0"/>
                      <w:widowControl w:val="0"/>
                      <w:kinsoku/>
                      <w:wordWrap/>
                      <w:overflowPunct/>
                      <w:topLinePunct w:val="0"/>
                      <w:bidi w:val="0"/>
                      <w:adjustRightInd w:val="0"/>
                      <w:snapToGrid w:val="0"/>
                      <w:ind w:left="210" w:leftChars="100" w:right="210" w:rightChars="100" w:firstLine="0" w:firstLineChars="0"/>
                      <w:jc w:val="left"/>
                      <w:textAlignment w:val="auto"/>
                      <w:rPr>
                        <w:rFonts w:hint="default" w:ascii="宋体" w:hAnsi="宋体" w:eastAsia="宋体" w:cs="宋体"/>
                        <w:sz w:val="28"/>
                        <w:szCs w:val="52"/>
                        <w:lang w:val="en-US" w:eastAsia="zh-CN"/>
                      </w:rPr>
                    </w:pPr>
                    <w:r>
                      <w:rPr>
                        <w:rFonts w:hint="eastAsia" w:ascii="宋体" w:hAnsi="宋体" w:eastAsia="宋体" w:cs="宋体"/>
                        <w:sz w:val="28"/>
                        <w:szCs w:val="52"/>
                      </w:rPr>
                      <w:t xml:space="preserve">— </w:t>
                    </w:r>
                    <w:r>
                      <w:rPr>
                        <w:rFonts w:hint="eastAsia" w:ascii="宋体" w:hAnsi="宋体" w:eastAsia="宋体" w:cs="宋体"/>
                        <w:sz w:val="28"/>
                        <w:szCs w:val="52"/>
                      </w:rPr>
                      <w:fldChar w:fldCharType="begin"/>
                    </w:r>
                    <w:r>
                      <w:rPr>
                        <w:rFonts w:hint="eastAsia" w:ascii="宋体" w:hAnsi="宋体" w:eastAsia="宋体" w:cs="宋体"/>
                        <w:sz w:val="28"/>
                        <w:szCs w:val="52"/>
                      </w:rPr>
                      <w:instrText xml:space="preserve"> PAGE  \* MERGEFORMAT </w:instrText>
                    </w:r>
                    <w:r>
                      <w:rPr>
                        <w:rFonts w:hint="eastAsia" w:ascii="宋体" w:hAnsi="宋体" w:eastAsia="宋体" w:cs="宋体"/>
                        <w:sz w:val="28"/>
                        <w:szCs w:val="52"/>
                      </w:rPr>
                      <w:fldChar w:fldCharType="separate"/>
                    </w:r>
                    <w:r>
                      <w:rPr>
                        <w:rFonts w:hint="eastAsia" w:ascii="宋体" w:hAnsi="宋体" w:eastAsia="宋体" w:cs="宋体"/>
                        <w:sz w:val="28"/>
                        <w:szCs w:val="52"/>
                      </w:rPr>
                      <w:t>- 1 -</w:t>
                    </w:r>
                    <w:r>
                      <w:rPr>
                        <w:rFonts w:hint="eastAsia" w:ascii="宋体" w:hAnsi="宋体" w:eastAsia="宋体" w:cs="宋体"/>
                        <w:sz w:val="28"/>
                        <w:szCs w:val="52"/>
                      </w:rPr>
                      <w:fldChar w:fldCharType="end"/>
                    </w:r>
                    <w:r>
                      <w:rPr>
                        <w:rFonts w:hint="eastAsia" w:ascii="宋体" w:hAnsi="宋体" w:eastAsia="宋体" w:cs="宋体"/>
                        <w:sz w:val="28"/>
                        <w:szCs w:val="52"/>
                      </w:rPr>
                      <w:t xml:space="preserve"> —</w:t>
                    </w:r>
                  </w:p>
                </w:txbxContent>
              </v:textbox>
            </v:shape>
          </w:pict>
        </mc:Fallback>
      </mc:AlternateContent>
    </w:r>
    <w:bookmarkEnd w:id="2"/>
    <w:sdt>
      <w:sdtPr>
        <w:id w:val="1334192526"/>
        <w:docPartObj>
          <w:docPartGallery w:val="autotext"/>
        </w:docPartObj>
      </w:sdtPr>
      <w:sdtEndPr>
        <w:rPr>
          <w:rFonts w:ascii="华文仿宋" w:hAnsi="华文仿宋" w:eastAsia="华文仿宋"/>
          <w:sz w:val="20"/>
          <w:szCs w:val="20"/>
        </w:rPr>
      </w:sdtEndPr>
      <w:sdtContent/>
    </w:sdt>
  </w:p>
  <w:p>
    <w:pPr>
      <w:pStyle w:val="6"/>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华文仿宋" w:hAnsi="华文仿宋" w:eastAsia="华文仿宋"/>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153035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sz w:val="28"/>
                              <w:szCs w:val="28"/>
                              <w:rPrChange w:id="0" w:author="黄晓蓉:套红" w:date="2024-09-20T08:51:04Z">
                                <w:rPr>
                                  <w:rFonts w:hint="default" w:ascii="华文仿宋" w:hAnsi="华文仿宋" w:eastAsia="华文仿宋"/>
                                  <w:sz w:val="28"/>
                                  <w:szCs w:val="28"/>
                                </w:rPr>
                              </w:rPrChange>
                            </w:rPr>
                          </w:pPr>
                          <w:ins w:id="1" w:author="黄晓蓉:套红" w:date="2024-09-18T09:16:28Z">
                            <w:r>
                              <w:rPr>
                                <w:rFonts w:hint="eastAsia" w:ascii="宋体" w:hAnsi="宋体" w:eastAsia="宋体" w:cs="宋体"/>
                                <w:sz w:val="28"/>
                                <w:szCs w:val="28"/>
                                <w:rPrChange w:id="2" w:author="黄晓蓉:套红" w:date="2024-09-20T08:51:04Z">
                                  <w:rPr>
                                    <w:rFonts w:ascii="华文仿宋" w:hAnsi="华文仿宋" w:eastAsia="华文仿宋"/>
                                    <w:sz w:val="28"/>
                                    <w:szCs w:val="28"/>
                                  </w:rPr>
                                </w:rPrChange>
                              </w:rPr>
                              <w:t xml:space="preserve">— </w:t>
                            </w:r>
                          </w:ins>
                          <w:ins w:id="3" w:author="黄晓蓉:套红" w:date="2024-09-18T09:16:28Z">
                            <w:r>
                              <w:rPr>
                                <w:rFonts w:hint="eastAsia" w:ascii="宋体" w:hAnsi="宋体" w:eastAsia="宋体" w:cs="宋体"/>
                                <w:sz w:val="28"/>
                                <w:szCs w:val="28"/>
                                <w:rPrChange w:id="4" w:author="黄晓蓉:套红" w:date="2024-09-20T08:51:04Z">
                                  <w:rPr>
                                    <w:rFonts w:ascii="华文仿宋" w:hAnsi="华文仿宋" w:eastAsia="华文仿宋"/>
                                    <w:sz w:val="28"/>
                                    <w:szCs w:val="28"/>
                                  </w:rPr>
                                </w:rPrChange>
                              </w:rPr>
                              <w:fldChar w:fldCharType="begin"/>
                            </w:r>
                          </w:ins>
                          <w:ins w:id="5" w:author="黄晓蓉:套红" w:date="2024-09-18T09:16:28Z">
                            <w:r>
                              <w:rPr>
                                <w:rFonts w:hint="eastAsia" w:ascii="宋体" w:hAnsi="宋体" w:eastAsia="宋体" w:cs="宋体"/>
                                <w:sz w:val="28"/>
                                <w:szCs w:val="28"/>
                                <w:rPrChange w:id="6" w:author="黄晓蓉:套红" w:date="2024-09-20T08:51:04Z">
                                  <w:rPr>
                                    <w:rFonts w:ascii="华文仿宋" w:hAnsi="华文仿宋" w:eastAsia="华文仿宋"/>
                                    <w:sz w:val="28"/>
                                    <w:szCs w:val="28"/>
                                  </w:rPr>
                                </w:rPrChange>
                              </w:rPr>
                              <w:instrText xml:space="preserve"> PAGE  \* MERGEFORMAT </w:instrText>
                            </w:r>
                          </w:ins>
                          <w:ins w:id="7" w:author="黄晓蓉:套红" w:date="2024-09-18T09:16:28Z">
                            <w:r>
                              <w:rPr>
                                <w:rFonts w:hint="eastAsia" w:ascii="宋体" w:hAnsi="宋体" w:eastAsia="宋体" w:cs="宋体"/>
                                <w:sz w:val="28"/>
                                <w:szCs w:val="28"/>
                                <w:rPrChange w:id="8" w:author="黄晓蓉:套红" w:date="2024-09-20T08:51:04Z">
                                  <w:rPr>
                                    <w:rFonts w:ascii="华文仿宋" w:hAnsi="华文仿宋" w:eastAsia="华文仿宋"/>
                                    <w:sz w:val="28"/>
                                    <w:szCs w:val="28"/>
                                  </w:rPr>
                                </w:rPrChange>
                              </w:rPr>
                              <w:fldChar w:fldCharType="separate"/>
                            </w:r>
                          </w:ins>
                          <w:ins w:id="9" w:author="黄晓蓉:套红" w:date="2024-09-18T09:16:28Z">
                            <w:r>
                              <w:rPr>
                                <w:rFonts w:hint="eastAsia" w:ascii="宋体" w:hAnsi="宋体" w:eastAsia="宋体" w:cs="宋体"/>
                                <w:sz w:val="28"/>
                                <w:szCs w:val="28"/>
                                <w:rPrChange w:id="10" w:author="黄晓蓉:套红" w:date="2024-09-20T08:51:04Z">
                                  <w:rPr>
                                    <w:rFonts w:ascii="华文仿宋" w:hAnsi="华文仿宋" w:eastAsia="华文仿宋"/>
                                    <w:sz w:val="28"/>
                                    <w:szCs w:val="28"/>
                                  </w:rPr>
                                </w:rPrChange>
                              </w:rPr>
                              <w:t>8</w:t>
                            </w:r>
                          </w:ins>
                          <w:ins w:id="11" w:author="黄晓蓉:套红" w:date="2024-09-18T09:16:28Z">
                            <w:r>
                              <w:rPr>
                                <w:rFonts w:hint="eastAsia" w:ascii="宋体" w:hAnsi="宋体" w:eastAsia="宋体" w:cs="宋体"/>
                                <w:sz w:val="28"/>
                                <w:szCs w:val="28"/>
                                <w:rPrChange w:id="12" w:author="黄晓蓉:套红" w:date="2024-09-20T08:51:04Z">
                                  <w:rPr>
                                    <w:rFonts w:ascii="华文仿宋" w:hAnsi="华文仿宋" w:eastAsia="华文仿宋"/>
                                    <w:sz w:val="28"/>
                                    <w:szCs w:val="28"/>
                                  </w:rPr>
                                </w:rPrChange>
                              </w:rPr>
                              <w:fldChar w:fldCharType="end"/>
                            </w:r>
                          </w:ins>
                          <w:ins w:id="13" w:author="黄晓蓉:套红" w:date="2024-09-18T09:16:28Z">
                            <w:r>
                              <w:rPr>
                                <w:rFonts w:hint="eastAsia" w:ascii="宋体" w:hAnsi="宋体" w:eastAsia="宋体" w:cs="宋体"/>
                                <w:sz w:val="28"/>
                                <w:szCs w:val="28"/>
                                <w:rPrChange w:id="14" w:author="黄晓蓉:套红" w:date="2024-09-20T08:51:04Z">
                                  <w:rPr>
                                    <w:rFonts w:ascii="华文仿宋" w:hAnsi="华文仿宋" w:eastAsia="华文仿宋"/>
                                    <w:sz w:val="28"/>
                                    <w:szCs w:val="28"/>
                                  </w:rPr>
                                </w:rPrChange>
                              </w:rPr>
                              <w:t xml:space="preserve"> —</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05pt;height:144pt;width:144pt;mso-position-horizontal:inside;mso-position-horizontal-relative:margin;mso-wrap-style:none;z-index:251659264;mso-width-relative:page;mso-height-relative:page;" filled="f" stroked="f" coordsize="21600,21600" o:gfxdata="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AIF2C1AAAAAcBAAAPAAAAAAAAAAEAIAAAACIAAABkcnMvZG93bnJldi54bWxQSwEC&#10;FAAUAAAACACHTuJAJIJGtDECAABhBAAADgAAAAAAAAABACAAAAAjAQAAZHJzL2Uyb0RvYy54bWxQ&#10;SwUGAAAAAAYABgBZAQAAxgUAAAAA&#10;">
              <v:fill on="f" focussize="0,0"/>
              <v:stroke on="f" weight="0.5pt"/>
              <v:imagedata o:title=""/>
              <o:lock v:ext="edit" aspectratio="f"/>
              <v:textbox inset="0mm,0mm,0mm,0mm" style="mso-fit-shape-to-text:t;">
                <w:txbxContent>
                  <w:p>
                    <w:pPr>
                      <w:rPr>
                        <w:rFonts w:hint="eastAsia" w:ascii="宋体" w:hAnsi="宋体" w:eastAsia="宋体" w:cs="宋体"/>
                        <w:sz w:val="28"/>
                        <w:szCs w:val="28"/>
                        <w:rPrChange w:id="15" w:author="黄晓蓉:套红" w:date="2024-09-20T08:51:04Z">
                          <w:rPr>
                            <w:rFonts w:hint="default" w:ascii="华文仿宋" w:hAnsi="华文仿宋" w:eastAsia="华文仿宋"/>
                            <w:sz w:val="28"/>
                            <w:szCs w:val="28"/>
                          </w:rPr>
                        </w:rPrChange>
                      </w:rPr>
                    </w:pPr>
                    <w:ins w:id="16" w:author="黄晓蓉:套红" w:date="2024-09-18T09:16:28Z">
                      <w:r>
                        <w:rPr>
                          <w:rFonts w:hint="eastAsia" w:ascii="宋体" w:hAnsi="宋体" w:eastAsia="宋体" w:cs="宋体"/>
                          <w:sz w:val="28"/>
                          <w:szCs w:val="28"/>
                          <w:rPrChange w:id="17" w:author="黄晓蓉:套红" w:date="2024-09-20T08:51:04Z">
                            <w:rPr>
                              <w:rFonts w:ascii="华文仿宋" w:hAnsi="华文仿宋" w:eastAsia="华文仿宋"/>
                              <w:sz w:val="28"/>
                              <w:szCs w:val="28"/>
                            </w:rPr>
                          </w:rPrChange>
                        </w:rPr>
                        <w:t xml:space="preserve">— </w:t>
                      </w:r>
                    </w:ins>
                    <w:ins w:id="18" w:author="黄晓蓉:套红" w:date="2024-09-18T09:16:28Z">
                      <w:r>
                        <w:rPr>
                          <w:rFonts w:hint="eastAsia" w:ascii="宋体" w:hAnsi="宋体" w:eastAsia="宋体" w:cs="宋体"/>
                          <w:sz w:val="28"/>
                          <w:szCs w:val="28"/>
                          <w:rPrChange w:id="19" w:author="黄晓蓉:套红" w:date="2024-09-20T08:51:04Z">
                            <w:rPr>
                              <w:rFonts w:ascii="华文仿宋" w:hAnsi="华文仿宋" w:eastAsia="华文仿宋"/>
                              <w:sz w:val="28"/>
                              <w:szCs w:val="28"/>
                            </w:rPr>
                          </w:rPrChange>
                        </w:rPr>
                        <w:fldChar w:fldCharType="begin"/>
                      </w:r>
                    </w:ins>
                    <w:ins w:id="20" w:author="黄晓蓉:套红" w:date="2024-09-18T09:16:28Z">
                      <w:r>
                        <w:rPr>
                          <w:rFonts w:hint="eastAsia" w:ascii="宋体" w:hAnsi="宋体" w:eastAsia="宋体" w:cs="宋体"/>
                          <w:sz w:val="28"/>
                          <w:szCs w:val="28"/>
                          <w:rPrChange w:id="21" w:author="黄晓蓉:套红" w:date="2024-09-20T08:51:04Z">
                            <w:rPr>
                              <w:rFonts w:ascii="华文仿宋" w:hAnsi="华文仿宋" w:eastAsia="华文仿宋"/>
                              <w:sz w:val="28"/>
                              <w:szCs w:val="28"/>
                            </w:rPr>
                          </w:rPrChange>
                        </w:rPr>
                        <w:instrText xml:space="preserve"> PAGE  \* MERGEFORMAT </w:instrText>
                      </w:r>
                    </w:ins>
                    <w:ins w:id="22" w:author="黄晓蓉:套红" w:date="2024-09-18T09:16:28Z">
                      <w:r>
                        <w:rPr>
                          <w:rFonts w:hint="eastAsia" w:ascii="宋体" w:hAnsi="宋体" w:eastAsia="宋体" w:cs="宋体"/>
                          <w:sz w:val="28"/>
                          <w:szCs w:val="28"/>
                          <w:rPrChange w:id="23" w:author="黄晓蓉:套红" w:date="2024-09-20T08:51:04Z">
                            <w:rPr>
                              <w:rFonts w:ascii="华文仿宋" w:hAnsi="华文仿宋" w:eastAsia="华文仿宋"/>
                              <w:sz w:val="28"/>
                              <w:szCs w:val="28"/>
                            </w:rPr>
                          </w:rPrChange>
                        </w:rPr>
                        <w:fldChar w:fldCharType="separate"/>
                      </w:r>
                    </w:ins>
                    <w:ins w:id="24" w:author="黄晓蓉:套红" w:date="2024-09-18T09:16:28Z">
                      <w:r>
                        <w:rPr>
                          <w:rFonts w:hint="eastAsia" w:ascii="宋体" w:hAnsi="宋体" w:eastAsia="宋体" w:cs="宋体"/>
                          <w:sz w:val="28"/>
                          <w:szCs w:val="28"/>
                          <w:rPrChange w:id="25" w:author="黄晓蓉:套红" w:date="2024-09-20T08:51:04Z">
                            <w:rPr>
                              <w:rFonts w:ascii="华文仿宋" w:hAnsi="华文仿宋" w:eastAsia="华文仿宋"/>
                              <w:sz w:val="28"/>
                              <w:szCs w:val="28"/>
                            </w:rPr>
                          </w:rPrChange>
                        </w:rPr>
                        <w:t>8</w:t>
                      </w:r>
                    </w:ins>
                    <w:ins w:id="26" w:author="黄晓蓉:套红" w:date="2024-09-18T09:16:28Z">
                      <w:r>
                        <w:rPr>
                          <w:rFonts w:hint="eastAsia" w:ascii="宋体" w:hAnsi="宋体" w:eastAsia="宋体" w:cs="宋体"/>
                          <w:sz w:val="28"/>
                          <w:szCs w:val="28"/>
                          <w:rPrChange w:id="27" w:author="黄晓蓉:套红" w:date="2024-09-20T08:51:04Z">
                            <w:rPr>
                              <w:rFonts w:ascii="华文仿宋" w:hAnsi="华文仿宋" w:eastAsia="华文仿宋"/>
                              <w:sz w:val="28"/>
                              <w:szCs w:val="28"/>
                            </w:rPr>
                          </w:rPrChange>
                        </w:rPr>
                        <w:fldChar w:fldCharType="end"/>
                      </w:r>
                    </w:ins>
                    <w:ins w:id="28" w:author="黄晓蓉:套红" w:date="2024-09-18T09:16:28Z">
                      <w:r>
                        <w:rPr>
                          <w:rFonts w:hint="eastAsia" w:ascii="宋体" w:hAnsi="宋体" w:eastAsia="宋体" w:cs="宋体"/>
                          <w:sz w:val="28"/>
                          <w:szCs w:val="28"/>
                          <w:rPrChange w:id="29" w:author="黄晓蓉:套红" w:date="2024-09-20T08:51:04Z">
                            <w:rPr>
                              <w:rFonts w:ascii="华文仿宋" w:hAnsi="华文仿宋" w:eastAsia="华文仿宋"/>
                              <w:sz w:val="28"/>
                              <w:szCs w:val="28"/>
                            </w:rPr>
                          </w:rPrChange>
                        </w:rPr>
                        <w:t xml:space="preserve"> —</w:t>
                      </w:r>
                    </w:ins>
                  </w:p>
                </w:txbxContent>
              </v:textbox>
            </v:shape>
          </w:pict>
        </mc:Fallback>
      </mc:AlternateContent>
    </w:r>
  </w:p>
  <w:p>
    <w:pPr>
      <w:pStyle w:val="2"/>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华文仿宋" w:hAnsi="华文仿宋" w:eastAsia="华文仿宋"/>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153035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宋体" w:hAnsi="宋体" w:eastAsia="宋体" w:cs="宋体"/>
                              <w:sz w:val="28"/>
                              <w:szCs w:val="28"/>
                              <w:rPrChange w:id="30" w:author="黄晓蓉:套红" w:date="2024-09-20T08:51:21Z">
                                <w:rPr>
                                  <w:rFonts w:hint="default" w:ascii="华文仿宋" w:hAnsi="华文仿宋" w:eastAsia="华文仿宋"/>
                                  <w:sz w:val="28"/>
                                  <w:szCs w:val="28"/>
                                </w:rPr>
                              </w:rPrChange>
                            </w:rPr>
                          </w:pPr>
                          <w:ins w:id="31" w:author="黄晓蓉:套红" w:date="2024-09-18T09:16:28Z">
                            <w:r>
                              <w:rPr>
                                <w:rFonts w:hint="eastAsia" w:ascii="宋体" w:hAnsi="宋体" w:eastAsia="宋体" w:cs="宋体"/>
                                <w:sz w:val="28"/>
                                <w:szCs w:val="28"/>
                                <w:rPrChange w:id="32" w:author="黄晓蓉:套红" w:date="2024-09-20T08:51:21Z">
                                  <w:rPr>
                                    <w:rFonts w:ascii="华文仿宋" w:hAnsi="华文仿宋" w:eastAsia="华文仿宋"/>
                                    <w:sz w:val="28"/>
                                    <w:szCs w:val="28"/>
                                  </w:rPr>
                                </w:rPrChange>
                              </w:rPr>
                              <w:t xml:space="preserve">— </w:t>
                            </w:r>
                          </w:ins>
                          <w:ins w:id="33" w:author="黄晓蓉:套红" w:date="2024-09-18T09:16:28Z">
                            <w:r>
                              <w:rPr>
                                <w:rFonts w:hint="eastAsia" w:ascii="宋体" w:hAnsi="宋体" w:eastAsia="宋体" w:cs="宋体"/>
                                <w:sz w:val="28"/>
                                <w:szCs w:val="28"/>
                                <w:rPrChange w:id="34" w:author="黄晓蓉:套红" w:date="2024-09-20T08:51:21Z">
                                  <w:rPr>
                                    <w:rFonts w:ascii="华文仿宋" w:hAnsi="华文仿宋" w:eastAsia="华文仿宋"/>
                                    <w:sz w:val="28"/>
                                    <w:szCs w:val="28"/>
                                  </w:rPr>
                                </w:rPrChange>
                              </w:rPr>
                              <w:fldChar w:fldCharType="begin"/>
                            </w:r>
                          </w:ins>
                          <w:ins w:id="35" w:author="黄晓蓉:套红" w:date="2024-09-18T09:16:28Z">
                            <w:r>
                              <w:rPr>
                                <w:rFonts w:hint="eastAsia" w:ascii="宋体" w:hAnsi="宋体" w:eastAsia="宋体" w:cs="宋体"/>
                                <w:sz w:val="28"/>
                                <w:szCs w:val="28"/>
                                <w:rPrChange w:id="36" w:author="黄晓蓉:套红" w:date="2024-09-20T08:51:21Z">
                                  <w:rPr>
                                    <w:rFonts w:ascii="华文仿宋" w:hAnsi="华文仿宋" w:eastAsia="华文仿宋"/>
                                    <w:sz w:val="28"/>
                                    <w:szCs w:val="28"/>
                                  </w:rPr>
                                </w:rPrChange>
                              </w:rPr>
                              <w:instrText xml:space="preserve"> PAGE  \* MERGEFORMAT </w:instrText>
                            </w:r>
                          </w:ins>
                          <w:ins w:id="37" w:author="黄晓蓉:套红" w:date="2024-09-18T09:16:28Z">
                            <w:r>
                              <w:rPr>
                                <w:rFonts w:hint="eastAsia" w:ascii="宋体" w:hAnsi="宋体" w:eastAsia="宋体" w:cs="宋体"/>
                                <w:sz w:val="28"/>
                                <w:szCs w:val="28"/>
                                <w:rPrChange w:id="38" w:author="黄晓蓉:套红" w:date="2024-09-20T08:51:21Z">
                                  <w:rPr>
                                    <w:rFonts w:ascii="华文仿宋" w:hAnsi="华文仿宋" w:eastAsia="华文仿宋"/>
                                    <w:sz w:val="28"/>
                                    <w:szCs w:val="28"/>
                                  </w:rPr>
                                </w:rPrChange>
                              </w:rPr>
                              <w:fldChar w:fldCharType="separate"/>
                            </w:r>
                          </w:ins>
                          <w:ins w:id="39" w:author="黄晓蓉:套红" w:date="2024-09-18T09:16:28Z">
                            <w:r>
                              <w:rPr>
                                <w:rFonts w:hint="eastAsia" w:ascii="宋体" w:hAnsi="宋体" w:eastAsia="宋体" w:cs="宋体"/>
                                <w:sz w:val="28"/>
                                <w:szCs w:val="28"/>
                                <w:rPrChange w:id="40" w:author="黄晓蓉:套红" w:date="2024-09-20T08:51:21Z">
                                  <w:rPr>
                                    <w:rFonts w:ascii="华文仿宋" w:hAnsi="华文仿宋" w:eastAsia="华文仿宋"/>
                                    <w:sz w:val="28"/>
                                    <w:szCs w:val="28"/>
                                  </w:rPr>
                                </w:rPrChange>
                              </w:rPr>
                              <w:t>10</w:t>
                            </w:r>
                          </w:ins>
                          <w:ins w:id="41" w:author="黄晓蓉:套红" w:date="2024-09-18T09:16:28Z">
                            <w:r>
                              <w:rPr>
                                <w:rFonts w:hint="eastAsia" w:ascii="宋体" w:hAnsi="宋体" w:eastAsia="宋体" w:cs="宋体"/>
                                <w:sz w:val="28"/>
                                <w:szCs w:val="28"/>
                                <w:rPrChange w:id="42" w:author="黄晓蓉:套红" w:date="2024-09-20T08:51:21Z">
                                  <w:rPr>
                                    <w:rFonts w:ascii="华文仿宋" w:hAnsi="华文仿宋" w:eastAsia="华文仿宋"/>
                                    <w:sz w:val="28"/>
                                    <w:szCs w:val="28"/>
                                  </w:rPr>
                                </w:rPrChange>
                              </w:rPr>
                              <w:fldChar w:fldCharType="end"/>
                            </w:r>
                          </w:ins>
                          <w:ins w:id="43" w:author="黄晓蓉:套红" w:date="2024-09-18T09:16:28Z">
                            <w:r>
                              <w:rPr>
                                <w:rFonts w:hint="eastAsia" w:ascii="宋体" w:hAnsi="宋体" w:eastAsia="宋体" w:cs="宋体"/>
                                <w:sz w:val="28"/>
                                <w:szCs w:val="28"/>
                                <w:rPrChange w:id="44" w:author="黄晓蓉:套红" w:date="2024-09-20T08:51:21Z">
                                  <w:rPr>
                                    <w:rFonts w:ascii="华文仿宋" w:hAnsi="华文仿宋" w:eastAsia="华文仿宋"/>
                                    <w:sz w:val="28"/>
                                    <w:szCs w:val="28"/>
                                  </w:rPr>
                                </w:rPrChange>
                              </w:rPr>
                              <w:t xml:space="preserve"> —</w:t>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05pt;height:144pt;width:144pt;mso-position-horizontal:inside;mso-position-horizontal-relative:margin;mso-wrap-style:none;z-index:251660288;mso-width-relative:page;mso-height-relative:page;" filled="f" stroked="f" coordsize="21600,21600" o:gfxdata="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ACBdgtQAAAAHAQAADwAAAAAAAAABACAAAAAiAAAAZHJzL2Rvd25yZXYueG1sUEsB&#10;AhQAFAAAAAgAh07iQOGA044yAgAAYQQAAA4AAAAAAAAAAQAgAAAAIwEAAGRycy9lMm9Eb2MueG1s&#10;UEsFBgAAAAAGAAYAWQEAAMcFAAAAAA==&#10;">
              <v:fill on="f" focussize="0,0"/>
              <v:stroke on="f" weight="0.5pt"/>
              <v:imagedata o:title=""/>
              <o:lock v:ext="edit" aspectratio="f"/>
              <v:textbox inset="0mm,0mm,0mm,0mm" style="mso-fit-shape-to-text:t;">
                <w:txbxContent>
                  <w:p>
                    <w:pPr>
                      <w:rPr>
                        <w:rFonts w:hint="eastAsia" w:ascii="宋体" w:hAnsi="宋体" w:eastAsia="宋体" w:cs="宋体"/>
                        <w:sz w:val="28"/>
                        <w:szCs w:val="28"/>
                        <w:rPrChange w:id="45" w:author="黄晓蓉:套红" w:date="2024-09-20T08:51:21Z">
                          <w:rPr>
                            <w:rFonts w:hint="default" w:ascii="华文仿宋" w:hAnsi="华文仿宋" w:eastAsia="华文仿宋"/>
                            <w:sz w:val="28"/>
                            <w:szCs w:val="28"/>
                          </w:rPr>
                        </w:rPrChange>
                      </w:rPr>
                    </w:pPr>
                    <w:ins w:id="46" w:author="黄晓蓉:套红" w:date="2024-09-18T09:16:28Z">
                      <w:r>
                        <w:rPr>
                          <w:rFonts w:hint="eastAsia" w:ascii="宋体" w:hAnsi="宋体" w:eastAsia="宋体" w:cs="宋体"/>
                          <w:sz w:val="28"/>
                          <w:szCs w:val="28"/>
                          <w:rPrChange w:id="47" w:author="黄晓蓉:套红" w:date="2024-09-20T08:51:21Z">
                            <w:rPr>
                              <w:rFonts w:ascii="华文仿宋" w:hAnsi="华文仿宋" w:eastAsia="华文仿宋"/>
                              <w:sz w:val="28"/>
                              <w:szCs w:val="28"/>
                            </w:rPr>
                          </w:rPrChange>
                        </w:rPr>
                        <w:t xml:space="preserve">— </w:t>
                      </w:r>
                    </w:ins>
                    <w:ins w:id="48" w:author="黄晓蓉:套红" w:date="2024-09-18T09:16:28Z">
                      <w:r>
                        <w:rPr>
                          <w:rFonts w:hint="eastAsia" w:ascii="宋体" w:hAnsi="宋体" w:eastAsia="宋体" w:cs="宋体"/>
                          <w:sz w:val="28"/>
                          <w:szCs w:val="28"/>
                          <w:rPrChange w:id="49" w:author="黄晓蓉:套红" w:date="2024-09-20T08:51:21Z">
                            <w:rPr>
                              <w:rFonts w:ascii="华文仿宋" w:hAnsi="华文仿宋" w:eastAsia="华文仿宋"/>
                              <w:sz w:val="28"/>
                              <w:szCs w:val="28"/>
                            </w:rPr>
                          </w:rPrChange>
                        </w:rPr>
                        <w:fldChar w:fldCharType="begin"/>
                      </w:r>
                    </w:ins>
                    <w:ins w:id="50" w:author="黄晓蓉:套红" w:date="2024-09-18T09:16:28Z">
                      <w:r>
                        <w:rPr>
                          <w:rFonts w:hint="eastAsia" w:ascii="宋体" w:hAnsi="宋体" w:eastAsia="宋体" w:cs="宋体"/>
                          <w:sz w:val="28"/>
                          <w:szCs w:val="28"/>
                          <w:rPrChange w:id="51" w:author="黄晓蓉:套红" w:date="2024-09-20T08:51:21Z">
                            <w:rPr>
                              <w:rFonts w:ascii="华文仿宋" w:hAnsi="华文仿宋" w:eastAsia="华文仿宋"/>
                              <w:sz w:val="28"/>
                              <w:szCs w:val="28"/>
                            </w:rPr>
                          </w:rPrChange>
                        </w:rPr>
                        <w:instrText xml:space="preserve"> PAGE  \* MERGEFORMAT </w:instrText>
                      </w:r>
                    </w:ins>
                    <w:ins w:id="52" w:author="黄晓蓉:套红" w:date="2024-09-18T09:16:28Z">
                      <w:r>
                        <w:rPr>
                          <w:rFonts w:hint="eastAsia" w:ascii="宋体" w:hAnsi="宋体" w:eastAsia="宋体" w:cs="宋体"/>
                          <w:sz w:val="28"/>
                          <w:szCs w:val="28"/>
                          <w:rPrChange w:id="53" w:author="黄晓蓉:套红" w:date="2024-09-20T08:51:21Z">
                            <w:rPr>
                              <w:rFonts w:ascii="华文仿宋" w:hAnsi="华文仿宋" w:eastAsia="华文仿宋"/>
                              <w:sz w:val="28"/>
                              <w:szCs w:val="28"/>
                            </w:rPr>
                          </w:rPrChange>
                        </w:rPr>
                        <w:fldChar w:fldCharType="separate"/>
                      </w:r>
                    </w:ins>
                    <w:ins w:id="54" w:author="黄晓蓉:套红" w:date="2024-09-18T09:16:28Z">
                      <w:r>
                        <w:rPr>
                          <w:rFonts w:hint="eastAsia" w:ascii="宋体" w:hAnsi="宋体" w:eastAsia="宋体" w:cs="宋体"/>
                          <w:sz w:val="28"/>
                          <w:szCs w:val="28"/>
                          <w:rPrChange w:id="55" w:author="黄晓蓉:套红" w:date="2024-09-20T08:51:21Z">
                            <w:rPr>
                              <w:rFonts w:ascii="华文仿宋" w:hAnsi="华文仿宋" w:eastAsia="华文仿宋"/>
                              <w:sz w:val="28"/>
                              <w:szCs w:val="28"/>
                            </w:rPr>
                          </w:rPrChange>
                        </w:rPr>
                        <w:t>10</w:t>
                      </w:r>
                    </w:ins>
                    <w:ins w:id="56" w:author="黄晓蓉:套红" w:date="2024-09-18T09:16:28Z">
                      <w:r>
                        <w:rPr>
                          <w:rFonts w:hint="eastAsia" w:ascii="宋体" w:hAnsi="宋体" w:eastAsia="宋体" w:cs="宋体"/>
                          <w:sz w:val="28"/>
                          <w:szCs w:val="28"/>
                          <w:rPrChange w:id="57" w:author="黄晓蓉:套红" w:date="2024-09-20T08:51:21Z">
                            <w:rPr>
                              <w:rFonts w:ascii="华文仿宋" w:hAnsi="华文仿宋" w:eastAsia="华文仿宋"/>
                              <w:sz w:val="28"/>
                              <w:szCs w:val="28"/>
                            </w:rPr>
                          </w:rPrChange>
                        </w:rPr>
                        <w:fldChar w:fldCharType="end"/>
                      </w:r>
                    </w:ins>
                    <w:ins w:id="58" w:author="黄晓蓉:套红" w:date="2024-09-18T09:16:28Z">
                      <w:r>
                        <w:rPr>
                          <w:rFonts w:hint="eastAsia" w:ascii="宋体" w:hAnsi="宋体" w:eastAsia="宋体" w:cs="宋体"/>
                          <w:sz w:val="28"/>
                          <w:szCs w:val="28"/>
                          <w:rPrChange w:id="59" w:author="黄晓蓉:套红" w:date="2024-09-20T08:51:21Z">
                            <w:rPr>
                              <w:rFonts w:ascii="华文仿宋" w:hAnsi="华文仿宋" w:eastAsia="华文仿宋"/>
                              <w:sz w:val="28"/>
                              <w:szCs w:val="28"/>
                            </w:rPr>
                          </w:rPrChange>
                        </w:rPr>
                        <w:t xml:space="preserve"> —</w:t>
                      </w:r>
                    </w:ins>
                  </w:p>
                </w:txbxContent>
              </v:textbox>
            </v:shape>
          </w:pict>
        </mc:Fallback>
      </mc:AlternateContent>
    </w:r>
  </w:p>
  <w:p>
    <w:pPr>
      <w:pStyle w:val="6"/>
      <w:rPr>
        <w:rFonts w:hint="eastAsia"/>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胡正青:办公室领导审批">
    <w15:presenceInfo w15:providerId="WebOffice Third" w15:userId="2404221701126ebZ6Sdi4k0u9Dgs1ze"/>
  </w15:person>
  <w15:person w15:author="黄晓蓉:套红">
    <w15:presenceInfo w15:providerId="WebOffice Third" w15:userId="240515170917F4W0zjHM2f58GjaTFF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183"/>
    <w:rsid w:val="000007B1"/>
    <w:rsid w:val="000012F5"/>
    <w:rsid w:val="00001F6C"/>
    <w:rsid w:val="00002CA5"/>
    <w:rsid w:val="00002F5E"/>
    <w:rsid w:val="000030CD"/>
    <w:rsid w:val="00006142"/>
    <w:rsid w:val="00010431"/>
    <w:rsid w:val="00013791"/>
    <w:rsid w:val="00016FF0"/>
    <w:rsid w:val="000272B2"/>
    <w:rsid w:val="0003002B"/>
    <w:rsid w:val="00031FE5"/>
    <w:rsid w:val="00035FAC"/>
    <w:rsid w:val="00036321"/>
    <w:rsid w:val="00041C06"/>
    <w:rsid w:val="00043660"/>
    <w:rsid w:val="00043EE9"/>
    <w:rsid w:val="00044D73"/>
    <w:rsid w:val="00051E75"/>
    <w:rsid w:val="00052652"/>
    <w:rsid w:val="00052993"/>
    <w:rsid w:val="00053D52"/>
    <w:rsid w:val="00053FBC"/>
    <w:rsid w:val="00055214"/>
    <w:rsid w:val="00056FDB"/>
    <w:rsid w:val="000628F6"/>
    <w:rsid w:val="0006311A"/>
    <w:rsid w:val="00065D09"/>
    <w:rsid w:val="00067059"/>
    <w:rsid w:val="000702BA"/>
    <w:rsid w:val="0007043C"/>
    <w:rsid w:val="0007244C"/>
    <w:rsid w:val="00074326"/>
    <w:rsid w:val="00084D46"/>
    <w:rsid w:val="0009371A"/>
    <w:rsid w:val="000A072F"/>
    <w:rsid w:val="000A278F"/>
    <w:rsid w:val="000A7ED9"/>
    <w:rsid w:val="000B0999"/>
    <w:rsid w:val="000B27B9"/>
    <w:rsid w:val="000B3ACF"/>
    <w:rsid w:val="000B7866"/>
    <w:rsid w:val="000C3E94"/>
    <w:rsid w:val="000D081B"/>
    <w:rsid w:val="000D086E"/>
    <w:rsid w:val="000D36F4"/>
    <w:rsid w:val="000D61AF"/>
    <w:rsid w:val="000D6640"/>
    <w:rsid w:val="000D6A31"/>
    <w:rsid w:val="000E2120"/>
    <w:rsid w:val="000E2243"/>
    <w:rsid w:val="000E25AE"/>
    <w:rsid w:val="000E56F6"/>
    <w:rsid w:val="000E7ECC"/>
    <w:rsid w:val="000F0811"/>
    <w:rsid w:val="000F097D"/>
    <w:rsid w:val="000F2A3A"/>
    <w:rsid w:val="00106F8B"/>
    <w:rsid w:val="00107317"/>
    <w:rsid w:val="00111C1E"/>
    <w:rsid w:val="00111E0F"/>
    <w:rsid w:val="00112257"/>
    <w:rsid w:val="001157A7"/>
    <w:rsid w:val="0011616F"/>
    <w:rsid w:val="0011682B"/>
    <w:rsid w:val="001207C1"/>
    <w:rsid w:val="00121023"/>
    <w:rsid w:val="00123EDE"/>
    <w:rsid w:val="001241A2"/>
    <w:rsid w:val="00127833"/>
    <w:rsid w:val="00133792"/>
    <w:rsid w:val="00136292"/>
    <w:rsid w:val="00136661"/>
    <w:rsid w:val="001375E3"/>
    <w:rsid w:val="0014447D"/>
    <w:rsid w:val="00146FC7"/>
    <w:rsid w:val="00154471"/>
    <w:rsid w:val="00155C08"/>
    <w:rsid w:val="00157840"/>
    <w:rsid w:val="001638A5"/>
    <w:rsid w:val="001638CE"/>
    <w:rsid w:val="00164B1D"/>
    <w:rsid w:val="001732BA"/>
    <w:rsid w:val="00174198"/>
    <w:rsid w:val="00181675"/>
    <w:rsid w:val="0018505F"/>
    <w:rsid w:val="001850D6"/>
    <w:rsid w:val="00185519"/>
    <w:rsid w:val="00190B63"/>
    <w:rsid w:val="001A3207"/>
    <w:rsid w:val="001A3EE6"/>
    <w:rsid w:val="001B012D"/>
    <w:rsid w:val="001B4E5D"/>
    <w:rsid w:val="001B599B"/>
    <w:rsid w:val="001B702E"/>
    <w:rsid w:val="001C0F49"/>
    <w:rsid w:val="001D285F"/>
    <w:rsid w:val="001D6CFC"/>
    <w:rsid w:val="001E0030"/>
    <w:rsid w:val="001E229E"/>
    <w:rsid w:val="001E3320"/>
    <w:rsid w:val="001E5440"/>
    <w:rsid w:val="001E5FD0"/>
    <w:rsid w:val="001F0928"/>
    <w:rsid w:val="001F2503"/>
    <w:rsid w:val="001F3555"/>
    <w:rsid w:val="001F57C1"/>
    <w:rsid w:val="001F5D2D"/>
    <w:rsid w:val="001F6904"/>
    <w:rsid w:val="002028F8"/>
    <w:rsid w:val="00206639"/>
    <w:rsid w:val="002069A5"/>
    <w:rsid w:val="00210A04"/>
    <w:rsid w:val="00214255"/>
    <w:rsid w:val="00215BC3"/>
    <w:rsid w:val="00216887"/>
    <w:rsid w:val="00223463"/>
    <w:rsid w:val="002236E2"/>
    <w:rsid w:val="00223B5B"/>
    <w:rsid w:val="00224507"/>
    <w:rsid w:val="00227807"/>
    <w:rsid w:val="00227B4F"/>
    <w:rsid w:val="00242323"/>
    <w:rsid w:val="0024358E"/>
    <w:rsid w:val="002437EF"/>
    <w:rsid w:val="00244046"/>
    <w:rsid w:val="00244B50"/>
    <w:rsid w:val="00254AEA"/>
    <w:rsid w:val="002678C2"/>
    <w:rsid w:val="0027052F"/>
    <w:rsid w:val="00272ECD"/>
    <w:rsid w:val="00273330"/>
    <w:rsid w:val="00273C7B"/>
    <w:rsid w:val="002820CA"/>
    <w:rsid w:val="002827A3"/>
    <w:rsid w:val="00282AE0"/>
    <w:rsid w:val="002874CF"/>
    <w:rsid w:val="0029105C"/>
    <w:rsid w:val="0029191A"/>
    <w:rsid w:val="00294451"/>
    <w:rsid w:val="002958CE"/>
    <w:rsid w:val="002A216C"/>
    <w:rsid w:val="002A3396"/>
    <w:rsid w:val="002A3EF4"/>
    <w:rsid w:val="002A56F0"/>
    <w:rsid w:val="002A573F"/>
    <w:rsid w:val="002A57CC"/>
    <w:rsid w:val="002A6A1D"/>
    <w:rsid w:val="002B3911"/>
    <w:rsid w:val="002B4A7C"/>
    <w:rsid w:val="002C143E"/>
    <w:rsid w:val="002C2DA7"/>
    <w:rsid w:val="002C4067"/>
    <w:rsid w:val="002C4918"/>
    <w:rsid w:val="002C5DEF"/>
    <w:rsid w:val="002C6DDE"/>
    <w:rsid w:val="002D0454"/>
    <w:rsid w:val="002D31E1"/>
    <w:rsid w:val="002D3882"/>
    <w:rsid w:val="002E4885"/>
    <w:rsid w:val="002E5165"/>
    <w:rsid w:val="002E78DD"/>
    <w:rsid w:val="002F3BC8"/>
    <w:rsid w:val="002F4A86"/>
    <w:rsid w:val="002F4B41"/>
    <w:rsid w:val="002F5A14"/>
    <w:rsid w:val="002F5F71"/>
    <w:rsid w:val="002F6CDE"/>
    <w:rsid w:val="00302D85"/>
    <w:rsid w:val="003061B6"/>
    <w:rsid w:val="0031107E"/>
    <w:rsid w:val="003126FA"/>
    <w:rsid w:val="00314A01"/>
    <w:rsid w:val="0032004E"/>
    <w:rsid w:val="003245D9"/>
    <w:rsid w:val="0032552B"/>
    <w:rsid w:val="003352A1"/>
    <w:rsid w:val="003364CF"/>
    <w:rsid w:val="0034341F"/>
    <w:rsid w:val="00344D49"/>
    <w:rsid w:val="00345526"/>
    <w:rsid w:val="00352256"/>
    <w:rsid w:val="00352575"/>
    <w:rsid w:val="00353E68"/>
    <w:rsid w:val="00367BA0"/>
    <w:rsid w:val="00374E39"/>
    <w:rsid w:val="00377123"/>
    <w:rsid w:val="00377EED"/>
    <w:rsid w:val="00380FE1"/>
    <w:rsid w:val="00387513"/>
    <w:rsid w:val="003912B8"/>
    <w:rsid w:val="003A4860"/>
    <w:rsid w:val="003B0EFD"/>
    <w:rsid w:val="003B2524"/>
    <w:rsid w:val="003B5F65"/>
    <w:rsid w:val="003B5FBF"/>
    <w:rsid w:val="003B7AAF"/>
    <w:rsid w:val="003C2713"/>
    <w:rsid w:val="003C67E3"/>
    <w:rsid w:val="003D0D87"/>
    <w:rsid w:val="003D1131"/>
    <w:rsid w:val="003D1189"/>
    <w:rsid w:val="003D2221"/>
    <w:rsid w:val="003D3DB0"/>
    <w:rsid w:val="003D55D6"/>
    <w:rsid w:val="003E04DB"/>
    <w:rsid w:val="003E4F4B"/>
    <w:rsid w:val="003E5404"/>
    <w:rsid w:val="003F2ED9"/>
    <w:rsid w:val="003F4AF9"/>
    <w:rsid w:val="004026AD"/>
    <w:rsid w:val="00414D10"/>
    <w:rsid w:val="004171F3"/>
    <w:rsid w:val="00421242"/>
    <w:rsid w:val="004258EE"/>
    <w:rsid w:val="00426FF6"/>
    <w:rsid w:val="0043289A"/>
    <w:rsid w:val="004350E6"/>
    <w:rsid w:val="004413EB"/>
    <w:rsid w:val="004425F2"/>
    <w:rsid w:val="00445CA5"/>
    <w:rsid w:val="00450C7D"/>
    <w:rsid w:val="00453646"/>
    <w:rsid w:val="00454391"/>
    <w:rsid w:val="00454812"/>
    <w:rsid w:val="00460E48"/>
    <w:rsid w:val="00461631"/>
    <w:rsid w:val="0046350F"/>
    <w:rsid w:val="0046526C"/>
    <w:rsid w:val="004718B4"/>
    <w:rsid w:val="004740D2"/>
    <w:rsid w:val="00474FE4"/>
    <w:rsid w:val="00476B4C"/>
    <w:rsid w:val="00476CBF"/>
    <w:rsid w:val="00476D09"/>
    <w:rsid w:val="00482F1B"/>
    <w:rsid w:val="00485E74"/>
    <w:rsid w:val="00486905"/>
    <w:rsid w:val="00490E19"/>
    <w:rsid w:val="00491406"/>
    <w:rsid w:val="004932BC"/>
    <w:rsid w:val="004A454D"/>
    <w:rsid w:val="004B04E7"/>
    <w:rsid w:val="004B46A7"/>
    <w:rsid w:val="004B78F5"/>
    <w:rsid w:val="004C0C65"/>
    <w:rsid w:val="004D0CB1"/>
    <w:rsid w:val="004D1E19"/>
    <w:rsid w:val="004D277B"/>
    <w:rsid w:val="004D49BE"/>
    <w:rsid w:val="004D7EE4"/>
    <w:rsid w:val="004E070D"/>
    <w:rsid w:val="004E0E9C"/>
    <w:rsid w:val="004E2EDE"/>
    <w:rsid w:val="004E39C4"/>
    <w:rsid w:val="004F6147"/>
    <w:rsid w:val="00501D45"/>
    <w:rsid w:val="0050282B"/>
    <w:rsid w:val="00505C94"/>
    <w:rsid w:val="005074C6"/>
    <w:rsid w:val="00511729"/>
    <w:rsid w:val="00511B0C"/>
    <w:rsid w:val="0051498B"/>
    <w:rsid w:val="00514BC2"/>
    <w:rsid w:val="005201FC"/>
    <w:rsid w:val="0052036F"/>
    <w:rsid w:val="00521C3B"/>
    <w:rsid w:val="0052665E"/>
    <w:rsid w:val="005276ED"/>
    <w:rsid w:val="00531913"/>
    <w:rsid w:val="0053478A"/>
    <w:rsid w:val="005348CA"/>
    <w:rsid w:val="00541BA8"/>
    <w:rsid w:val="00544E7B"/>
    <w:rsid w:val="005452C1"/>
    <w:rsid w:val="005516BB"/>
    <w:rsid w:val="00562CE1"/>
    <w:rsid w:val="005630E2"/>
    <w:rsid w:val="00564A44"/>
    <w:rsid w:val="0056790E"/>
    <w:rsid w:val="0057015B"/>
    <w:rsid w:val="005701D2"/>
    <w:rsid w:val="005703B0"/>
    <w:rsid w:val="005709DD"/>
    <w:rsid w:val="00572983"/>
    <w:rsid w:val="00573ED2"/>
    <w:rsid w:val="00581114"/>
    <w:rsid w:val="0058438C"/>
    <w:rsid w:val="00584B87"/>
    <w:rsid w:val="00590B2C"/>
    <w:rsid w:val="00593AE3"/>
    <w:rsid w:val="0059464A"/>
    <w:rsid w:val="00595F34"/>
    <w:rsid w:val="005A0B96"/>
    <w:rsid w:val="005A24AD"/>
    <w:rsid w:val="005B48C4"/>
    <w:rsid w:val="005B7608"/>
    <w:rsid w:val="005C06D6"/>
    <w:rsid w:val="005C3937"/>
    <w:rsid w:val="005C54A8"/>
    <w:rsid w:val="005C7BB8"/>
    <w:rsid w:val="005D0E01"/>
    <w:rsid w:val="005D494C"/>
    <w:rsid w:val="005E4965"/>
    <w:rsid w:val="005E7511"/>
    <w:rsid w:val="005F231E"/>
    <w:rsid w:val="005F47F5"/>
    <w:rsid w:val="005F735C"/>
    <w:rsid w:val="00602AA3"/>
    <w:rsid w:val="00605CB8"/>
    <w:rsid w:val="0060611C"/>
    <w:rsid w:val="006105EC"/>
    <w:rsid w:val="006131CB"/>
    <w:rsid w:val="00620F86"/>
    <w:rsid w:val="00622484"/>
    <w:rsid w:val="00623D55"/>
    <w:rsid w:val="00625C0A"/>
    <w:rsid w:val="00631575"/>
    <w:rsid w:val="00640084"/>
    <w:rsid w:val="00640B51"/>
    <w:rsid w:val="006425DA"/>
    <w:rsid w:val="006441A0"/>
    <w:rsid w:val="006448C3"/>
    <w:rsid w:val="006524A5"/>
    <w:rsid w:val="00652780"/>
    <w:rsid w:val="006543FB"/>
    <w:rsid w:val="00654616"/>
    <w:rsid w:val="00657011"/>
    <w:rsid w:val="006610B6"/>
    <w:rsid w:val="00663089"/>
    <w:rsid w:val="00670AD1"/>
    <w:rsid w:val="0067255D"/>
    <w:rsid w:val="00676668"/>
    <w:rsid w:val="00681505"/>
    <w:rsid w:val="00682FBA"/>
    <w:rsid w:val="006A0C53"/>
    <w:rsid w:val="006A1DF7"/>
    <w:rsid w:val="006A4586"/>
    <w:rsid w:val="006B0D72"/>
    <w:rsid w:val="006B2ECD"/>
    <w:rsid w:val="006B4C60"/>
    <w:rsid w:val="006C2875"/>
    <w:rsid w:val="006C2A8D"/>
    <w:rsid w:val="006C6405"/>
    <w:rsid w:val="006D0C26"/>
    <w:rsid w:val="006D1C97"/>
    <w:rsid w:val="006E00E4"/>
    <w:rsid w:val="006E08FA"/>
    <w:rsid w:val="006E158F"/>
    <w:rsid w:val="006E5064"/>
    <w:rsid w:val="006E5668"/>
    <w:rsid w:val="006E642E"/>
    <w:rsid w:val="006E6D44"/>
    <w:rsid w:val="006F08C0"/>
    <w:rsid w:val="006F23C9"/>
    <w:rsid w:val="006F2833"/>
    <w:rsid w:val="006F2AEF"/>
    <w:rsid w:val="0070229E"/>
    <w:rsid w:val="00707276"/>
    <w:rsid w:val="00710719"/>
    <w:rsid w:val="007124D8"/>
    <w:rsid w:val="00715C13"/>
    <w:rsid w:val="00715DA9"/>
    <w:rsid w:val="007203A8"/>
    <w:rsid w:val="007206CE"/>
    <w:rsid w:val="00723DDE"/>
    <w:rsid w:val="007278E1"/>
    <w:rsid w:val="007307A6"/>
    <w:rsid w:val="0073252C"/>
    <w:rsid w:val="0073353C"/>
    <w:rsid w:val="00734F8E"/>
    <w:rsid w:val="00737212"/>
    <w:rsid w:val="007372EE"/>
    <w:rsid w:val="00743718"/>
    <w:rsid w:val="00745D7E"/>
    <w:rsid w:val="007501F6"/>
    <w:rsid w:val="00754930"/>
    <w:rsid w:val="0075504F"/>
    <w:rsid w:val="00755AFA"/>
    <w:rsid w:val="00755B50"/>
    <w:rsid w:val="00771F23"/>
    <w:rsid w:val="00773701"/>
    <w:rsid w:val="007749D7"/>
    <w:rsid w:val="0078057B"/>
    <w:rsid w:val="007811DB"/>
    <w:rsid w:val="007836E3"/>
    <w:rsid w:val="007837B1"/>
    <w:rsid w:val="00785742"/>
    <w:rsid w:val="007867F0"/>
    <w:rsid w:val="0078689A"/>
    <w:rsid w:val="00786E67"/>
    <w:rsid w:val="00787B27"/>
    <w:rsid w:val="0079113A"/>
    <w:rsid w:val="00792199"/>
    <w:rsid w:val="00792383"/>
    <w:rsid w:val="00796737"/>
    <w:rsid w:val="007A0452"/>
    <w:rsid w:val="007A0D96"/>
    <w:rsid w:val="007A4F8A"/>
    <w:rsid w:val="007A5376"/>
    <w:rsid w:val="007A64D4"/>
    <w:rsid w:val="007B12F0"/>
    <w:rsid w:val="007B1749"/>
    <w:rsid w:val="007B363A"/>
    <w:rsid w:val="007B557E"/>
    <w:rsid w:val="007B6D4A"/>
    <w:rsid w:val="007C0026"/>
    <w:rsid w:val="007C1590"/>
    <w:rsid w:val="007C1FEE"/>
    <w:rsid w:val="007C3B00"/>
    <w:rsid w:val="007C6167"/>
    <w:rsid w:val="007D4309"/>
    <w:rsid w:val="007D5D6A"/>
    <w:rsid w:val="007D6B30"/>
    <w:rsid w:val="007D7DB6"/>
    <w:rsid w:val="007E2B47"/>
    <w:rsid w:val="007E2FD7"/>
    <w:rsid w:val="007E37C3"/>
    <w:rsid w:val="007E3FA0"/>
    <w:rsid w:val="007E61E2"/>
    <w:rsid w:val="007E6DB9"/>
    <w:rsid w:val="007F0A8D"/>
    <w:rsid w:val="00801BF7"/>
    <w:rsid w:val="00802FC4"/>
    <w:rsid w:val="00810C26"/>
    <w:rsid w:val="00812A78"/>
    <w:rsid w:val="00813CD7"/>
    <w:rsid w:val="0081501E"/>
    <w:rsid w:val="008160B8"/>
    <w:rsid w:val="00820643"/>
    <w:rsid w:val="0082126F"/>
    <w:rsid w:val="00823489"/>
    <w:rsid w:val="00825BE6"/>
    <w:rsid w:val="00831B56"/>
    <w:rsid w:val="00844D82"/>
    <w:rsid w:val="00846AE1"/>
    <w:rsid w:val="00846E84"/>
    <w:rsid w:val="00850A09"/>
    <w:rsid w:val="00850D65"/>
    <w:rsid w:val="008539C5"/>
    <w:rsid w:val="00856183"/>
    <w:rsid w:val="0085706D"/>
    <w:rsid w:val="00862171"/>
    <w:rsid w:val="00862A16"/>
    <w:rsid w:val="0086611E"/>
    <w:rsid w:val="008678DF"/>
    <w:rsid w:val="00871183"/>
    <w:rsid w:val="008722D7"/>
    <w:rsid w:val="00873201"/>
    <w:rsid w:val="0087363E"/>
    <w:rsid w:val="00886EE5"/>
    <w:rsid w:val="00887174"/>
    <w:rsid w:val="00887FCC"/>
    <w:rsid w:val="00892FC9"/>
    <w:rsid w:val="00895456"/>
    <w:rsid w:val="00897B6B"/>
    <w:rsid w:val="008A0AF7"/>
    <w:rsid w:val="008A3188"/>
    <w:rsid w:val="008A4A0A"/>
    <w:rsid w:val="008A76A5"/>
    <w:rsid w:val="008B13BB"/>
    <w:rsid w:val="008B5A7F"/>
    <w:rsid w:val="008C32A6"/>
    <w:rsid w:val="008C4EF3"/>
    <w:rsid w:val="008D20D1"/>
    <w:rsid w:val="008E08ED"/>
    <w:rsid w:val="008E194A"/>
    <w:rsid w:val="008E557B"/>
    <w:rsid w:val="008F4BD3"/>
    <w:rsid w:val="00900FB6"/>
    <w:rsid w:val="00902FB5"/>
    <w:rsid w:val="00905EFC"/>
    <w:rsid w:val="00906648"/>
    <w:rsid w:val="009109B6"/>
    <w:rsid w:val="009116F1"/>
    <w:rsid w:val="00912F88"/>
    <w:rsid w:val="009165D0"/>
    <w:rsid w:val="0091788D"/>
    <w:rsid w:val="009217A8"/>
    <w:rsid w:val="00922C1F"/>
    <w:rsid w:val="00922D1A"/>
    <w:rsid w:val="0093514C"/>
    <w:rsid w:val="009376B8"/>
    <w:rsid w:val="009414D2"/>
    <w:rsid w:val="009423F4"/>
    <w:rsid w:val="00943022"/>
    <w:rsid w:val="00944F23"/>
    <w:rsid w:val="00947B55"/>
    <w:rsid w:val="009552B2"/>
    <w:rsid w:val="00956A8D"/>
    <w:rsid w:val="00960D32"/>
    <w:rsid w:val="00962726"/>
    <w:rsid w:val="00965603"/>
    <w:rsid w:val="009671EF"/>
    <w:rsid w:val="0096777B"/>
    <w:rsid w:val="009748BB"/>
    <w:rsid w:val="00975E88"/>
    <w:rsid w:val="009846A7"/>
    <w:rsid w:val="00986C84"/>
    <w:rsid w:val="009878C4"/>
    <w:rsid w:val="0099524F"/>
    <w:rsid w:val="009A03C0"/>
    <w:rsid w:val="009A2EBC"/>
    <w:rsid w:val="009A4372"/>
    <w:rsid w:val="009A6B01"/>
    <w:rsid w:val="009B4B2A"/>
    <w:rsid w:val="009B55C8"/>
    <w:rsid w:val="009B6225"/>
    <w:rsid w:val="009B7AF8"/>
    <w:rsid w:val="009C015D"/>
    <w:rsid w:val="009C1381"/>
    <w:rsid w:val="009C3103"/>
    <w:rsid w:val="009C4FBA"/>
    <w:rsid w:val="009C7AAA"/>
    <w:rsid w:val="009D4628"/>
    <w:rsid w:val="009D58D8"/>
    <w:rsid w:val="009D72C2"/>
    <w:rsid w:val="009D7412"/>
    <w:rsid w:val="009D7CDA"/>
    <w:rsid w:val="009E06D0"/>
    <w:rsid w:val="009E3913"/>
    <w:rsid w:val="009E489B"/>
    <w:rsid w:val="009E50BE"/>
    <w:rsid w:val="009E5BC8"/>
    <w:rsid w:val="009F1208"/>
    <w:rsid w:val="009F299F"/>
    <w:rsid w:val="009F5C85"/>
    <w:rsid w:val="009F72B8"/>
    <w:rsid w:val="00A00575"/>
    <w:rsid w:val="00A02E5F"/>
    <w:rsid w:val="00A04BDD"/>
    <w:rsid w:val="00A071EB"/>
    <w:rsid w:val="00A07D6C"/>
    <w:rsid w:val="00A112C1"/>
    <w:rsid w:val="00A12608"/>
    <w:rsid w:val="00A15B28"/>
    <w:rsid w:val="00A16E5D"/>
    <w:rsid w:val="00A22F42"/>
    <w:rsid w:val="00A2695E"/>
    <w:rsid w:val="00A3082A"/>
    <w:rsid w:val="00A31FA4"/>
    <w:rsid w:val="00A329EB"/>
    <w:rsid w:val="00A415AB"/>
    <w:rsid w:val="00A427D4"/>
    <w:rsid w:val="00A44A22"/>
    <w:rsid w:val="00A45D2C"/>
    <w:rsid w:val="00A51E81"/>
    <w:rsid w:val="00A520E9"/>
    <w:rsid w:val="00A55BD9"/>
    <w:rsid w:val="00A6244D"/>
    <w:rsid w:val="00A627F3"/>
    <w:rsid w:val="00A62C80"/>
    <w:rsid w:val="00A645F4"/>
    <w:rsid w:val="00A66ECF"/>
    <w:rsid w:val="00A6706A"/>
    <w:rsid w:val="00A77A07"/>
    <w:rsid w:val="00A815C2"/>
    <w:rsid w:val="00A82679"/>
    <w:rsid w:val="00A845E8"/>
    <w:rsid w:val="00A85557"/>
    <w:rsid w:val="00A90C77"/>
    <w:rsid w:val="00A939FD"/>
    <w:rsid w:val="00A93AD8"/>
    <w:rsid w:val="00A952EB"/>
    <w:rsid w:val="00A95DD8"/>
    <w:rsid w:val="00A97864"/>
    <w:rsid w:val="00AA1CCA"/>
    <w:rsid w:val="00AA5600"/>
    <w:rsid w:val="00AA58E9"/>
    <w:rsid w:val="00AA7C58"/>
    <w:rsid w:val="00AA7FBC"/>
    <w:rsid w:val="00AB03B6"/>
    <w:rsid w:val="00AB09A9"/>
    <w:rsid w:val="00AB24BE"/>
    <w:rsid w:val="00AB2864"/>
    <w:rsid w:val="00AB4407"/>
    <w:rsid w:val="00AC21D9"/>
    <w:rsid w:val="00AC5B87"/>
    <w:rsid w:val="00AD0A97"/>
    <w:rsid w:val="00AD35FD"/>
    <w:rsid w:val="00AD7FC8"/>
    <w:rsid w:val="00AE046D"/>
    <w:rsid w:val="00AE1439"/>
    <w:rsid w:val="00AE1740"/>
    <w:rsid w:val="00AE611C"/>
    <w:rsid w:val="00AE6FD0"/>
    <w:rsid w:val="00AF124A"/>
    <w:rsid w:val="00AF1C75"/>
    <w:rsid w:val="00AF2A73"/>
    <w:rsid w:val="00AF59EA"/>
    <w:rsid w:val="00AF5F94"/>
    <w:rsid w:val="00AF6103"/>
    <w:rsid w:val="00B0016A"/>
    <w:rsid w:val="00B062C2"/>
    <w:rsid w:val="00B077F7"/>
    <w:rsid w:val="00B07E4A"/>
    <w:rsid w:val="00B105D9"/>
    <w:rsid w:val="00B11689"/>
    <w:rsid w:val="00B12B65"/>
    <w:rsid w:val="00B222D0"/>
    <w:rsid w:val="00B230BA"/>
    <w:rsid w:val="00B23722"/>
    <w:rsid w:val="00B252B9"/>
    <w:rsid w:val="00B326BB"/>
    <w:rsid w:val="00B32894"/>
    <w:rsid w:val="00B34020"/>
    <w:rsid w:val="00B370E8"/>
    <w:rsid w:val="00B37EB8"/>
    <w:rsid w:val="00B4028B"/>
    <w:rsid w:val="00B46C0E"/>
    <w:rsid w:val="00B474FB"/>
    <w:rsid w:val="00B51FD7"/>
    <w:rsid w:val="00B544B8"/>
    <w:rsid w:val="00B571A7"/>
    <w:rsid w:val="00B62B36"/>
    <w:rsid w:val="00B65F17"/>
    <w:rsid w:val="00B66EF4"/>
    <w:rsid w:val="00B75426"/>
    <w:rsid w:val="00B75DCC"/>
    <w:rsid w:val="00B809A7"/>
    <w:rsid w:val="00B82409"/>
    <w:rsid w:val="00B8320D"/>
    <w:rsid w:val="00B8493D"/>
    <w:rsid w:val="00B93E15"/>
    <w:rsid w:val="00B96BED"/>
    <w:rsid w:val="00B9716F"/>
    <w:rsid w:val="00B977FA"/>
    <w:rsid w:val="00BA127D"/>
    <w:rsid w:val="00BA2025"/>
    <w:rsid w:val="00BA235D"/>
    <w:rsid w:val="00BB1837"/>
    <w:rsid w:val="00BB19D7"/>
    <w:rsid w:val="00BB1EFB"/>
    <w:rsid w:val="00BB7EBD"/>
    <w:rsid w:val="00BC7B6D"/>
    <w:rsid w:val="00BD20D2"/>
    <w:rsid w:val="00BD43BF"/>
    <w:rsid w:val="00BE2AF1"/>
    <w:rsid w:val="00BE3985"/>
    <w:rsid w:val="00BF1A15"/>
    <w:rsid w:val="00BF23C2"/>
    <w:rsid w:val="00BF341A"/>
    <w:rsid w:val="00BF5E19"/>
    <w:rsid w:val="00C016B4"/>
    <w:rsid w:val="00C01B63"/>
    <w:rsid w:val="00C11A6D"/>
    <w:rsid w:val="00C1301A"/>
    <w:rsid w:val="00C14257"/>
    <w:rsid w:val="00C25912"/>
    <w:rsid w:val="00C32D51"/>
    <w:rsid w:val="00C32FC9"/>
    <w:rsid w:val="00C36C08"/>
    <w:rsid w:val="00C40722"/>
    <w:rsid w:val="00C41150"/>
    <w:rsid w:val="00C46098"/>
    <w:rsid w:val="00C46515"/>
    <w:rsid w:val="00C55C61"/>
    <w:rsid w:val="00C55FC7"/>
    <w:rsid w:val="00C72658"/>
    <w:rsid w:val="00C7480E"/>
    <w:rsid w:val="00C84095"/>
    <w:rsid w:val="00C84F87"/>
    <w:rsid w:val="00C900D3"/>
    <w:rsid w:val="00C943B1"/>
    <w:rsid w:val="00C96C0D"/>
    <w:rsid w:val="00CA1AC3"/>
    <w:rsid w:val="00CB1DFA"/>
    <w:rsid w:val="00CB5993"/>
    <w:rsid w:val="00CC6FD0"/>
    <w:rsid w:val="00CD1975"/>
    <w:rsid w:val="00CD5738"/>
    <w:rsid w:val="00CD65D8"/>
    <w:rsid w:val="00CE0D42"/>
    <w:rsid w:val="00CE2F89"/>
    <w:rsid w:val="00CE4ABC"/>
    <w:rsid w:val="00CF080A"/>
    <w:rsid w:val="00CF1C21"/>
    <w:rsid w:val="00CF3DBD"/>
    <w:rsid w:val="00CF4952"/>
    <w:rsid w:val="00CF5CCF"/>
    <w:rsid w:val="00CF7ED7"/>
    <w:rsid w:val="00D01426"/>
    <w:rsid w:val="00D01B3C"/>
    <w:rsid w:val="00D03058"/>
    <w:rsid w:val="00D0494D"/>
    <w:rsid w:val="00D054B5"/>
    <w:rsid w:val="00D05829"/>
    <w:rsid w:val="00D06691"/>
    <w:rsid w:val="00D06B18"/>
    <w:rsid w:val="00D07AB9"/>
    <w:rsid w:val="00D14376"/>
    <w:rsid w:val="00D17AEE"/>
    <w:rsid w:val="00D20364"/>
    <w:rsid w:val="00D22C72"/>
    <w:rsid w:val="00D25978"/>
    <w:rsid w:val="00D356EE"/>
    <w:rsid w:val="00D42C90"/>
    <w:rsid w:val="00D452AD"/>
    <w:rsid w:val="00D453BC"/>
    <w:rsid w:val="00D53D02"/>
    <w:rsid w:val="00D546AC"/>
    <w:rsid w:val="00D574E4"/>
    <w:rsid w:val="00D61A7B"/>
    <w:rsid w:val="00D625AE"/>
    <w:rsid w:val="00D73E6C"/>
    <w:rsid w:val="00D7485C"/>
    <w:rsid w:val="00D8383F"/>
    <w:rsid w:val="00D83D01"/>
    <w:rsid w:val="00D90672"/>
    <w:rsid w:val="00D92113"/>
    <w:rsid w:val="00D930AF"/>
    <w:rsid w:val="00D95A21"/>
    <w:rsid w:val="00D966E4"/>
    <w:rsid w:val="00D96737"/>
    <w:rsid w:val="00DA799D"/>
    <w:rsid w:val="00DA7EBF"/>
    <w:rsid w:val="00DB04CE"/>
    <w:rsid w:val="00DB1503"/>
    <w:rsid w:val="00DB39D2"/>
    <w:rsid w:val="00DC6496"/>
    <w:rsid w:val="00DD1DDB"/>
    <w:rsid w:val="00DD52B6"/>
    <w:rsid w:val="00DD5E78"/>
    <w:rsid w:val="00DD6012"/>
    <w:rsid w:val="00DE0C35"/>
    <w:rsid w:val="00DE45CF"/>
    <w:rsid w:val="00DE6E71"/>
    <w:rsid w:val="00DE7105"/>
    <w:rsid w:val="00DF1FF6"/>
    <w:rsid w:val="00DF3A81"/>
    <w:rsid w:val="00DF64C3"/>
    <w:rsid w:val="00E06CE9"/>
    <w:rsid w:val="00E07DCA"/>
    <w:rsid w:val="00E10A7B"/>
    <w:rsid w:val="00E15186"/>
    <w:rsid w:val="00E17557"/>
    <w:rsid w:val="00E17575"/>
    <w:rsid w:val="00E23E21"/>
    <w:rsid w:val="00E248E9"/>
    <w:rsid w:val="00E2730D"/>
    <w:rsid w:val="00E27871"/>
    <w:rsid w:val="00E30B8A"/>
    <w:rsid w:val="00E3220D"/>
    <w:rsid w:val="00E35069"/>
    <w:rsid w:val="00E4088B"/>
    <w:rsid w:val="00E43066"/>
    <w:rsid w:val="00E431A5"/>
    <w:rsid w:val="00E4452E"/>
    <w:rsid w:val="00E4735A"/>
    <w:rsid w:val="00E475B7"/>
    <w:rsid w:val="00E53CFA"/>
    <w:rsid w:val="00E56C7F"/>
    <w:rsid w:val="00E63A3C"/>
    <w:rsid w:val="00E65078"/>
    <w:rsid w:val="00E65AFC"/>
    <w:rsid w:val="00E70719"/>
    <w:rsid w:val="00E71084"/>
    <w:rsid w:val="00E72AA7"/>
    <w:rsid w:val="00E73151"/>
    <w:rsid w:val="00E829CA"/>
    <w:rsid w:val="00E83B20"/>
    <w:rsid w:val="00E83F5C"/>
    <w:rsid w:val="00E85638"/>
    <w:rsid w:val="00E901F3"/>
    <w:rsid w:val="00E92186"/>
    <w:rsid w:val="00E937EA"/>
    <w:rsid w:val="00E946AD"/>
    <w:rsid w:val="00E966D4"/>
    <w:rsid w:val="00E97000"/>
    <w:rsid w:val="00EA3B82"/>
    <w:rsid w:val="00EA6073"/>
    <w:rsid w:val="00EA6B61"/>
    <w:rsid w:val="00EA6D10"/>
    <w:rsid w:val="00EB3579"/>
    <w:rsid w:val="00EB5B12"/>
    <w:rsid w:val="00EC2BD1"/>
    <w:rsid w:val="00EC5692"/>
    <w:rsid w:val="00ED1549"/>
    <w:rsid w:val="00ED4CC2"/>
    <w:rsid w:val="00ED57CD"/>
    <w:rsid w:val="00ED595A"/>
    <w:rsid w:val="00ED5A3F"/>
    <w:rsid w:val="00EE442F"/>
    <w:rsid w:val="00EE6C9A"/>
    <w:rsid w:val="00EF0EC1"/>
    <w:rsid w:val="00EF2749"/>
    <w:rsid w:val="00EF44F5"/>
    <w:rsid w:val="00EF47BF"/>
    <w:rsid w:val="00EF5581"/>
    <w:rsid w:val="00EF56E4"/>
    <w:rsid w:val="00EF62A4"/>
    <w:rsid w:val="00EF6C91"/>
    <w:rsid w:val="00EF75C9"/>
    <w:rsid w:val="00F01E54"/>
    <w:rsid w:val="00F04669"/>
    <w:rsid w:val="00F05CE5"/>
    <w:rsid w:val="00F06872"/>
    <w:rsid w:val="00F07B46"/>
    <w:rsid w:val="00F10698"/>
    <w:rsid w:val="00F10C14"/>
    <w:rsid w:val="00F132E2"/>
    <w:rsid w:val="00F13890"/>
    <w:rsid w:val="00F15CA1"/>
    <w:rsid w:val="00F17A5A"/>
    <w:rsid w:val="00F27D01"/>
    <w:rsid w:val="00F33230"/>
    <w:rsid w:val="00F33FA4"/>
    <w:rsid w:val="00F3501F"/>
    <w:rsid w:val="00F44062"/>
    <w:rsid w:val="00F46C6A"/>
    <w:rsid w:val="00F5343E"/>
    <w:rsid w:val="00F62563"/>
    <w:rsid w:val="00F633C7"/>
    <w:rsid w:val="00F74466"/>
    <w:rsid w:val="00F8119E"/>
    <w:rsid w:val="00F835A1"/>
    <w:rsid w:val="00F85BC7"/>
    <w:rsid w:val="00F92A19"/>
    <w:rsid w:val="00F94E18"/>
    <w:rsid w:val="00FA1812"/>
    <w:rsid w:val="00FA6B23"/>
    <w:rsid w:val="00FB13ED"/>
    <w:rsid w:val="00FB267A"/>
    <w:rsid w:val="00FB381B"/>
    <w:rsid w:val="00FC2A98"/>
    <w:rsid w:val="00FC3438"/>
    <w:rsid w:val="00FC39E0"/>
    <w:rsid w:val="00FC52D7"/>
    <w:rsid w:val="00FD0A73"/>
    <w:rsid w:val="00FD4A3D"/>
    <w:rsid w:val="00FD4D18"/>
    <w:rsid w:val="00FD52F1"/>
    <w:rsid w:val="00FE0C56"/>
    <w:rsid w:val="00FE53FE"/>
    <w:rsid w:val="00FE57D6"/>
    <w:rsid w:val="00FE5985"/>
    <w:rsid w:val="00FF077E"/>
    <w:rsid w:val="00FF137E"/>
    <w:rsid w:val="037EE469"/>
    <w:rsid w:val="0FFFAF0D"/>
    <w:rsid w:val="53FF1044"/>
    <w:rsid w:val="5DE163F3"/>
    <w:rsid w:val="5FFD8215"/>
    <w:rsid w:val="659F1FF9"/>
    <w:rsid w:val="6C3F29A5"/>
    <w:rsid w:val="6DF7E0B4"/>
    <w:rsid w:val="6F9FE28E"/>
    <w:rsid w:val="6FECA916"/>
    <w:rsid w:val="75FF6D50"/>
    <w:rsid w:val="979509AE"/>
    <w:rsid w:val="BF7F9404"/>
    <w:rsid w:val="C87FAE48"/>
    <w:rsid w:val="D5BFE7B2"/>
    <w:rsid w:val="DDF7AE76"/>
    <w:rsid w:val="DFFFCE5F"/>
    <w:rsid w:val="E39F2907"/>
    <w:rsid w:val="E3FED615"/>
    <w:rsid w:val="EEEE14CB"/>
    <w:rsid w:val="F4B3415A"/>
    <w:rsid w:val="F65B0681"/>
    <w:rsid w:val="F7BD1689"/>
    <w:rsid w:val="F9DDB2DE"/>
    <w:rsid w:val="FADBFA2E"/>
    <w:rsid w:val="FBFFED53"/>
    <w:rsid w:val="FED5A280"/>
    <w:rsid w:val="FF6FF542"/>
    <w:rsid w:val="FFFFA7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9"/>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First Indent"/>
    <w:basedOn w:val="2"/>
    <w:qFormat/>
    <w:uiPriority w:val="0"/>
    <w:pPr>
      <w:spacing w:line="578" w:lineRule="exact"/>
      <w:ind w:firstLine="420" w:firstLineChars="100"/>
    </w:pPr>
    <w:rPr>
      <w:rFonts w:ascii="Calibri" w:hAnsi="Calibri" w:eastAsia="文星简小标宋" w:cs="Times New Roman"/>
      <w:sz w:val="44"/>
    </w:rPr>
  </w:style>
  <w:style w:type="paragraph" w:styleId="4">
    <w:name w:val="annotation text"/>
    <w:basedOn w:val="1"/>
    <w:link w:val="21"/>
    <w:unhideWhenUsed/>
    <w:qFormat/>
    <w:uiPriority w:val="99"/>
    <w:pPr>
      <w:widowControl/>
      <w:kinsoku w:val="0"/>
      <w:autoSpaceDE w:val="0"/>
      <w:autoSpaceDN w:val="0"/>
      <w:adjustRightInd w:val="0"/>
      <w:snapToGrid w:val="0"/>
      <w:jc w:val="left"/>
      <w:textAlignment w:val="baseline"/>
    </w:pPr>
    <w:rPr>
      <w:rFonts w:ascii="Arial" w:hAnsi="Arial" w:cs="Arial"/>
      <w:snapToGrid w:val="0"/>
      <w:color w:val="000000"/>
      <w:kern w:val="0"/>
      <w:szCs w:val="21"/>
      <w:lang w:eastAsia="en-US"/>
    </w:rPr>
  </w:style>
  <w:style w:type="paragraph" w:styleId="5">
    <w:name w:val="Balloon Text"/>
    <w:basedOn w:val="1"/>
    <w:link w:val="23"/>
    <w:semiHidden/>
    <w:unhideWhenUsed/>
    <w:qFormat/>
    <w:uiPriority w:val="99"/>
    <w:pPr>
      <w:widowControl/>
      <w:kinsoku w:val="0"/>
      <w:autoSpaceDE w:val="0"/>
      <w:autoSpaceDN w:val="0"/>
      <w:adjustRightInd w:val="0"/>
      <w:snapToGrid w:val="0"/>
      <w:jc w:val="left"/>
      <w:textAlignment w:val="baseline"/>
    </w:pPr>
    <w:rPr>
      <w:rFonts w:ascii="Arial" w:hAnsi="Arial" w:cs="Arial"/>
      <w:snapToGrid w:val="0"/>
      <w:color w:val="000000"/>
      <w:kern w:val="0"/>
      <w:sz w:val="18"/>
      <w:szCs w:val="18"/>
      <w:lang w:eastAsia="en-US"/>
    </w:rPr>
  </w:style>
  <w:style w:type="paragraph" w:styleId="6">
    <w:name w:val="footer"/>
    <w:basedOn w:val="1"/>
    <w:next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4"/>
    <w:next w:val="4"/>
    <w:link w:val="22"/>
    <w:semiHidden/>
    <w:unhideWhenUsed/>
    <w:qFormat/>
    <w:uiPriority w:val="99"/>
    <w:rPr>
      <w:b/>
      <w:bCs/>
    </w:rPr>
  </w:style>
  <w:style w:type="table" w:styleId="11">
    <w:name w:val="Table Grid"/>
    <w:basedOn w:val="10"/>
    <w:qFormat/>
    <w:uiPriority w:val="59"/>
    <w:rPr>
      <w:rFonts w:ascii="宋体" w:hAnsi="宋体"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7"/>
    <w:qFormat/>
    <w:uiPriority w:val="99"/>
    <w:rPr>
      <w:sz w:val="18"/>
      <w:szCs w:val="18"/>
    </w:rPr>
  </w:style>
  <w:style w:type="character" w:customStyle="1" w:styleId="15">
    <w:name w:val="页脚 字符"/>
    <w:basedOn w:val="12"/>
    <w:link w:val="6"/>
    <w:qFormat/>
    <w:uiPriority w:val="99"/>
    <w:rPr>
      <w:sz w:val="18"/>
      <w:szCs w:val="18"/>
    </w:rPr>
  </w:style>
  <w:style w:type="paragraph" w:styleId="16">
    <w:name w:val="List Paragraph"/>
    <w:basedOn w:val="1"/>
    <w:qFormat/>
    <w:uiPriority w:val="34"/>
    <w:pPr>
      <w:ind w:firstLine="420" w:firstLineChars="200"/>
    </w:p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 w:type="table" w:customStyle="1" w:styleId="18">
    <w:name w:val="Table Normal"/>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 w:type="character" w:customStyle="1" w:styleId="19">
    <w:name w:val="正文文本 字符"/>
    <w:basedOn w:val="12"/>
    <w:link w:val="2"/>
    <w:semiHidden/>
    <w:qFormat/>
    <w:uiPriority w:val="0"/>
    <w:rPr>
      <w:rFonts w:ascii="Arial" w:hAnsi="Arial" w:eastAsia="Arial" w:cs="Arial"/>
      <w:snapToGrid w:val="0"/>
      <w:color w:val="000000"/>
      <w:kern w:val="0"/>
      <w:szCs w:val="21"/>
      <w:lang w:eastAsia="en-US"/>
    </w:rPr>
  </w:style>
  <w:style w:type="paragraph" w:customStyle="1" w:styleId="20">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9"/>
      <w:szCs w:val="19"/>
      <w:lang w:eastAsia="en-US"/>
    </w:rPr>
  </w:style>
  <w:style w:type="character" w:customStyle="1" w:styleId="21">
    <w:name w:val="批注文字 字符"/>
    <w:basedOn w:val="12"/>
    <w:link w:val="4"/>
    <w:qFormat/>
    <w:uiPriority w:val="99"/>
    <w:rPr>
      <w:rFonts w:ascii="Arial" w:hAnsi="Arial" w:cs="Arial"/>
      <w:snapToGrid w:val="0"/>
      <w:color w:val="000000"/>
      <w:kern w:val="0"/>
      <w:szCs w:val="21"/>
      <w:lang w:eastAsia="en-US"/>
    </w:rPr>
  </w:style>
  <w:style w:type="character" w:customStyle="1" w:styleId="22">
    <w:name w:val="批注主题 字符"/>
    <w:basedOn w:val="21"/>
    <w:link w:val="9"/>
    <w:semiHidden/>
    <w:qFormat/>
    <w:uiPriority w:val="99"/>
    <w:rPr>
      <w:rFonts w:ascii="Arial" w:hAnsi="Arial" w:cs="Arial"/>
      <w:b/>
      <w:bCs/>
      <w:snapToGrid w:val="0"/>
      <w:color w:val="000000"/>
      <w:kern w:val="0"/>
      <w:szCs w:val="21"/>
      <w:lang w:eastAsia="en-US"/>
    </w:rPr>
  </w:style>
  <w:style w:type="character" w:customStyle="1" w:styleId="23">
    <w:name w:val="批注框文本 字符"/>
    <w:basedOn w:val="12"/>
    <w:link w:val="5"/>
    <w:semiHidden/>
    <w:qFormat/>
    <w:uiPriority w:val="99"/>
    <w:rPr>
      <w:rFonts w:ascii="Arial" w:hAnsi="Arial" w:cs="Arial"/>
      <w:snapToGrid w:val="0"/>
      <w:color w:val="000000"/>
      <w:kern w:val="0"/>
      <w:sz w:val="18"/>
      <w:szCs w:val="18"/>
      <w:lang w:eastAsia="en-US"/>
    </w:rPr>
  </w:style>
  <w:style w:type="paragraph" w:customStyle="1" w:styleId="24">
    <w:name w:val="列出段落1"/>
    <w:basedOn w:val="1"/>
    <w:next w:val="16"/>
    <w:unhideWhenUsed/>
    <w:qFormat/>
    <w:uiPriority w:val="34"/>
    <w:pPr>
      <w:ind w:firstLine="420" w:firstLineChars="200"/>
    </w:pPr>
    <w:rPr>
      <w:rFonts w:ascii="Calibri" w:hAnsi="Calibri" w:cs="Times New Roman"/>
      <w:szCs w:val="24"/>
    </w:rPr>
  </w:style>
  <w:style w:type="paragraph" w:customStyle="1" w:styleId="25">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4892</Words>
  <Characters>4959</Characters>
  <Lines>42</Lines>
  <Paragraphs>11</Paragraphs>
  <TotalTime>10</TotalTime>
  <ScaleCrop>false</ScaleCrop>
  <LinksUpToDate>false</LinksUpToDate>
  <CharactersWithSpaces>5691</CharactersWithSpaces>
  <Application>WPS Office WWO_wpscloud_20240613011648-2fb41e57ea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2024-09-02T05:48:00Z</dcterms:created>
  <dc:creator>User</dc:creator>
  <cp:lastModifiedBy>zjw</cp:lastModifiedBy>
  <cp:lastPrinted>2024-07-14T06:45:00Z</cp:lastPrinted>
  <dcterms:modified xsi:type="dcterms:W3CDTF">2024-09-20T15:07:22Z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84EC2A6D23930E1D5394D16622C5180B</vt:lpwstr>
  </property>
</Properties>
</file>