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4C9E4D">
      <w:pPr>
        <w:spacing w:line="240" w:lineRule="auto"/>
        <w:jc w:val="left"/>
        <w:outlineLvl w:val="0"/>
        <w:rPr>
          <w:rFonts w:hint="default" w:ascii="仿宋" w:hAnsi="仿宋" w:eastAsia="仿宋" w:cs="Times New Roman"/>
          <w:sz w:val="32"/>
          <w:szCs w:val="32"/>
          <w:lang w:val="en-US" w:eastAsia="zh-CN"/>
        </w:rPr>
      </w:pPr>
      <w:r>
        <w:rPr>
          <w:rFonts w:hint="eastAsia" w:ascii="仿宋" w:hAnsi="仿宋" w:eastAsia="仿宋" w:cs="Times New Roman"/>
          <w:sz w:val="32"/>
          <w:szCs w:val="32"/>
          <w:lang w:eastAsia="zh-CN"/>
        </w:rPr>
        <w:t>附件</w:t>
      </w:r>
      <w:r>
        <w:rPr>
          <w:rFonts w:hint="eastAsia" w:ascii="仿宋" w:hAnsi="仿宋" w:eastAsia="仿宋" w:cs="Times New Roman"/>
          <w:sz w:val="32"/>
          <w:szCs w:val="32"/>
          <w:lang w:val="en-US" w:eastAsia="zh-CN"/>
        </w:rPr>
        <w:t>1</w:t>
      </w:r>
    </w:p>
    <w:p w14:paraId="3464841C">
      <w:pPr>
        <w:pStyle w:val="14"/>
        <w:rPr>
          <w:rFonts w:cs="Times New Roman"/>
          <w:b/>
          <w:bCs/>
          <w:sz w:val="44"/>
          <w:szCs w:val="44"/>
        </w:rPr>
      </w:pPr>
    </w:p>
    <w:p w14:paraId="5AF7CC54">
      <w:pPr>
        <w:pStyle w:val="15"/>
      </w:pPr>
    </w:p>
    <w:p w14:paraId="32915442">
      <w:pPr>
        <w:snapToGrid w:val="0"/>
        <w:spacing w:line="240" w:lineRule="auto"/>
        <w:jc w:val="center"/>
        <w:rPr>
          <w:rFonts w:eastAsia="黑体" w:cstheme="minorBidi"/>
          <w:sz w:val="48"/>
          <w:szCs w:val="48"/>
        </w:rPr>
      </w:pPr>
    </w:p>
    <w:p w14:paraId="5AA791CB">
      <w:pPr>
        <w:snapToGrid w:val="0"/>
        <w:spacing w:line="240" w:lineRule="auto"/>
        <w:jc w:val="center"/>
        <w:rPr>
          <w:rFonts w:eastAsia="黑体" w:cstheme="minorBidi"/>
          <w:sz w:val="48"/>
          <w:szCs w:val="48"/>
        </w:rPr>
      </w:pPr>
    </w:p>
    <w:p w14:paraId="73938624">
      <w:pPr>
        <w:snapToGrid w:val="0"/>
        <w:spacing w:line="240" w:lineRule="auto"/>
        <w:jc w:val="center"/>
        <w:rPr>
          <w:rFonts w:eastAsia="黑体" w:cstheme="minorBidi"/>
          <w:sz w:val="48"/>
          <w:szCs w:val="48"/>
        </w:rPr>
      </w:pPr>
    </w:p>
    <w:p w14:paraId="60767F85">
      <w:pPr>
        <w:snapToGrid w:val="0"/>
        <w:spacing w:line="240" w:lineRule="auto"/>
        <w:jc w:val="center"/>
        <w:rPr>
          <w:rFonts w:eastAsia="黑体" w:cstheme="minorBidi"/>
          <w:sz w:val="48"/>
          <w:szCs w:val="48"/>
        </w:rPr>
      </w:pPr>
      <w:r>
        <w:rPr>
          <w:rFonts w:hint="eastAsia" w:eastAsia="黑体" w:cstheme="minorBidi"/>
          <w:sz w:val="48"/>
          <w:szCs w:val="48"/>
        </w:rPr>
        <w:t>房屋建筑工程投资估算和设计概算</w:t>
      </w:r>
    </w:p>
    <w:p w14:paraId="62621ECE">
      <w:pPr>
        <w:snapToGrid w:val="0"/>
        <w:spacing w:line="240" w:lineRule="auto"/>
        <w:jc w:val="center"/>
        <w:rPr>
          <w:rFonts w:eastAsia="黑体" w:cstheme="minorBidi"/>
          <w:sz w:val="48"/>
          <w:szCs w:val="48"/>
        </w:rPr>
      </w:pPr>
      <w:r>
        <w:rPr>
          <w:rFonts w:hint="eastAsia" w:eastAsia="黑体" w:cstheme="minorBidi"/>
          <w:sz w:val="48"/>
          <w:szCs w:val="48"/>
        </w:rPr>
        <w:t>编制指南</w:t>
      </w:r>
    </w:p>
    <w:p w14:paraId="336E4C40">
      <w:pPr>
        <w:pStyle w:val="27"/>
        <w:jc w:val="center"/>
        <w:rPr>
          <w:rFonts w:ascii="Times New Roman" w:hAnsi="Times New Roman" w:eastAsia="黑体"/>
          <w:sz w:val="32"/>
          <w:szCs w:val="32"/>
        </w:rPr>
      </w:pPr>
      <w:bookmarkStart w:id="565" w:name="_GoBack"/>
      <w:bookmarkEnd w:id="565"/>
      <w:r>
        <w:rPr>
          <w:rFonts w:hint="eastAsia" w:eastAsia="黑体" w:cstheme="minorBidi"/>
          <w:sz w:val="48"/>
          <w:szCs w:val="48"/>
        </w:rPr>
        <w:t>（征求意见稿）</w:t>
      </w:r>
      <w:r>
        <w:rPr>
          <w:rFonts w:hint="eastAsia" w:ascii="Times New Roman" w:hAnsi="Times New Roman" w:eastAsia="黑体"/>
          <w:sz w:val="32"/>
          <w:szCs w:val="32"/>
        </w:rPr>
        <w:t xml:space="preserve"> </w:t>
      </w:r>
    </w:p>
    <w:p w14:paraId="3F7CAC37">
      <w:pPr>
        <w:pStyle w:val="27"/>
        <w:jc w:val="center"/>
        <w:rPr>
          <w:rFonts w:ascii="Times New Roman" w:hAnsi="Times New Roman" w:eastAsia="黑体"/>
          <w:sz w:val="32"/>
          <w:szCs w:val="32"/>
        </w:rPr>
      </w:pPr>
    </w:p>
    <w:p w14:paraId="7DB83D54">
      <w:pPr>
        <w:pStyle w:val="27"/>
        <w:jc w:val="center"/>
        <w:rPr>
          <w:rFonts w:ascii="Times New Roman" w:hAnsi="Times New Roman" w:eastAsia="黑体"/>
          <w:sz w:val="32"/>
          <w:szCs w:val="32"/>
        </w:rPr>
      </w:pPr>
    </w:p>
    <w:p w14:paraId="639CD1F7">
      <w:pPr>
        <w:pStyle w:val="27"/>
        <w:jc w:val="center"/>
        <w:rPr>
          <w:rFonts w:ascii="Times New Roman" w:hAnsi="Times New Roman" w:eastAsia="黑体"/>
          <w:sz w:val="32"/>
          <w:szCs w:val="32"/>
        </w:rPr>
      </w:pPr>
    </w:p>
    <w:p w14:paraId="61B3E7AF">
      <w:pPr>
        <w:pStyle w:val="27"/>
        <w:jc w:val="center"/>
        <w:rPr>
          <w:rFonts w:ascii="Times New Roman" w:hAnsi="Times New Roman" w:eastAsia="黑体"/>
          <w:sz w:val="32"/>
          <w:szCs w:val="32"/>
        </w:rPr>
      </w:pPr>
    </w:p>
    <w:p w14:paraId="2D824C28">
      <w:pPr>
        <w:pStyle w:val="27"/>
        <w:jc w:val="center"/>
        <w:rPr>
          <w:rFonts w:ascii="Times New Roman" w:hAnsi="Times New Roman" w:eastAsia="黑体"/>
          <w:sz w:val="32"/>
          <w:szCs w:val="32"/>
        </w:rPr>
      </w:pPr>
    </w:p>
    <w:p w14:paraId="3935F2F2">
      <w:pPr>
        <w:pStyle w:val="27"/>
        <w:jc w:val="center"/>
        <w:rPr>
          <w:rFonts w:ascii="Times New Roman" w:hAnsi="Times New Roman" w:eastAsia="黑体"/>
          <w:sz w:val="32"/>
          <w:szCs w:val="32"/>
        </w:rPr>
      </w:pPr>
    </w:p>
    <w:p w14:paraId="423917C0">
      <w:pPr>
        <w:pStyle w:val="27"/>
        <w:rPr>
          <w:rFonts w:ascii="Times New Roman" w:hAnsi="Times New Roman" w:cs="Times New Roman"/>
          <w:sz w:val="36"/>
          <w:szCs w:val="36"/>
        </w:rPr>
      </w:pPr>
    </w:p>
    <w:p w14:paraId="25F7156C">
      <w:pPr>
        <w:pStyle w:val="27"/>
        <w:ind w:firstLine="0"/>
        <w:rPr>
          <w:rFonts w:ascii="Times New Roman" w:hAnsi="Times New Roman" w:cs="Times New Roman"/>
          <w:sz w:val="36"/>
          <w:szCs w:val="36"/>
        </w:rPr>
      </w:pPr>
    </w:p>
    <w:p w14:paraId="0EFB7D81">
      <w:pPr>
        <w:pStyle w:val="27"/>
        <w:rPr>
          <w:rFonts w:ascii="Times New Roman" w:hAnsi="Times New Roman" w:cs="Times New Roman"/>
          <w:sz w:val="36"/>
          <w:szCs w:val="36"/>
        </w:rPr>
      </w:pPr>
    </w:p>
    <w:p w14:paraId="0E55BB2C">
      <w:pPr>
        <w:pStyle w:val="27"/>
        <w:ind w:firstLine="0"/>
        <w:rPr>
          <w:rFonts w:ascii="Times New Roman" w:hAnsi="Times New Roman" w:cs="Times New Roman"/>
          <w:sz w:val="36"/>
          <w:szCs w:val="36"/>
        </w:rPr>
      </w:pPr>
    </w:p>
    <w:p w14:paraId="705DFE99">
      <w:pPr>
        <w:adjustRightInd w:val="0"/>
        <w:snapToGrid w:val="0"/>
        <w:jc w:val="left"/>
        <w:rPr>
          <w:rFonts w:ascii="Times New Roman" w:hAnsi="Times New Roman" w:cs="Times New Roman"/>
          <w:b/>
          <w:bCs/>
          <w:sz w:val="44"/>
          <w:szCs w:val="44"/>
        </w:rPr>
      </w:pPr>
    </w:p>
    <w:p w14:paraId="00906B9E">
      <w:pPr>
        <w:pStyle w:val="27"/>
        <w:rPr>
          <w:rFonts w:ascii="Times New Roman" w:hAnsi="Times New Roman" w:cs="Times New Roman"/>
          <w:b/>
          <w:bCs/>
          <w:sz w:val="44"/>
          <w:szCs w:val="44"/>
        </w:rPr>
      </w:pPr>
    </w:p>
    <w:p w14:paraId="1899387B">
      <w:pPr>
        <w:pStyle w:val="27"/>
        <w:rPr>
          <w:rFonts w:ascii="Times New Roman" w:hAnsi="Times New Roman" w:cs="Times New Roman"/>
          <w:b/>
          <w:bCs/>
          <w:sz w:val="44"/>
          <w:szCs w:val="44"/>
        </w:rPr>
      </w:pPr>
    </w:p>
    <w:p w14:paraId="374AA7F1">
      <w:pPr>
        <w:pStyle w:val="27"/>
        <w:rPr>
          <w:rFonts w:ascii="Times New Roman" w:hAnsi="Times New Roman" w:cs="Times New Roman"/>
          <w:b/>
          <w:bCs/>
          <w:sz w:val="44"/>
          <w:szCs w:val="44"/>
        </w:rPr>
      </w:pPr>
    </w:p>
    <w:p w14:paraId="1B13A65C">
      <w:pPr>
        <w:pStyle w:val="14"/>
        <w:rPr>
          <w:rFonts w:cs="Times New Roman"/>
          <w:b/>
          <w:bCs/>
          <w:sz w:val="44"/>
          <w:szCs w:val="44"/>
        </w:rPr>
      </w:pPr>
    </w:p>
    <w:p w14:paraId="318177B0">
      <w:pPr>
        <w:pStyle w:val="15"/>
      </w:pPr>
    </w:p>
    <w:p w14:paraId="769BC1AA">
      <w:pPr>
        <w:pStyle w:val="3"/>
        <w:rPr>
          <w:rFonts w:eastAsia="黑体" w:cs="黑体"/>
          <w:sz w:val="48"/>
          <w:szCs w:val="48"/>
        </w:rPr>
      </w:pPr>
      <w:r>
        <w:rPr>
          <w:rFonts w:hint="eastAsia" w:eastAsia="黑体" w:cs="黑体"/>
          <w:sz w:val="48"/>
          <w:szCs w:val="48"/>
        </w:rPr>
        <w:t>第一篇：房屋建筑工程投资估算</w:t>
      </w:r>
    </w:p>
    <w:p w14:paraId="1E98A8A6">
      <w:pPr>
        <w:pStyle w:val="3"/>
        <w:rPr>
          <w:rFonts w:eastAsia="黑体" w:cs="黑体"/>
          <w:sz w:val="48"/>
          <w:szCs w:val="48"/>
        </w:rPr>
      </w:pPr>
      <w:r>
        <w:rPr>
          <w:rFonts w:hint="eastAsia" w:eastAsia="黑体" w:cs="黑体"/>
          <w:sz w:val="48"/>
          <w:szCs w:val="48"/>
        </w:rPr>
        <w:t>编制指南</w:t>
      </w:r>
    </w:p>
    <w:p w14:paraId="003879CF">
      <w:pPr>
        <w:pStyle w:val="27"/>
        <w:jc w:val="center"/>
        <w:rPr>
          <w:rFonts w:ascii="Times New Roman" w:hAnsi="Times New Roman" w:eastAsia="黑体"/>
          <w:sz w:val="32"/>
          <w:szCs w:val="32"/>
        </w:rPr>
      </w:pPr>
      <w:r>
        <w:rPr>
          <w:rFonts w:hint="eastAsia" w:ascii="Times New Roman" w:hAnsi="Times New Roman" w:eastAsia="黑体"/>
          <w:sz w:val="32"/>
          <w:szCs w:val="32"/>
        </w:rPr>
        <w:t xml:space="preserve"> </w:t>
      </w:r>
    </w:p>
    <w:p w14:paraId="1FC9E34C">
      <w:pPr>
        <w:pStyle w:val="27"/>
        <w:jc w:val="center"/>
        <w:rPr>
          <w:rFonts w:ascii="Times New Roman" w:hAnsi="Times New Roman" w:eastAsia="黑体"/>
          <w:sz w:val="32"/>
          <w:szCs w:val="32"/>
        </w:rPr>
      </w:pPr>
    </w:p>
    <w:p w14:paraId="5BF23980">
      <w:pPr>
        <w:pStyle w:val="27"/>
        <w:jc w:val="center"/>
        <w:rPr>
          <w:rFonts w:ascii="Times New Roman" w:hAnsi="Times New Roman" w:eastAsia="黑体"/>
          <w:sz w:val="32"/>
          <w:szCs w:val="32"/>
        </w:rPr>
      </w:pPr>
    </w:p>
    <w:p w14:paraId="30EA0196">
      <w:pPr>
        <w:pStyle w:val="27"/>
        <w:jc w:val="center"/>
        <w:rPr>
          <w:rFonts w:ascii="Times New Roman" w:hAnsi="Times New Roman" w:eastAsia="黑体"/>
          <w:sz w:val="32"/>
          <w:szCs w:val="32"/>
        </w:rPr>
      </w:pPr>
    </w:p>
    <w:p w14:paraId="4CC9D846">
      <w:pPr>
        <w:pStyle w:val="27"/>
        <w:jc w:val="center"/>
        <w:rPr>
          <w:rFonts w:ascii="Times New Roman" w:hAnsi="Times New Roman" w:eastAsia="黑体"/>
          <w:sz w:val="32"/>
          <w:szCs w:val="32"/>
        </w:rPr>
      </w:pPr>
    </w:p>
    <w:p w14:paraId="2F923D96">
      <w:pPr>
        <w:pStyle w:val="27"/>
        <w:jc w:val="center"/>
        <w:rPr>
          <w:rFonts w:ascii="Times New Roman" w:hAnsi="Times New Roman" w:eastAsia="黑体"/>
          <w:sz w:val="32"/>
          <w:szCs w:val="32"/>
        </w:rPr>
      </w:pPr>
    </w:p>
    <w:p w14:paraId="59B0ABB7">
      <w:pPr>
        <w:pStyle w:val="27"/>
        <w:jc w:val="center"/>
        <w:rPr>
          <w:rFonts w:ascii="Times New Roman" w:hAnsi="Times New Roman" w:eastAsia="黑体"/>
          <w:sz w:val="32"/>
          <w:szCs w:val="32"/>
        </w:rPr>
      </w:pPr>
    </w:p>
    <w:p w14:paraId="7995CBF5">
      <w:pPr>
        <w:pStyle w:val="27"/>
        <w:rPr>
          <w:rFonts w:ascii="Times New Roman" w:hAnsi="Times New Roman" w:cs="Times New Roman"/>
          <w:sz w:val="36"/>
          <w:szCs w:val="36"/>
        </w:rPr>
      </w:pPr>
    </w:p>
    <w:p w14:paraId="33E803AA">
      <w:pPr>
        <w:pStyle w:val="27"/>
        <w:ind w:firstLine="0"/>
        <w:rPr>
          <w:rFonts w:ascii="Times New Roman" w:hAnsi="Times New Roman" w:cs="Times New Roman"/>
          <w:sz w:val="36"/>
          <w:szCs w:val="36"/>
        </w:rPr>
      </w:pPr>
    </w:p>
    <w:p w14:paraId="5D31AE5B">
      <w:pPr>
        <w:pStyle w:val="27"/>
        <w:rPr>
          <w:rFonts w:ascii="Times New Roman" w:hAnsi="Times New Roman" w:cs="Times New Roman"/>
          <w:sz w:val="36"/>
          <w:szCs w:val="36"/>
        </w:rPr>
      </w:pPr>
    </w:p>
    <w:p w14:paraId="548927C9">
      <w:pPr>
        <w:pStyle w:val="27"/>
        <w:ind w:firstLine="0"/>
        <w:rPr>
          <w:rFonts w:ascii="Times New Roman" w:hAnsi="Times New Roman" w:cs="Times New Roman"/>
          <w:sz w:val="36"/>
          <w:szCs w:val="36"/>
        </w:rPr>
      </w:pPr>
    </w:p>
    <w:p w14:paraId="1A633401">
      <w:pPr>
        <w:pStyle w:val="27"/>
        <w:ind w:firstLine="0"/>
        <w:rPr>
          <w:rFonts w:ascii="Times New Roman" w:hAnsi="Times New Roman" w:cs="Times New Roman"/>
        </w:rPr>
      </w:pPr>
    </w:p>
    <w:p w14:paraId="135915C1">
      <w:pPr>
        <w:pStyle w:val="27"/>
        <w:rPr>
          <w:rFonts w:ascii="Times New Roman" w:hAnsi="Times New Roman" w:cs="Times New Roman"/>
        </w:rPr>
        <w:sectPr>
          <w:pgSz w:w="11906" w:h="16838"/>
          <w:pgMar w:top="1440" w:right="1800" w:bottom="1440" w:left="1800" w:header="851" w:footer="512" w:gutter="0"/>
          <w:pgNumType w:fmt="upperRoman" w:start="1"/>
          <w:cols w:space="425" w:num="1"/>
          <w:docGrid w:type="lines" w:linePitch="312" w:charSpace="0"/>
        </w:sectPr>
      </w:pPr>
    </w:p>
    <w:p w14:paraId="3FCFEE4E">
      <w:pPr>
        <w:widowControl/>
        <w:jc w:val="center"/>
        <w:rPr>
          <w:rFonts w:ascii="宋体" w:hAnsi="宋体"/>
          <w:b/>
          <w:kern w:val="0"/>
          <w:sz w:val="32"/>
          <w:szCs w:val="32"/>
        </w:rPr>
      </w:pPr>
    </w:p>
    <w:p w14:paraId="70B4068E">
      <w:pPr>
        <w:pStyle w:val="27"/>
        <w:ind w:firstLine="0"/>
        <w:jc w:val="center"/>
        <w:rPr>
          <w:rFonts w:ascii="Times New Roman" w:hAnsi="Times New Roman" w:cs="Times New Roman"/>
          <w:sz w:val="32"/>
          <w:szCs w:val="28"/>
        </w:rPr>
      </w:pPr>
      <w:r>
        <w:rPr>
          <w:rFonts w:ascii="Times New Roman" w:hAnsi="Times New Roman" w:cs="Times New Roman"/>
          <w:sz w:val="32"/>
          <w:szCs w:val="28"/>
        </w:rPr>
        <w:t>目  录</w:t>
      </w:r>
    </w:p>
    <w:p w14:paraId="384CB120">
      <w:pPr>
        <w:pStyle w:val="15"/>
        <w:tabs>
          <w:tab w:val="right" w:leader="dot" w:pos="8306"/>
        </w:tabs>
      </w:pPr>
      <w:r>
        <w:rPr>
          <w:rFonts w:ascii="Times New Roman" w:hAnsi="Times New Roman" w:cs="Times New Roman"/>
        </w:rPr>
        <w:fldChar w:fldCharType="begin"/>
      </w:r>
      <w:r>
        <w:rPr>
          <w:rFonts w:ascii="Times New Roman" w:hAnsi="Times New Roman" w:cs="Times New Roman"/>
        </w:rPr>
        <w:instrText xml:space="preserve">TOC \o "1-2" \h \u </w:instrText>
      </w:r>
      <w:r>
        <w:rPr>
          <w:rFonts w:ascii="Times New Roman" w:hAnsi="Times New Roman" w:cs="Times New Roman"/>
        </w:rPr>
        <w:fldChar w:fldCharType="separate"/>
      </w:r>
      <w:r>
        <w:fldChar w:fldCharType="begin"/>
      </w:r>
      <w:r>
        <w:instrText xml:space="preserve"> HYPERLINK \l "_Toc1508" </w:instrText>
      </w:r>
      <w:r>
        <w:fldChar w:fldCharType="separate"/>
      </w:r>
      <w:r>
        <w:rPr>
          <w:rFonts w:hint="eastAsia" w:eastAsia="黑体" w:cs="黑体"/>
        </w:rPr>
        <w:t>1</w:t>
      </w:r>
      <w:r>
        <w:rPr>
          <w:rFonts w:hint="eastAsia" w:cs="Times New Roman"/>
        </w:rPr>
        <w:t xml:space="preserve"> </w:t>
      </w:r>
      <w:r>
        <w:rPr>
          <w:rFonts w:ascii="Times New Roman" w:hAnsi="Times New Roman" w:cs="Times New Roman"/>
        </w:rPr>
        <w:t>总</w:t>
      </w:r>
      <w:r>
        <w:rPr>
          <w:rFonts w:hint="eastAsia" w:cs="Times New Roman"/>
        </w:rPr>
        <w:t xml:space="preserve">   </w:t>
      </w:r>
      <w:r>
        <w:rPr>
          <w:rFonts w:ascii="Times New Roman" w:hAnsi="Times New Roman" w:cs="Times New Roman"/>
        </w:rPr>
        <w:t>则</w:t>
      </w:r>
      <w:r>
        <w:tab/>
      </w:r>
      <w:r>
        <w:fldChar w:fldCharType="begin"/>
      </w:r>
      <w:r>
        <w:instrText xml:space="preserve"> PAGEREF _Toc1508 \h </w:instrText>
      </w:r>
      <w:r>
        <w:fldChar w:fldCharType="separate"/>
      </w:r>
      <w:r>
        <w:t>1</w:t>
      </w:r>
      <w:r>
        <w:fldChar w:fldCharType="end"/>
      </w:r>
      <w:r>
        <w:fldChar w:fldCharType="end"/>
      </w:r>
    </w:p>
    <w:p w14:paraId="0E3FF36D">
      <w:pPr>
        <w:pStyle w:val="15"/>
        <w:tabs>
          <w:tab w:val="right" w:leader="dot" w:pos="8306"/>
        </w:tabs>
      </w:pPr>
      <w:r>
        <w:fldChar w:fldCharType="begin"/>
      </w:r>
      <w:r>
        <w:instrText xml:space="preserve"> HYPERLINK \l "_Toc27657" </w:instrText>
      </w:r>
      <w:r>
        <w:fldChar w:fldCharType="separate"/>
      </w:r>
      <w:r>
        <w:t>2 术</w:t>
      </w:r>
      <w:r>
        <w:rPr>
          <w:rFonts w:hint="eastAsia"/>
        </w:rPr>
        <w:t xml:space="preserve">   </w:t>
      </w:r>
      <w:r>
        <w:t>语</w:t>
      </w:r>
      <w:r>
        <w:tab/>
      </w:r>
      <w:r>
        <w:fldChar w:fldCharType="begin"/>
      </w:r>
      <w:r>
        <w:instrText xml:space="preserve"> PAGEREF _Toc27657 \h </w:instrText>
      </w:r>
      <w:r>
        <w:fldChar w:fldCharType="separate"/>
      </w:r>
      <w:r>
        <w:t>2</w:t>
      </w:r>
      <w:r>
        <w:fldChar w:fldCharType="end"/>
      </w:r>
      <w:r>
        <w:fldChar w:fldCharType="end"/>
      </w:r>
    </w:p>
    <w:p w14:paraId="38BE45A2">
      <w:pPr>
        <w:pStyle w:val="15"/>
        <w:tabs>
          <w:tab w:val="right" w:leader="dot" w:pos="8306"/>
        </w:tabs>
      </w:pPr>
      <w:r>
        <w:fldChar w:fldCharType="begin"/>
      </w:r>
      <w:r>
        <w:instrText xml:space="preserve"> HYPERLINK \l "_Toc17343" </w:instrText>
      </w:r>
      <w:r>
        <w:fldChar w:fldCharType="separate"/>
      </w:r>
      <w:r>
        <w:t xml:space="preserve">3 </w:t>
      </w:r>
      <w:r>
        <w:rPr>
          <w:rFonts w:hint="eastAsia"/>
        </w:rPr>
        <w:t>基本规定</w:t>
      </w:r>
      <w:r>
        <w:tab/>
      </w:r>
      <w:r>
        <w:fldChar w:fldCharType="begin"/>
      </w:r>
      <w:r>
        <w:instrText xml:space="preserve"> PAGEREF _Toc17343 \h </w:instrText>
      </w:r>
      <w:r>
        <w:fldChar w:fldCharType="separate"/>
      </w:r>
      <w:r>
        <w:t>4</w:t>
      </w:r>
      <w:r>
        <w:fldChar w:fldCharType="end"/>
      </w:r>
      <w:r>
        <w:fldChar w:fldCharType="end"/>
      </w:r>
    </w:p>
    <w:p w14:paraId="7F34235E">
      <w:pPr>
        <w:pStyle w:val="23"/>
        <w:tabs>
          <w:tab w:val="right" w:leader="dot" w:pos="8306"/>
        </w:tabs>
        <w:ind w:left="480"/>
      </w:pPr>
      <w:r>
        <w:fldChar w:fldCharType="begin"/>
      </w:r>
      <w:r>
        <w:instrText xml:space="preserve"> HYPERLINK \l "_Toc16539" </w:instrText>
      </w:r>
      <w:r>
        <w:fldChar w:fldCharType="separate"/>
      </w:r>
      <w:r>
        <w:t>3.</w:t>
      </w:r>
      <w:r>
        <w:rPr>
          <w:rFonts w:hint="eastAsia"/>
        </w:rPr>
        <w:t>1投资</w:t>
      </w:r>
      <w:r>
        <w:t>估算编制原则</w:t>
      </w:r>
      <w:r>
        <w:tab/>
      </w:r>
      <w:r>
        <w:fldChar w:fldCharType="begin"/>
      </w:r>
      <w:r>
        <w:instrText xml:space="preserve"> PAGEREF _Toc16539 \h </w:instrText>
      </w:r>
      <w:r>
        <w:fldChar w:fldCharType="separate"/>
      </w:r>
      <w:r>
        <w:t>4</w:t>
      </w:r>
      <w:r>
        <w:fldChar w:fldCharType="end"/>
      </w:r>
      <w:r>
        <w:fldChar w:fldCharType="end"/>
      </w:r>
    </w:p>
    <w:p w14:paraId="541F2F7C">
      <w:pPr>
        <w:pStyle w:val="23"/>
        <w:tabs>
          <w:tab w:val="right" w:leader="dot" w:pos="8306"/>
        </w:tabs>
        <w:ind w:left="480"/>
      </w:pPr>
      <w:r>
        <w:fldChar w:fldCharType="begin"/>
      </w:r>
      <w:r>
        <w:instrText xml:space="preserve"> HYPERLINK \l "_Toc5820" </w:instrText>
      </w:r>
      <w:r>
        <w:fldChar w:fldCharType="separate"/>
      </w:r>
      <w:r>
        <w:t>3.</w:t>
      </w:r>
      <w:r>
        <w:rPr>
          <w:rFonts w:hint="eastAsia"/>
        </w:rPr>
        <w:t>2投资</w:t>
      </w:r>
      <w:r>
        <w:t>估算编制依据</w:t>
      </w:r>
      <w:r>
        <w:tab/>
      </w:r>
      <w:r>
        <w:fldChar w:fldCharType="begin"/>
      </w:r>
      <w:r>
        <w:instrText xml:space="preserve"> PAGEREF _Toc5820 \h </w:instrText>
      </w:r>
      <w:r>
        <w:fldChar w:fldCharType="separate"/>
      </w:r>
      <w:r>
        <w:t>4</w:t>
      </w:r>
      <w:r>
        <w:fldChar w:fldCharType="end"/>
      </w:r>
      <w:r>
        <w:fldChar w:fldCharType="end"/>
      </w:r>
    </w:p>
    <w:p w14:paraId="6F19F929">
      <w:pPr>
        <w:pStyle w:val="23"/>
        <w:tabs>
          <w:tab w:val="right" w:leader="dot" w:pos="8306"/>
        </w:tabs>
        <w:ind w:left="480"/>
      </w:pPr>
      <w:r>
        <w:fldChar w:fldCharType="begin"/>
      </w:r>
      <w:r>
        <w:instrText xml:space="preserve"> HYPERLINK \l "_Toc25642" </w:instrText>
      </w:r>
      <w:r>
        <w:fldChar w:fldCharType="separate"/>
      </w:r>
      <w:r>
        <w:rPr>
          <w:rFonts w:hint="eastAsia"/>
        </w:rPr>
        <w:t>3.3 投资估算文件编制形式</w:t>
      </w:r>
      <w:r>
        <w:tab/>
      </w:r>
      <w:r>
        <w:fldChar w:fldCharType="begin"/>
      </w:r>
      <w:r>
        <w:instrText xml:space="preserve"> PAGEREF _Toc25642 \h </w:instrText>
      </w:r>
      <w:r>
        <w:fldChar w:fldCharType="separate"/>
      </w:r>
      <w:r>
        <w:t>5</w:t>
      </w:r>
      <w:r>
        <w:fldChar w:fldCharType="end"/>
      </w:r>
      <w:r>
        <w:fldChar w:fldCharType="end"/>
      </w:r>
    </w:p>
    <w:p w14:paraId="1ACC02D6">
      <w:pPr>
        <w:pStyle w:val="23"/>
        <w:tabs>
          <w:tab w:val="right" w:leader="dot" w:pos="8306"/>
        </w:tabs>
        <w:ind w:left="480"/>
      </w:pPr>
      <w:r>
        <w:fldChar w:fldCharType="begin"/>
      </w:r>
      <w:r>
        <w:instrText xml:space="preserve"> HYPERLINK \l "_Toc10907" </w:instrText>
      </w:r>
      <w:r>
        <w:fldChar w:fldCharType="separate"/>
      </w:r>
      <w:r>
        <w:rPr>
          <w:rFonts w:hint="eastAsia"/>
        </w:rPr>
        <w:t>3.4 投资估算文件组成</w:t>
      </w:r>
      <w:r>
        <w:tab/>
      </w:r>
      <w:r>
        <w:fldChar w:fldCharType="begin"/>
      </w:r>
      <w:r>
        <w:instrText xml:space="preserve"> PAGEREF _Toc10907 \h </w:instrText>
      </w:r>
      <w:r>
        <w:fldChar w:fldCharType="separate"/>
      </w:r>
      <w:r>
        <w:t>5</w:t>
      </w:r>
      <w:r>
        <w:fldChar w:fldCharType="end"/>
      </w:r>
      <w:r>
        <w:fldChar w:fldCharType="end"/>
      </w:r>
    </w:p>
    <w:p w14:paraId="3C40851A">
      <w:pPr>
        <w:pStyle w:val="23"/>
        <w:tabs>
          <w:tab w:val="right" w:leader="dot" w:pos="8306"/>
        </w:tabs>
        <w:ind w:left="480"/>
      </w:pPr>
      <w:r>
        <w:fldChar w:fldCharType="begin"/>
      </w:r>
      <w:r>
        <w:instrText xml:space="preserve"> HYPERLINK \l "_Toc12424" </w:instrText>
      </w:r>
      <w:r>
        <w:fldChar w:fldCharType="separate"/>
      </w:r>
      <w:r>
        <w:rPr>
          <w:rFonts w:hint="eastAsia"/>
        </w:rPr>
        <w:t>3.5 投资估算的质量控制</w:t>
      </w:r>
      <w:r>
        <w:tab/>
      </w:r>
      <w:r>
        <w:fldChar w:fldCharType="begin"/>
      </w:r>
      <w:r>
        <w:instrText xml:space="preserve"> PAGEREF _Toc12424 \h </w:instrText>
      </w:r>
      <w:r>
        <w:fldChar w:fldCharType="separate"/>
      </w:r>
      <w:r>
        <w:t>7</w:t>
      </w:r>
      <w:r>
        <w:fldChar w:fldCharType="end"/>
      </w:r>
      <w:r>
        <w:fldChar w:fldCharType="end"/>
      </w:r>
    </w:p>
    <w:p w14:paraId="6E86EB14">
      <w:pPr>
        <w:pStyle w:val="15"/>
        <w:tabs>
          <w:tab w:val="right" w:leader="dot" w:pos="8306"/>
        </w:tabs>
      </w:pPr>
      <w:r>
        <w:fldChar w:fldCharType="begin"/>
      </w:r>
      <w:r>
        <w:instrText xml:space="preserve"> HYPERLINK \l "_Toc8881" </w:instrText>
      </w:r>
      <w:r>
        <w:fldChar w:fldCharType="separate"/>
      </w:r>
      <w:r>
        <w:rPr>
          <w:rFonts w:hint="eastAsia"/>
        </w:rPr>
        <w:t>4</w:t>
      </w:r>
      <w:r>
        <w:t xml:space="preserve"> </w:t>
      </w:r>
      <w:r>
        <w:rPr>
          <w:rFonts w:hint="eastAsia"/>
        </w:rPr>
        <w:t>投资</w:t>
      </w:r>
      <w:r>
        <w:t>估算</w:t>
      </w:r>
      <w:r>
        <w:rPr>
          <w:rFonts w:hint="eastAsia"/>
        </w:rPr>
        <w:t>单元和工程量计算深度要求</w:t>
      </w:r>
      <w:r>
        <w:tab/>
      </w:r>
      <w:r>
        <w:fldChar w:fldCharType="begin"/>
      </w:r>
      <w:r>
        <w:instrText xml:space="preserve"> PAGEREF _Toc8881 \h </w:instrText>
      </w:r>
      <w:r>
        <w:fldChar w:fldCharType="separate"/>
      </w:r>
      <w:r>
        <w:t>8</w:t>
      </w:r>
      <w:r>
        <w:fldChar w:fldCharType="end"/>
      </w:r>
      <w:r>
        <w:fldChar w:fldCharType="end"/>
      </w:r>
    </w:p>
    <w:p w14:paraId="16C3D7B7">
      <w:pPr>
        <w:pStyle w:val="23"/>
        <w:tabs>
          <w:tab w:val="right" w:leader="dot" w:pos="8306"/>
        </w:tabs>
        <w:ind w:left="480"/>
      </w:pPr>
      <w:r>
        <w:fldChar w:fldCharType="begin"/>
      </w:r>
      <w:r>
        <w:instrText xml:space="preserve"> HYPERLINK \l "_Toc20824" </w:instrText>
      </w:r>
      <w:r>
        <w:fldChar w:fldCharType="separate"/>
      </w:r>
      <w:r>
        <w:rPr>
          <w:rFonts w:hint="eastAsia"/>
        </w:rPr>
        <w:t>4</w:t>
      </w:r>
      <w:r>
        <w:t xml:space="preserve">.1 </w:t>
      </w:r>
      <w:r>
        <w:rPr>
          <w:rFonts w:hint="eastAsia"/>
        </w:rPr>
        <w:t>投资</w:t>
      </w:r>
      <w:r>
        <w:t>估算</w:t>
      </w:r>
      <w:r>
        <w:rPr>
          <w:rFonts w:hint="eastAsia"/>
        </w:rPr>
        <w:t>单元</w:t>
      </w:r>
      <w:r>
        <w:tab/>
      </w:r>
      <w:r>
        <w:fldChar w:fldCharType="begin"/>
      </w:r>
      <w:r>
        <w:instrText xml:space="preserve"> PAGEREF _Toc20824 \h </w:instrText>
      </w:r>
      <w:r>
        <w:fldChar w:fldCharType="separate"/>
      </w:r>
      <w:r>
        <w:t>8</w:t>
      </w:r>
      <w:r>
        <w:fldChar w:fldCharType="end"/>
      </w:r>
      <w:r>
        <w:fldChar w:fldCharType="end"/>
      </w:r>
    </w:p>
    <w:p w14:paraId="5E0D66EF">
      <w:pPr>
        <w:pStyle w:val="23"/>
        <w:tabs>
          <w:tab w:val="right" w:leader="dot" w:pos="8306"/>
        </w:tabs>
        <w:ind w:left="480"/>
      </w:pPr>
      <w:r>
        <w:fldChar w:fldCharType="begin"/>
      </w:r>
      <w:r>
        <w:instrText xml:space="preserve"> HYPERLINK \l "_Toc17199" </w:instrText>
      </w:r>
      <w:r>
        <w:fldChar w:fldCharType="separate"/>
      </w:r>
      <w:r>
        <w:rPr>
          <w:rFonts w:hint="eastAsia"/>
        </w:rPr>
        <w:t>4.2</w:t>
      </w:r>
      <w:r>
        <w:t xml:space="preserve"> 投资估算工程量计算</w:t>
      </w:r>
      <w:r>
        <w:rPr>
          <w:rFonts w:hint="eastAsia"/>
        </w:rPr>
        <w:t>深度</w:t>
      </w:r>
      <w:r>
        <w:t>要求</w:t>
      </w:r>
      <w:r>
        <w:tab/>
      </w:r>
      <w:r>
        <w:fldChar w:fldCharType="begin"/>
      </w:r>
      <w:r>
        <w:instrText xml:space="preserve"> PAGEREF _Toc17199 \h </w:instrText>
      </w:r>
      <w:r>
        <w:fldChar w:fldCharType="separate"/>
      </w:r>
      <w:r>
        <w:t>18</w:t>
      </w:r>
      <w:r>
        <w:fldChar w:fldCharType="end"/>
      </w:r>
      <w:r>
        <w:fldChar w:fldCharType="end"/>
      </w:r>
    </w:p>
    <w:p w14:paraId="6796BFF8">
      <w:pPr>
        <w:pStyle w:val="15"/>
        <w:tabs>
          <w:tab w:val="right" w:leader="dot" w:pos="8306"/>
        </w:tabs>
      </w:pPr>
      <w:r>
        <w:fldChar w:fldCharType="begin"/>
      </w:r>
      <w:r>
        <w:instrText xml:space="preserve"> HYPERLINK \l "_Toc3256" </w:instrText>
      </w:r>
      <w:r>
        <w:fldChar w:fldCharType="separate"/>
      </w:r>
      <w:r>
        <w:rPr>
          <w:rFonts w:hint="eastAsia"/>
        </w:rPr>
        <w:t>5 投资估算总投资组成与计算方法</w:t>
      </w:r>
      <w:r>
        <w:tab/>
      </w:r>
      <w:r>
        <w:fldChar w:fldCharType="begin"/>
      </w:r>
      <w:r>
        <w:instrText xml:space="preserve"> PAGEREF _Toc3256 \h </w:instrText>
      </w:r>
      <w:r>
        <w:fldChar w:fldCharType="separate"/>
      </w:r>
      <w:r>
        <w:t>20</w:t>
      </w:r>
      <w:r>
        <w:fldChar w:fldCharType="end"/>
      </w:r>
      <w:r>
        <w:fldChar w:fldCharType="end"/>
      </w:r>
    </w:p>
    <w:p w14:paraId="1340142B">
      <w:pPr>
        <w:pStyle w:val="23"/>
        <w:tabs>
          <w:tab w:val="right" w:leader="dot" w:pos="8306"/>
        </w:tabs>
        <w:ind w:left="480"/>
      </w:pPr>
      <w:r>
        <w:fldChar w:fldCharType="begin"/>
      </w:r>
      <w:r>
        <w:instrText xml:space="preserve"> HYPERLINK \l "_Toc18849" </w:instrText>
      </w:r>
      <w:r>
        <w:fldChar w:fldCharType="separate"/>
      </w:r>
      <w:r>
        <w:rPr>
          <w:rFonts w:hint="eastAsia"/>
          <w:bCs/>
        </w:rPr>
        <w:t>5.1</w:t>
      </w:r>
      <w:r>
        <w:rPr>
          <w:rFonts w:hint="eastAsia"/>
        </w:rPr>
        <w:t xml:space="preserve">  投资</w:t>
      </w:r>
      <w:r>
        <w:t>估算</w:t>
      </w:r>
      <w:r>
        <w:rPr>
          <w:rFonts w:hint="eastAsia"/>
        </w:rPr>
        <w:t>总投资</w:t>
      </w:r>
      <w:r>
        <w:t>组成</w:t>
      </w:r>
      <w:r>
        <w:tab/>
      </w:r>
      <w:r>
        <w:fldChar w:fldCharType="begin"/>
      </w:r>
      <w:r>
        <w:instrText xml:space="preserve"> PAGEREF _Toc18849 \h </w:instrText>
      </w:r>
      <w:r>
        <w:fldChar w:fldCharType="separate"/>
      </w:r>
      <w:r>
        <w:t>20</w:t>
      </w:r>
      <w:r>
        <w:fldChar w:fldCharType="end"/>
      </w:r>
      <w:r>
        <w:fldChar w:fldCharType="end"/>
      </w:r>
    </w:p>
    <w:p w14:paraId="0E5EFD4A">
      <w:pPr>
        <w:pStyle w:val="23"/>
        <w:tabs>
          <w:tab w:val="right" w:leader="dot" w:pos="8306"/>
        </w:tabs>
        <w:ind w:left="480"/>
      </w:pPr>
      <w:r>
        <w:fldChar w:fldCharType="begin"/>
      </w:r>
      <w:r>
        <w:instrText xml:space="preserve"> HYPERLINK \l "_Toc8772" </w:instrText>
      </w:r>
      <w:r>
        <w:fldChar w:fldCharType="separate"/>
      </w:r>
      <w:r>
        <w:rPr>
          <w:rFonts w:hint="eastAsia"/>
          <w:bCs/>
        </w:rPr>
        <w:t xml:space="preserve">5.2 </w:t>
      </w:r>
      <w:r>
        <w:rPr>
          <w:rFonts w:hint="eastAsia"/>
        </w:rPr>
        <w:t xml:space="preserve"> </w:t>
      </w:r>
      <w:r>
        <w:t>工程费用计算方法</w:t>
      </w:r>
      <w:r>
        <w:tab/>
      </w:r>
      <w:r>
        <w:fldChar w:fldCharType="begin"/>
      </w:r>
      <w:r>
        <w:instrText xml:space="preserve"> PAGEREF _Toc8772 \h </w:instrText>
      </w:r>
      <w:r>
        <w:fldChar w:fldCharType="separate"/>
      </w:r>
      <w:r>
        <w:t>22</w:t>
      </w:r>
      <w:r>
        <w:fldChar w:fldCharType="end"/>
      </w:r>
      <w:r>
        <w:fldChar w:fldCharType="end"/>
      </w:r>
    </w:p>
    <w:p w14:paraId="62F24111">
      <w:pPr>
        <w:pStyle w:val="23"/>
        <w:tabs>
          <w:tab w:val="right" w:leader="dot" w:pos="8306"/>
        </w:tabs>
        <w:ind w:left="480"/>
      </w:pPr>
      <w:r>
        <w:fldChar w:fldCharType="begin"/>
      </w:r>
      <w:r>
        <w:instrText xml:space="preserve"> HYPERLINK \l "_Toc5747" </w:instrText>
      </w:r>
      <w:r>
        <w:fldChar w:fldCharType="separate"/>
      </w:r>
      <w:r>
        <w:rPr>
          <w:rFonts w:hint="eastAsia"/>
        </w:rPr>
        <w:t>5</w:t>
      </w:r>
      <w:r>
        <w:t>.3</w:t>
      </w:r>
      <w:r>
        <w:rPr>
          <w:rFonts w:hint="eastAsia"/>
          <w:bCs/>
        </w:rPr>
        <w:t xml:space="preserve"> </w:t>
      </w:r>
      <w:r>
        <w:rPr>
          <w:rFonts w:hint="eastAsia"/>
        </w:rPr>
        <w:t xml:space="preserve"> </w:t>
      </w:r>
      <w:r>
        <w:t>工程建设其他费用计算方法</w:t>
      </w:r>
      <w:r>
        <w:tab/>
      </w:r>
      <w:r>
        <w:fldChar w:fldCharType="begin"/>
      </w:r>
      <w:r>
        <w:instrText xml:space="preserve"> PAGEREF _Toc5747 \h </w:instrText>
      </w:r>
      <w:r>
        <w:fldChar w:fldCharType="separate"/>
      </w:r>
      <w:r>
        <w:t>23</w:t>
      </w:r>
      <w:r>
        <w:fldChar w:fldCharType="end"/>
      </w:r>
      <w:r>
        <w:fldChar w:fldCharType="end"/>
      </w:r>
    </w:p>
    <w:p w14:paraId="14B4FE72">
      <w:pPr>
        <w:pStyle w:val="23"/>
        <w:tabs>
          <w:tab w:val="right" w:leader="dot" w:pos="8306"/>
        </w:tabs>
        <w:ind w:left="480"/>
      </w:pPr>
      <w:r>
        <w:fldChar w:fldCharType="begin"/>
      </w:r>
      <w:r>
        <w:instrText xml:space="preserve"> HYPERLINK \l "_Toc31502" </w:instrText>
      </w:r>
      <w:r>
        <w:fldChar w:fldCharType="separate"/>
      </w:r>
      <w:r>
        <w:rPr>
          <w:rFonts w:hint="eastAsia"/>
          <w:bCs/>
        </w:rPr>
        <w:t xml:space="preserve">5.4 </w:t>
      </w:r>
      <w:r>
        <w:rPr>
          <w:rFonts w:hint="eastAsia"/>
        </w:rPr>
        <w:t xml:space="preserve"> </w:t>
      </w:r>
      <w:r>
        <w:t>预备费计算方法</w:t>
      </w:r>
      <w:r>
        <w:tab/>
      </w:r>
      <w:r>
        <w:fldChar w:fldCharType="begin"/>
      </w:r>
      <w:r>
        <w:instrText xml:space="preserve"> PAGEREF _Toc31502 \h </w:instrText>
      </w:r>
      <w:r>
        <w:fldChar w:fldCharType="separate"/>
      </w:r>
      <w:r>
        <w:t>34</w:t>
      </w:r>
      <w:r>
        <w:fldChar w:fldCharType="end"/>
      </w:r>
      <w:r>
        <w:fldChar w:fldCharType="end"/>
      </w:r>
    </w:p>
    <w:p w14:paraId="37072CAF">
      <w:pPr>
        <w:pStyle w:val="23"/>
        <w:tabs>
          <w:tab w:val="right" w:leader="dot" w:pos="8306"/>
        </w:tabs>
        <w:ind w:left="480"/>
      </w:pPr>
      <w:r>
        <w:fldChar w:fldCharType="begin"/>
      </w:r>
      <w:r>
        <w:instrText xml:space="preserve"> HYPERLINK \l "_Toc31362" </w:instrText>
      </w:r>
      <w:r>
        <w:fldChar w:fldCharType="separate"/>
      </w:r>
      <w:r>
        <w:rPr>
          <w:rFonts w:hint="eastAsia"/>
        </w:rPr>
        <w:t>5.5  建设期融资费用</w:t>
      </w:r>
      <w:r>
        <w:t>计算方法</w:t>
      </w:r>
      <w:r>
        <w:tab/>
      </w:r>
      <w:r>
        <w:fldChar w:fldCharType="begin"/>
      </w:r>
      <w:r>
        <w:instrText xml:space="preserve"> PAGEREF _Toc31362 \h </w:instrText>
      </w:r>
      <w:r>
        <w:fldChar w:fldCharType="separate"/>
      </w:r>
      <w:r>
        <w:t>35</w:t>
      </w:r>
      <w:r>
        <w:fldChar w:fldCharType="end"/>
      </w:r>
      <w:r>
        <w:fldChar w:fldCharType="end"/>
      </w:r>
    </w:p>
    <w:p w14:paraId="30086922">
      <w:pPr>
        <w:pStyle w:val="23"/>
        <w:tabs>
          <w:tab w:val="right" w:leader="dot" w:pos="8306"/>
        </w:tabs>
        <w:ind w:left="480"/>
      </w:pPr>
      <w:r>
        <w:fldChar w:fldCharType="begin"/>
      </w:r>
      <w:r>
        <w:instrText xml:space="preserve"> HYPERLINK \l "_Toc9151" </w:instrText>
      </w:r>
      <w:r>
        <w:fldChar w:fldCharType="separate"/>
      </w:r>
      <w:r>
        <w:rPr>
          <w:rFonts w:hint="eastAsia"/>
        </w:rPr>
        <w:t>5.6  铺底</w:t>
      </w:r>
      <w:r>
        <w:t>流动资金计算方法</w:t>
      </w:r>
      <w:r>
        <w:tab/>
      </w:r>
      <w:r>
        <w:fldChar w:fldCharType="begin"/>
      </w:r>
      <w:r>
        <w:instrText xml:space="preserve"> PAGEREF _Toc9151 \h </w:instrText>
      </w:r>
      <w:r>
        <w:fldChar w:fldCharType="separate"/>
      </w:r>
      <w:r>
        <w:t>36</w:t>
      </w:r>
      <w:r>
        <w:fldChar w:fldCharType="end"/>
      </w:r>
      <w:r>
        <w:fldChar w:fldCharType="end"/>
      </w:r>
    </w:p>
    <w:p w14:paraId="12AA8F91">
      <w:pPr>
        <w:pStyle w:val="15"/>
        <w:tabs>
          <w:tab w:val="right" w:leader="dot" w:pos="8306"/>
        </w:tabs>
      </w:pPr>
      <w:r>
        <w:fldChar w:fldCharType="begin"/>
      </w:r>
      <w:r>
        <w:instrText xml:space="preserve"> HYPERLINK \l "_Toc32598" </w:instrText>
      </w:r>
      <w:r>
        <w:fldChar w:fldCharType="separate"/>
      </w:r>
      <w:r>
        <w:rPr>
          <w:rFonts w:hint="eastAsia" w:cstheme="minorBidi"/>
          <w:kern w:val="44"/>
          <w:szCs w:val="24"/>
        </w:rPr>
        <w:t>附录A 投资估算文件格式</w:t>
      </w:r>
      <w:r>
        <w:tab/>
      </w:r>
      <w:r>
        <w:fldChar w:fldCharType="begin"/>
      </w:r>
      <w:r>
        <w:instrText xml:space="preserve"> PAGEREF _Toc32598 \h </w:instrText>
      </w:r>
      <w:r>
        <w:fldChar w:fldCharType="separate"/>
      </w:r>
      <w:r>
        <w:t>38</w:t>
      </w:r>
      <w:r>
        <w:fldChar w:fldCharType="end"/>
      </w:r>
      <w:r>
        <w:fldChar w:fldCharType="end"/>
      </w:r>
    </w:p>
    <w:p w14:paraId="57F5139B">
      <w:pPr>
        <w:pStyle w:val="15"/>
        <w:tabs>
          <w:tab w:val="right" w:leader="dot" w:pos="8306"/>
        </w:tabs>
      </w:pPr>
      <w:r>
        <w:fldChar w:fldCharType="begin"/>
      </w:r>
      <w:r>
        <w:instrText xml:space="preserve"> HYPERLINK \l "_Toc15192" </w:instrText>
      </w:r>
      <w:r>
        <w:fldChar w:fldCharType="separate"/>
      </w:r>
      <w:r>
        <w:rPr>
          <w:rFonts w:hint="eastAsia"/>
        </w:rPr>
        <w:t>本指南用词说明</w:t>
      </w:r>
      <w:r>
        <w:tab/>
      </w:r>
      <w:r>
        <w:fldChar w:fldCharType="begin"/>
      </w:r>
      <w:r>
        <w:instrText xml:space="preserve"> PAGEREF _Toc15192 \h </w:instrText>
      </w:r>
      <w:r>
        <w:fldChar w:fldCharType="separate"/>
      </w:r>
      <w:r>
        <w:t>54</w:t>
      </w:r>
      <w:r>
        <w:fldChar w:fldCharType="end"/>
      </w:r>
      <w:r>
        <w:fldChar w:fldCharType="end"/>
      </w:r>
    </w:p>
    <w:p w14:paraId="2817349D">
      <w:pPr>
        <w:pStyle w:val="15"/>
        <w:tabs>
          <w:tab w:val="right" w:leader="dot" w:pos="8306"/>
        </w:tabs>
      </w:pPr>
      <w:r>
        <w:fldChar w:fldCharType="begin"/>
      </w:r>
      <w:r>
        <w:instrText xml:space="preserve"> HYPERLINK \l "_Toc23787" </w:instrText>
      </w:r>
      <w:r>
        <w:fldChar w:fldCharType="separate"/>
      </w:r>
      <w:r>
        <w:rPr>
          <w:rFonts w:hint="eastAsia" w:cs="Times New Roman"/>
        </w:rPr>
        <w:t>条文说明</w:t>
      </w:r>
      <w:r>
        <w:tab/>
      </w:r>
      <w:r>
        <w:fldChar w:fldCharType="begin"/>
      </w:r>
      <w:r>
        <w:instrText xml:space="preserve"> PAGEREF _Toc23787 \h </w:instrText>
      </w:r>
      <w:r>
        <w:fldChar w:fldCharType="separate"/>
      </w:r>
      <w:r>
        <w:t>55</w:t>
      </w:r>
      <w:r>
        <w:fldChar w:fldCharType="end"/>
      </w:r>
      <w:r>
        <w:fldChar w:fldCharType="end"/>
      </w:r>
    </w:p>
    <w:p w14:paraId="7679EE17">
      <w:pPr>
        <w:pStyle w:val="15"/>
        <w:tabs>
          <w:tab w:val="left" w:pos="426"/>
          <w:tab w:val="right" w:leader="dot" w:pos="8296"/>
        </w:tabs>
        <w:rPr>
          <w:rFonts w:ascii="Times New Roman" w:hAnsi="Times New Roman" w:cs="Times New Roman"/>
        </w:rPr>
      </w:pPr>
      <w:r>
        <w:rPr>
          <w:rFonts w:ascii="Times New Roman" w:hAnsi="Times New Roman" w:cs="Times New Roman"/>
        </w:rPr>
        <w:fldChar w:fldCharType="end"/>
      </w:r>
    </w:p>
    <w:p w14:paraId="25BA2211">
      <w:pPr>
        <w:rPr>
          <w:rFonts w:ascii="Times New Roman" w:hAnsi="Times New Roman" w:cs="Times New Roman"/>
        </w:rPr>
      </w:pPr>
      <w:r>
        <w:rPr>
          <w:rFonts w:ascii="Times New Roman" w:hAnsi="Times New Roman" w:cs="Times New Roman"/>
        </w:rPr>
        <w:br w:type="page"/>
      </w:r>
    </w:p>
    <w:p w14:paraId="0B725572">
      <w:pPr>
        <w:jc w:val="center"/>
        <w:rPr>
          <w:rFonts w:eastAsia="黑体" w:cs="黑体"/>
          <w:sz w:val="32"/>
          <w:szCs w:val="24"/>
        </w:rPr>
      </w:pPr>
      <w:r>
        <w:rPr>
          <w:rFonts w:hint="eastAsia" w:eastAsia="黑体" w:cs="黑体"/>
          <w:sz w:val="32"/>
          <w:szCs w:val="24"/>
        </w:rPr>
        <w:t>Contents</w:t>
      </w:r>
    </w:p>
    <w:p w14:paraId="70C8F06C">
      <w:pPr>
        <w:pStyle w:val="15"/>
        <w:tabs>
          <w:tab w:val="left" w:pos="426"/>
          <w:tab w:val="right" w:leader="dot" w:pos="8296"/>
        </w:tabs>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TOC \o "1-2" \h \u </w:instrText>
      </w:r>
      <w:r>
        <w:rPr>
          <w:rFonts w:ascii="Times New Roman" w:hAnsi="Times New Roman" w:cs="Times New Roman"/>
        </w:rPr>
        <w:fldChar w:fldCharType="separate"/>
      </w:r>
      <w:r>
        <w:fldChar w:fldCharType="begin"/>
      </w:r>
      <w:r>
        <w:instrText xml:space="preserve"> HYPERLINK \l "_Toc29029" </w:instrText>
      </w:r>
      <w:r>
        <w:fldChar w:fldCharType="separate"/>
      </w:r>
      <w:r>
        <w:rPr>
          <w:rFonts w:ascii="Times New Roman" w:hAnsi="Times New Roman" w:cs="Times New Roman"/>
        </w:rPr>
        <w:t xml:space="preserve">1  General </w:t>
      </w:r>
      <w:r>
        <w:rPr>
          <w:rFonts w:hint="eastAsia" w:ascii="Times New Roman" w:hAnsi="Times New Roman" w:cs="Times New Roman"/>
        </w:rPr>
        <w:t>p</w:t>
      </w:r>
      <w:r>
        <w:rPr>
          <w:rFonts w:ascii="Times New Roman" w:hAnsi="Times New Roman" w:cs="Times New Roman"/>
        </w:rPr>
        <w:t>rovisions</w:t>
      </w:r>
      <w:r>
        <w:rPr>
          <w:rFonts w:ascii="Times New Roman" w:hAnsi="Times New Roman" w:cs="Times New Roman"/>
        </w:rPr>
        <w:tab/>
      </w:r>
      <w:r>
        <w:rPr>
          <w:rFonts w:hint="eastAsia" w:ascii="Times New Roman" w:hAnsi="Times New Roman" w:cs="Times New Roman"/>
        </w:rPr>
        <w:t>1</w:t>
      </w:r>
      <w:r>
        <w:rPr>
          <w:rFonts w:hint="eastAsia" w:ascii="Times New Roman" w:hAnsi="Times New Roman" w:cs="Times New Roman"/>
        </w:rPr>
        <w:fldChar w:fldCharType="end"/>
      </w:r>
    </w:p>
    <w:p w14:paraId="361A0A9E">
      <w:pPr>
        <w:pStyle w:val="15"/>
        <w:tabs>
          <w:tab w:val="left" w:pos="426"/>
          <w:tab w:val="right" w:leader="dot" w:pos="8296"/>
        </w:tabs>
        <w:rPr>
          <w:rFonts w:ascii="Times New Roman" w:hAnsi="Times New Roman" w:cs="Times New Roman"/>
        </w:rPr>
      </w:pPr>
      <w:r>
        <w:fldChar w:fldCharType="begin"/>
      </w:r>
      <w:r>
        <w:instrText xml:space="preserve"> HYPERLINK \l "_Toc355" </w:instrText>
      </w:r>
      <w:r>
        <w:fldChar w:fldCharType="separate"/>
      </w:r>
      <w:r>
        <w:rPr>
          <w:rFonts w:ascii="Times New Roman" w:hAnsi="Times New Roman" w:cs="Times New Roman"/>
        </w:rPr>
        <w:t>2  Terms</w:t>
      </w:r>
      <w:r>
        <w:rPr>
          <w:rFonts w:ascii="Times New Roman" w:hAnsi="Times New Roman" w:cs="Times New Roman"/>
        </w:rPr>
        <w:tab/>
      </w:r>
      <w:r>
        <w:rPr>
          <w:rFonts w:hint="eastAsia" w:ascii="Times New Roman" w:hAnsi="Times New Roman" w:cs="Times New Roman"/>
        </w:rPr>
        <w:t>2</w:t>
      </w:r>
      <w:r>
        <w:rPr>
          <w:rFonts w:hint="eastAsia" w:ascii="Times New Roman" w:hAnsi="Times New Roman" w:cs="Times New Roman"/>
        </w:rPr>
        <w:fldChar w:fldCharType="end"/>
      </w:r>
    </w:p>
    <w:p w14:paraId="3B5E0688">
      <w:pPr>
        <w:pStyle w:val="15"/>
        <w:tabs>
          <w:tab w:val="left" w:pos="426"/>
          <w:tab w:val="right" w:leader="dot" w:pos="8296"/>
        </w:tabs>
        <w:rPr>
          <w:rFonts w:ascii="Times New Roman" w:hAnsi="Times New Roman" w:cs="Times New Roman"/>
        </w:rPr>
      </w:pPr>
      <w:r>
        <w:fldChar w:fldCharType="begin"/>
      </w:r>
      <w:r>
        <w:instrText xml:space="preserve"> HYPERLINK \l "_Toc20333" </w:instrText>
      </w:r>
      <w:r>
        <w:fldChar w:fldCharType="separate"/>
      </w:r>
      <w:r>
        <w:rPr>
          <w:rFonts w:ascii="Times New Roman" w:hAnsi="Times New Roman" w:cs="Times New Roman"/>
        </w:rPr>
        <w:t xml:space="preserve">3  </w:t>
      </w:r>
      <w:r>
        <w:rPr>
          <w:rFonts w:hint="eastAsia" w:ascii="Times New Roman" w:hAnsi="Times New Roman" w:cs="Times New Roman"/>
        </w:rPr>
        <w:t>B</w:t>
      </w:r>
      <w:r>
        <w:rPr>
          <w:rFonts w:ascii="Times New Roman" w:hAnsi="Times New Roman" w:cs="Times New Roman"/>
        </w:rPr>
        <w:t>asic</w:t>
      </w:r>
      <w:r>
        <w:rPr>
          <w:rFonts w:hint="eastAsia" w:ascii="Times New Roman" w:hAnsi="Times New Roman" w:cs="Times New Roman"/>
        </w:rPr>
        <w:t xml:space="preserve"> </w:t>
      </w:r>
      <w:r>
        <w:rPr>
          <w:rFonts w:ascii="Times New Roman" w:hAnsi="Times New Roman" w:cs="Times New Roman"/>
        </w:rPr>
        <w:t>regulations</w:t>
      </w:r>
      <w:r>
        <w:rPr>
          <w:rFonts w:ascii="Times New Roman" w:hAnsi="Times New Roman" w:cs="Times New Roman"/>
        </w:rPr>
        <w:tab/>
      </w:r>
      <w:r>
        <w:rPr>
          <w:rFonts w:hint="eastAsia" w:ascii="Times New Roman" w:hAnsi="Times New Roman" w:cs="Times New Roman"/>
        </w:rPr>
        <w:t>4</w:t>
      </w:r>
      <w:r>
        <w:rPr>
          <w:rFonts w:hint="eastAsia" w:ascii="Times New Roman" w:hAnsi="Times New Roman" w:cs="Times New Roman"/>
        </w:rPr>
        <w:fldChar w:fldCharType="end"/>
      </w:r>
    </w:p>
    <w:p w14:paraId="1778B658">
      <w:pPr>
        <w:pStyle w:val="15"/>
        <w:tabs>
          <w:tab w:val="left" w:pos="426"/>
          <w:tab w:val="right" w:leader="dot" w:pos="8296"/>
        </w:tabs>
        <w:rPr>
          <w:rFonts w:ascii="Times New Roman" w:hAnsi="Times New Roman" w:cs="Times New Roman"/>
        </w:rPr>
      </w:pPr>
      <w:r>
        <w:fldChar w:fldCharType="begin"/>
      </w:r>
      <w:r>
        <w:instrText xml:space="preserve"> HYPERLINK \l "_Toc115" </w:instrText>
      </w:r>
      <w:r>
        <w:fldChar w:fldCharType="separate"/>
      </w:r>
      <w:r>
        <w:rPr>
          <w:rFonts w:ascii="Times New Roman" w:hAnsi="Times New Roman" w:cs="Times New Roman"/>
        </w:rPr>
        <w:t xml:space="preserve">3.1  Principles of </w:t>
      </w:r>
      <w:r>
        <w:rPr>
          <w:rFonts w:hint="eastAsia" w:ascii="Times New Roman" w:hAnsi="Times New Roman" w:cs="Times New Roman"/>
        </w:rPr>
        <w:t>investment estimation compilation</w:t>
      </w:r>
      <w:r>
        <w:rPr>
          <w:rFonts w:ascii="Times New Roman" w:hAnsi="Times New Roman" w:cs="Times New Roman"/>
        </w:rPr>
        <w:tab/>
      </w:r>
      <w:r>
        <w:rPr>
          <w:rFonts w:hint="eastAsia" w:ascii="Times New Roman" w:hAnsi="Times New Roman" w:cs="Times New Roman"/>
        </w:rPr>
        <w:t>4</w:t>
      </w:r>
      <w:r>
        <w:rPr>
          <w:rFonts w:hint="eastAsia" w:ascii="Times New Roman" w:hAnsi="Times New Roman" w:cs="Times New Roman"/>
        </w:rPr>
        <w:fldChar w:fldCharType="end"/>
      </w:r>
    </w:p>
    <w:p w14:paraId="3FC77683">
      <w:pPr>
        <w:pStyle w:val="15"/>
        <w:tabs>
          <w:tab w:val="left" w:pos="426"/>
          <w:tab w:val="right" w:leader="dot" w:pos="8296"/>
        </w:tabs>
        <w:rPr>
          <w:rFonts w:ascii="Times New Roman" w:hAnsi="Times New Roman" w:cs="Times New Roman"/>
        </w:rPr>
      </w:pPr>
      <w:r>
        <w:fldChar w:fldCharType="begin"/>
      </w:r>
      <w:r>
        <w:instrText xml:space="preserve"> HYPERLINK \l "_Toc7265" </w:instrText>
      </w:r>
      <w:r>
        <w:fldChar w:fldCharType="separate"/>
      </w:r>
      <w:r>
        <w:rPr>
          <w:rFonts w:ascii="Times New Roman" w:hAnsi="Times New Roman" w:cs="Times New Roman"/>
        </w:rPr>
        <w:t xml:space="preserve">3.2  Basis of </w:t>
      </w:r>
      <w:r>
        <w:rPr>
          <w:rFonts w:hint="eastAsia" w:ascii="Times New Roman" w:hAnsi="Times New Roman" w:cs="Times New Roman"/>
        </w:rPr>
        <w:t>investment estimation compilation</w:t>
      </w:r>
      <w:r>
        <w:rPr>
          <w:rFonts w:ascii="Times New Roman" w:hAnsi="Times New Roman" w:cs="Times New Roman"/>
        </w:rPr>
        <w:tab/>
      </w:r>
      <w:r>
        <w:rPr>
          <w:rFonts w:hint="eastAsia" w:ascii="Times New Roman" w:hAnsi="Times New Roman" w:cs="Times New Roman"/>
        </w:rPr>
        <w:t>4</w:t>
      </w:r>
      <w:r>
        <w:rPr>
          <w:rFonts w:hint="eastAsia" w:ascii="Times New Roman" w:hAnsi="Times New Roman" w:cs="Times New Roman"/>
        </w:rPr>
        <w:fldChar w:fldCharType="end"/>
      </w:r>
    </w:p>
    <w:p w14:paraId="72C45CDE">
      <w:pPr>
        <w:pStyle w:val="15"/>
        <w:tabs>
          <w:tab w:val="left" w:pos="426"/>
          <w:tab w:val="right" w:leader="dot" w:pos="8296"/>
        </w:tabs>
        <w:rPr>
          <w:rFonts w:ascii="Times New Roman" w:hAnsi="Times New Roman" w:cs="Times New Roman"/>
        </w:rPr>
      </w:pPr>
      <w:r>
        <w:fldChar w:fldCharType="begin"/>
      </w:r>
      <w:r>
        <w:instrText xml:space="preserve"> HYPERLINK \l "_Toc7265" </w:instrText>
      </w:r>
      <w:r>
        <w:fldChar w:fldCharType="separate"/>
      </w:r>
      <w:r>
        <w:rPr>
          <w:rFonts w:ascii="Times New Roman" w:hAnsi="Times New Roman" w:cs="Times New Roman"/>
        </w:rPr>
        <w:t>3.</w:t>
      </w:r>
      <w:r>
        <w:rPr>
          <w:rFonts w:hint="eastAsia" w:ascii="Times New Roman" w:hAnsi="Times New Roman" w:cs="Times New Roman"/>
        </w:rPr>
        <w:t>3</w:t>
      </w:r>
      <w:r>
        <w:rPr>
          <w:rFonts w:ascii="Times New Roman" w:hAnsi="Times New Roman" w:cs="Times New Roman"/>
        </w:rPr>
        <w:t xml:space="preserve">  Compilation </w:t>
      </w:r>
      <w:r>
        <w:rPr>
          <w:rFonts w:hint="eastAsia" w:ascii="Times New Roman" w:hAnsi="Times New Roman" w:cs="Times New Roman"/>
        </w:rPr>
        <w:t>f</w:t>
      </w:r>
      <w:r>
        <w:rPr>
          <w:rFonts w:ascii="Times New Roman" w:hAnsi="Times New Roman" w:cs="Times New Roman"/>
        </w:rPr>
        <w:t xml:space="preserve">orm of </w:t>
      </w:r>
      <w:r>
        <w:rPr>
          <w:rFonts w:hint="eastAsia" w:ascii="Times New Roman" w:hAnsi="Times New Roman" w:cs="Times New Roman"/>
        </w:rPr>
        <w:t>investment estimation d</w:t>
      </w:r>
      <w:r>
        <w:rPr>
          <w:rFonts w:ascii="Times New Roman" w:hAnsi="Times New Roman" w:cs="Times New Roman"/>
        </w:rPr>
        <w:t>ocument</w:t>
      </w:r>
      <w:r>
        <w:rPr>
          <w:rFonts w:hint="eastAsia" w:ascii="Times New Roman" w:hAnsi="Times New Roman" w:cs="Times New Roman"/>
        </w:rPr>
        <w:t xml:space="preserve"> </w:t>
      </w:r>
      <w:r>
        <w:rPr>
          <w:rFonts w:ascii="Times New Roman" w:hAnsi="Times New Roman" w:cs="Times New Roman"/>
        </w:rPr>
        <w:tab/>
      </w:r>
      <w:r>
        <w:rPr>
          <w:rFonts w:ascii="Times New Roman" w:hAnsi="Times New Roman" w:cs="Times New Roman"/>
        </w:rPr>
        <w:fldChar w:fldCharType="end"/>
      </w:r>
      <w:r>
        <w:rPr>
          <w:rFonts w:hint="eastAsia" w:ascii="Times New Roman" w:hAnsi="Times New Roman" w:cs="Times New Roman"/>
        </w:rPr>
        <w:t>5</w:t>
      </w:r>
    </w:p>
    <w:p w14:paraId="50474A86">
      <w:pPr>
        <w:pStyle w:val="15"/>
        <w:tabs>
          <w:tab w:val="left" w:pos="426"/>
          <w:tab w:val="right" w:leader="dot" w:pos="8296"/>
        </w:tabs>
        <w:rPr>
          <w:rFonts w:ascii="Times New Roman" w:hAnsi="Times New Roman" w:cs="Times New Roman"/>
        </w:rPr>
      </w:pPr>
      <w:r>
        <w:fldChar w:fldCharType="begin"/>
      </w:r>
      <w:r>
        <w:instrText xml:space="preserve"> HYPERLINK \l "_Toc7265" </w:instrText>
      </w:r>
      <w:r>
        <w:fldChar w:fldCharType="separate"/>
      </w:r>
      <w:r>
        <w:rPr>
          <w:rFonts w:ascii="Times New Roman" w:hAnsi="Times New Roman" w:cs="Times New Roman"/>
        </w:rPr>
        <w:t>3.</w:t>
      </w:r>
      <w:r>
        <w:rPr>
          <w:rFonts w:hint="eastAsia" w:ascii="Times New Roman" w:hAnsi="Times New Roman" w:cs="Times New Roman"/>
        </w:rPr>
        <w:t>4</w:t>
      </w:r>
      <w:r>
        <w:rPr>
          <w:rFonts w:ascii="Times New Roman" w:hAnsi="Times New Roman" w:cs="Times New Roman"/>
        </w:rPr>
        <w:t xml:space="preserve">  Composition of </w:t>
      </w:r>
      <w:r>
        <w:rPr>
          <w:rFonts w:hint="eastAsia" w:ascii="Times New Roman" w:hAnsi="Times New Roman" w:cs="Times New Roman"/>
        </w:rPr>
        <w:t>investment estimation</w:t>
      </w:r>
      <w:r>
        <w:rPr>
          <w:rFonts w:ascii="Times New Roman" w:hAnsi="Times New Roman" w:cs="Times New Roman"/>
        </w:rPr>
        <w:t xml:space="preserve"> </w:t>
      </w:r>
      <w:r>
        <w:rPr>
          <w:rFonts w:hint="eastAsia" w:ascii="Times New Roman" w:hAnsi="Times New Roman" w:cs="Times New Roman"/>
        </w:rPr>
        <w:t>d</w:t>
      </w:r>
      <w:r>
        <w:rPr>
          <w:rFonts w:ascii="Times New Roman" w:hAnsi="Times New Roman" w:cs="Times New Roman"/>
        </w:rPr>
        <w:t>ocument</w:t>
      </w:r>
      <w:r>
        <w:rPr>
          <w:rFonts w:hint="eastAsia" w:ascii="Times New Roman" w:hAnsi="Times New Roman" w:cs="Times New Roman"/>
        </w:rPr>
        <w:t xml:space="preserve"> </w:t>
      </w:r>
      <w:r>
        <w:rPr>
          <w:rFonts w:ascii="Times New Roman" w:hAnsi="Times New Roman" w:cs="Times New Roman"/>
        </w:rPr>
        <w:tab/>
      </w:r>
      <w:r>
        <w:rPr>
          <w:rFonts w:hint="eastAsia" w:ascii="Times New Roman" w:hAnsi="Times New Roman" w:cs="Times New Roman"/>
        </w:rPr>
        <w:t>5</w:t>
      </w:r>
      <w:r>
        <w:rPr>
          <w:rFonts w:hint="eastAsia" w:ascii="Times New Roman" w:hAnsi="Times New Roman" w:cs="Times New Roman"/>
        </w:rPr>
        <w:fldChar w:fldCharType="end"/>
      </w:r>
    </w:p>
    <w:p w14:paraId="0308C006">
      <w:pPr>
        <w:pStyle w:val="15"/>
        <w:tabs>
          <w:tab w:val="left" w:pos="426"/>
          <w:tab w:val="right" w:leader="dot" w:pos="8296"/>
        </w:tabs>
        <w:rPr>
          <w:rFonts w:ascii="Times New Roman" w:hAnsi="Times New Roman" w:cs="Times New Roman"/>
        </w:rPr>
      </w:pPr>
      <w:r>
        <w:rPr>
          <w:rFonts w:hint="eastAsia" w:ascii="Times New Roman" w:hAnsi="Times New Roman" w:cs="Times New Roman"/>
        </w:rPr>
        <w:t>3.5  Quality control of investment estimation</w:t>
      </w:r>
      <w:r>
        <w:rPr>
          <w:rFonts w:hint="eastAsia" w:ascii="Times New Roman" w:hAnsi="Times New Roman" w:cs="Times New Roman"/>
        </w:rPr>
        <w:tab/>
      </w:r>
      <w:r>
        <w:rPr>
          <w:rFonts w:hint="eastAsia" w:ascii="Times New Roman" w:hAnsi="Times New Roman" w:cs="Times New Roman"/>
        </w:rPr>
        <w:t>7</w:t>
      </w:r>
    </w:p>
    <w:p w14:paraId="7CEC5D1F">
      <w:pPr>
        <w:pStyle w:val="15"/>
        <w:tabs>
          <w:tab w:val="left" w:pos="426"/>
          <w:tab w:val="right" w:leader="dot" w:pos="8296"/>
        </w:tabs>
        <w:rPr>
          <w:rFonts w:ascii="Times New Roman" w:hAnsi="Times New Roman" w:cs="Times New Roman"/>
        </w:rPr>
      </w:pPr>
      <w:r>
        <w:fldChar w:fldCharType="begin"/>
      </w:r>
      <w:r>
        <w:instrText xml:space="preserve"> HYPERLINK \l "_Toc27659" </w:instrText>
      </w:r>
      <w:r>
        <w:fldChar w:fldCharType="separate"/>
      </w:r>
      <w:r>
        <w:rPr>
          <w:rFonts w:hint="eastAsia" w:ascii="Times New Roman" w:hAnsi="Times New Roman" w:cs="Times New Roman"/>
        </w:rPr>
        <w:t>4</w:t>
      </w:r>
      <w:r>
        <w:rPr>
          <w:rFonts w:ascii="Times New Roman" w:hAnsi="Times New Roman" w:cs="Times New Roman"/>
        </w:rPr>
        <w:t xml:space="preserve">  </w:t>
      </w:r>
      <w:r>
        <w:rPr>
          <w:rFonts w:hint="eastAsia" w:ascii="Times New Roman" w:hAnsi="Times New Roman" w:cs="Times New Roman"/>
        </w:rPr>
        <w:t>Investment estimation project division</w:t>
      </w:r>
      <w:r>
        <w:rPr>
          <w:rFonts w:hint="eastAsia" w:ascii="Times New Roman" w:hAnsi="Times New Roman" w:cs="Times New Roman"/>
        </w:rPr>
        <w:tab/>
      </w:r>
      <w:r>
        <w:rPr>
          <w:rFonts w:hint="eastAsia" w:ascii="Times New Roman" w:hAnsi="Times New Roman" w:cs="Times New Roman"/>
        </w:rPr>
        <w:fldChar w:fldCharType="end"/>
      </w:r>
      <w:r>
        <w:rPr>
          <w:rFonts w:hint="eastAsia" w:ascii="Times New Roman" w:hAnsi="Times New Roman" w:cs="Times New Roman"/>
        </w:rPr>
        <w:t>8</w:t>
      </w:r>
    </w:p>
    <w:p w14:paraId="3564D198">
      <w:pPr>
        <w:pStyle w:val="15"/>
        <w:tabs>
          <w:tab w:val="left" w:pos="426"/>
          <w:tab w:val="right" w:leader="dot" w:pos="8296"/>
        </w:tabs>
        <w:rPr>
          <w:rFonts w:ascii="Times New Roman" w:hAnsi="Times New Roman" w:cs="Times New Roman"/>
        </w:rPr>
      </w:pPr>
      <w:r>
        <w:rPr>
          <w:rFonts w:hint="eastAsia" w:ascii="Times New Roman" w:hAnsi="Times New Roman" w:cs="Times New Roman"/>
        </w:rPr>
        <w:t xml:space="preserve">4.1  Investment estimation project unit </w:t>
      </w:r>
      <w:r>
        <w:rPr>
          <w:rFonts w:hint="eastAsia" w:ascii="Times New Roman" w:hAnsi="Times New Roman" w:cs="Times New Roman"/>
        </w:rPr>
        <w:tab/>
      </w:r>
      <w:r>
        <w:rPr>
          <w:rFonts w:hint="eastAsia" w:ascii="Times New Roman" w:hAnsi="Times New Roman" w:cs="Times New Roman"/>
        </w:rPr>
        <w:t>8</w:t>
      </w:r>
    </w:p>
    <w:p w14:paraId="29E3ABCC">
      <w:pPr>
        <w:pStyle w:val="15"/>
        <w:tabs>
          <w:tab w:val="left" w:pos="426"/>
          <w:tab w:val="right" w:leader="dot" w:pos="8296"/>
        </w:tabs>
      </w:pPr>
      <w:r>
        <w:fldChar w:fldCharType="begin"/>
      </w:r>
      <w:r>
        <w:instrText xml:space="preserve"> HYPERLINK \l "_Toc24055" </w:instrText>
      </w:r>
      <w:r>
        <w:fldChar w:fldCharType="separate"/>
      </w:r>
      <w:r>
        <w:rPr>
          <w:rFonts w:hint="eastAsia" w:ascii="Times New Roman" w:hAnsi="Times New Roman" w:cs="Times New Roman"/>
        </w:rPr>
        <w:t xml:space="preserve">4.2 </w:t>
      </w:r>
      <w:r>
        <w:rPr>
          <w:rFonts w:ascii="Times New Roman" w:hAnsi="Times New Roman" w:cs="Times New Roman"/>
        </w:rPr>
        <w:t xml:space="preserve"> </w:t>
      </w:r>
      <w:r>
        <w:rPr>
          <w:rFonts w:hint="eastAsia" w:ascii="Times New Roman" w:hAnsi="Times New Roman" w:cs="Times New Roman"/>
        </w:rPr>
        <w:t>Investment estimation</w:t>
      </w:r>
      <w:r>
        <w:rPr>
          <w:rFonts w:ascii="Times New Roman" w:hAnsi="Times New Roman" w:cs="Times New Roman"/>
        </w:rPr>
        <w:t xml:space="preserve"> </w:t>
      </w:r>
      <w:r>
        <w:rPr>
          <w:rFonts w:hint="eastAsia" w:ascii="Times New Roman" w:hAnsi="Times New Roman" w:cs="Times New Roman"/>
        </w:rPr>
        <w:t>e</w:t>
      </w:r>
      <w:r>
        <w:rPr>
          <w:rFonts w:ascii="Times New Roman" w:hAnsi="Times New Roman" w:cs="Times New Roman"/>
        </w:rPr>
        <w:t xml:space="preserve">ngineering </w:t>
      </w:r>
      <w:r>
        <w:rPr>
          <w:rFonts w:hint="eastAsia" w:ascii="Times New Roman" w:hAnsi="Times New Roman" w:cs="Times New Roman"/>
        </w:rPr>
        <w:t>q</w:t>
      </w:r>
      <w:r>
        <w:rPr>
          <w:rFonts w:ascii="Times New Roman" w:hAnsi="Times New Roman" w:cs="Times New Roman"/>
        </w:rPr>
        <w:t xml:space="preserve">uantity </w:t>
      </w:r>
      <w:r>
        <w:rPr>
          <w:rFonts w:hint="eastAsia" w:ascii="Times New Roman" w:hAnsi="Times New Roman" w:cs="Times New Roman"/>
        </w:rPr>
        <w:t>c</w:t>
      </w:r>
      <w:r>
        <w:rPr>
          <w:rFonts w:ascii="Times New Roman" w:hAnsi="Times New Roman" w:cs="Times New Roman"/>
        </w:rPr>
        <w:t xml:space="preserve">alculation </w:t>
      </w:r>
      <w:r>
        <w:rPr>
          <w:rFonts w:hint="eastAsia" w:ascii="Times New Roman" w:hAnsi="Times New Roman" w:cs="Times New Roman"/>
        </w:rPr>
        <w:t>d</w:t>
      </w:r>
      <w:r>
        <w:rPr>
          <w:rFonts w:ascii="Times New Roman" w:hAnsi="Times New Roman" w:cs="Times New Roman"/>
        </w:rPr>
        <w:t xml:space="preserve">epth </w:t>
      </w:r>
      <w:r>
        <w:rPr>
          <w:rFonts w:hint="eastAsia" w:ascii="Times New Roman" w:hAnsi="Times New Roman" w:cs="Times New Roman"/>
        </w:rPr>
        <w:t>r</w:t>
      </w:r>
      <w:r>
        <w:rPr>
          <w:rFonts w:ascii="Times New Roman" w:hAnsi="Times New Roman" w:cs="Times New Roman"/>
        </w:rPr>
        <w:t>equirements</w:t>
      </w:r>
      <w:r>
        <w:rPr>
          <w:rFonts w:ascii="Times New Roman" w:hAnsi="Times New Roman" w:cs="Times New Roman"/>
        </w:rPr>
        <w:tab/>
      </w:r>
      <w:r>
        <w:rPr>
          <w:rFonts w:ascii="Times New Roman" w:hAnsi="Times New Roman" w:cs="Times New Roman"/>
        </w:rPr>
        <w:fldChar w:fldCharType="end"/>
      </w:r>
      <w:r>
        <w:rPr>
          <w:rFonts w:hint="eastAsia" w:ascii="Times New Roman" w:hAnsi="Times New Roman" w:cs="Times New Roman"/>
        </w:rPr>
        <w:t>18</w:t>
      </w:r>
    </w:p>
    <w:p w14:paraId="55E601FA">
      <w:pPr>
        <w:pStyle w:val="15"/>
        <w:tabs>
          <w:tab w:val="left" w:pos="426"/>
          <w:tab w:val="right" w:leader="dot" w:pos="8296"/>
        </w:tabs>
        <w:rPr>
          <w:rFonts w:ascii="Times New Roman" w:hAnsi="Times New Roman" w:cs="Times New Roman"/>
        </w:rPr>
      </w:pPr>
      <w:r>
        <w:fldChar w:fldCharType="begin"/>
      </w:r>
      <w:r>
        <w:instrText xml:space="preserve"> HYPERLINK \l "_Toc6298" </w:instrText>
      </w:r>
      <w:r>
        <w:fldChar w:fldCharType="separate"/>
      </w:r>
      <w:r>
        <w:rPr>
          <w:rFonts w:hint="eastAsia" w:ascii="Times New Roman" w:hAnsi="Times New Roman" w:cs="Times New Roman"/>
        </w:rPr>
        <w:t>5</w:t>
      </w:r>
      <w:r>
        <w:rPr>
          <w:rFonts w:ascii="Times New Roman" w:hAnsi="Times New Roman" w:cs="Times New Roman"/>
        </w:rPr>
        <w:t xml:space="preserve">  </w:t>
      </w:r>
      <w:r>
        <w:rPr>
          <w:rFonts w:hint="eastAsia" w:ascii="Times New Roman" w:hAnsi="Times New Roman" w:cs="Times New Roman"/>
        </w:rPr>
        <w:t>Composition and calculation method of investment estimation cost</w:t>
      </w:r>
      <w:r>
        <w:rPr>
          <w:rFonts w:hint="eastAsia" w:ascii="Times New Roman" w:hAnsi="Times New Roman" w:cs="Times New Roman"/>
        </w:rPr>
        <w:tab/>
      </w:r>
      <w:r>
        <w:rPr>
          <w:rFonts w:hint="eastAsia" w:ascii="Times New Roman" w:hAnsi="Times New Roman" w:cs="Times New Roman"/>
        </w:rPr>
        <w:fldChar w:fldCharType="end"/>
      </w:r>
      <w:r>
        <w:rPr>
          <w:rFonts w:hint="eastAsia" w:ascii="Times New Roman" w:hAnsi="Times New Roman" w:cs="Times New Roman"/>
        </w:rPr>
        <w:t>20</w:t>
      </w:r>
    </w:p>
    <w:p w14:paraId="5D167F26">
      <w:pPr>
        <w:pStyle w:val="15"/>
        <w:tabs>
          <w:tab w:val="left" w:pos="426"/>
          <w:tab w:val="right" w:leader="dot" w:pos="8296"/>
        </w:tabs>
        <w:rPr>
          <w:rFonts w:ascii="Times New Roman" w:hAnsi="Times New Roman" w:cs="Times New Roman"/>
        </w:rPr>
      </w:pPr>
      <w:r>
        <w:fldChar w:fldCharType="begin"/>
      </w:r>
      <w:r>
        <w:instrText xml:space="preserve"> HYPERLINK \l "_Toc15020" </w:instrText>
      </w:r>
      <w:r>
        <w:fldChar w:fldCharType="separate"/>
      </w:r>
      <w:r>
        <w:rPr>
          <w:rFonts w:hint="eastAsia" w:ascii="Times New Roman" w:hAnsi="Times New Roman" w:cs="Times New Roman"/>
        </w:rPr>
        <w:t>5.1  The composition of investment estimation cost</w:t>
      </w:r>
      <w:r>
        <w:rPr>
          <w:rFonts w:hint="eastAsia" w:ascii="Times New Roman" w:hAnsi="Times New Roman" w:cs="Times New Roman"/>
        </w:rPr>
        <w:tab/>
      </w:r>
      <w:r>
        <w:rPr>
          <w:rFonts w:hint="eastAsia" w:ascii="Times New Roman" w:hAnsi="Times New Roman" w:cs="Times New Roman"/>
        </w:rPr>
        <w:fldChar w:fldCharType="end"/>
      </w:r>
      <w:r>
        <w:rPr>
          <w:rFonts w:hint="eastAsia" w:ascii="Times New Roman" w:hAnsi="Times New Roman" w:cs="Times New Roman"/>
        </w:rPr>
        <w:t>20</w:t>
      </w:r>
    </w:p>
    <w:p w14:paraId="2B6DA881">
      <w:pPr>
        <w:pStyle w:val="15"/>
        <w:tabs>
          <w:tab w:val="left" w:pos="426"/>
          <w:tab w:val="right" w:leader="dot" w:pos="8296"/>
        </w:tabs>
        <w:rPr>
          <w:rFonts w:ascii="Times New Roman" w:hAnsi="Times New Roman" w:cs="Times New Roman"/>
        </w:rPr>
      </w:pPr>
      <w:r>
        <w:fldChar w:fldCharType="begin"/>
      </w:r>
      <w:r>
        <w:instrText xml:space="preserve"> HYPERLINK \l "_Toc5367" </w:instrText>
      </w:r>
      <w:r>
        <w:fldChar w:fldCharType="separate"/>
      </w:r>
      <w:r>
        <w:rPr>
          <w:rFonts w:hint="eastAsia" w:ascii="Times New Roman" w:hAnsi="Times New Roman" w:cs="Times New Roman"/>
        </w:rPr>
        <w:t>5</w:t>
      </w:r>
      <w:r>
        <w:rPr>
          <w:rFonts w:ascii="Times New Roman" w:hAnsi="Times New Roman" w:cs="Times New Roman"/>
        </w:rPr>
        <w:t xml:space="preserve">.2  Engineering </w:t>
      </w:r>
      <w:r>
        <w:rPr>
          <w:rFonts w:hint="eastAsia" w:ascii="Times New Roman" w:hAnsi="Times New Roman" w:cs="Times New Roman"/>
        </w:rPr>
        <w:t>c</w:t>
      </w:r>
      <w:r>
        <w:rPr>
          <w:rFonts w:ascii="Times New Roman" w:hAnsi="Times New Roman" w:cs="Times New Roman"/>
        </w:rPr>
        <w:t xml:space="preserve">ost </w:t>
      </w:r>
      <w:r>
        <w:rPr>
          <w:rFonts w:hint="eastAsia" w:ascii="Times New Roman" w:hAnsi="Times New Roman" w:cs="Times New Roman"/>
        </w:rPr>
        <w:t>c</w:t>
      </w:r>
      <w:r>
        <w:rPr>
          <w:rFonts w:ascii="Times New Roman" w:hAnsi="Times New Roman" w:cs="Times New Roman"/>
        </w:rPr>
        <w:t xml:space="preserve">alculation </w:t>
      </w:r>
      <w:r>
        <w:rPr>
          <w:rFonts w:hint="eastAsia" w:ascii="Times New Roman" w:hAnsi="Times New Roman" w:cs="Times New Roman"/>
        </w:rPr>
        <w:t>m</w:t>
      </w:r>
      <w:r>
        <w:rPr>
          <w:rFonts w:ascii="Times New Roman" w:hAnsi="Times New Roman" w:cs="Times New Roman"/>
        </w:rPr>
        <w:t>ethod</w:t>
      </w:r>
      <w:r>
        <w:rPr>
          <w:rFonts w:ascii="Times New Roman" w:hAnsi="Times New Roman" w:cs="Times New Roman"/>
        </w:rPr>
        <w:tab/>
      </w:r>
      <w:r>
        <w:rPr>
          <w:rFonts w:ascii="Times New Roman" w:hAnsi="Times New Roman" w:cs="Times New Roman"/>
        </w:rPr>
        <w:fldChar w:fldCharType="end"/>
      </w:r>
      <w:r>
        <w:rPr>
          <w:rFonts w:hint="eastAsia" w:ascii="Times New Roman" w:hAnsi="Times New Roman" w:cs="Times New Roman"/>
        </w:rPr>
        <w:t>22</w:t>
      </w:r>
    </w:p>
    <w:p w14:paraId="378BFB5A">
      <w:pPr>
        <w:pStyle w:val="15"/>
        <w:tabs>
          <w:tab w:val="right" w:leader="dot" w:pos="8306"/>
        </w:tabs>
        <w:rPr>
          <w:rFonts w:ascii="Times New Roman" w:hAnsi="Times New Roman" w:cs="Times New Roman"/>
        </w:rPr>
      </w:pPr>
      <w:r>
        <w:fldChar w:fldCharType="begin"/>
      </w:r>
      <w:r>
        <w:instrText xml:space="preserve"> HYPERLINK \l "_Toc5367" </w:instrText>
      </w:r>
      <w:r>
        <w:fldChar w:fldCharType="separate"/>
      </w:r>
      <w:r>
        <w:rPr>
          <w:rFonts w:hint="eastAsia" w:ascii="Times New Roman" w:hAnsi="Times New Roman" w:cs="Times New Roman"/>
        </w:rPr>
        <w:t>5</w:t>
      </w:r>
      <w:r>
        <w:rPr>
          <w:rFonts w:ascii="Times New Roman" w:hAnsi="Times New Roman" w:cs="Times New Roman"/>
        </w:rPr>
        <w:t>.</w:t>
      </w:r>
      <w:r>
        <w:rPr>
          <w:rFonts w:hint="eastAsia" w:ascii="Times New Roman" w:hAnsi="Times New Roman" w:cs="Times New Roman"/>
        </w:rPr>
        <w:t>3</w:t>
      </w:r>
      <w:r>
        <w:rPr>
          <w:rFonts w:ascii="Times New Roman" w:hAnsi="Times New Roman" w:cs="Times New Roman"/>
        </w:rPr>
        <w:t xml:space="preserve">  Other </w:t>
      </w:r>
      <w:r>
        <w:rPr>
          <w:rFonts w:hint="eastAsia" w:ascii="Times New Roman" w:hAnsi="Times New Roman" w:cs="Times New Roman"/>
        </w:rPr>
        <w:t>c</w:t>
      </w:r>
      <w:r>
        <w:rPr>
          <w:rFonts w:ascii="Times New Roman" w:hAnsi="Times New Roman" w:cs="Times New Roman"/>
        </w:rPr>
        <w:t xml:space="preserve">ost </w:t>
      </w:r>
      <w:r>
        <w:rPr>
          <w:rFonts w:hint="eastAsia" w:ascii="Times New Roman" w:hAnsi="Times New Roman" w:cs="Times New Roman"/>
        </w:rPr>
        <w:t>c</w:t>
      </w:r>
      <w:r>
        <w:rPr>
          <w:rFonts w:ascii="Times New Roman" w:hAnsi="Times New Roman" w:cs="Times New Roman"/>
        </w:rPr>
        <w:t xml:space="preserve">alculation </w:t>
      </w:r>
      <w:r>
        <w:rPr>
          <w:rFonts w:hint="eastAsia" w:ascii="Times New Roman" w:hAnsi="Times New Roman" w:cs="Times New Roman"/>
        </w:rPr>
        <w:t>m</w:t>
      </w:r>
      <w:r>
        <w:rPr>
          <w:rFonts w:ascii="Times New Roman" w:hAnsi="Times New Roman" w:cs="Times New Roman"/>
        </w:rPr>
        <w:t xml:space="preserve">ethods of </w:t>
      </w:r>
      <w:r>
        <w:rPr>
          <w:rFonts w:hint="eastAsia" w:ascii="Times New Roman" w:hAnsi="Times New Roman" w:cs="Times New Roman"/>
        </w:rPr>
        <w:t>e</w:t>
      </w:r>
      <w:r>
        <w:rPr>
          <w:rFonts w:ascii="Times New Roman" w:hAnsi="Times New Roman" w:cs="Times New Roman"/>
        </w:rPr>
        <w:t xml:space="preserve">ngineering </w:t>
      </w:r>
      <w:r>
        <w:rPr>
          <w:rFonts w:hint="eastAsia" w:ascii="Times New Roman" w:hAnsi="Times New Roman" w:cs="Times New Roman"/>
        </w:rPr>
        <w:t>c</w:t>
      </w:r>
      <w:r>
        <w:rPr>
          <w:rFonts w:ascii="Times New Roman" w:hAnsi="Times New Roman" w:cs="Times New Roman"/>
        </w:rPr>
        <w:t>onstruction</w:t>
      </w:r>
      <w:r>
        <w:rPr>
          <w:rFonts w:ascii="Times New Roman" w:hAnsi="Times New Roman" w:cs="Times New Roman"/>
        </w:rPr>
        <w:tab/>
      </w:r>
      <w:r>
        <w:rPr>
          <w:rFonts w:hint="eastAsia" w:ascii="Times New Roman" w:hAnsi="Times New Roman" w:cs="Times New Roman"/>
        </w:rPr>
        <w:t>2</w:t>
      </w:r>
      <w:r>
        <w:rPr>
          <w:rFonts w:hint="eastAsia" w:ascii="Times New Roman" w:hAnsi="Times New Roman" w:cs="Times New Roman"/>
        </w:rPr>
        <w:fldChar w:fldCharType="end"/>
      </w:r>
      <w:r>
        <w:rPr>
          <w:rFonts w:hint="eastAsia" w:ascii="Times New Roman" w:hAnsi="Times New Roman" w:cs="Times New Roman"/>
        </w:rPr>
        <w:t>3</w:t>
      </w:r>
    </w:p>
    <w:p w14:paraId="4A3CB615">
      <w:pPr>
        <w:pStyle w:val="15"/>
        <w:tabs>
          <w:tab w:val="right" w:leader="dot" w:pos="8306"/>
        </w:tabs>
        <w:rPr>
          <w:rFonts w:ascii="Times New Roman" w:hAnsi="Times New Roman" w:cs="Times New Roman"/>
        </w:rPr>
      </w:pPr>
      <w:r>
        <w:fldChar w:fldCharType="begin"/>
      </w:r>
      <w:r>
        <w:instrText xml:space="preserve"> HYPERLINK \l "_Toc5367" </w:instrText>
      </w:r>
      <w:r>
        <w:fldChar w:fldCharType="separate"/>
      </w:r>
      <w:r>
        <w:rPr>
          <w:rFonts w:hint="eastAsia" w:ascii="Times New Roman" w:hAnsi="Times New Roman" w:cs="Times New Roman"/>
        </w:rPr>
        <w:t>5</w:t>
      </w:r>
      <w:r>
        <w:rPr>
          <w:rFonts w:ascii="Times New Roman" w:hAnsi="Times New Roman" w:cs="Times New Roman"/>
        </w:rPr>
        <w:t>.</w:t>
      </w:r>
      <w:r>
        <w:rPr>
          <w:rFonts w:hint="eastAsia" w:ascii="Times New Roman" w:hAnsi="Times New Roman" w:cs="Times New Roman"/>
        </w:rPr>
        <w:t>4</w:t>
      </w:r>
      <w:r>
        <w:rPr>
          <w:rFonts w:ascii="Times New Roman" w:hAnsi="Times New Roman" w:cs="Times New Roman"/>
        </w:rPr>
        <w:t xml:space="preserve">  Reserve </w:t>
      </w:r>
      <w:r>
        <w:rPr>
          <w:rFonts w:hint="eastAsia" w:ascii="Times New Roman" w:hAnsi="Times New Roman" w:cs="Times New Roman"/>
        </w:rPr>
        <w:t>c</w:t>
      </w:r>
      <w:r>
        <w:rPr>
          <w:rFonts w:ascii="Times New Roman" w:hAnsi="Times New Roman" w:cs="Times New Roman"/>
        </w:rPr>
        <w:t xml:space="preserve">ost </w:t>
      </w:r>
      <w:r>
        <w:rPr>
          <w:rFonts w:hint="eastAsia" w:ascii="Times New Roman" w:hAnsi="Times New Roman" w:cs="Times New Roman"/>
        </w:rPr>
        <w:t>c</w:t>
      </w:r>
      <w:r>
        <w:rPr>
          <w:rFonts w:ascii="Times New Roman" w:hAnsi="Times New Roman" w:cs="Times New Roman"/>
        </w:rPr>
        <w:t xml:space="preserve">alculation </w:t>
      </w:r>
      <w:r>
        <w:rPr>
          <w:rFonts w:hint="eastAsia" w:ascii="Times New Roman" w:hAnsi="Times New Roman" w:cs="Times New Roman"/>
        </w:rPr>
        <w:t>m</w:t>
      </w:r>
      <w:r>
        <w:rPr>
          <w:rFonts w:ascii="Times New Roman" w:hAnsi="Times New Roman" w:cs="Times New Roman"/>
        </w:rPr>
        <w:t>ethod</w:t>
      </w:r>
      <w:r>
        <w:rPr>
          <w:rFonts w:ascii="Times New Roman" w:hAnsi="Times New Roman" w:cs="Times New Roman"/>
        </w:rPr>
        <w:tab/>
      </w:r>
      <w:r>
        <w:rPr>
          <w:rFonts w:ascii="Times New Roman" w:hAnsi="Times New Roman" w:cs="Times New Roman"/>
        </w:rPr>
        <w:fldChar w:fldCharType="end"/>
      </w:r>
      <w:r>
        <w:rPr>
          <w:rFonts w:hint="eastAsia" w:ascii="Times New Roman" w:hAnsi="Times New Roman" w:cs="Times New Roman"/>
        </w:rPr>
        <w:t>34</w:t>
      </w:r>
    </w:p>
    <w:p w14:paraId="62F878FF">
      <w:pPr>
        <w:pStyle w:val="15"/>
        <w:tabs>
          <w:tab w:val="right" w:leader="dot" w:pos="8306"/>
        </w:tabs>
        <w:rPr>
          <w:rFonts w:ascii="Times New Roman" w:hAnsi="Times New Roman" w:cs="Times New Roman"/>
        </w:rPr>
      </w:pPr>
      <w:r>
        <w:fldChar w:fldCharType="begin"/>
      </w:r>
      <w:r>
        <w:instrText xml:space="preserve"> HYPERLINK \l "_Toc5367" </w:instrText>
      </w:r>
      <w:r>
        <w:fldChar w:fldCharType="separate"/>
      </w:r>
      <w:r>
        <w:rPr>
          <w:rFonts w:hint="eastAsia" w:ascii="Times New Roman" w:hAnsi="Times New Roman" w:cs="Times New Roman"/>
        </w:rPr>
        <w:t>5</w:t>
      </w:r>
      <w:r>
        <w:rPr>
          <w:rFonts w:ascii="Times New Roman" w:hAnsi="Times New Roman" w:cs="Times New Roman"/>
        </w:rPr>
        <w:t>.</w:t>
      </w:r>
      <w:r>
        <w:rPr>
          <w:rFonts w:hint="eastAsia" w:ascii="Times New Roman" w:hAnsi="Times New Roman" w:cs="Times New Roman"/>
        </w:rPr>
        <w:t>5</w:t>
      </w:r>
      <w:r>
        <w:rPr>
          <w:rFonts w:ascii="Times New Roman" w:hAnsi="Times New Roman" w:cs="Times New Roman"/>
        </w:rPr>
        <w:t xml:space="preserve">  Calculation </w:t>
      </w:r>
      <w:r>
        <w:rPr>
          <w:rFonts w:hint="eastAsia" w:ascii="Times New Roman" w:hAnsi="Times New Roman" w:cs="Times New Roman"/>
        </w:rPr>
        <w:t>m</w:t>
      </w:r>
      <w:r>
        <w:rPr>
          <w:rFonts w:ascii="Times New Roman" w:hAnsi="Times New Roman" w:cs="Times New Roman"/>
        </w:rPr>
        <w:t xml:space="preserve">ethod of </w:t>
      </w:r>
      <w:r>
        <w:rPr>
          <w:rFonts w:hint="eastAsia" w:ascii="Times New Roman" w:hAnsi="Times New Roman" w:cs="Times New Roman"/>
        </w:rPr>
        <w:t>f</w:t>
      </w:r>
      <w:r>
        <w:rPr>
          <w:rFonts w:ascii="Times New Roman" w:hAnsi="Times New Roman" w:cs="Times New Roman"/>
        </w:rPr>
        <w:t xml:space="preserve">inancing </w:t>
      </w:r>
      <w:r>
        <w:rPr>
          <w:rFonts w:hint="eastAsia" w:ascii="Times New Roman" w:hAnsi="Times New Roman" w:cs="Times New Roman"/>
        </w:rPr>
        <w:t>c</w:t>
      </w:r>
      <w:r>
        <w:rPr>
          <w:rFonts w:ascii="Times New Roman" w:hAnsi="Times New Roman" w:cs="Times New Roman"/>
        </w:rPr>
        <w:t xml:space="preserve">ost in </w:t>
      </w:r>
      <w:r>
        <w:rPr>
          <w:rFonts w:hint="eastAsia" w:ascii="Times New Roman" w:hAnsi="Times New Roman" w:cs="Times New Roman"/>
        </w:rPr>
        <w:t>c</w:t>
      </w:r>
      <w:r>
        <w:rPr>
          <w:rFonts w:ascii="Times New Roman" w:hAnsi="Times New Roman" w:cs="Times New Roman"/>
        </w:rPr>
        <w:t xml:space="preserve">onstruction </w:t>
      </w:r>
      <w:r>
        <w:rPr>
          <w:rFonts w:hint="eastAsia" w:ascii="Times New Roman" w:hAnsi="Times New Roman" w:cs="Times New Roman"/>
        </w:rPr>
        <w:t>p</w:t>
      </w:r>
      <w:r>
        <w:rPr>
          <w:rFonts w:ascii="Times New Roman" w:hAnsi="Times New Roman" w:cs="Times New Roman"/>
        </w:rPr>
        <w:t>eriod</w:t>
      </w:r>
      <w:r>
        <w:rPr>
          <w:rFonts w:ascii="Times New Roman" w:hAnsi="Times New Roman" w:cs="Times New Roman"/>
        </w:rPr>
        <w:tab/>
      </w:r>
      <w:r>
        <w:rPr>
          <w:rFonts w:ascii="Times New Roman" w:hAnsi="Times New Roman" w:cs="Times New Roman"/>
        </w:rPr>
        <w:fldChar w:fldCharType="end"/>
      </w:r>
      <w:r>
        <w:rPr>
          <w:rFonts w:hint="eastAsia" w:ascii="Times New Roman" w:hAnsi="Times New Roman" w:cs="Times New Roman"/>
        </w:rPr>
        <w:t>35</w:t>
      </w:r>
    </w:p>
    <w:p w14:paraId="441588E1">
      <w:pPr>
        <w:pStyle w:val="15"/>
        <w:tabs>
          <w:tab w:val="right" w:leader="dot" w:pos="8306"/>
        </w:tabs>
        <w:rPr>
          <w:rFonts w:ascii="Times New Roman" w:hAnsi="Times New Roman" w:cs="Times New Roman"/>
        </w:rPr>
      </w:pPr>
      <w:r>
        <w:fldChar w:fldCharType="begin"/>
      </w:r>
      <w:r>
        <w:instrText xml:space="preserve"> HYPERLINK \l "_Toc5367" </w:instrText>
      </w:r>
      <w:r>
        <w:fldChar w:fldCharType="separate"/>
      </w:r>
      <w:r>
        <w:rPr>
          <w:rFonts w:hint="eastAsia" w:ascii="Times New Roman" w:hAnsi="Times New Roman" w:cs="Times New Roman"/>
        </w:rPr>
        <w:t>5</w:t>
      </w:r>
      <w:r>
        <w:rPr>
          <w:rFonts w:ascii="Times New Roman" w:hAnsi="Times New Roman" w:cs="Times New Roman"/>
        </w:rPr>
        <w:t>.</w:t>
      </w:r>
      <w:r>
        <w:rPr>
          <w:rFonts w:hint="eastAsia" w:ascii="Times New Roman" w:hAnsi="Times New Roman" w:cs="Times New Roman"/>
        </w:rPr>
        <w:t>6</w:t>
      </w:r>
      <w:r>
        <w:rPr>
          <w:rFonts w:ascii="Times New Roman" w:hAnsi="Times New Roman" w:cs="Times New Roman"/>
        </w:rPr>
        <w:t xml:space="preserve">  Calculation </w:t>
      </w:r>
      <w:r>
        <w:rPr>
          <w:rFonts w:hint="eastAsia" w:ascii="Times New Roman" w:hAnsi="Times New Roman" w:cs="Times New Roman"/>
        </w:rPr>
        <w:t>m</w:t>
      </w:r>
      <w:r>
        <w:rPr>
          <w:rFonts w:ascii="Times New Roman" w:hAnsi="Times New Roman" w:cs="Times New Roman"/>
        </w:rPr>
        <w:t xml:space="preserve">ethod of </w:t>
      </w:r>
      <w:r>
        <w:rPr>
          <w:rFonts w:hint="eastAsia" w:ascii="Times New Roman" w:hAnsi="Times New Roman" w:cs="Times New Roman"/>
        </w:rPr>
        <w:t>u</w:t>
      </w:r>
      <w:r>
        <w:rPr>
          <w:rFonts w:ascii="Times New Roman" w:hAnsi="Times New Roman" w:cs="Times New Roman"/>
        </w:rPr>
        <w:t xml:space="preserve">nderlay </w:t>
      </w:r>
      <w:r>
        <w:rPr>
          <w:rFonts w:hint="eastAsia" w:ascii="Times New Roman" w:hAnsi="Times New Roman" w:cs="Times New Roman"/>
        </w:rPr>
        <w:t>w</w:t>
      </w:r>
      <w:r>
        <w:rPr>
          <w:rFonts w:ascii="Times New Roman" w:hAnsi="Times New Roman" w:cs="Times New Roman"/>
        </w:rPr>
        <w:t xml:space="preserve">orking </w:t>
      </w:r>
      <w:r>
        <w:rPr>
          <w:rFonts w:hint="eastAsia" w:ascii="Times New Roman" w:hAnsi="Times New Roman" w:cs="Times New Roman"/>
        </w:rPr>
        <w:t>c</w:t>
      </w:r>
      <w:r>
        <w:rPr>
          <w:rFonts w:ascii="Times New Roman" w:hAnsi="Times New Roman" w:cs="Times New Roman"/>
        </w:rPr>
        <w:t>apital</w:t>
      </w:r>
      <w:r>
        <w:rPr>
          <w:rFonts w:ascii="Times New Roman" w:hAnsi="Times New Roman" w:cs="Times New Roman"/>
        </w:rPr>
        <w:tab/>
      </w:r>
      <w:r>
        <w:rPr>
          <w:rFonts w:ascii="Times New Roman" w:hAnsi="Times New Roman" w:cs="Times New Roman"/>
        </w:rPr>
        <w:fldChar w:fldCharType="end"/>
      </w:r>
      <w:r>
        <w:rPr>
          <w:rFonts w:hint="eastAsia" w:ascii="Times New Roman" w:hAnsi="Times New Roman" w:cs="Times New Roman"/>
        </w:rPr>
        <w:t>36</w:t>
      </w:r>
    </w:p>
    <w:p w14:paraId="384EB78F">
      <w:pPr>
        <w:pStyle w:val="15"/>
        <w:tabs>
          <w:tab w:val="left" w:pos="426"/>
          <w:tab w:val="right" w:leader="dot" w:pos="8296"/>
        </w:tabs>
        <w:rPr>
          <w:rFonts w:ascii="Times New Roman" w:hAnsi="Times New Roman" w:cs="Times New Roman"/>
        </w:rPr>
      </w:pPr>
      <w:r>
        <w:rPr>
          <w:rFonts w:ascii="Times New Roman" w:hAnsi="Times New Roman" w:cs="Times New Roman"/>
        </w:rPr>
        <w:fldChar w:fldCharType="end"/>
      </w:r>
      <w:r>
        <w:rPr>
          <w:rFonts w:ascii="Times New Roman" w:hAnsi="Times New Roman" w:cs="Times New Roman"/>
        </w:rPr>
        <w:t>Appendix A  Format of Investment estimation document</w:t>
      </w:r>
      <w:r>
        <w:rPr>
          <w:rFonts w:ascii="Times New Roman" w:hAnsi="Times New Roman" w:cs="Times New Roman"/>
        </w:rPr>
        <w:tab/>
      </w:r>
      <w:r>
        <w:rPr>
          <w:rFonts w:hint="eastAsia" w:ascii="Times New Roman" w:hAnsi="Times New Roman" w:cs="Times New Roman"/>
        </w:rPr>
        <w:t>38</w:t>
      </w:r>
    </w:p>
    <w:p w14:paraId="5A779CB1">
      <w:pPr>
        <w:pStyle w:val="15"/>
        <w:tabs>
          <w:tab w:val="left" w:pos="426"/>
          <w:tab w:val="right" w:leader="dot" w:pos="8296"/>
        </w:tabs>
        <w:rPr>
          <w:rFonts w:ascii="Times New Roman" w:hAnsi="Times New Roman" w:cs="Times New Roman"/>
        </w:rPr>
      </w:pPr>
      <w:r>
        <w:rPr>
          <w:rFonts w:ascii="Times New Roman" w:hAnsi="Times New Roman" w:cs="Times New Roman"/>
        </w:rPr>
        <w:t>Explanation of wording in this standard</w:t>
      </w:r>
      <w:r>
        <w:rPr>
          <w:rFonts w:ascii="Times New Roman" w:hAnsi="Times New Roman" w:cs="Times New Roman"/>
        </w:rPr>
        <w:tab/>
      </w:r>
      <w:r>
        <w:rPr>
          <w:rFonts w:hint="eastAsia" w:ascii="Times New Roman" w:hAnsi="Times New Roman" w:cs="Times New Roman"/>
        </w:rPr>
        <w:t>54</w:t>
      </w:r>
    </w:p>
    <w:p w14:paraId="3E31BA72">
      <w:pPr>
        <w:pStyle w:val="15"/>
        <w:tabs>
          <w:tab w:val="left" w:pos="426"/>
          <w:tab w:val="right" w:leader="dot" w:pos="8296"/>
        </w:tabs>
        <w:rPr>
          <w:rFonts w:ascii="Times New Roman" w:hAnsi="Times New Roman" w:cs="Times New Roman"/>
        </w:rPr>
      </w:pPr>
      <w:r>
        <w:rPr>
          <w:rFonts w:hint="eastAsia" w:ascii="Times New Roman" w:hAnsi="Times New Roman" w:cs="Times New Roman"/>
        </w:rPr>
        <w:t>Addition:Explanation of provisions</w:t>
      </w:r>
      <w:r>
        <w:rPr>
          <w:rFonts w:ascii="Times New Roman" w:hAnsi="Times New Roman" w:cs="Times New Roman"/>
        </w:rPr>
        <w:tab/>
      </w:r>
      <w:r>
        <w:rPr>
          <w:rFonts w:hint="eastAsia" w:ascii="Times New Roman" w:hAnsi="Times New Roman" w:cs="Times New Roman"/>
        </w:rPr>
        <w:t>55</w:t>
      </w:r>
    </w:p>
    <w:p w14:paraId="7F42B362"/>
    <w:p w14:paraId="15B340C2">
      <w:pPr>
        <w:pStyle w:val="27"/>
        <w:rPr>
          <w:rFonts w:ascii="Times New Roman" w:hAnsi="Times New Roman" w:cs="Times New Roman"/>
        </w:rPr>
        <w:sectPr>
          <w:footerReference r:id="rId5" w:type="default"/>
          <w:pgSz w:w="11906" w:h="16838"/>
          <w:pgMar w:top="1440" w:right="1800" w:bottom="1238" w:left="1800" w:header="851" w:footer="512" w:gutter="0"/>
          <w:pgNumType w:fmt="upperRoman" w:start="1"/>
          <w:cols w:space="425" w:num="1"/>
          <w:docGrid w:type="lines" w:linePitch="312" w:charSpace="0"/>
        </w:sectPr>
      </w:pPr>
    </w:p>
    <w:p w14:paraId="03447406">
      <w:pPr>
        <w:pStyle w:val="3"/>
        <w:rPr>
          <w:rFonts w:ascii="Times New Roman" w:hAnsi="Times New Roman" w:cs="Times New Roman"/>
          <w:color w:val="auto"/>
        </w:rPr>
      </w:pPr>
      <w:bookmarkStart w:id="0" w:name="_Toc1508"/>
      <w:bookmarkStart w:id="1" w:name="_Toc434"/>
      <w:bookmarkStart w:id="2" w:name="_Toc26303"/>
      <w:bookmarkStart w:id="3" w:name="_Toc28984"/>
      <w:bookmarkStart w:id="4" w:name="_Toc4197"/>
      <w:bookmarkStart w:id="5" w:name="_Toc11724"/>
      <w:bookmarkStart w:id="6" w:name="_Toc7517"/>
      <w:bookmarkStart w:id="7" w:name="_Toc23924"/>
      <w:bookmarkStart w:id="8" w:name="_Toc1317"/>
      <w:bookmarkStart w:id="9" w:name="_Toc7611"/>
      <w:bookmarkStart w:id="10" w:name="_Toc16730"/>
      <w:bookmarkStart w:id="11" w:name="_Toc31864"/>
      <w:r>
        <w:rPr>
          <w:rFonts w:hint="eastAsia" w:eastAsia="黑体" w:cs="黑体"/>
          <w:b/>
          <w:bCs w:val="0"/>
          <w:color w:val="auto"/>
        </w:rPr>
        <w:t>1</w:t>
      </w:r>
      <w:r>
        <w:rPr>
          <w:rFonts w:hint="eastAsia" w:cs="Times New Roman"/>
          <w:color w:val="auto"/>
        </w:rPr>
        <w:t xml:space="preserve"> </w:t>
      </w:r>
      <w:r>
        <w:rPr>
          <w:rFonts w:ascii="Times New Roman" w:hAnsi="Times New Roman" w:cs="Times New Roman"/>
          <w:color w:val="auto"/>
        </w:rPr>
        <w:t>总</w:t>
      </w:r>
      <w:r>
        <w:rPr>
          <w:rFonts w:hint="eastAsia" w:cs="Times New Roman"/>
          <w:color w:val="auto"/>
        </w:rPr>
        <w:t xml:space="preserve">   </w:t>
      </w:r>
      <w:r>
        <w:rPr>
          <w:rFonts w:ascii="Times New Roman" w:hAnsi="Times New Roman" w:cs="Times New Roman"/>
          <w:color w:val="auto"/>
        </w:rPr>
        <w:t>则</w:t>
      </w:r>
      <w:bookmarkEnd w:id="0"/>
      <w:bookmarkEnd w:id="1"/>
      <w:bookmarkEnd w:id="2"/>
      <w:bookmarkEnd w:id="3"/>
      <w:bookmarkEnd w:id="4"/>
      <w:bookmarkEnd w:id="5"/>
      <w:bookmarkEnd w:id="6"/>
      <w:bookmarkEnd w:id="7"/>
      <w:bookmarkEnd w:id="8"/>
      <w:bookmarkEnd w:id="9"/>
      <w:bookmarkEnd w:id="10"/>
      <w:bookmarkEnd w:id="11"/>
    </w:p>
    <w:p w14:paraId="73D54C57">
      <w:pPr>
        <w:pStyle w:val="5"/>
        <w:tabs>
          <w:tab w:val="clear" w:pos="0"/>
        </w:tabs>
        <w:ind w:left="-1"/>
      </w:pPr>
      <w:bookmarkStart w:id="12" w:name="_Toc23794"/>
      <w:bookmarkStart w:id="13" w:name="_Toc998"/>
      <w:bookmarkStart w:id="14" w:name="_Toc21937"/>
      <w:bookmarkStart w:id="15" w:name="_Toc11208"/>
      <w:r>
        <w:rPr>
          <w:b/>
          <w:bCs/>
        </w:rPr>
        <w:t>1.0.1</w:t>
      </w:r>
      <w:r>
        <w:rPr>
          <w:rFonts w:hint="eastAsia"/>
        </w:rPr>
        <w:t xml:space="preserve"> </w:t>
      </w:r>
      <w:r>
        <w:rPr>
          <w:rStyle w:val="41"/>
          <w:rFonts w:hint="eastAsia"/>
          <w:bCs w:val="0"/>
        </w:rPr>
        <w:t xml:space="preserve"> </w:t>
      </w:r>
      <w:r>
        <w:rPr>
          <w:rFonts w:hint="eastAsia"/>
        </w:rPr>
        <w:t>为满足房屋建筑工程计价需要，规范投资估算编制行为，提高投资估算编制质量，合理确定和有效控制工程造价，制定本指南。</w:t>
      </w:r>
      <w:bookmarkEnd w:id="12"/>
      <w:bookmarkEnd w:id="13"/>
      <w:bookmarkEnd w:id="14"/>
      <w:bookmarkEnd w:id="15"/>
    </w:p>
    <w:p w14:paraId="6A655298">
      <w:pPr>
        <w:pStyle w:val="5"/>
      </w:pPr>
      <w:bookmarkStart w:id="16" w:name="_Toc3706"/>
      <w:bookmarkStart w:id="17" w:name="_Toc25917"/>
      <w:bookmarkStart w:id="18" w:name="_Toc18660"/>
      <w:bookmarkStart w:id="19" w:name="_Toc6388"/>
      <w:r>
        <w:rPr>
          <w:b/>
          <w:bCs/>
        </w:rPr>
        <w:t>1.0.2</w:t>
      </w:r>
      <w:r>
        <w:rPr>
          <w:rFonts w:hint="eastAsia"/>
          <w:b/>
          <w:bCs/>
        </w:rPr>
        <w:t xml:space="preserve"> </w:t>
      </w:r>
      <w:r>
        <w:rPr>
          <w:rFonts w:hint="eastAsia"/>
        </w:rPr>
        <w:t xml:space="preserve"> </w:t>
      </w:r>
      <w:r>
        <w:t>本</w:t>
      </w:r>
      <w:r>
        <w:rPr>
          <w:rFonts w:hint="eastAsia"/>
        </w:rPr>
        <w:t>指南</w:t>
      </w:r>
      <w:r>
        <w:t>适用于新建、扩建和改建</w:t>
      </w:r>
      <w:r>
        <w:rPr>
          <w:rFonts w:hint="eastAsia"/>
        </w:rPr>
        <w:t>等</w:t>
      </w:r>
      <w:r>
        <w:t>房屋建筑工程投资估算的编制</w:t>
      </w:r>
      <w:r>
        <w:rPr>
          <w:rFonts w:hint="eastAsia"/>
        </w:rPr>
        <w:t>与审查</w:t>
      </w:r>
      <w:r>
        <w:t>。</w:t>
      </w:r>
      <w:bookmarkEnd w:id="16"/>
      <w:bookmarkEnd w:id="17"/>
      <w:bookmarkEnd w:id="18"/>
      <w:bookmarkEnd w:id="19"/>
      <w:r>
        <w:t xml:space="preserve"> </w:t>
      </w:r>
    </w:p>
    <w:p w14:paraId="74D6C4FB">
      <w:pPr>
        <w:pStyle w:val="5"/>
      </w:pPr>
      <w:bookmarkStart w:id="20" w:name="_Toc15408"/>
      <w:bookmarkStart w:id="21" w:name="_Toc27073"/>
      <w:bookmarkStart w:id="22" w:name="_Toc18497"/>
      <w:bookmarkStart w:id="23" w:name="_Toc17083"/>
      <w:r>
        <w:rPr>
          <w:b/>
          <w:bCs/>
        </w:rPr>
        <w:t>1.0.3</w:t>
      </w:r>
      <w:r>
        <w:rPr>
          <w:rFonts w:hint="eastAsia"/>
          <w:b/>
          <w:bCs/>
        </w:rPr>
        <w:t xml:space="preserve"> </w:t>
      </w:r>
      <w:r>
        <w:rPr>
          <w:rFonts w:hint="eastAsia"/>
        </w:rPr>
        <w:t xml:space="preserve"> </w:t>
      </w:r>
      <w:r>
        <w:t>投资估算是进行建设项目经济评价、财务分析和投资决策的基础。在项目建议书、预可行性研究报告、可行性研究报告、项目申请报告以及方案设计中</w:t>
      </w:r>
      <w:r>
        <w:rPr>
          <w:rFonts w:hint="eastAsia"/>
        </w:rPr>
        <w:t>应</w:t>
      </w:r>
      <w:r>
        <w:t>编制投资估算。</w:t>
      </w:r>
      <w:bookmarkEnd w:id="20"/>
      <w:bookmarkEnd w:id="21"/>
      <w:bookmarkEnd w:id="22"/>
      <w:bookmarkEnd w:id="23"/>
    </w:p>
    <w:p w14:paraId="67628E54">
      <w:pPr>
        <w:pStyle w:val="5"/>
      </w:pPr>
      <w:bookmarkStart w:id="24" w:name="_Toc32022"/>
      <w:bookmarkStart w:id="25" w:name="_Toc29808"/>
      <w:bookmarkStart w:id="26" w:name="_Toc32593"/>
      <w:bookmarkStart w:id="27" w:name="_Toc2934"/>
      <w:r>
        <w:rPr>
          <w:b/>
          <w:bCs/>
        </w:rPr>
        <w:t>1.0.4</w:t>
      </w:r>
      <w:r>
        <w:rPr>
          <w:rFonts w:hint="eastAsia"/>
        </w:rPr>
        <w:t xml:space="preserve">  </w:t>
      </w:r>
      <w:bookmarkEnd w:id="24"/>
      <w:bookmarkEnd w:id="25"/>
      <w:bookmarkEnd w:id="26"/>
      <w:bookmarkEnd w:id="27"/>
      <w:r>
        <w:rPr>
          <w:rFonts w:hint="eastAsia"/>
        </w:rPr>
        <w:t>在设计施工总承包模式下，投资估算中与发包范围一致的金额是</w:t>
      </w:r>
      <w:r>
        <w:t>可行性研究后、方案设计后</w:t>
      </w:r>
      <w:r>
        <w:rPr>
          <w:rFonts w:hint="eastAsia"/>
        </w:rPr>
        <w:t>发包</w:t>
      </w:r>
      <w:r>
        <w:t>工程总承包项目</w:t>
      </w:r>
      <w:r>
        <w:rPr>
          <w:rFonts w:hint="eastAsia"/>
        </w:rPr>
        <w:t>标底或最高投标限价的基础。</w:t>
      </w:r>
    </w:p>
    <w:p w14:paraId="108B5844">
      <w:pPr>
        <w:pStyle w:val="5"/>
      </w:pPr>
      <w:bookmarkStart w:id="28" w:name="_Toc20788"/>
      <w:bookmarkStart w:id="29" w:name="_Toc7034"/>
      <w:bookmarkStart w:id="30" w:name="_Toc21174"/>
      <w:r>
        <w:rPr>
          <w:b/>
          <w:bCs/>
        </w:rPr>
        <w:t>1.0.</w:t>
      </w:r>
      <w:r>
        <w:rPr>
          <w:rFonts w:hint="eastAsia"/>
          <w:b/>
          <w:bCs/>
        </w:rPr>
        <w:t>5</w:t>
      </w:r>
      <w:r>
        <w:rPr>
          <w:rFonts w:hint="eastAsia"/>
        </w:rPr>
        <w:t xml:space="preserve">  </w:t>
      </w:r>
      <w:bookmarkEnd w:id="28"/>
      <w:bookmarkEnd w:id="29"/>
      <w:bookmarkEnd w:id="30"/>
      <w:r>
        <w:rPr>
          <w:rFonts w:hint="eastAsia"/>
        </w:rPr>
        <w:t>一个建设项目由两个或以上单位编制投资估算时，应由其中一个单位作为总体编制单位，负责协调和统一投资估算编制的具体原则和依据，汇编投资估算，并对全部投资估算的编制质量总负责，其他编制单位负责各自承担部分投资估算编制质量。</w:t>
      </w:r>
    </w:p>
    <w:p w14:paraId="2E97BC1B">
      <w:pPr>
        <w:pStyle w:val="5"/>
      </w:pPr>
      <w:bookmarkStart w:id="31" w:name="_Toc31220"/>
      <w:bookmarkStart w:id="32" w:name="_Toc31545"/>
      <w:bookmarkStart w:id="33" w:name="_Toc21575"/>
      <w:r>
        <w:rPr>
          <w:b/>
          <w:bCs/>
        </w:rPr>
        <w:t>1.0.</w:t>
      </w:r>
      <w:r>
        <w:rPr>
          <w:rFonts w:hint="eastAsia"/>
          <w:b/>
          <w:bCs/>
        </w:rPr>
        <w:t>6</w:t>
      </w:r>
      <w:r>
        <w:rPr>
          <w:rFonts w:hint="eastAsia"/>
        </w:rPr>
        <w:t xml:space="preserve">  </w:t>
      </w:r>
      <w:r>
        <w:t>本</w:t>
      </w:r>
      <w:r>
        <w:rPr>
          <w:rFonts w:hint="eastAsia"/>
        </w:rPr>
        <w:t>指南</w:t>
      </w:r>
      <w:r>
        <w:t>根据现行法律和相关文件、标准的规定编制，执行中如有适用的法律和文件、标准变更的，以最新规定为准。</w:t>
      </w:r>
      <w:bookmarkEnd w:id="31"/>
      <w:bookmarkEnd w:id="32"/>
      <w:bookmarkEnd w:id="33"/>
    </w:p>
    <w:p w14:paraId="122453CC">
      <w:pPr>
        <w:rPr>
          <w:rFonts w:ascii="Times New Roman" w:hAnsi="Times New Roman" w:eastAsia="楷体" w:cs="Times New Roman"/>
          <w:iCs/>
          <w:kern w:val="0"/>
        </w:rPr>
      </w:pPr>
      <w:r>
        <w:rPr>
          <w:rFonts w:ascii="Times New Roman" w:hAnsi="Times New Roman" w:eastAsia="楷体" w:cs="Times New Roman"/>
          <w:iCs/>
          <w:kern w:val="0"/>
        </w:rPr>
        <w:br w:type="page"/>
      </w:r>
    </w:p>
    <w:p w14:paraId="1F74DD1F">
      <w:pPr>
        <w:pStyle w:val="3"/>
        <w:rPr>
          <w:rFonts w:ascii="Times New Roman" w:hAnsi="Times New Roman" w:cs="Times New Roman"/>
          <w:color w:val="auto"/>
        </w:rPr>
      </w:pPr>
      <w:bookmarkStart w:id="34" w:name="_Toc30245"/>
      <w:bookmarkStart w:id="35" w:name="_Toc3872"/>
      <w:bookmarkStart w:id="36" w:name="_Toc16641"/>
      <w:bookmarkStart w:id="37" w:name="_Toc23030"/>
      <w:bookmarkStart w:id="38" w:name="_Toc6275"/>
      <w:bookmarkStart w:id="39" w:name="_Toc27657"/>
      <w:bookmarkStart w:id="40" w:name="_Toc4606"/>
      <w:bookmarkStart w:id="41" w:name="_Toc26777"/>
      <w:bookmarkStart w:id="42" w:name="_Toc7098"/>
      <w:bookmarkStart w:id="43" w:name="_Toc31848"/>
      <w:bookmarkStart w:id="44" w:name="_Toc19515"/>
      <w:bookmarkStart w:id="45" w:name="_Toc20276"/>
      <w:r>
        <w:t>2 术</w:t>
      </w:r>
      <w:r>
        <w:rPr>
          <w:rFonts w:hint="eastAsia"/>
        </w:rPr>
        <w:t xml:space="preserve">   </w:t>
      </w:r>
      <w:r>
        <w:t>语</w:t>
      </w:r>
      <w:bookmarkEnd w:id="34"/>
      <w:bookmarkEnd w:id="35"/>
      <w:bookmarkEnd w:id="36"/>
      <w:bookmarkEnd w:id="37"/>
      <w:bookmarkEnd w:id="38"/>
      <w:bookmarkEnd w:id="39"/>
      <w:bookmarkEnd w:id="40"/>
      <w:bookmarkEnd w:id="41"/>
      <w:bookmarkEnd w:id="42"/>
      <w:bookmarkEnd w:id="43"/>
      <w:bookmarkEnd w:id="44"/>
      <w:bookmarkEnd w:id="45"/>
    </w:p>
    <w:p w14:paraId="10B01AE7">
      <w:pPr>
        <w:pStyle w:val="5"/>
      </w:pPr>
      <w:bookmarkStart w:id="46" w:name="_Toc27831"/>
      <w:bookmarkStart w:id="47" w:name="_Toc1615"/>
      <w:r>
        <w:rPr>
          <w:b/>
          <w:bCs/>
        </w:rPr>
        <w:t>2.0.1</w:t>
      </w:r>
      <w:r>
        <w:rPr>
          <w:rFonts w:hint="eastAsia"/>
        </w:rPr>
        <w:t xml:space="preserve">  </w:t>
      </w:r>
      <w:r>
        <w:t>建设项目</w:t>
      </w:r>
      <w:bookmarkEnd w:id="46"/>
      <w:bookmarkEnd w:id="47"/>
      <w:r>
        <w:rPr>
          <w:rFonts w:hint="eastAsia"/>
        </w:rPr>
        <w:t xml:space="preserve"> </w:t>
      </w:r>
      <w:r>
        <w:rPr>
          <w:rFonts w:ascii="Times New Roman" w:hAnsi="Times New Roman" w:cs="Times New Roman"/>
        </w:rPr>
        <w:t xml:space="preserve"> </w:t>
      </w:r>
      <w:r>
        <w:rPr>
          <w:rFonts w:hint="eastAsia" w:ascii="Times New Roman" w:hAnsi="Times New Roman" w:cs="Times New Roman"/>
        </w:rPr>
        <w:t>Construction Project</w:t>
      </w:r>
    </w:p>
    <w:p w14:paraId="2D97347E">
      <w:pPr>
        <w:ind w:firstLine="480" w:firstLineChars="200"/>
        <w:rPr>
          <w:rFonts w:ascii="Times New Roman" w:hAnsi="Times New Roman" w:cs="Times New Roman"/>
        </w:rPr>
      </w:pPr>
      <w:r>
        <w:rPr>
          <w:rFonts w:ascii="Times New Roman" w:hAnsi="Times New Roman" w:cs="Times New Roman"/>
        </w:rPr>
        <w:t>按一个总体规划或设计进行建设的，由一个或若干个互有内在联系的单项工程组成的工程总和。</w:t>
      </w:r>
    </w:p>
    <w:p w14:paraId="498F5299">
      <w:pPr>
        <w:pStyle w:val="5"/>
      </w:pPr>
      <w:bookmarkStart w:id="48" w:name="_Toc32075"/>
      <w:bookmarkStart w:id="49" w:name="_Toc21015"/>
      <w:r>
        <w:rPr>
          <w:b/>
          <w:bCs/>
        </w:rPr>
        <w:t>2.0.2</w:t>
      </w:r>
      <w:r>
        <w:rPr>
          <w:rFonts w:hint="eastAsia"/>
        </w:rPr>
        <w:t xml:space="preserve">  </w:t>
      </w:r>
      <w:r>
        <w:t>单项工程</w:t>
      </w:r>
      <w:bookmarkEnd w:id="48"/>
      <w:bookmarkEnd w:id="49"/>
      <w:r>
        <w:rPr>
          <w:rFonts w:hint="eastAsia"/>
        </w:rPr>
        <w:t xml:space="preserve"> </w:t>
      </w:r>
      <w:r>
        <w:rPr>
          <w:rFonts w:ascii="Times New Roman" w:hAnsi="Times New Roman" w:cs="Times New Roman"/>
        </w:rPr>
        <w:t xml:space="preserve"> </w:t>
      </w:r>
      <w:r>
        <w:rPr>
          <w:rFonts w:hint="eastAsia" w:ascii="Times New Roman" w:hAnsi="Times New Roman" w:cs="Times New Roman"/>
        </w:rPr>
        <w:t>Sectional Works</w:t>
      </w:r>
    </w:p>
    <w:p w14:paraId="45D51E31">
      <w:pPr>
        <w:ind w:firstLine="480" w:firstLineChars="200"/>
        <w:rPr>
          <w:rFonts w:ascii="Times New Roman" w:hAnsi="Times New Roman" w:cs="Times New Roman"/>
          <w:szCs w:val="24"/>
        </w:rPr>
      </w:pPr>
      <w:r>
        <w:rPr>
          <w:rFonts w:ascii="Times New Roman" w:hAnsi="Times New Roman" w:cs="Times New Roman"/>
        </w:rPr>
        <w:t>具有独立的设计文件，建成后可以独立发挥生产能力或使用功能的工程项目。</w:t>
      </w:r>
    </w:p>
    <w:p w14:paraId="4CCAED08">
      <w:pPr>
        <w:pStyle w:val="5"/>
      </w:pPr>
      <w:bookmarkStart w:id="50" w:name="_Toc26413"/>
      <w:bookmarkStart w:id="51" w:name="_Toc25377"/>
      <w:r>
        <w:rPr>
          <w:b/>
          <w:bCs/>
        </w:rPr>
        <w:t>2.0.3</w:t>
      </w:r>
      <w:r>
        <w:rPr>
          <w:rFonts w:hint="eastAsia"/>
          <w:b/>
          <w:bCs/>
        </w:rPr>
        <w:t xml:space="preserve">  </w:t>
      </w:r>
      <w:r>
        <w:t>单位工程</w:t>
      </w:r>
      <w:bookmarkEnd w:id="50"/>
      <w:bookmarkEnd w:id="51"/>
      <w:r>
        <w:rPr>
          <w:rFonts w:hint="eastAsia"/>
        </w:rPr>
        <w:t xml:space="preserve"> </w:t>
      </w:r>
      <w:r>
        <w:rPr>
          <w:rFonts w:ascii="Times New Roman" w:hAnsi="Times New Roman" w:cs="Times New Roman"/>
        </w:rPr>
        <w:t xml:space="preserve"> </w:t>
      </w:r>
      <w:r>
        <w:rPr>
          <w:rFonts w:hint="eastAsia" w:ascii="Times New Roman" w:hAnsi="Times New Roman" w:cs="Times New Roman"/>
        </w:rPr>
        <w:t>Unit Works</w:t>
      </w:r>
    </w:p>
    <w:p w14:paraId="0D32E03C">
      <w:pPr>
        <w:ind w:firstLine="480" w:firstLineChars="200"/>
        <w:rPr>
          <w:rFonts w:ascii="Times New Roman" w:hAnsi="Times New Roman" w:cs="Times New Roman"/>
        </w:rPr>
      </w:pPr>
      <w:r>
        <w:rPr>
          <w:rFonts w:ascii="Times New Roman" w:hAnsi="Times New Roman" w:cs="Times New Roman"/>
        </w:rPr>
        <w:t>具有独立的设计文件，能够独立组织施工，但不能独立发挥生产能力或使用功能的工程项目。</w:t>
      </w:r>
    </w:p>
    <w:p w14:paraId="5BBDDAC2">
      <w:pPr>
        <w:pStyle w:val="5"/>
        <w:numPr>
          <w:ilvl w:val="2"/>
          <w:numId w:val="0"/>
        </w:numPr>
        <w:tabs>
          <w:tab w:val="clear" w:pos="0"/>
        </w:tabs>
      </w:pPr>
      <w:r>
        <w:rPr>
          <w:rStyle w:val="41"/>
          <w:rFonts w:hint="eastAsia"/>
          <w:bCs w:val="0"/>
        </w:rPr>
        <w:t>2.0.4</w:t>
      </w:r>
      <w:r>
        <w:rPr>
          <w:rFonts w:hint="eastAsia" w:eastAsia="黑体"/>
        </w:rPr>
        <w:t xml:space="preserve">  </w:t>
      </w:r>
      <w:r>
        <w:rPr>
          <w:rFonts w:hint="eastAsia"/>
        </w:rPr>
        <w:t>专项工程</w:t>
      </w:r>
      <w:r>
        <w:rPr>
          <w:rFonts w:ascii="Times New Roman" w:hAnsi="Times New Roman" w:cs="Times New Roman"/>
        </w:rPr>
        <w:t xml:space="preserve">  </w:t>
      </w:r>
      <w:r>
        <w:rPr>
          <w:rFonts w:hint="eastAsia" w:ascii="Times New Roman" w:hAnsi="Times New Roman" w:cs="Times New Roman"/>
        </w:rPr>
        <w:t>S</w:t>
      </w:r>
      <w:r>
        <w:rPr>
          <w:rFonts w:ascii="Times New Roman" w:hAnsi="Times New Roman" w:cs="Times New Roman"/>
        </w:rPr>
        <w:t xml:space="preserve">pecial </w:t>
      </w:r>
      <w:r>
        <w:rPr>
          <w:rFonts w:hint="eastAsia" w:ascii="Times New Roman" w:hAnsi="Times New Roman" w:cs="Times New Roman"/>
        </w:rPr>
        <w:t>P</w:t>
      </w:r>
      <w:r>
        <w:rPr>
          <w:rFonts w:ascii="Times New Roman" w:hAnsi="Times New Roman" w:cs="Times New Roman"/>
        </w:rPr>
        <w:t>roject</w:t>
      </w:r>
    </w:p>
    <w:p w14:paraId="0E252F84">
      <w:pPr>
        <w:ind w:firstLine="480"/>
      </w:pPr>
      <w:r>
        <w:rPr>
          <w:rFonts w:hint="eastAsia"/>
        </w:rPr>
        <w:t>为特定功能房屋建筑服务的专有工艺工程或专项用途工程，包括医疗专项、体育专项、演艺专项、人防专项及其他专项工程。</w:t>
      </w:r>
    </w:p>
    <w:p w14:paraId="327C77EF">
      <w:pPr>
        <w:pStyle w:val="5"/>
      </w:pPr>
      <w:bookmarkStart w:id="52" w:name="_Toc2288"/>
      <w:bookmarkStart w:id="53" w:name="_Toc2477"/>
      <w:r>
        <w:rPr>
          <w:b/>
          <w:bCs/>
        </w:rPr>
        <w:t>2.0.</w:t>
      </w:r>
      <w:r>
        <w:rPr>
          <w:rFonts w:hint="eastAsia"/>
          <w:b/>
          <w:bCs/>
        </w:rPr>
        <w:t xml:space="preserve">5 </w:t>
      </w:r>
      <w:r>
        <w:rPr>
          <w:rFonts w:hint="eastAsia"/>
        </w:rPr>
        <w:t xml:space="preserve"> </w:t>
      </w:r>
      <w:r>
        <w:t>建设项目总投资</w:t>
      </w:r>
      <w:bookmarkEnd w:id="52"/>
      <w:bookmarkEnd w:id="53"/>
      <w:r>
        <w:rPr>
          <w:rFonts w:hint="eastAsia"/>
        </w:rPr>
        <w:t xml:space="preserve">  </w:t>
      </w:r>
      <w:r>
        <w:rPr>
          <w:rFonts w:hint="eastAsia" w:ascii="Times New Roman" w:hAnsi="Times New Roman" w:cs="Times New Roman"/>
        </w:rPr>
        <w:t>Total Investment for Construction Project</w:t>
      </w:r>
    </w:p>
    <w:p w14:paraId="219CC8C7">
      <w:pPr>
        <w:ind w:firstLine="480" w:firstLineChars="200"/>
        <w:rPr>
          <w:rFonts w:ascii="Times New Roman" w:hAnsi="Times New Roman" w:cs="Times New Roman"/>
        </w:rPr>
      </w:pPr>
      <w:r>
        <w:rPr>
          <w:rFonts w:ascii="Times New Roman" w:hAnsi="Times New Roman" w:cs="Times New Roman"/>
        </w:rPr>
        <w:t>为完成工程项目建设并达到使用要求或生产条件，在建设期内预计或实际投入的全部费用总和，包括建设投资、建设期</w:t>
      </w:r>
      <w:r>
        <w:rPr>
          <w:rFonts w:hint="eastAsia" w:ascii="Times New Roman" w:hAnsi="Times New Roman" w:cs="Times New Roman"/>
        </w:rPr>
        <w:t>融资费用</w:t>
      </w:r>
      <w:r>
        <w:rPr>
          <w:rFonts w:ascii="Times New Roman" w:hAnsi="Times New Roman" w:cs="Times New Roman"/>
        </w:rPr>
        <w:t>和流动资金。</w:t>
      </w:r>
    </w:p>
    <w:p w14:paraId="74CC2297">
      <w:pPr>
        <w:pStyle w:val="5"/>
        <w:rPr>
          <w:rFonts w:ascii="Times New Roman" w:hAnsi="Times New Roman" w:cs="Times New Roman"/>
        </w:rPr>
      </w:pPr>
      <w:bookmarkStart w:id="54" w:name="_Toc24664"/>
      <w:bookmarkStart w:id="55" w:name="_Toc10880"/>
      <w:r>
        <w:rPr>
          <w:b/>
          <w:bCs/>
        </w:rPr>
        <w:t>2.0.</w:t>
      </w:r>
      <w:r>
        <w:rPr>
          <w:rFonts w:hint="eastAsia"/>
          <w:b/>
          <w:bCs/>
        </w:rPr>
        <w:t>6</w:t>
      </w:r>
      <w:r>
        <w:rPr>
          <w:rFonts w:hint="eastAsia"/>
        </w:rPr>
        <w:t xml:space="preserve">  </w:t>
      </w:r>
      <w:r>
        <w:t>建设投资</w:t>
      </w:r>
      <w:bookmarkEnd w:id="54"/>
      <w:bookmarkEnd w:id="55"/>
      <w:r>
        <w:rPr>
          <w:rFonts w:hint="eastAsia"/>
        </w:rPr>
        <w:t xml:space="preserve"> </w:t>
      </w:r>
      <w:r>
        <w:rPr>
          <w:rFonts w:hint="eastAsia" w:ascii="Times New Roman" w:hAnsi="Times New Roman" w:cs="Times New Roman"/>
        </w:rPr>
        <w:t xml:space="preserve"> Construction Investment</w:t>
      </w:r>
    </w:p>
    <w:p w14:paraId="07FBC1EC">
      <w:pPr>
        <w:ind w:firstLine="480" w:firstLineChars="200"/>
        <w:rPr>
          <w:rFonts w:ascii="Times New Roman" w:hAnsi="Times New Roman" w:cs="Times New Roman"/>
        </w:rPr>
      </w:pPr>
      <w:r>
        <w:rPr>
          <w:rFonts w:ascii="Times New Roman" w:hAnsi="Times New Roman" w:cs="Times New Roman"/>
        </w:rPr>
        <w:t>指为完成工程项目建设，在建设期内投入的全部费用，包括工程费用、工程建设其他费用和预备费。</w:t>
      </w:r>
    </w:p>
    <w:p w14:paraId="58344ED0">
      <w:pPr>
        <w:pStyle w:val="5"/>
      </w:pPr>
      <w:bookmarkStart w:id="56" w:name="_Toc4081"/>
      <w:bookmarkStart w:id="57" w:name="_Toc525"/>
      <w:r>
        <w:rPr>
          <w:b/>
          <w:bCs/>
        </w:rPr>
        <w:t>2.0.</w:t>
      </w:r>
      <w:r>
        <w:rPr>
          <w:rFonts w:hint="eastAsia"/>
          <w:b/>
          <w:bCs/>
        </w:rPr>
        <w:t>7</w:t>
      </w:r>
      <w:r>
        <w:rPr>
          <w:rFonts w:hint="eastAsia"/>
        </w:rPr>
        <w:t xml:space="preserve">  </w:t>
      </w:r>
      <w:r>
        <w:t>工程费用</w:t>
      </w:r>
      <w:bookmarkEnd w:id="56"/>
      <w:bookmarkEnd w:id="57"/>
      <w:r>
        <w:rPr>
          <w:rFonts w:ascii="Times New Roman" w:hAnsi="Times New Roman" w:cs="Times New Roman"/>
        </w:rPr>
        <w:t xml:space="preserve"> </w:t>
      </w:r>
      <w:r>
        <w:rPr>
          <w:rFonts w:hint="eastAsia" w:ascii="Times New Roman" w:hAnsi="Times New Roman" w:cs="Times New Roman"/>
        </w:rPr>
        <w:t xml:space="preserve"> Construction Cost</w:t>
      </w:r>
    </w:p>
    <w:p w14:paraId="7ECA7569">
      <w:pPr>
        <w:ind w:firstLine="480" w:firstLineChars="200"/>
        <w:rPr>
          <w:rFonts w:ascii="Times New Roman" w:hAnsi="Times New Roman" w:cs="Times New Roman"/>
        </w:rPr>
      </w:pPr>
      <w:r>
        <w:rPr>
          <w:rFonts w:ascii="Times New Roman" w:hAnsi="Times New Roman" w:cs="Times New Roman"/>
        </w:rPr>
        <w:t>建设期内直接用于工程建造、设备购置及其安装的建设投资。</w:t>
      </w:r>
    </w:p>
    <w:p w14:paraId="74F8D70F">
      <w:pPr>
        <w:pStyle w:val="5"/>
        <w:rPr>
          <w:rFonts w:ascii="Times New Roman" w:hAnsi="Times New Roman" w:cs="Times New Roman"/>
        </w:rPr>
      </w:pPr>
      <w:bookmarkStart w:id="58" w:name="_Toc26702"/>
      <w:bookmarkStart w:id="59" w:name="_Toc10012"/>
      <w:r>
        <w:rPr>
          <w:b/>
          <w:bCs/>
        </w:rPr>
        <w:t>2.0.</w:t>
      </w:r>
      <w:r>
        <w:rPr>
          <w:rFonts w:hint="eastAsia"/>
          <w:b/>
          <w:bCs/>
        </w:rPr>
        <w:t xml:space="preserve">8  </w:t>
      </w:r>
      <w:r>
        <w:rPr>
          <w:rFonts w:hint="eastAsia"/>
        </w:rPr>
        <w:t>建筑</w:t>
      </w:r>
      <w:r>
        <w:t>工程费</w:t>
      </w:r>
      <w:bookmarkEnd w:id="58"/>
      <w:bookmarkEnd w:id="59"/>
      <w:r>
        <w:rPr>
          <w:rFonts w:hint="eastAsia"/>
        </w:rPr>
        <w:t xml:space="preserve"> </w:t>
      </w:r>
      <w:r>
        <w:rPr>
          <w:rFonts w:hint="eastAsia" w:ascii="Times New Roman" w:hAnsi="Times New Roman" w:cs="Times New Roman"/>
        </w:rPr>
        <w:t xml:space="preserve"> Cost of Construction Work</w:t>
      </w:r>
    </w:p>
    <w:p w14:paraId="28668DB9">
      <w:pPr>
        <w:ind w:firstLine="480" w:firstLineChars="200"/>
        <w:rPr>
          <w:rFonts w:ascii="Times New Roman" w:hAnsi="Times New Roman" w:cs="Times New Roman"/>
        </w:rPr>
      </w:pPr>
      <w:r>
        <w:rPr>
          <w:rFonts w:ascii="Times New Roman" w:hAnsi="Times New Roman" w:cs="Times New Roman"/>
        </w:rPr>
        <w:t>用于建筑物、构筑物、矿山、桥涵、道路、水工等土木工程建设而发生的全部费用，本</w:t>
      </w:r>
      <w:r>
        <w:rPr>
          <w:rFonts w:hint="eastAsia" w:ascii="Times New Roman" w:hAnsi="Times New Roman" w:cs="Times New Roman"/>
        </w:rPr>
        <w:t>指南</w:t>
      </w:r>
      <w:r>
        <w:rPr>
          <w:rFonts w:ascii="Times New Roman" w:hAnsi="Times New Roman" w:cs="Times New Roman"/>
        </w:rPr>
        <w:t>是指用于建筑物、构筑物等土木工程建设而发生的全部费用。</w:t>
      </w:r>
    </w:p>
    <w:p w14:paraId="54ABBA08">
      <w:pPr>
        <w:pStyle w:val="5"/>
        <w:rPr>
          <w:rFonts w:ascii="Times New Roman" w:hAnsi="Times New Roman" w:cs="Times New Roman"/>
        </w:rPr>
      </w:pPr>
      <w:bookmarkStart w:id="60" w:name="_Toc25580"/>
      <w:bookmarkStart w:id="61" w:name="_Toc21369"/>
      <w:r>
        <w:rPr>
          <w:b/>
          <w:bCs/>
        </w:rPr>
        <w:t>2.0.</w:t>
      </w:r>
      <w:r>
        <w:rPr>
          <w:rFonts w:hint="eastAsia"/>
          <w:b/>
          <w:bCs/>
        </w:rPr>
        <w:t xml:space="preserve">9 </w:t>
      </w:r>
      <w:r>
        <w:rPr>
          <w:rFonts w:hint="eastAsia"/>
        </w:rPr>
        <w:t xml:space="preserve"> </w:t>
      </w:r>
      <w:r>
        <w:t>设备购置费</w:t>
      </w:r>
      <w:bookmarkEnd w:id="60"/>
      <w:bookmarkEnd w:id="61"/>
      <w:r>
        <w:rPr>
          <w:rFonts w:hint="eastAsia"/>
        </w:rPr>
        <w:t xml:space="preserve">  </w:t>
      </w:r>
      <w:r>
        <w:rPr>
          <w:rFonts w:hint="eastAsia" w:ascii="Times New Roman" w:hAnsi="Times New Roman" w:cs="Times New Roman"/>
        </w:rPr>
        <w:t>Cost of Equipment Procurement</w:t>
      </w:r>
    </w:p>
    <w:p w14:paraId="2B2610C9">
      <w:pPr>
        <w:ind w:firstLine="480" w:firstLineChars="200"/>
        <w:rPr>
          <w:rFonts w:ascii="Times New Roman" w:hAnsi="Times New Roman" w:cs="Times New Roman"/>
        </w:rPr>
      </w:pPr>
      <w:r>
        <w:rPr>
          <w:rFonts w:ascii="Times New Roman" w:hAnsi="Times New Roman" w:cs="Times New Roman"/>
        </w:rPr>
        <w:t>为项目建设而购置或自制的达到</w:t>
      </w:r>
      <w:r>
        <w:rPr>
          <w:rFonts w:hint="eastAsia" w:ascii="Times New Roman" w:hAnsi="Times New Roman" w:cs="Times New Roman"/>
        </w:rPr>
        <w:t>或未达到</w:t>
      </w:r>
      <w:r>
        <w:rPr>
          <w:rFonts w:ascii="Times New Roman" w:hAnsi="Times New Roman" w:cs="Times New Roman"/>
        </w:rPr>
        <w:t>固定资产标准的设备、工器具、交通运输设备、生产家具等本身及其运杂费用。</w:t>
      </w:r>
    </w:p>
    <w:p w14:paraId="488266B6">
      <w:pPr>
        <w:pStyle w:val="5"/>
      </w:pPr>
      <w:bookmarkStart w:id="62" w:name="_Toc24505"/>
      <w:bookmarkStart w:id="63" w:name="_Toc29792"/>
      <w:r>
        <w:rPr>
          <w:b/>
          <w:bCs/>
        </w:rPr>
        <w:t>2.0.</w:t>
      </w:r>
      <w:r>
        <w:rPr>
          <w:rFonts w:hint="eastAsia"/>
          <w:b/>
          <w:bCs/>
        </w:rPr>
        <w:t xml:space="preserve">10  </w:t>
      </w:r>
      <w:r>
        <w:t>安装工程费</w:t>
      </w:r>
      <w:bookmarkEnd w:id="62"/>
      <w:bookmarkEnd w:id="63"/>
      <w:r>
        <w:rPr>
          <w:rFonts w:hint="eastAsia"/>
        </w:rPr>
        <w:t xml:space="preserve"> </w:t>
      </w:r>
      <w:r>
        <w:rPr>
          <w:rFonts w:ascii="Times New Roman" w:hAnsi="Times New Roman" w:cs="Times New Roman"/>
        </w:rPr>
        <w:t xml:space="preserve"> </w:t>
      </w:r>
      <w:r>
        <w:rPr>
          <w:rFonts w:hint="eastAsia" w:ascii="Times New Roman" w:hAnsi="Times New Roman" w:cs="Times New Roman"/>
        </w:rPr>
        <w:t>Cost of Installation Work</w:t>
      </w:r>
    </w:p>
    <w:p w14:paraId="714D99E2">
      <w:pPr>
        <w:ind w:firstLine="480" w:firstLineChars="200"/>
        <w:rPr>
          <w:rFonts w:ascii="Times New Roman" w:hAnsi="Times New Roman" w:cs="Times New Roman"/>
        </w:rPr>
      </w:pPr>
      <w:r>
        <w:rPr>
          <w:rFonts w:ascii="Times New Roman" w:hAnsi="Times New Roman" w:cs="Times New Roman"/>
        </w:rPr>
        <w:t>用于设备、工器具、交通运输设备、生产家具等的组装和安装，以及配套工程安装而发生的全部费用。</w:t>
      </w:r>
    </w:p>
    <w:p w14:paraId="081DFB69">
      <w:pPr>
        <w:pStyle w:val="5"/>
      </w:pPr>
      <w:bookmarkStart w:id="64" w:name="_Toc17606"/>
      <w:bookmarkStart w:id="65" w:name="_Toc6946"/>
      <w:r>
        <w:rPr>
          <w:b/>
          <w:bCs/>
        </w:rPr>
        <w:t>2.0.1</w:t>
      </w:r>
      <w:r>
        <w:rPr>
          <w:rFonts w:hint="eastAsia"/>
          <w:b/>
          <w:bCs/>
        </w:rPr>
        <w:t xml:space="preserve">1  </w:t>
      </w:r>
      <w:r>
        <w:t>工程建设其他费用</w:t>
      </w:r>
      <w:bookmarkEnd w:id="64"/>
      <w:bookmarkEnd w:id="65"/>
      <w:r>
        <w:rPr>
          <w:rFonts w:hint="eastAsia"/>
        </w:rPr>
        <w:t xml:space="preserve"> </w:t>
      </w:r>
      <w:r>
        <w:rPr>
          <w:rFonts w:ascii="Times New Roman" w:hAnsi="Times New Roman" w:cs="Times New Roman"/>
        </w:rPr>
        <w:t xml:space="preserve"> </w:t>
      </w:r>
      <w:r>
        <w:rPr>
          <w:rFonts w:hint="eastAsia" w:ascii="Times New Roman" w:hAnsi="Times New Roman" w:cs="Times New Roman"/>
        </w:rPr>
        <w:t>Other Investment of Construction Project</w:t>
      </w:r>
    </w:p>
    <w:p w14:paraId="3204F33D">
      <w:pPr>
        <w:ind w:firstLine="480" w:firstLineChars="200"/>
        <w:rPr>
          <w:rFonts w:ascii="Times New Roman" w:hAnsi="Times New Roman" w:cs="Times New Roman"/>
        </w:rPr>
      </w:pPr>
      <w:r>
        <w:rPr>
          <w:rFonts w:ascii="Times New Roman" w:hAnsi="Times New Roman" w:cs="Times New Roman"/>
        </w:rPr>
        <w:t>建设期发生的与土地使用权取得、整个工程项目建设以及未来生产经营有关的构成建设投资但不包括在工程费用中的费用。</w:t>
      </w:r>
    </w:p>
    <w:p w14:paraId="584226CB">
      <w:pPr>
        <w:pStyle w:val="5"/>
      </w:pPr>
      <w:bookmarkStart w:id="66" w:name="_Toc19417"/>
      <w:bookmarkStart w:id="67" w:name="_Toc27453"/>
      <w:r>
        <w:rPr>
          <w:b/>
          <w:bCs/>
        </w:rPr>
        <w:t>2.0.1</w:t>
      </w:r>
      <w:r>
        <w:rPr>
          <w:rFonts w:hint="eastAsia"/>
          <w:b/>
          <w:bCs/>
        </w:rPr>
        <w:t xml:space="preserve">2  </w:t>
      </w:r>
      <w:r>
        <w:t>引进技术和进口设备材料其他费</w:t>
      </w:r>
      <w:bookmarkEnd w:id="66"/>
      <w:bookmarkEnd w:id="67"/>
      <w:r>
        <w:rPr>
          <w:rFonts w:hint="eastAsia"/>
        </w:rPr>
        <w:t xml:space="preserve">  </w:t>
      </w:r>
      <w:r>
        <w:rPr>
          <w:rFonts w:hint="eastAsia" w:ascii="Times New Roman" w:hAnsi="Times New Roman" w:cs="Times New Roman"/>
        </w:rPr>
        <w:t>O</w:t>
      </w:r>
      <w:r>
        <w:rPr>
          <w:rFonts w:ascii="Times New Roman" w:hAnsi="Times New Roman" w:cs="Times New Roman"/>
        </w:rPr>
        <w:t xml:space="preserve">ther </w:t>
      </w:r>
      <w:r>
        <w:rPr>
          <w:rFonts w:hint="eastAsia" w:ascii="Times New Roman" w:hAnsi="Times New Roman" w:cs="Times New Roman"/>
        </w:rPr>
        <w:t>C</w:t>
      </w:r>
      <w:r>
        <w:rPr>
          <w:rFonts w:ascii="Times New Roman" w:hAnsi="Times New Roman" w:cs="Times New Roman"/>
        </w:rPr>
        <w:t xml:space="preserve">osts for </w:t>
      </w:r>
      <w:r>
        <w:rPr>
          <w:rFonts w:hint="eastAsia" w:ascii="Times New Roman" w:hAnsi="Times New Roman" w:cs="Times New Roman"/>
        </w:rPr>
        <w:t>I</w:t>
      </w:r>
      <w:r>
        <w:rPr>
          <w:rFonts w:ascii="Times New Roman" w:hAnsi="Times New Roman" w:cs="Times New Roman"/>
        </w:rPr>
        <w:t xml:space="preserve">ntroduction of </w:t>
      </w:r>
      <w:r>
        <w:rPr>
          <w:rFonts w:hint="eastAsia" w:ascii="Times New Roman" w:hAnsi="Times New Roman" w:cs="Times New Roman"/>
        </w:rPr>
        <w:t>T</w:t>
      </w:r>
      <w:r>
        <w:rPr>
          <w:rFonts w:ascii="Times New Roman" w:hAnsi="Times New Roman" w:cs="Times New Roman"/>
        </w:rPr>
        <w:t xml:space="preserve">echnology and </w:t>
      </w:r>
      <w:r>
        <w:rPr>
          <w:rFonts w:hint="eastAsia" w:ascii="Times New Roman" w:hAnsi="Times New Roman" w:cs="Times New Roman"/>
        </w:rPr>
        <w:t>I</w:t>
      </w:r>
      <w:r>
        <w:rPr>
          <w:rFonts w:ascii="Times New Roman" w:hAnsi="Times New Roman" w:cs="Times New Roman"/>
        </w:rPr>
        <w:t xml:space="preserve">mportation of </w:t>
      </w:r>
      <w:r>
        <w:rPr>
          <w:rFonts w:hint="eastAsia" w:ascii="Times New Roman" w:hAnsi="Times New Roman" w:cs="Times New Roman"/>
        </w:rPr>
        <w:t>E</w:t>
      </w:r>
      <w:r>
        <w:rPr>
          <w:rFonts w:ascii="Times New Roman" w:hAnsi="Times New Roman" w:cs="Times New Roman"/>
        </w:rPr>
        <w:t xml:space="preserve">quipment </w:t>
      </w:r>
      <w:r>
        <w:rPr>
          <w:rFonts w:hint="eastAsia" w:ascii="Times New Roman" w:hAnsi="Times New Roman" w:cs="Times New Roman"/>
        </w:rPr>
        <w:t>M</w:t>
      </w:r>
      <w:r>
        <w:rPr>
          <w:rFonts w:ascii="Times New Roman" w:hAnsi="Times New Roman" w:cs="Times New Roman"/>
        </w:rPr>
        <w:t>aterials</w:t>
      </w:r>
    </w:p>
    <w:p w14:paraId="083F1DDB">
      <w:pPr>
        <w:ind w:firstLine="480" w:firstLineChars="200"/>
        <w:rPr>
          <w:rFonts w:ascii="Times New Roman" w:hAnsi="Times New Roman" w:cs="Times New Roman"/>
        </w:rPr>
      </w:pPr>
      <w:r>
        <w:rPr>
          <w:rFonts w:ascii="Times New Roman" w:hAnsi="Times New Roman" w:cs="Times New Roman"/>
        </w:rPr>
        <w:t>引进技术和进口设备材料发生的但未计</w:t>
      </w:r>
      <w:r>
        <w:rPr>
          <w:rFonts w:hint="eastAsia" w:ascii="Times New Roman" w:hAnsi="Times New Roman" w:cs="Times New Roman"/>
        </w:rPr>
        <w:t>入</w:t>
      </w:r>
      <w:r>
        <w:rPr>
          <w:rFonts w:ascii="Times New Roman" w:hAnsi="Times New Roman" w:cs="Times New Roman"/>
        </w:rPr>
        <w:t>设备材料购置费中的费用。</w:t>
      </w:r>
    </w:p>
    <w:p w14:paraId="089721DE">
      <w:pPr>
        <w:pStyle w:val="5"/>
      </w:pPr>
      <w:bookmarkStart w:id="68" w:name="_Toc18063"/>
      <w:bookmarkStart w:id="69" w:name="_Toc6671"/>
      <w:r>
        <w:rPr>
          <w:b/>
          <w:bCs/>
        </w:rPr>
        <w:t>2.0.1</w:t>
      </w:r>
      <w:r>
        <w:rPr>
          <w:rFonts w:hint="eastAsia"/>
          <w:b/>
          <w:bCs/>
        </w:rPr>
        <w:t xml:space="preserve">3  </w:t>
      </w:r>
      <w:r>
        <w:t>基本预备费</w:t>
      </w:r>
      <w:bookmarkEnd w:id="68"/>
      <w:bookmarkEnd w:id="69"/>
      <w:r>
        <w:rPr>
          <w:rFonts w:hint="eastAsia"/>
        </w:rPr>
        <w:t xml:space="preserve">  </w:t>
      </w:r>
      <w:r>
        <w:rPr>
          <w:rFonts w:ascii="Times New Roman" w:hAnsi="Times New Roman" w:cs="Times New Roman"/>
        </w:rPr>
        <w:t>Basic Contingency</w:t>
      </w:r>
    </w:p>
    <w:p w14:paraId="58062675">
      <w:pPr>
        <w:ind w:firstLine="480" w:firstLineChars="200"/>
        <w:rPr>
          <w:rFonts w:ascii="Times New Roman" w:hAnsi="Times New Roman" w:cs="Times New Roman"/>
        </w:rPr>
      </w:pPr>
      <w:r>
        <w:rPr>
          <w:rFonts w:ascii="Times New Roman" w:hAnsi="Times New Roman" w:cs="Times New Roman"/>
        </w:rPr>
        <w:t>由于工程实施中不可预见的工程变更及洽商、一般自然灾害处理、地下障碍物处理、超规超限设备运输等可能增加的费用。</w:t>
      </w:r>
    </w:p>
    <w:p w14:paraId="02F3EE0A">
      <w:pPr>
        <w:pStyle w:val="5"/>
      </w:pPr>
      <w:bookmarkStart w:id="70" w:name="_Toc20173"/>
      <w:bookmarkStart w:id="71" w:name="_Toc11112"/>
      <w:r>
        <w:rPr>
          <w:b/>
          <w:bCs/>
        </w:rPr>
        <w:t>2.0.1</w:t>
      </w:r>
      <w:r>
        <w:rPr>
          <w:rFonts w:hint="eastAsia"/>
          <w:b/>
          <w:bCs/>
        </w:rPr>
        <w:t xml:space="preserve">4  </w:t>
      </w:r>
      <w:r>
        <w:rPr>
          <w:rFonts w:ascii="Times New Roman" w:hAnsi="Times New Roman" w:cs="Times New Roman"/>
        </w:rPr>
        <w:t>价差预备费</w:t>
      </w:r>
      <w:bookmarkEnd w:id="70"/>
      <w:bookmarkEnd w:id="71"/>
      <w:r>
        <w:rPr>
          <w:rFonts w:ascii="Times New Roman" w:hAnsi="Times New Roman" w:cs="Times New Roman"/>
        </w:rPr>
        <w:t xml:space="preserve">  Contingency for Price Variation</w:t>
      </w:r>
    </w:p>
    <w:p w14:paraId="282F5CC2">
      <w:pPr>
        <w:ind w:firstLine="480" w:firstLineChars="200"/>
        <w:rPr>
          <w:rFonts w:ascii="Times New Roman" w:hAnsi="Times New Roman" w:cs="Times New Roman"/>
        </w:rPr>
      </w:pPr>
      <w:r>
        <w:rPr>
          <w:rFonts w:ascii="Times New Roman" w:hAnsi="Times New Roman" w:cs="Times New Roman"/>
        </w:rPr>
        <w:t>为在建设期内利率、汇率或价格等因素的变化而预留的可能增加的费用。</w:t>
      </w:r>
    </w:p>
    <w:p w14:paraId="3B8E00C4">
      <w:pPr>
        <w:pStyle w:val="5"/>
      </w:pPr>
      <w:bookmarkStart w:id="72" w:name="_Toc20646"/>
      <w:bookmarkStart w:id="73" w:name="_Toc12325"/>
      <w:r>
        <w:rPr>
          <w:b/>
          <w:bCs/>
        </w:rPr>
        <w:t>2.0.1</w:t>
      </w:r>
      <w:r>
        <w:rPr>
          <w:rFonts w:hint="eastAsia"/>
          <w:b/>
          <w:bCs/>
        </w:rPr>
        <w:t xml:space="preserve">5  </w:t>
      </w:r>
      <w:bookmarkEnd w:id="72"/>
      <w:bookmarkEnd w:id="73"/>
      <w:r>
        <w:rPr>
          <w:rFonts w:hint="eastAsia"/>
        </w:rPr>
        <w:t xml:space="preserve">建设期融资费用  </w:t>
      </w:r>
      <w:r>
        <w:rPr>
          <w:rFonts w:hint="eastAsia" w:ascii="Times New Roman" w:hAnsi="Times New Roman" w:cs="Times New Roman"/>
        </w:rPr>
        <w:t>C</w:t>
      </w:r>
      <w:r>
        <w:rPr>
          <w:rFonts w:ascii="Times New Roman" w:hAnsi="Times New Roman" w:cs="Times New Roman"/>
        </w:rPr>
        <w:t xml:space="preserve">onstruction </w:t>
      </w:r>
      <w:r>
        <w:rPr>
          <w:rFonts w:hint="eastAsia" w:ascii="Times New Roman" w:hAnsi="Times New Roman" w:cs="Times New Roman"/>
        </w:rPr>
        <w:t>P</w:t>
      </w:r>
      <w:r>
        <w:rPr>
          <w:rFonts w:ascii="Times New Roman" w:hAnsi="Times New Roman" w:cs="Times New Roman"/>
        </w:rPr>
        <w:t xml:space="preserve">eriod </w:t>
      </w:r>
      <w:r>
        <w:rPr>
          <w:rFonts w:hint="eastAsia" w:ascii="Times New Roman" w:hAnsi="Times New Roman" w:cs="Times New Roman"/>
        </w:rPr>
        <w:t>F</w:t>
      </w:r>
      <w:r>
        <w:rPr>
          <w:rFonts w:ascii="Times New Roman" w:hAnsi="Times New Roman" w:cs="Times New Roman"/>
        </w:rPr>
        <w:t xml:space="preserve">inancing </w:t>
      </w:r>
      <w:r>
        <w:rPr>
          <w:rFonts w:hint="eastAsia" w:ascii="Times New Roman" w:hAnsi="Times New Roman" w:cs="Times New Roman"/>
        </w:rPr>
        <w:t>C</w:t>
      </w:r>
      <w:r>
        <w:rPr>
          <w:rFonts w:ascii="Times New Roman" w:hAnsi="Times New Roman" w:cs="Times New Roman"/>
        </w:rPr>
        <w:t>ost</w:t>
      </w:r>
    </w:p>
    <w:p w14:paraId="3A801430">
      <w:pPr>
        <w:ind w:firstLine="480" w:firstLineChars="200"/>
        <w:rPr>
          <w:rFonts w:ascii="Times New Roman" w:hAnsi="Times New Roman" w:cs="Times New Roman"/>
        </w:rPr>
      </w:pPr>
      <w:r>
        <w:rPr>
          <w:rFonts w:ascii="Times New Roman" w:hAnsi="Times New Roman" w:cs="Times New Roman"/>
        </w:rPr>
        <w:t>在建设期内发生的为工程项目筹措资金的融资费用及债务资金利息。</w:t>
      </w:r>
    </w:p>
    <w:p w14:paraId="41CBB690">
      <w:pPr>
        <w:pStyle w:val="5"/>
      </w:pPr>
      <w:bookmarkStart w:id="74" w:name="_Toc31999"/>
      <w:bookmarkStart w:id="75" w:name="_Toc13397"/>
      <w:r>
        <w:rPr>
          <w:b/>
          <w:bCs/>
        </w:rPr>
        <w:t>2.0.1</w:t>
      </w:r>
      <w:r>
        <w:rPr>
          <w:rFonts w:hint="eastAsia"/>
          <w:b/>
          <w:bCs/>
        </w:rPr>
        <w:t xml:space="preserve">6 </w:t>
      </w:r>
      <w:r>
        <w:rPr>
          <w:rFonts w:hint="eastAsia"/>
        </w:rPr>
        <w:t xml:space="preserve"> </w:t>
      </w:r>
      <w:r>
        <w:t>流动资金</w:t>
      </w:r>
      <w:bookmarkEnd w:id="74"/>
      <w:bookmarkEnd w:id="75"/>
      <w:r>
        <w:rPr>
          <w:rFonts w:ascii="Times New Roman" w:hAnsi="Times New Roman" w:cs="Times New Roman"/>
        </w:rPr>
        <w:t xml:space="preserve">  </w:t>
      </w:r>
      <w:r>
        <w:rPr>
          <w:rFonts w:hint="eastAsia" w:ascii="Times New Roman" w:hAnsi="Times New Roman" w:cs="Times New Roman"/>
        </w:rPr>
        <w:t>W</w:t>
      </w:r>
      <w:r>
        <w:rPr>
          <w:rFonts w:ascii="Times New Roman" w:hAnsi="Times New Roman" w:cs="Times New Roman"/>
        </w:rPr>
        <w:t xml:space="preserve">orking </w:t>
      </w:r>
      <w:r>
        <w:rPr>
          <w:rFonts w:hint="eastAsia" w:ascii="Times New Roman" w:hAnsi="Times New Roman" w:cs="Times New Roman"/>
        </w:rPr>
        <w:t>C</w:t>
      </w:r>
      <w:r>
        <w:rPr>
          <w:rFonts w:ascii="Times New Roman" w:hAnsi="Times New Roman" w:cs="Times New Roman"/>
        </w:rPr>
        <w:t>apital</w:t>
      </w:r>
    </w:p>
    <w:p w14:paraId="4E496000">
      <w:pPr>
        <w:ind w:firstLine="480" w:firstLineChars="200"/>
        <w:rPr>
          <w:rFonts w:ascii="Times New Roman" w:hAnsi="Times New Roman" w:cs="Times New Roman"/>
        </w:rPr>
      </w:pPr>
      <w:r>
        <w:rPr>
          <w:rFonts w:ascii="Times New Roman" w:hAnsi="Times New Roman" w:cs="Times New Roman"/>
        </w:rPr>
        <w:t>指为维持生产所占用的全部周转资金。非生产性建设项目总投资不计流动资金。</w:t>
      </w:r>
    </w:p>
    <w:p w14:paraId="0D62E23D">
      <w:pPr>
        <w:pStyle w:val="5"/>
      </w:pPr>
      <w:bookmarkStart w:id="76" w:name="_Toc27624"/>
      <w:bookmarkStart w:id="77" w:name="_Toc11215"/>
      <w:r>
        <w:rPr>
          <w:b/>
          <w:bCs/>
        </w:rPr>
        <w:t>2.0.1</w:t>
      </w:r>
      <w:r>
        <w:rPr>
          <w:rFonts w:hint="eastAsia"/>
          <w:b/>
          <w:bCs/>
        </w:rPr>
        <w:t xml:space="preserve">7 </w:t>
      </w:r>
      <w:r>
        <w:rPr>
          <w:rFonts w:hint="eastAsia" w:ascii="Times New Roman" w:hAnsi="Times New Roman" w:cs="Times New Roman"/>
        </w:rPr>
        <w:t xml:space="preserve"> </w:t>
      </w:r>
      <w:r>
        <w:rPr>
          <w:rFonts w:ascii="Times New Roman" w:hAnsi="Times New Roman" w:cs="Times New Roman"/>
        </w:rPr>
        <w:t>铺底</w:t>
      </w:r>
      <w:r>
        <w:t>流动资金</w:t>
      </w:r>
      <w:bookmarkEnd w:id="76"/>
      <w:bookmarkEnd w:id="77"/>
      <w:r>
        <w:rPr>
          <w:rFonts w:hint="eastAsia" w:ascii="Times New Roman" w:hAnsi="Times New Roman" w:cs="Times New Roman"/>
        </w:rPr>
        <w:t xml:space="preserve">  </w:t>
      </w:r>
      <w:r>
        <w:rPr>
          <w:rFonts w:ascii="Times New Roman" w:hAnsi="Times New Roman" w:cs="Times New Roman"/>
        </w:rPr>
        <w:t>Principal of Working Capital</w:t>
      </w:r>
    </w:p>
    <w:p w14:paraId="383CAB94">
      <w:pPr>
        <w:ind w:firstLine="480" w:firstLineChars="200"/>
        <w:rPr>
          <w:rFonts w:ascii="Times New Roman" w:hAnsi="Times New Roman" w:cs="Times New Roman"/>
        </w:rPr>
      </w:pPr>
      <w:r>
        <w:rPr>
          <w:rFonts w:ascii="Times New Roman" w:hAnsi="Times New Roman" w:cs="Times New Roman"/>
        </w:rPr>
        <w:t>生产经营性建设项目为保证投产后正常的生产营运所需，并在项目资本金中筹措的自有流动资金。</w:t>
      </w:r>
    </w:p>
    <w:p w14:paraId="45283D20">
      <w:pPr>
        <w:pStyle w:val="5"/>
        <w:numPr>
          <w:ilvl w:val="2"/>
          <w:numId w:val="0"/>
        </w:numPr>
        <w:tabs>
          <w:tab w:val="clear" w:pos="0"/>
        </w:tabs>
        <w:rPr>
          <w:color w:val="000000"/>
        </w:rPr>
      </w:pPr>
      <w:r>
        <w:rPr>
          <w:rStyle w:val="41"/>
          <w:rFonts w:hint="eastAsia"/>
          <w:bCs w:val="0"/>
          <w:color w:val="000000"/>
        </w:rPr>
        <w:t>2.0.18</w:t>
      </w:r>
      <w:r>
        <w:rPr>
          <w:rFonts w:hint="eastAsia" w:eastAsia="黑体"/>
          <w:color w:val="000000"/>
        </w:rPr>
        <w:t xml:space="preserve">  </w:t>
      </w:r>
      <w:r>
        <w:rPr>
          <w:rFonts w:hint="eastAsia"/>
          <w:color w:val="000000"/>
        </w:rPr>
        <w:t>机电安装工程</w:t>
      </w:r>
      <w:r>
        <w:rPr>
          <w:rFonts w:hint="cs" w:ascii="Times New Roman" w:hAnsi="Times New Roman" w:cs="Times New Roman"/>
          <w:color w:val="000000"/>
          <w:cs/>
        </w:rPr>
        <w:t xml:space="preserve"> </w:t>
      </w:r>
      <w:r>
        <w:rPr>
          <w:rFonts w:ascii="Times New Roman" w:hAnsi="Times New Roman" w:cs="Times New Roman"/>
          <w:color w:val="000000"/>
        </w:rPr>
        <w:t xml:space="preserve"> </w:t>
      </w:r>
      <w:r>
        <w:rPr>
          <w:rFonts w:hint="eastAsia" w:ascii="Times New Roman" w:hAnsi="Times New Roman" w:cs="Times New Roman"/>
          <w:color w:val="000000"/>
        </w:rPr>
        <w:t>Mechanical and Electrical Installation Engineering</w:t>
      </w:r>
    </w:p>
    <w:p w14:paraId="077FBFEF">
      <w:pPr>
        <w:ind w:firstLine="480" w:firstLineChars="200"/>
      </w:pPr>
      <w:r>
        <w:rPr>
          <w:rFonts w:hint="eastAsia"/>
        </w:rPr>
        <w:t>指在房屋建筑工程中进行的与给排水、强电、建筑智能化、通风空调、消防等相关工程的安装和调试工作，包括各种机电设备的安装、接线、调试、试运行和维修等工作。</w:t>
      </w:r>
    </w:p>
    <w:p w14:paraId="5191892C">
      <w:pPr>
        <w:pStyle w:val="27"/>
      </w:pPr>
    </w:p>
    <w:p w14:paraId="66E2FC52">
      <w:pPr>
        <w:pStyle w:val="14"/>
      </w:pPr>
      <w:r>
        <w:br w:type="page"/>
      </w:r>
    </w:p>
    <w:p w14:paraId="71A43A04">
      <w:pPr>
        <w:pStyle w:val="3"/>
      </w:pPr>
      <w:bookmarkStart w:id="78" w:name="_Toc13646"/>
      <w:bookmarkStart w:id="79" w:name="_Toc9888"/>
      <w:bookmarkStart w:id="80" w:name="_Toc24649"/>
      <w:bookmarkStart w:id="81" w:name="_Toc32064"/>
      <w:bookmarkStart w:id="82" w:name="_Toc261"/>
      <w:bookmarkStart w:id="83" w:name="_Toc23615"/>
      <w:bookmarkStart w:id="84" w:name="_Toc2322"/>
      <w:bookmarkStart w:id="85" w:name="_Toc20909"/>
      <w:bookmarkStart w:id="86" w:name="_Toc30310"/>
      <w:bookmarkStart w:id="87" w:name="_Toc1716"/>
      <w:bookmarkStart w:id="88" w:name="_Toc17343"/>
      <w:bookmarkStart w:id="89" w:name="_Toc20553"/>
      <w:r>
        <w:t xml:space="preserve">3 </w:t>
      </w:r>
      <w:bookmarkEnd w:id="78"/>
      <w:bookmarkEnd w:id="79"/>
      <w:bookmarkEnd w:id="80"/>
      <w:bookmarkEnd w:id="81"/>
      <w:bookmarkEnd w:id="82"/>
      <w:bookmarkEnd w:id="83"/>
      <w:bookmarkEnd w:id="84"/>
      <w:bookmarkEnd w:id="85"/>
      <w:bookmarkEnd w:id="86"/>
      <w:r>
        <w:rPr>
          <w:rFonts w:hint="eastAsia"/>
        </w:rPr>
        <w:t>基本规定</w:t>
      </w:r>
      <w:bookmarkEnd w:id="87"/>
      <w:bookmarkEnd w:id="88"/>
      <w:bookmarkEnd w:id="89"/>
    </w:p>
    <w:p w14:paraId="6C55B137">
      <w:pPr>
        <w:pStyle w:val="4"/>
      </w:pPr>
      <w:bookmarkStart w:id="90" w:name="_Toc31499"/>
      <w:bookmarkStart w:id="91" w:name="_Toc32272"/>
      <w:bookmarkStart w:id="92" w:name="_Toc10361"/>
      <w:bookmarkStart w:id="93" w:name="_Toc16539"/>
      <w:bookmarkStart w:id="94" w:name="_Toc10695"/>
      <w:bookmarkStart w:id="95" w:name="_Toc7990"/>
      <w:bookmarkStart w:id="96" w:name="_Toc19031"/>
      <w:bookmarkStart w:id="97" w:name="_Toc8463"/>
      <w:bookmarkStart w:id="98" w:name="_Toc29320"/>
      <w:bookmarkStart w:id="99" w:name="_Toc16538"/>
      <w:bookmarkStart w:id="100" w:name="_Toc6499"/>
      <w:r>
        <w:t>3.</w:t>
      </w:r>
      <w:r>
        <w:rPr>
          <w:rFonts w:hint="eastAsia"/>
        </w:rPr>
        <w:t>1投资</w:t>
      </w:r>
      <w:r>
        <w:t>估算编制原则</w:t>
      </w:r>
      <w:bookmarkEnd w:id="90"/>
      <w:bookmarkEnd w:id="91"/>
      <w:bookmarkEnd w:id="92"/>
      <w:bookmarkEnd w:id="93"/>
      <w:bookmarkEnd w:id="94"/>
      <w:bookmarkEnd w:id="95"/>
      <w:bookmarkEnd w:id="96"/>
      <w:bookmarkEnd w:id="97"/>
      <w:bookmarkEnd w:id="98"/>
      <w:bookmarkEnd w:id="99"/>
      <w:bookmarkEnd w:id="100"/>
    </w:p>
    <w:p w14:paraId="520F1F45">
      <w:pPr>
        <w:pStyle w:val="5"/>
      </w:pPr>
      <w:r>
        <w:rPr>
          <w:b/>
          <w:bCs/>
        </w:rPr>
        <w:t>3.</w:t>
      </w:r>
      <w:r>
        <w:rPr>
          <w:rFonts w:hint="eastAsia"/>
          <w:b/>
          <w:bCs/>
        </w:rPr>
        <w:t>1</w:t>
      </w:r>
      <w:r>
        <w:rPr>
          <w:b/>
          <w:bCs/>
        </w:rPr>
        <w:t>.1</w:t>
      </w:r>
      <w:r>
        <w:rPr>
          <w:rFonts w:hint="eastAsia"/>
          <w:b/>
          <w:bCs/>
        </w:rPr>
        <w:t xml:space="preserve">  </w:t>
      </w:r>
      <w:r>
        <w:t>投资估算编制应建立在充分调查研究、充分了解工程实际和建设条件、充分收集市场价格基础上，科学、合理、完整和清晰反映工程方案设计范围内</w:t>
      </w:r>
      <w:r>
        <w:rPr>
          <w:rFonts w:hint="eastAsia"/>
        </w:rPr>
        <w:t>建设项目</w:t>
      </w:r>
      <w:r>
        <w:t>所需的全部各项费用。</w:t>
      </w:r>
    </w:p>
    <w:p w14:paraId="44B1E350">
      <w:pPr>
        <w:pStyle w:val="5"/>
      </w:pPr>
      <w:r>
        <w:rPr>
          <w:b/>
          <w:bCs/>
        </w:rPr>
        <w:t>3.</w:t>
      </w:r>
      <w:r>
        <w:rPr>
          <w:rFonts w:hint="eastAsia"/>
          <w:b/>
          <w:bCs/>
        </w:rPr>
        <w:t>1</w:t>
      </w:r>
      <w:r>
        <w:rPr>
          <w:b/>
          <w:bCs/>
        </w:rPr>
        <w:t>.</w:t>
      </w:r>
      <w:r>
        <w:rPr>
          <w:rFonts w:hint="eastAsia"/>
          <w:b/>
          <w:bCs/>
        </w:rPr>
        <w:t xml:space="preserve">2  </w:t>
      </w:r>
      <w:r>
        <w:rPr>
          <w:rFonts w:hint="eastAsia"/>
        </w:rPr>
        <w:t>投资估算应根据方案设计文件、估算依据、项目建设条件（包括自然条件、施工条件等）、项目具体特点等进行编制。</w:t>
      </w:r>
    </w:p>
    <w:p w14:paraId="13114376">
      <w:pPr>
        <w:pStyle w:val="5"/>
      </w:pPr>
      <w:r>
        <w:rPr>
          <w:b/>
          <w:bCs/>
        </w:rPr>
        <w:t>3.</w:t>
      </w:r>
      <w:r>
        <w:rPr>
          <w:rFonts w:hint="eastAsia"/>
          <w:b/>
          <w:bCs/>
        </w:rPr>
        <w:t>1</w:t>
      </w:r>
      <w:r>
        <w:rPr>
          <w:b/>
          <w:bCs/>
        </w:rPr>
        <w:t>.</w:t>
      </w:r>
      <w:r>
        <w:rPr>
          <w:rFonts w:hint="eastAsia"/>
          <w:b/>
          <w:bCs/>
        </w:rPr>
        <w:t xml:space="preserve">3  </w:t>
      </w:r>
      <w:r>
        <w:t>投资估算指标的编制要反映不同项目和不同工程的特点，投资估算要适应项目前期工作深度的需要，</w:t>
      </w:r>
      <w:r>
        <w:rPr>
          <w:rFonts w:hint="eastAsia"/>
        </w:rPr>
        <w:t>并且具有一定的</w:t>
      </w:r>
      <w:r>
        <w:t>综合性。投资估算应结合各专业的特点与其编制深度相适应。</w:t>
      </w:r>
    </w:p>
    <w:p w14:paraId="04467EA8">
      <w:pPr>
        <w:pStyle w:val="5"/>
        <w:numPr>
          <w:ilvl w:val="2"/>
          <w:numId w:val="0"/>
        </w:numPr>
        <w:tabs>
          <w:tab w:val="clear" w:pos="0"/>
        </w:tabs>
      </w:pPr>
      <w:r>
        <w:rPr>
          <w:rStyle w:val="41"/>
          <w:bCs w:val="0"/>
        </w:rPr>
        <w:t>3.1.</w:t>
      </w:r>
      <w:r>
        <w:rPr>
          <w:rStyle w:val="41"/>
          <w:rFonts w:hint="eastAsia"/>
          <w:bCs w:val="0"/>
        </w:rPr>
        <w:t xml:space="preserve">4  </w:t>
      </w:r>
      <w:r>
        <w:rPr>
          <w:rFonts w:hint="eastAsia"/>
        </w:rPr>
        <w:t>投资估算文件编制前按照基本建设程序规定已经签署合同的部分工程建设其他费用，在考虑计费标准限额、价款结算形式等因素后可作为投资估算编制依据。</w:t>
      </w:r>
    </w:p>
    <w:p w14:paraId="5C879645">
      <w:pPr>
        <w:pStyle w:val="5"/>
      </w:pPr>
      <w:r>
        <w:rPr>
          <w:b/>
          <w:bCs/>
        </w:rPr>
        <w:t>3.</w:t>
      </w:r>
      <w:r>
        <w:rPr>
          <w:rFonts w:hint="eastAsia"/>
          <w:b/>
          <w:bCs/>
        </w:rPr>
        <w:t>1</w:t>
      </w:r>
      <w:r>
        <w:rPr>
          <w:b/>
          <w:bCs/>
        </w:rPr>
        <w:t>.</w:t>
      </w:r>
      <w:r>
        <w:rPr>
          <w:rFonts w:hint="eastAsia"/>
          <w:b/>
          <w:bCs/>
        </w:rPr>
        <w:t xml:space="preserve">5  </w:t>
      </w:r>
      <w:r>
        <w:t>投资估算应采用与价格基准期对应的当期价格及适用文件条款进行编制。价格基准期根据估算成果文件签署</w:t>
      </w:r>
      <w:r>
        <w:rPr>
          <w:rFonts w:hint="eastAsia"/>
        </w:rPr>
        <w:t>日期</w:t>
      </w:r>
      <w:r>
        <w:t>确定。</w:t>
      </w:r>
    </w:p>
    <w:p w14:paraId="39496D0C">
      <w:pPr>
        <w:pStyle w:val="4"/>
      </w:pPr>
      <w:bookmarkStart w:id="101" w:name="_Toc27702"/>
      <w:bookmarkStart w:id="102" w:name="_Toc5820"/>
      <w:bookmarkStart w:id="103" w:name="_Toc14125"/>
      <w:bookmarkStart w:id="104" w:name="_Toc21332"/>
      <w:bookmarkStart w:id="105" w:name="_Toc30637"/>
      <w:bookmarkStart w:id="106" w:name="_Toc7445"/>
      <w:bookmarkStart w:id="107" w:name="_Toc15857"/>
      <w:bookmarkStart w:id="108" w:name="_Toc1091"/>
      <w:bookmarkStart w:id="109" w:name="_Toc20069"/>
      <w:bookmarkStart w:id="110" w:name="_Toc21327"/>
      <w:bookmarkStart w:id="111" w:name="_Toc5018"/>
      <w:r>
        <w:t>3.</w:t>
      </w:r>
      <w:r>
        <w:rPr>
          <w:rFonts w:hint="eastAsia"/>
        </w:rPr>
        <w:t>2投资</w:t>
      </w:r>
      <w:r>
        <w:t>估算编制依据</w:t>
      </w:r>
      <w:bookmarkEnd w:id="101"/>
      <w:bookmarkEnd w:id="102"/>
      <w:bookmarkEnd w:id="103"/>
      <w:bookmarkEnd w:id="104"/>
      <w:bookmarkEnd w:id="105"/>
      <w:bookmarkEnd w:id="106"/>
      <w:bookmarkEnd w:id="107"/>
      <w:bookmarkEnd w:id="108"/>
      <w:bookmarkEnd w:id="109"/>
      <w:bookmarkEnd w:id="110"/>
      <w:bookmarkEnd w:id="111"/>
    </w:p>
    <w:p w14:paraId="012A151F">
      <w:pPr>
        <w:pStyle w:val="5"/>
      </w:pPr>
      <w:r>
        <w:rPr>
          <w:rFonts w:hint="eastAsia"/>
          <w:b/>
          <w:bCs/>
        </w:rPr>
        <w:t>3.2.1</w:t>
      </w:r>
      <w:r>
        <w:rPr>
          <w:rFonts w:hint="eastAsia"/>
        </w:rPr>
        <w:t xml:space="preserve"> </w:t>
      </w:r>
      <w:r>
        <w:t>投资估算</w:t>
      </w:r>
      <w:r>
        <w:rPr>
          <w:rFonts w:hint="eastAsia"/>
        </w:rPr>
        <w:t>根据本指南以</w:t>
      </w:r>
      <w:r>
        <w:t>下文件进行编制：</w:t>
      </w:r>
    </w:p>
    <w:p w14:paraId="4E370C29">
      <w:pPr>
        <w:ind w:firstLine="482" w:firstLineChars="200"/>
      </w:pPr>
      <w:r>
        <w:rPr>
          <w:rFonts w:hint="eastAsia"/>
          <w:b/>
          <w:bCs/>
        </w:rPr>
        <w:t xml:space="preserve">1 </w:t>
      </w:r>
      <w:r>
        <w:rPr>
          <w:rFonts w:hint="eastAsia"/>
        </w:rPr>
        <w:t xml:space="preserve"> </w:t>
      </w:r>
      <w:r>
        <w:t>国家和地方有关工程建设和造价管理法律法规和政策性文件。</w:t>
      </w:r>
    </w:p>
    <w:p w14:paraId="2BC2DCDE">
      <w:pPr>
        <w:ind w:firstLine="482" w:firstLineChars="200"/>
      </w:pPr>
      <w:r>
        <w:rPr>
          <w:rFonts w:hint="eastAsia"/>
          <w:b/>
          <w:bCs/>
        </w:rPr>
        <w:t>2</w:t>
      </w:r>
      <w:r>
        <w:rPr>
          <w:rFonts w:hint="eastAsia"/>
        </w:rPr>
        <w:t xml:space="preserve">  地质</w:t>
      </w:r>
      <w:r>
        <w:t>勘察文件。</w:t>
      </w:r>
    </w:p>
    <w:p w14:paraId="00F2F5EF">
      <w:pPr>
        <w:ind w:firstLine="482" w:firstLineChars="200"/>
      </w:pPr>
      <w:r>
        <w:rPr>
          <w:rFonts w:hint="eastAsia"/>
          <w:b/>
          <w:bCs/>
        </w:rPr>
        <w:t>3</w:t>
      </w:r>
      <w:r>
        <w:rPr>
          <w:rFonts w:hint="eastAsia"/>
        </w:rPr>
        <w:t xml:space="preserve">  </w:t>
      </w:r>
      <w:r>
        <w:t>方案设计</w:t>
      </w:r>
      <w:r>
        <w:rPr>
          <w:rFonts w:hint="eastAsia"/>
        </w:rPr>
        <w:t>文件。</w:t>
      </w:r>
    </w:p>
    <w:p w14:paraId="0D97DABC">
      <w:pPr>
        <w:ind w:firstLine="482" w:firstLineChars="200"/>
      </w:pPr>
      <w:r>
        <w:rPr>
          <w:rFonts w:hint="eastAsia"/>
          <w:b/>
          <w:bCs/>
        </w:rPr>
        <w:t>4</w:t>
      </w:r>
      <w:r>
        <w:rPr>
          <w:rFonts w:hint="eastAsia"/>
        </w:rPr>
        <w:t xml:space="preserve">  </w:t>
      </w:r>
      <w:r>
        <w:t>政府主管部门颁布的</w:t>
      </w:r>
      <w:r>
        <w:rPr>
          <w:rFonts w:hint="eastAsia"/>
        </w:rPr>
        <w:t>有关计价依据</w:t>
      </w:r>
      <w:r>
        <w:t>及</w:t>
      </w:r>
      <w:r>
        <w:rPr>
          <w:rFonts w:hint="eastAsia"/>
        </w:rPr>
        <w:t>相关</w:t>
      </w:r>
      <w:r>
        <w:t>费用</w:t>
      </w:r>
      <w:r>
        <w:rPr>
          <w:rFonts w:hint="eastAsia"/>
        </w:rPr>
        <w:t>规定的文件</w:t>
      </w:r>
      <w:r>
        <w:t>。</w:t>
      </w:r>
    </w:p>
    <w:p w14:paraId="2462BB75">
      <w:pPr>
        <w:ind w:firstLine="482" w:firstLineChars="200"/>
      </w:pPr>
      <w:r>
        <w:rPr>
          <w:rFonts w:hint="eastAsia"/>
          <w:b/>
          <w:bCs/>
        </w:rPr>
        <w:t>5</w:t>
      </w:r>
      <w:r>
        <w:rPr>
          <w:rFonts w:hint="eastAsia"/>
        </w:rPr>
        <w:t xml:space="preserve">  </w:t>
      </w:r>
      <w:r>
        <w:t>工程造价管理机构发布的</w:t>
      </w:r>
      <w:r>
        <w:rPr>
          <w:rFonts w:hint="eastAsia"/>
        </w:rPr>
        <w:t>人工、</w:t>
      </w:r>
      <w:r>
        <w:t>材料、设备价格信息或市场调查的材料、设备价格信息。</w:t>
      </w:r>
    </w:p>
    <w:p w14:paraId="57B1331E">
      <w:pPr>
        <w:ind w:firstLine="482" w:firstLineChars="200"/>
      </w:pPr>
      <w:r>
        <w:rPr>
          <w:rFonts w:hint="eastAsia"/>
          <w:b/>
          <w:bCs/>
        </w:rPr>
        <w:t>6</w:t>
      </w:r>
      <w:r>
        <w:rPr>
          <w:rFonts w:hint="eastAsia"/>
        </w:rPr>
        <w:t xml:space="preserve">  类似项目工程造价指标；</w:t>
      </w:r>
    </w:p>
    <w:p w14:paraId="2BFBB3EB">
      <w:pPr>
        <w:ind w:firstLine="482" w:firstLineChars="200"/>
      </w:pPr>
      <w:r>
        <w:rPr>
          <w:rFonts w:hint="eastAsia"/>
          <w:b/>
          <w:bCs/>
        </w:rPr>
        <w:t>7</w:t>
      </w:r>
      <w:r>
        <w:rPr>
          <w:rFonts w:hint="eastAsia"/>
        </w:rPr>
        <w:t xml:space="preserve">  </w:t>
      </w:r>
      <w:r>
        <w:t>建设项目有关的合同、协议。</w:t>
      </w:r>
    </w:p>
    <w:p w14:paraId="5CB942CC">
      <w:pPr>
        <w:ind w:firstLine="482" w:firstLineChars="200"/>
      </w:pPr>
      <w:r>
        <w:rPr>
          <w:rFonts w:hint="eastAsia"/>
          <w:b/>
          <w:bCs/>
        </w:rPr>
        <w:t>8</w:t>
      </w:r>
      <w:r>
        <w:rPr>
          <w:rFonts w:hint="eastAsia"/>
        </w:rPr>
        <w:t xml:space="preserve">  </w:t>
      </w:r>
      <w:r>
        <w:t>建设场地的自然条件和施工条件。</w:t>
      </w:r>
    </w:p>
    <w:p w14:paraId="5CC92BF4">
      <w:pPr>
        <w:ind w:firstLine="482" w:firstLineChars="200"/>
      </w:pPr>
      <w:r>
        <w:rPr>
          <w:rFonts w:hint="eastAsia"/>
          <w:b/>
          <w:bCs/>
        </w:rPr>
        <w:t>9</w:t>
      </w:r>
      <w:r>
        <w:rPr>
          <w:rFonts w:hint="eastAsia"/>
        </w:rPr>
        <w:t xml:space="preserve">  </w:t>
      </w:r>
      <w:r>
        <w:t>其他。</w:t>
      </w:r>
    </w:p>
    <w:p w14:paraId="2F4E05D2">
      <w:pPr>
        <w:pStyle w:val="5"/>
        <w:numPr>
          <w:ilvl w:val="2"/>
          <w:numId w:val="0"/>
        </w:numPr>
        <w:tabs>
          <w:tab w:val="clear" w:pos="0"/>
        </w:tabs>
      </w:pPr>
      <w:r>
        <w:rPr>
          <w:rStyle w:val="41"/>
          <w:rFonts w:hint="eastAsia"/>
          <w:bCs w:val="0"/>
        </w:rPr>
        <w:t>3.2.2</w:t>
      </w:r>
      <w:r>
        <w:rPr>
          <w:rFonts w:hint="eastAsia" w:eastAsia="黑体"/>
        </w:rPr>
        <w:t xml:space="preserve">  </w:t>
      </w:r>
      <w:r>
        <w:rPr>
          <w:rFonts w:hint="eastAsia"/>
        </w:rPr>
        <w:t>工程造价管理机构发布的工程造价信息中有的材料、设备价格按工程造价信息有关价格执行，工程造价信息中没有的材料、设备价格按市场调查价执行。</w:t>
      </w:r>
    </w:p>
    <w:p w14:paraId="7F3D66DB">
      <w:pPr>
        <w:pStyle w:val="5"/>
        <w:numPr>
          <w:ilvl w:val="2"/>
          <w:numId w:val="0"/>
        </w:numPr>
        <w:tabs>
          <w:tab w:val="clear" w:pos="0"/>
        </w:tabs>
      </w:pPr>
      <w:r>
        <w:rPr>
          <w:rStyle w:val="41"/>
          <w:rFonts w:hint="eastAsia"/>
          <w:bCs w:val="0"/>
        </w:rPr>
        <w:t>3.2.3</w:t>
      </w:r>
      <w:r>
        <w:rPr>
          <w:rFonts w:hint="eastAsia" w:eastAsia="黑体"/>
        </w:rPr>
        <w:t xml:space="preserve">  </w:t>
      </w:r>
      <w:r>
        <w:rPr>
          <w:rFonts w:hint="eastAsia"/>
        </w:rPr>
        <w:t>方案设计文件未明确的、对工程造价影响较大的材料、设备，应依据建设标准和功能需求，明确设计标准和技术要求并经建设单位书面确认，作为投资估算编制依据。</w:t>
      </w:r>
    </w:p>
    <w:p w14:paraId="5CFD1583">
      <w:pPr>
        <w:pStyle w:val="5"/>
        <w:numPr>
          <w:ilvl w:val="2"/>
          <w:numId w:val="0"/>
        </w:numPr>
        <w:tabs>
          <w:tab w:val="clear" w:pos="0"/>
        </w:tabs>
      </w:pPr>
      <w:r>
        <w:rPr>
          <w:rStyle w:val="41"/>
          <w:rFonts w:hint="eastAsia"/>
          <w:bCs w:val="0"/>
        </w:rPr>
        <w:t>3.2.4</w:t>
      </w:r>
      <w:r>
        <w:rPr>
          <w:rFonts w:hint="eastAsia" w:eastAsia="黑体"/>
        </w:rPr>
        <w:t xml:space="preserve"> </w:t>
      </w:r>
      <w:r>
        <w:rPr>
          <w:rFonts w:hint="eastAsia"/>
        </w:rPr>
        <w:t xml:space="preserve"> 投资估算应根据项目现场的自然条件和施工条件，按常规施工组织设计进行编制。</w:t>
      </w:r>
    </w:p>
    <w:p w14:paraId="4712018A">
      <w:pPr>
        <w:pStyle w:val="5"/>
        <w:numPr>
          <w:ilvl w:val="2"/>
          <w:numId w:val="0"/>
        </w:numPr>
        <w:tabs>
          <w:tab w:val="clear" w:pos="0"/>
        </w:tabs>
      </w:pPr>
      <w:r>
        <w:rPr>
          <w:rStyle w:val="41"/>
          <w:rFonts w:hint="eastAsia"/>
          <w:bCs w:val="0"/>
        </w:rPr>
        <w:t xml:space="preserve">3.2.5 </w:t>
      </w:r>
      <w:r>
        <w:rPr>
          <w:rFonts w:hint="eastAsia"/>
        </w:rPr>
        <w:t xml:space="preserve"> 方案设计文件中涉及对工程造价影响较大的专项措施或专项施工方案的，宜依据方案设计文件和项目特点拟定专项措施方案或专项施工方案并经建设单位书面确认，作为投资估算编制依据。</w:t>
      </w:r>
    </w:p>
    <w:p w14:paraId="062ACCDD">
      <w:pPr>
        <w:pStyle w:val="5"/>
        <w:numPr>
          <w:ilvl w:val="2"/>
          <w:numId w:val="0"/>
        </w:numPr>
        <w:tabs>
          <w:tab w:val="clear" w:pos="0"/>
        </w:tabs>
      </w:pPr>
      <w:r>
        <w:rPr>
          <w:rStyle w:val="41"/>
          <w:rFonts w:hint="eastAsia"/>
          <w:bCs w:val="0"/>
        </w:rPr>
        <w:t>3.2.6</w:t>
      </w:r>
      <w:r>
        <w:rPr>
          <w:rFonts w:hint="eastAsia" w:eastAsia="黑体"/>
        </w:rPr>
        <w:t xml:space="preserve">  </w:t>
      </w:r>
      <w:r>
        <w:rPr>
          <w:rFonts w:hint="eastAsia"/>
        </w:rPr>
        <w:t>投资估算其他编制依据包括工程建设有关的文件、会议纪要或批示、专业工程（工程相关的水电气讯等）产权管理部门意见等。</w:t>
      </w:r>
    </w:p>
    <w:p w14:paraId="2CA7B4DC">
      <w:pPr>
        <w:pStyle w:val="4"/>
      </w:pPr>
      <w:bookmarkStart w:id="112" w:name="_Toc11236"/>
      <w:bookmarkStart w:id="113" w:name="_Toc12152"/>
      <w:bookmarkStart w:id="114" w:name="_Toc18433"/>
      <w:bookmarkStart w:id="115" w:name="_Toc20580"/>
      <w:bookmarkStart w:id="116" w:name="_Toc15786"/>
      <w:bookmarkStart w:id="117" w:name="_Toc23707"/>
      <w:bookmarkStart w:id="118" w:name="_Toc25642"/>
      <w:bookmarkStart w:id="119" w:name="_Toc27214"/>
      <w:bookmarkStart w:id="120" w:name="_Toc24572"/>
      <w:bookmarkStart w:id="121" w:name="_Toc27337"/>
      <w:bookmarkStart w:id="122" w:name="_Toc378"/>
      <w:bookmarkStart w:id="123" w:name="_Toc32452"/>
      <w:r>
        <w:rPr>
          <w:rFonts w:hint="eastAsia"/>
        </w:rPr>
        <w:t>3.3 投资估算文件编制形式</w:t>
      </w:r>
      <w:bookmarkEnd w:id="112"/>
      <w:bookmarkEnd w:id="113"/>
      <w:bookmarkEnd w:id="114"/>
      <w:bookmarkEnd w:id="115"/>
      <w:bookmarkEnd w:id="116"/>
      <w:bookmarkEnd w:id="117"/>
      <w:bookmarkEnd w:id="118"/>
      <w:bookmarkEnd w:id="119"/>
      <w:bookmarkEnd w:id="120"/>
      <w:bookmarkEnd w:id="121"/>
      <w:bookmarkEnd w:id="122"/>
      <w:bookmarkEnd w:id="123"/>
    </w:p>
    <w:p w14:paraId="291BC5CB">
      <w:pPr>
        <w:pStyle w:val="5"/>
      </w:pPr>
      <w:r>
        <w:rPr>
          <w:rFonts w:hint="eastAsia"/>
          <w:b/>
          <w:bCs/>
        </w:rPr>
        <w:t>3.3.1</w:t>
      </w:r>
      <w:r>
        <w:rPr>
          <w:rFonts w:hint="eastAsia"/>
        </w:rPr>
        <w:t xml:space="preserve">  </w:t>
      </w:r>
      <w:r>
        <w:t>房屋建筑工程投资估算的编制以建设项目、单项工程、单位工程为编制对象，分为建设项目投资估算、单项工程投资估算</w:t>
      </w:r>
      <w:r>
        <w:rPr>
          <w:rFonts w:hint="eastAsia"/>
        </w:rPr>
        <w:t>两</w:t>
      </w:r>
      <w:r>
        <w:t>个层级，逐级汇总编制形成建设项目投资估算。</w:t>
      </w:r>
    </w:p>
    <w:p w14:paraId="3E3D6EDE">
      <w:pPr>
        <w:pStyle w:val="5"/>
        <w:numPr>
          <w:ilvl w:val="2"/>
          <w:numId w:val="0"/>
        </w:numPr>
        <w:tabs>
          <w:tab w:val="clear" w:pos="0"/>
        </w:tabs>
        <w:rPr>
          <w:rFonts w:ascii="等线" w:hAnsi="等线"/>
        </w:rPr>
      </w:pPr>
      <w:r>
        <w:rPr>
          <w:rFonts w:hint="eastAsia"/>
          <w:b/>
          <w:bCs/>
        </w:rPr>
        <w:t>3.3.2</w:t>
      </w:r>
      <w:r>
        <w:rPr>
          <w:rFonts w:hint="eastAsia"/>
        </w:rPr>
        <w:t xml:space="preserve">  投资估算文件的编制形式包括二级估算编制（总投资估算、单项工程投资估算）形式、一级估算编制（总投资估算）形式。</w:t>
      </w:r>
    </w:p>
    <w:p w14:paraId="60C73657">
      <w:pPr>
        <w:pStyle w:val="5"/>
        <w:numPr>
          <w:ilvl w:val="2"/>
          <w:numId w:val="0"/>
        </w:numPr>
        <w:tabs>
          <w:tab w:val="clear" w:pos="0"/>
        </w:tabs>
      </w:pPr>
      <w:r>
        <w:rPr>
          <w:rStyle w:val="41"/>
          <w:rFonts w:hint="eastAsia"/>
          <w:bCs w:val="0"/>
        </w:rPr>
        <w:t>3.3.3</w:t>
      </w:r>
      <w:r>
        <w:rPr>
          <w:rFonts w:hint="eastAsia" w:eastAsia="等线"/>
        </w:rPr>
        <w:t xml:space="preserve">  </w:t>
      </w:r>
      <w:r>
        <w:rPr>
          <w:rFonts w:hint="eastAsia"/>
        </w:rPr>
        <w:t>投资估算文件的编制形式应结合项目功能、规模、独立性程度等因素确定估算文件编制形式；对单一的、具有独立性的单项工程建设项目，按一级编制形式编制，直接编制总投资估算，其他项目宜采用二级编制形式。</w:t>
      </w:r>
    </w:p>
    <w:p w14:paraId="729E02F8">
      <w:pPr>
        <w:pStyle w:val="4"/>
      </w:pPr>
      <w:bookmarkStart w:id="124" w:name="_Toc7762"/>
      <w:bookmarkStart w:id="125" w:name="_Toc10907"/>
      <w:bookmarkStart w:id="126" w:name="_Toc6342"/>
      <w:r>
        <w:rPr>
          <w:rFonts w:hint="eastAsia"/>
        </w:rPr>
        <w:t>3.4 投资估算文件组成</w:t>
      </w:r>
      <w:bookmarkEnd w:id="124"/>
      <w:bookmarkEnd w:id="125"/>
      <w:bookmarkEnd w:id="126"/>
    </w:p>
    <w:p w14:paraId="1184D7E0">
      <w:pPr>
        <w:pStyle w:val="5"/>
        <w:tabs>
          <w:tab w:val="clear" w:pos="0"/>
        </w:tabs>
      </w:pPr>
      <w:r>
        <w:rPr>
          <w:rFonts w:hint="eastAsia"/>
          <w:b/>
        </w:rPr>
        <w:t>3.4.1</w:t>
      </w:r>
      <w:r>
        <w:rPr>
          <w:rFonts w:hint="eastAsia"/>
        </w:rPr>
        <w:t xml:space="preserve">  </w:t>
      </w:r>
      <w:r>
        <w:t>单项工程</w:t>
      </w:r>
      <w:r>
        <w:rPr>
          <w:rFonts w:hint="eastAsia"/>
        </w:rPr>
        <w:t>投资估算</w:t>
      </w:r>
      <w:r>
        <w:t>应以单位工程为</w:t>
      </w:r>
      <w:r>
        <w:rPr>
          <w:rFonts w:hint="eastAsia"/>
        </w:rPr>
        <w:t>估算项目层级</w:t>
      </w:r>
      <w:r>
        <w:t>进行编制，由各单位工程</w:t>
      </w:r>
      <w:r>
        <w:rPr>
          <w:rFonts w:hint="eastAsia"/>
        </w:rPr>
        <w:t>估算</w:t>
      </w:r>
      <w:r>
        <w:t>汇总成若干个单项工程</w:t>
      </w:r>
      <w:r>
        <w:rPr>
          <w:rFonts w:hint="eastAsia"/>
        </w:rPr>
        <w:t>投资估算</w:t>
      </w:r>
      <w:r>
        <w:t>。</w:t>
      </w:r>
    </w:p>
    <w:p w14:paraId="7FD77CF1">
      <w:r>
        <w:rPr>
          <w:rFonts w:hint="eastAsia"/>
          <w:b/>
        </w:rPr>
        <w:t>3.4.2</w:t>
      </w:r>
      <w:r>
        <w:rPr>
          <w:rFonts w:hint="eastAsia"/>
        </w:rPr>
        <w:t xml:space="preserve">  </w:t>
      </w:r>
      <w:r>
        <w:t>建设项目总</w:t>
      </w:r>
      <w:r>
        <w:rPr>
          <w:rFonts w:hint="eastAsia"/>
        </w:rPr>
        <w:t>投资估算</w:t>
      </w:r>
      <w:r>
        <w:t>应由建设项目内各个单项工程</w:t>
      </w:r>
      <w:r>
        <w:rPr>
          <w:rFonts w:hint="eastAsia"/>
        </w:rPr>
        <w:t>投资估算</w:t>
      </w:r>
      <w:r>
        <w:t>、工程建设其他费用、预备费、建设期融资费用和铺底流动资金汇总而成。建设项目只有一个单项工程时，可将单项工程</w:t>
      </w:r>
      <w:r>
        <w:rPr>
          <w:rFonts w:hint="eastAsia"/>
        </w:rPr>
        <w:t>投资估算</w:t>
      </w:r>
      <w:r>
        <w:t>与建设项目总</w:t>
      </w:r>
      <w:r>
        <w:rPr>
          <w:rFonts w:hint="eastAsia"/>
        </w:rPr>
        <w:t>投资估算</w:t>
      </w:r>
      <w:r>
        <w:t>合并编制。</w:t>
      </w:r>
    </w:p>
    <w:p w14:paraId="6169F14D">
      <w:pPr>
        <w:pStyle w:val="5"/>
      </w:pPr>
      <w:bookmarkStart w:id="127" w:name="_Toc29252"/>
      <w:bookmarkStart w:id="128" w:name="_Toc13490"/>
      <w:bookmarkStart w:id="129" w:name="_Toc10557"/>
      <w:r>
        <w:rPr>
          <w:rFonts w:hint="eastAsia"/>
          <w:b/>
          <w:bCs/>
        </w:rPr>
        <w:t>3.4</w:t>
      </w:r>
      <w:r>
        <w:rPr>
          <w:b/>
          <w:bCs/>
        </w:rPr>
        <w:t>.</w:t>
      </w:r>
      <w:r>
        <w:rPr>
          <w:rFonts w:hint="eastAsia"/>
          <w:b/>
          <w:bCs/>
        </w:rPr>
        <w:t xml:space="preserve">3 </w:t>
      </w:r>
      <w:r>
        <w:rPr>
          <w:rFonts w:hint="eastAsia"/>
        </w:rPr>
        <w:t xml:space="preserve"> 二级编制（总投资估算、单项工程投资估算）形式的投资估算文件组成：</w:t>
      </w:r>
    </w:p>
    <w:p w14:paraId="164D2F07">
      <w:pPr>
        <w:ind w:firstLine="482"/>
      </w:pPr>
      <w:r>
        <w:rPr>
          <w:rStyle w:val="41"/>
          <w:rFonts w:hint="eastAsia"/>
        </w:rPr>
        <w:t>1</w:t>
      </w:r>
      <w:r>
        <w:rPr>
          <w:rFonts w:hint="eastAsia"/>
        </w:rPr>
        <w:t xml:space="preserve">  封面、签署页及目录；</w:t>
      </w:r>
    </w:p>
    <w:p w14:paraId="7FEBC798">
      <w:pPr>
        <w:ind w:firstLine="482"/>
      </w:pPr>
      <w:r>
        <w:rPr>
          <w:rStyle w:val="41"/>
          <w:rFonts w:hint="eastAsia"/>
        </w:rPr>
        <w:t>2</w:t>
      </w:r>
      <w:r>
        <w:rPr>
          <w:rFonts w:hint="eastAsia"/>
        </w:rPr>
        <w:t xml:space="preserve">  编制说明；</w:t>
      </w:r>
    </w:p>
    <w:p w14:paraId="0DB62B4D">
      <w:pPr>
        <w:ind w:firstLine="482"/>
      </w:pPr>
      <w:r>
        <w:rPr>
          <w:rStyle w:val="41"/>
          <w:rFonts w:hint="eastAsia"/>
        </w:rPr>
        <w:t>3</w:t>
      </w:r>
      <w:r>
        <w:rPr>
          <w:rFonts w:hint="eastAsia"/>
        </w:rPr>
        <w:t xml:space="preserve">  总投资估算表；</w:t>
      </w:r>
    </w:p>
    <w:p w14:paraId="5E6E37F2">
      <w:pPr>
        <w:ind w:firstLine="482"/>
      </w:pPr>
      <w:r>
        <w:rPr>
          <w:rFonts w:hint="eastAsia"/>
        </w:rPr>
        <w:t>4  单项工程投资估算表；</w:t>
      </w:r>
    </w:p>
    <w:p w14:paraId="187A9373">
      <w:pPr>
        <w:ind w:firstLine="482"/>
      </w:pPr>
      <w:r>
        <w:rPr>
          <w:rFonts w:hint="eastAsia"/>
          <w:b/>
          <w:bCs/>
        </w:rPr>
        <w:t>5</w:t>
      </w:r>
      <w:r>
        <w:rPr>
          <w:rFonts w:hint="eastAsia"/>
        </w:rPr>
        <w:t xml:space="preserve">  设备购置及安装工程费估算表表；</w:t>
      </w:r>
    </w:p>
    <w:p w14:paraId="3BDA3955">
      <w:pPr>
        <w:ind w:firstLine="482"/>
      </w:pPr>
      <w:r>
        <w:rPr>
          <w:rFonts w:hint="eastAsia"/>
          <w:b/>
          <w:bCs/>
        </w:rPr>
        <w:t>6</w:t>
      </w:r>
      <w:r>
        <w:rPr>
          <w:rFonts w:hint="eastAsia"/>
        </w:rPr>
        <w:t xml:space="preserve">  工程建设其他费用表；</w:t>
      </w:r>
    </w:p>
    <w:p w14:paraId="5E0C93FE">
      <w:pPr>
        <w:ind w:firstLine="482"/>
      </w:pPr>
      <w:r>
        <w:rPr>
          <w:rFonts w:hint="eastAsia"/>
          <w:b/>
          <w:bCs/>
        </w:rPr>
        <w:t xml:space="preserve">7 </w:t>
      </w:r>
      <w:r>
        <w:rPr>
          <w:rFonts w:hint="eastAsia"/>
        </w:rPr>
        <w:t xml:space="preserve"> 资金筹措及建设期内分年度投资计划表；</w:t>
      </w:r>
    </w:p>
    <w:p w14:paraId="043F58E0">
      <w:pPr>
        <w:ind w:firstLine="482"/>
      </w:pPr>
      <w:r>
        <w:rPr>
          <w:rFonts w:hint="eastAsia"/>
          <w:b/>
          <w:bCs/>
        </w:rPr>
        <w:t xml:space="preserve">8 </w:t>
      </w:r>
      <w:r>
        <w:rPr>
          <w:rFonts w:hint="eastAsia"/>
        </w:rPr>
        <w:t xml:space="preserve"> 附件：其他。</w:t>
      </w:r>
    </w:p>
    <w:p w14:paraId="16F6BB7D">
      <w:pPr>
        <w:pStyle w:val="5"/>
      </w:pPr>
      <w:r>
        <w:rPr>
          <w:rFonts w:hint="eastAsia"/>
          <w:b/>
          <w:bCs/>
        </w:rPr>
        <w:t>3.4</w:t>
      </w:r>
      <w:r>
        <w:rPr>
          <w:b/>
          <w:bCs/>
        </w:rPr>
        <w:t>.</w:t>
      </w:r>
      <w:r>
        <w:rPr>
          <w:rFonts w:hint="eastAsia"/>
          <w:b/>
          <w:bCs/>
        </w:rPr>
        <w:t xml:space="preserve">4 </w:t>
      </w:r>
      <w:r>
        <w:rPr>
          <w:rFonts w:hint="eastAsia"/>
        </w:rPr>
        <w:t xml:space="preserve"> 一级编制（总投资估算）形式的投资估算文件组成：</w:t>
      </w:r>
    </w:p>
    <w:p w14:paraId="315F8C3E">
      <w:pPr>
        <w:ind w:firstLine="482"/>
      </w:pPr>
      <w:r>
        <w:rPr>
          <w:rStyle w:val="41"/>
          <w:rFonts w:hint="eastAsia"/>
        </w:rPr>
        <w:t>1</w:t>
      </w:r>
      <w:r>
        <w:rPr>
          <w:rFonts w:hint="eastAsia"/>
        </w:rPr>
        <w:t xml:space="preserve">  封面、签署页及目录；</w:t>
      </w:r>
    </w:p>
    <w:p w14:paraId="075A8246">
      <w:pPr>
        <w:ind w:firstLine="482"/>
      </w:pPr>
      <w:r>
        <w:rPr>
          <w:rStyle w:val="41"/>
          <w:rFonts w:hint="eastAsia"/>
        </w:rPr>
        <w:t>2</w:t>
      </w:r>
      <w:r>
        <w:rPr>
          <w:rFonts w:hint="eastAsia"/>
        </w:rPr>
        <w:t xml:space="preserve">  编制说明；</w:t>
      </w:r>
    </w:p>
    <w:p w14:paraId="487A3B18">
      <w:pPr>
        <w:ind w:firstLine="482"/>
      </w:pPr>
      <w:r>
        <w:rPr>
          <w:rStyle w:val="41"/>
          <w:rFonts w:hint="eastAsia"/>
        </w:rPr>
        <w:t>3</w:t>
      </w:r>
      <w:r>
        <w:rPr>
          <w:rFonts w:hint="eastAsia"/>
        </w:rPr>
        <w:t xml:space="preserve">  总投资估算表；</w:t>
      </w:r>
    </w:p>
    <w:p w14:paraId="26735473">
      <w:pPr>
        <w:ind w:firstLine="482"/>
      </w:pPr>
      <w:r>
        <w:rPr>
          <w:rFonts w:hint="eastAsia"/>
          <w:b/>
          <w:bCs/>
        </w:rPr>
        <w:t>4</w:t>
      </w:r>
      <w:r>
        <w:rPr>
          <w:rFonts w:hint="eastAsia"/>
        </w:rPr>
        <w:t xml:space="preserve">  设备购置及安装工程费估算表；</w:t>
      </w:r>
    </w:p>
    <w:p w14:paraId="02D4E650">
      <w:pPr>
        <w:ind w:firstLine="482"/>
      </w:pPr>
      <w:r>
        <w:rPr>
          <w:rFonts w:hint="eastAsia"/>
          <w:b/>
          <w:bCs/>
        </w:rPr>
        <w:t>5</w:t>
      </w:r>
      <w:r>
        <w:rPr>
          <w:rFonts w:hint="eastAsia"/>
        </w:rPr>
        <w:t xml:space="preserve">  工程建设其他费用估算表；</w:t>
      </w:r>
    </w:p>
    <w:p w14:paraId="46E3E651">
      <w:pPr>
        <w:ind w:firstLine="482"/>
      </w:pPr>
      <w:r>
        <w:rPr>
          <w:rFonts w:hint="eastAsia"/>
          <w:b/>
          <w:bCs/>
        </w:rPr>
        <w:t xml:space="preserve">6 </w:t>
      </w:r>
      <w:r>
        <w:rPr>
          <w:rFonts w:hint="eastAsia"/>
        </w:rPr>
        <w:t xml:space="preserve"> 资金筹措及建设期内分年度投资计划表；</w:t>
      </w:r>
    </w:p>
    <w:p w14:paraId="5C1E5CED">
      <w:pPr>
        <w:ind w:firstLine="482"/>
      </w:pPr>
      <w:r>
        <w:rPr>
          <w:rFonts w:hint="eastAsia"/>
          <w:b/>
          <w:bCs/>
        </w:rPr>
        <w:t>7</w:t>
      </w:r>
      <w:r>
        <w:rPr>
          <w:rFonts w:hint="eastAsia"/>
        </w:rPr>
        <w:t xml:space="preserve">  附件：其他。</w:t>
      </w:r>
    </w:p>
    <w:bookmarkEnd w:id="127"/>
    <w:bookmarkEnd w:id="128"/>
    <w:bookmarkEnd w:id="129"/>
    <w:p w14:paraId="7F45D618">
      <w:pPr>
        <w:pStyle w:val="5"/>
      </w:pPr>
      <w:bookmarkStart w:id="130" w:name="_Toc18457"/>
      <w:bookmarkStart w:id="131" w:name="_Toc1969"/>
      <w:bookmarkStart w:id="132" w:name="_Toc14010"/>
      <w:r>
        <w:rPr>
          <w:rFonts w:hint="eastAsia"/>
          <w:b/>
          <w:bCs/>
        </w:rPr>
        <w:t>3.4</w:t>
      </w:r>
      <w:r>
        <w:rPr>
          <w:b/>
          <w:bCs/>
        </w:rPr>
        <w:t>.</w:t>
      </w:r>
      <w:r>
        <w:rPr>
          <w:rFonts w:hint="eastAsia"/>
          <w:b/>
          <w:bCs/>
        </w:rPr>
        <w:t xml:space="preserve">5  </w:t>
      </w:r>
      <w:r>
        <w:t>投资分析包括</w:t>
      </w:r>
      <w:r>
        <w:rPr>
          <w:rFonts w:hint="eastAsia"/>
        </w:rPr>
        <w:t>以下</w:t>
      </w:r>
      <w:r>
        <w:t>内容</w:t>
      </w:r>
      <w:bookmarkEnd w:id="130"/>
      <w:bookmarkEnd w:id="131"/>
      <w:bookmarkEnd w:id="132"/>
      <w:r>
        <w:rPr>
          <w:rFonts w:hint="eastAsia"/>
        </w:rPr>
        <w:t>：</w:t>
      </w:r>
    </w:p>
    <w:p w14:paraId="00DC9654">
      <w:pPr>
        <w:ind w:firstLine="482" w:firstLineChars="200"/>
      </w:pPr>
      <w:r>
        <w:rPr>
          <w:b/>
          <w:bCs/>
        </w:rPr>
        <w:t>1</w:t>
      </w:r>
      <w:r>
        <w:rPr>
          <w:rFonts w:hint="eastAsia"/>
        </w:rPr>
        <w:t xml:space="preserve">  </w:t>
      </w:r>
      <w:r>
        <w:t>工程投资比例分析。一般要分析竖向土石方工程、土建工程、建筑外立面装饰工程</w:t>
      </w:r>
      <w:r>
        <w:rPr>
          <w:rFonts w:hint="eastAsia"/>
        </w:rPr>
        <w:t>、室内</w:t>
      </w:r>
      <w:r>
        <w:t>装饰工程、机电安装工程、总平面图工程、专项工程、外部配套工程等</w:t>
      </w:r>
      <w:r>
        <w:rPr>
          <w:rFonts w:hint="eastAsia"/>
        </w:rPr>
        <w:t>各项</w:t>
      </w:r>
      <w:r>
        <w:t>投资占建设项目总投资的比例。</w:t>
      </w:r>
    </w:p>
    <w:p w14:paraId="4C745824">
      <w:pPr>
        <w:ind w:firstLine="482" w:firstLineChars="200"/>
      </w:pPr>
      <w:r>
        <w:rPr>
          <w:b/>
          <w:bCs/>
        </w:rPr>
        <w:t>2</w:t>
      </w:r>
      <w:r>
        <w:rPr>
          <w:rFonts w:hint="eastAsia"/>
        </w:rPr>
        <w:t xml:space="preserve">  </w:t>
      </w:r>
      <w:r>
        <w:t>建筑工程费、设备购置费、安装工程费、工程建设其他费用、预备费</w:t>
      </w:r>
      <w:r>
        <w:rPr>
          <w:rFonts w:hint="eastAsia"/>
        </w:rPr>
        <w:t>、建设期融资费用、铺底流动资金</w:t>
      </w:r>
      <w:r>
        <w:t>占建设项目总投资</w:t>
      </w:r>
      <w:r>
        <w:rPr>
          <w:rFonts w:hint="eastAsia"/>
        </w:rPr>
        <w:t>或工程费用</w:t>
      </w:r>
      <w:r>
        <w:t>比例分析；引进设备费用占全部设备费用的比例分析等。</w:t>
      </w:r>
    </w:p>
    <w:p w14:paraId="7B1DFFAE">
      <w:pPr>
        <w:pStyle w:val="5"/>
      </w:pPr>
      <w:r>
        <w:rPr>
          <w:rFonts w:hint="eastAsia"/>
          <w:b/>
          <w:bCs/>
        </w:rPr>
        <w:t>3.4</w:t>
      </w:r>
      <w:r>
        <w:rPr>
          <w:b/>
          <w:bCs/>
        </w:rPr>
        <w:t>.</w:t>
      </w:r>
      <w:r>
        <w:rPr>
          <w:rFonts w:hint="eastAsia"/>
          <w:b/>
          <w:bCs/>
        </w:rPr>
        <w:t xml:space="preserve">6 </w:t>
      </w:r>
      <w:r>
        <w:t xml:space="preserve"> </w:t>
      </w:r>
      <w:r>
        <w:rPr>
          <w:rFonts w:hint="eastAsia"/>
        </w:rPr>
        <w:t>文件格式</w:t>
      </w:r>
    </w:p>
    <w:p w14:paraId="10C2C9DA">
      <w:pPr>
        <w:ind w:firstLine="480" w:firstLineChars="200"/>
      </w:pPr>
      <w:r>
        <w:rPr>
          <w:rFonts w:hint="eastAsia"/>
        </w:rPr>
        <w:t>估算文件格式详本指南附录A：</w:t>
      </w:r>
    </w:p>
    <w:p w14:paraId="3FDE18AF">
      <w:pPr>
        <w:ind w:firstLine="482"/>
      </w:pPr>
      <w:r>
        <w:rPr>
          <w:rFonts w:hint="eastAsia"/>
        </w:rPr>
        <w:t>1  投资估算封面、签署页、目录及编制说明样式（表A.0.1~A.0.4）</w:t>
      </w:r>
    </w:p>
    <w:p w14:paraId="730EDCE4">
      <w:pPr>
        <w:ind w:firstLine="482"/>
      </w:pPr>
      <w:r>
        <w:rPr>
          <w:rFonts w:hint="eastAsia"/>
        </w:rPr>
        <w:t>2  总投资估算表样式（表A.0.5）</w:t>
      </w:r>
    </w:p>
    <w:p w14:paraId="55233EA0">
      <w:pPr>
        <w:ind w:firstLine="482"/>
      </w:pPr>
      <w:r>
        <w:rPr>
          <w:rFonts w:hint="eastAsia"/>
        </w:rPr>
        <w:t>3  单项工程投资估算表样式（表A.0.6）</w:t>
      </w:r>
    </w:p>
    <w:p w14:paraId="1FDEEE2B">
      <w:pPr>
        <w:ind w:firstLine="482"/>
      </w:pPr>
      <w:r>
        <w:rPr>
          <w:rFonts w:hint="eastAsia"/>
        </w:rPr>
        <w:t>4  设备购置及安装工程费估算表样式（表A.0.7）</w:t>
      </w:r>
    </w:p>
    <w:p w14:paraId="0901A549">
      <w:pPr>
        <w:ind w:firstLine="482"/>
      </w:pPr>
      <w:r>
        <w:rPr>
          <w:rFonts w:hint="eastAsia"/>
        </w:rPr>
        <w:t>5  工程建设其他费用估算表样式（表A.0.8）</w:t>
      </w:r>
    </w:p>
    <w:p w14:paraId="0CCA1C11">
      <w:pPr>
        <w:ind w:firstLine="482"/>
      </w:pPr>
      <w:r>
        <w:rPr>
          <w:rFonts w:hint="eastAsia"/>
        </w:rPr>
        <w:t>6  资金筹措及建设期内分年度投资计划表样式（表A.0.9）</w:t>
      </w:r>
    </w:p>
    <w:p w14:paraId="6FABD16C">
      <w:pPr>
        <w:pStyle w:val="27"/>
      </w:pPr>
    </w:p>
    <w:p w14:paraId="7B618805">
      <w:pPr>
        <w:pStyle w:val="4"/>
      </w:pPr>
      <w:bookmarkStart w:id="133" w:name="_Toc12424"/>
      <w:bookmarkStart w:id="134" w:name="_Toc8977"/>
      <w:r>
        <w:rPr>
          <w:rFonts w:hint="eastAsia"/>
        </w:rPr>
        <w:t>3.5 投资估算的质量控制</w:t>
      </w:r>
      <w:bookmarkEnd w:id="133"/>
      <w:bookmarkEnd w:id="134"/>
    </w:p>
    <w:p w14:paraId="77B2139B">
      <w:pPr>
        <w:pStyle w:val="5"/>
        <w:tabs>
          <w:tab w:val="clear" w:pos="0"/>
        </w:tabs>
      </w:pPr>
      <w:r>
        <w:rPr>
          <w:rFonts w:hint="eastAsia"/>
          <w:b/>
          <w:bCs/>
        </w:rPr>
        <w:t>3.5.1</w:t>
      </w:r>
      <w:r>
        <w:rPr>
          <w:rFonts w:hint="eastAsia"/>
        </w:rPr>
        <w:t xml:space="preserve">  投资估算的</w:t>
      </w:r>
      <w:r>
        <w:t>编制</w:t>
      </w:r>
      <w:r>
        <w:rPr>
          <w:rFonts w:hint="eastAsia"/>
        </w:rPr>
        <w:t>单位应对投资估算</w:t>
      </w:r>
      <w:r>
        <w:t>的编制质量</w:t>
      </w:r>
      <w:r>
        <w:rPr>
          <w:rFonts w:hint="eastAsia"/>
        </w:rPr>
        <w:t>全面</w:t>
      </w:r>
      <w:r>
        <w:t>负责</w:t>
      </w:r>
      <w:r>
        <w:rPr>
          <w:rFonts w:hint="eastAsia"/>
        </w:rPr>
        <w:t>。当由两个以上单位共同编制投资估算时，总体编制单位应</w:t>
      </w:r>
      <w:r>
        <w:t>当统一制定编制原则</w:t>
      </w:r>
      <w:r>
        <w:rPr>
          <w:rFonts w:hint="eastAsia"/>
        </w:rPr>
        <w:t>和依据</w:t>
      </w:r>
      <w:r>
        <w:t>，以及确定合理的</w:t>
      </w:r>
      <w:r>
        <w:rPr>
          <w:rFonts w:hint="eastAsia"/>
        </w:rPr>
        <w:t>投资估算</w:t>
      </w:r>
      <w:r>
        <w:t>价格水平，</w:t>
      </w:r>
      <w:r>
        <w:rPr>
          <w:rFonts w:hint="eastAsia"/>
        </w:rPr>
        <w:t>并汇编总投资估算。其他单位</w:t>
      </w:r>
      <w:r>
        <w:rPr>
          <w:rFonts w:hint="eastAsia"/>
          <w:lang w:eastAsia="zh"/>
        </w:rPr>
        <w:t>对</w:t>
      </w:r>
      <w:r>
        <w:rPr>
          <w:rFonts w:hint="eastAsia"/>
        </w:rPr>
        <w:t>各自所承担部分的投资估算</w:t>
      </w:r>
      <w:r>
        <w:rPr>
          <w:rFonts w:hint="eastAsia"/>
          <w:lang w:eastAsia="zh"/>
        </w:rPr>
        <w:t>编制质量</w:t>
      </w:r>
      <w:r>
        <w:rPr>
          <w:rFonts w:hint="eastAsia"/>
        </w:rPr>
        <w:t>负责</w:t>
      </w:r>
      <w:r>
        <w:t>。</w:t>
      </w:r>
    </w:p>
    <w:p w14:paraId="2308A84C">
      <w:pPr>
        <w:pStyle w:val="5"/>
      </w:pPr>
      <w:r>
        <w:rPr>
          <w:rFonts w:hint="eastAsia"/>
          <w:b/>
          <w:bCs/>
        </w:rPr>
        <w:t>3.5.2</w:t>
      </w:r>
      <w:r>
        <w:rPr>
          <w:rFonts w:hint="eastAsia"/>
        </w:rPr>
        <w:t xml:space="preserve">  投资估算编制人员对投资估算的质量负责；投资估算编制人员应参与设计方案</w:t>
      </w:r>
      <w:r>
        <w:rPr>
          <w:rFonts w:hint="eastAsia"/>
          <w:lang w:eastAsia="zh"/>
        </w:rPr>
        <w:t>比选，</w:t>
      </w:r>
      <w:r>
        <w:rPr>
          <w:rFonts w:hint="eastAsia"/>
        </w:rPr>
        <w:t>与设计人员共同做好方案的技术经济比较工作；设计人员要树立造价控制意识，严格按照投资目标进行设计，提出满足投资估算编制深度的技术资料。</w:t>
      </w:r>
    </w:p>
    <w:p w14:paraId="21475C3F">
      <w:pPr>
        <w:pStyle w:val="5"/>
      </w:pPr>
      <w:r>
        <w:rPr>
          <w:rFonts w:hint="eastAsia"/>
          <w:b/>
          <w:bCs/>
        </w:rPr>
        <w:t>3.5.3</w:t>
      </w:r>
      <w:r>
        <w:rPr>
          <w:rFonts w:hint="eastAsia"/>
        </w:rPr>
        <w:t xml:space="preserve">  建设项目投资估算编制者应对投资估算编制委托单位提供的书面资料进行有效性和合理性核对。应保证自身收集的或已有的造价基础资料和编制依据全面、有效。</w:t>
      </w:r>
    </w:p>
    <w:p w14:paraId="6AD7E8C8">
      <w:pPr>
        <w:pStyle w:val="5"/>
      </w:pPr>
      <w:r>
        <w:rPr>
          <w:rFonts w:hint="eastAsia"/>
          <w:b/>
          <w:bCs/>
        </w:rPr>
        <w:t>3.5.4</w:t>
      </w:r>
      <w:r>
        <w:rPr>
          <w:rFonts w:hint="eastAsia"/>
        </w:rPr>
        <w:t xml:space="preserve">  建设项目投资估算编制者应对建设项目建设内容、工艺流程、建设标准等充分了解。对工程内容尽可能的量化，以避免投资估算出现内容方面的重复或漏项和费用方面的高估或低算。</w:t>
      </w:r>
    </w:p>
    <w:p w14:paraId="54A0BF6E">
      <w:pPr>
        <w:pStyle w:val="5"/>
      </w:pPr>
      <w:r>
        <w:rPr>
          <w:rFonts w:hint="eastAsia"/>
          <w:b/>
          <w:bCs/>
        </w:rPr>
        <w:t>3.5.5</w:t>
      </w:r>
      <w:r>
        <w:rPr>
          <w:rFonts w:hint="eastAsia"/>
        </w:rPr>
        <w:t xml:space="preserve">  投资估算文件需经编制单位自审，建设单位复审，主管部门审批。</w:t>
      </w:r>
    </w:p>
    <w:p w14:paraId="03333897">
      <w:pPr>
        <w:pStyle w:val="5"/>
        <w:numPr>
          <w:ilvl w:val="255"/>
          <w:numId w:val="0"/>
        </w:numPr>
        <w:rPr>
          <w:rFonts w:ascii="Times New Roman" w:hAnsi="Times New Roman" w:cs="Times New Roman"/>
        </w:rPr>
      </w:pPr>
      <w:r>
        <w:rPr>
          <w:rFonts w:hint="eastAsia"/>
          <w:b/>
          <w:bCs/>
        </w:rPr>
        <w:t>3.5.6</w:t>
      </w:r>
      <w:r>
        <w:rPr>
          <w:rFonts w:hint="eastAsia"/>
        </w:rPr>
        <w:t xml:space="preserve">  投资估算文件的编制、审核、审定人员应在投资估算的文件上签署资格印章。</w:t>
      </w:r>
      <w:r>
        <w:rPr>
          <w:rFonts w:ascii="Times New Roman" w:hAnsi="Times New Roman" w:cs="Times New Roman"/>
        </w:rPr>
        <w:br w:type="page"/>
      </w:r>
    </w:p>
    <w:p w14:paraId="351FCBC8">
      <w:pPr>
        <w:pStyle w:val="3"/>
      </w:pPr>
      <w:bookmarkStart w:id="135" w:name="_Toc8881"/>
      <w:bookmarkStart w:id="136" w:name="_Toc21329"/>
      <w:bookmarkStart w:id="137" w:name="_Toc2914"/>
      <w:bookmarkStart w:id="138" w:name="_Toc20589"/>
      <w:bookmarkStart w:id="139" w:name="_Toc14444"/>
      <w:bookmarkStart w:id="140" w:name="_Toc2981"/>
      <w:bookmarkStart w:id="141" w:name="_Toc14767"/>
      <w:bookmarkStart w:id="142" w:name="_Toc5757"/>
      <w:bookmarkStart w:id="143" w:name="_Toc5854"/>
      <w:bookmarkStart w:id="144" w:name="_Toc10686"/>
      <w:bookmarkStart w:id="145" w:name="_Toc5106"/>
      <w:bookmarkStart w:id="146" w:name="_Toc10286"/>
      <w:bookmarkStart w:id="147" w:name="_Toc25975"/>
      <w:bookmarkStart w:id="148" w:name="_Toc28813"/>
      <w:bookmarkStart w:id="149" w:name="_Toc2545"/>
      <w:bookmarkStart w:id="150" w:name="_Toc12640"/>
      <w:bookmarkStart w:id="151" w:name="_Toc18680"/>
      <w:bookmarkStart w:id="152" w:name="_Toc10641"/>
      <w:bookmarkStart w:id="153" w:name="_Toc8251"/>
      <w:bookmarkStart w:id="154" w:name="_Toc17593"/>
      <w:bookmarkStart w:id="155" w:name="_Toc7794"/>
      <w:r>
        <w:rPr>
          <w:rFonts w:hint="eastAsia"/>
        </w:rPr>
        <w:t>4</w:t>
      </w:r>
      <w:r>
        <w:t xml:space="preserve"> </w:t>
      </w:r>
      <w:r>
        <w:rPr>
          <w:rFonts w:hint="eastAsia"/>
        </w:rPr>
        <w:t>投资</w:t>
      </w:r>
      <w:r>
        <w:t>估算</w:t>
      </w:r>
      <w:r>
        <w:rPr>
          <w:rFonts w:hint="eastAsia"/>
        </w:rPr>
        <w:t>单元和工程量计算深度要求</w:t>
      </w:r>
      <w:bookmarkEnd w:id="135"/>
      <w:bookmarkEnd w:id="136"/>
    </w:p>
    <w:p w14:paraId="1977C898">
      <w:pPr>
        <w:pStyle w:val="4"/>
      </w:pPr>
      <w:bookmarkStart w:id="156" w:name="_Toc10462"/>
      <w:bookmarkStart w:id="157" w:name="_Toc20824"/>
      <w:r>
        <w:rPr>
          <w:rFonts w:hint="eastAsia"/>
        </w:rPr>
        <w:t>4</w:t>
      </w:r>
      <w:r>
        <w:t xml:space="preserve">.1 </w:t>
      </w:r>
      <w:r>
        <w:rPr>
          <w:rFonts w:hint="eastAsia"/>
        </w:rPr>
        <w:t>投资</w:t>
      </w:r>
      <w:r>
        <w:t>估算</w:t>
      </w:r>
      <w:r>
        <w:rPr>
          <w:rFonts w:hint="eastAsia"/>
        </w:rPr>
        <w:t>单元</w:t>
      </w:r>
      <w:bookmarkEnd w:id="156"/>
      <w:bookmarkEnd w:id="157"/>
    </w:p>
    <w:p w14:paraId="54B5F3B0">
      <w:pPr>
        <w:pStyle w:val="5"/>
        <w:numPr>
          <w:ilvl w:val="255"/>
          <w:numId w:val="0"/>
        </w:numPr>
      </w:pPr>
      <w:r>
        <w:rPr>
          <w:rFonts w:hint="eastAsia"/>
          <w:b/>
          <w:bCs/>
        </w:rPr>
        <w:t>4.1.1</w:t>
      </w:r>
      <w:r>
        <w:rPr>
          <w:rFonts w:hint="eastAsia"/>
        </w:rPr>
        <w:t xml:space="preserve">  投资估算按单项工程、单位工程、估算单元逐级编制，估算单元详表4.1.1投资估算单元划分表。</w:t>
      </w:r>
    </w:p>
    <w:p w14:paraId="2549A327">
      <w:pPr>
        <w:jc w:val="center"/>
      </w:pPr>
      <w:r>
        <w:t>表</w:t>
      </w:r>
      <w:r>
        <w:rPr>
          <w:rFonts w:hint="eastAsia"/>
          <w:b/>
          <w:bCs/>
        </w:rPr>
        <w:t>4.1.1</w:t>
      </w:r>
      <w:r>
        <w:rPr>
          <w:rFonts w:hint="eastAsia"/>
        </w:rPr>
        <w:t>投资</w:t>
      </w:r>
      <w:r>
        <w:t>估算</w:t>
      </w:r>
      <w:r>
        <w:rPr>
          <w:rFonts w:hint="eastAsia"/>
        </w:rPr>
        <w:t>单元</w:t>
      </w:r>
      <w:r>
        <w:t>划分</w:t>
      </w:r>
      <w:r>
        <w:rPr>
          <w:rFonts w:hint="eastAsia"/>
        </w:rPr>
        <w:t>表</w:t>
      </w:r>
    </w:p>
    <w:tbl>
      <w:tblPr>
        <w:tblStyle w:val="28"/>
        <w:tblW w:w="0" w:type="auto"/>
        <w:tblInd w:w="91" w:type="dxa"/>
        <w:tblLayout w:type="autofit"/>
        <w:tblCellMar>
          <w:top w:w="0" w:type="dxa"/>
          <w:left w:w="108" w:type="dxa"/>
          <w:bottom w:w="0" w:type="dxa"/>
          <w:right w:w="108" w:type="dxa"/>
        </w:tblCellMar>
      </w:tblPr>
      <w:tblGrid>
        <w:gridCol w:w="545"/>
        <w:gridCol w:w="1009"/>
        <w:gridCol w:w="894"/>
        <w:gridCol w:w="925"/>
        <w:gridCol w:w="5058"/>
      </w:tblGrid>
      <w:tr w14:paraId="057D412F">
        <w:tblPrEx>
          <w:tblCellMar>
            <w:top w:w="0" w:type="dxa"/>
            <w:left w:w="108" w:type="dxa"/>
            <w:bottom w:w="0" w:type="dxa"/>
            <w:right w:w="108" w:type="dxa"/>
          </w:tblCellMar>
        </w:tblPrEx>
        <w:trPr>
          <w:trHeight w:val="391" w:hRule="atLeast"/>
          <w:tblHead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BB6256">
            <w:pPr>
              <w:pStyle w:val="80"/>
              <w:jc w:val="center"/>
              <w:rPr>
                <w:rFonts w:hint="default"/>
              </w:rPr>
            </w:pPr>
            <w: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7CD6F6">
            <w:pPr>
              <w:pStyle w:val="80"/>
              <w:jc w:val="center"/>
              <w:rPr>
                <w:rFonts w:hint="default"/>
              </w:rPr>
            </w:pPr>
            <w:r>
              <w:t>单项及单位工程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02710E">
            <w:pPr>
              <w:pStyle w:val="80"/>
              <w:jc w:val="center"/>
              <w:rPr>
                <w:rFonts w:hint="default"/>
              </w:rPr>
            </w:pPr>
            <w:r>
              <w:t>估算单元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786011">
            <w:pPr>
              <w:pStyle w:val="80"/>
              <w:jc w:val="center"/>
              <w:rPr>
                <w:rFonts w:hint="default"/>
              </w:rPr>
            </w:pPr>
            <w:r>
              <w:t>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24E78A">
            <w:pPr>
              <w:pStyle w:val="80"/>
              <w:jc w:val="center"/>
              <w:rPr>
                <w:rFonts w:hint="default"/>
              </w:rPr>
            </w:pPr>
            <w:r>
              <w:t>工程内容</w:t>
            </w:r>
          </w:p>
        </w:tc>
      </w:tr>
      <w:tr w14:paraId="7A0E1651">
        <w:tblPrEx>
          <w:tblCellMar>
            <w:top w:w="0" w:type="dxa"/>
            <w:left w:w="108" w:type="dxa"/>
            <w:bottom w:w="0" w:type="dxa"/>
            <w:right w:w="108" w:type="dxa"/>
          </w:tblCellMar>
        </w:tblPrEx>
        <w:trPr>
          <w:trHeight w:val="5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DCB7A0">
            <w:pPr>
              <w:pStyle w:val="80"/>
              <w:rPr>
                <w:rFonts w:hint="default"/>
              </w:rPr>
            </w:pPr>
            <w:r>
              <w:t>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87B80D">
            <w:pPr>
              <w:pStyle w:val="80"/>
              <w:rPr>
                <w:rFonts w:hint="default"/>
              </w:rPr>
            </w:pPr>
            <w:r>
              <w:t>竖向土石方工程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A943FA">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6C9B1C">
            <w:pPr>
              <w:pStyle w:val="80"/>
              <w:rPr>
                <w:rFonts w:hint="default"/>
              </w:rPr>
            </w:pPr>
            <w:r>
              <w:t>占地面积m2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FFE47C">
            <w:pPr>
              <w:pStyle w:val="80"/>
              <w:rPr>
                <w:rFonts w:hint="default"/>
              </w:rPr>
            </w:pPr>
            <w:r>
              <w:t>包括竖向土石方（含障碍物）开挖、竖向土石方回填、余方处置等全部工程内容</w:t>
            </w:r>
          </w:p>
        </w:tc>
      </w:tr>
      <w:tr w14:paraId="68FC334E">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DAAD10">
            <w:pPr>
              <w:pStyle w:val="80"/>
              <w:rPr>
                <w:rFonts w:hint="default"/>
              </w:rPr>
            </w:pPr>
            <w: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85CC57">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A09E2F">
            <w:pPr>
              <w:pStyle w:val="80"/>
              <w:rPr>
                <w:rFonts w:hint="default"/>
              </w:rPr>
            </w:pPr>
            <w:r>
              <w:t>土石方开挖</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8315E7">
            <w:pPr>
              <w:pStyle w:val="80"/>
              <w:rPr>
                <w:rFonts w:hint="default"/>
              </w:rPr>
            </w:pPr>
            <w:r>
              <w:t>挖方量m3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2FA419">
            <w:pPr>
              <w:pStyle w:val="80"/>
              <w:rPr>
                <w:rFonts w:hint="default"/>
              </w:rPr>
            </w:pPr>
            <w:r>
              <w:t>包括竖向土石方（含障碍物）开挖全部工程内容</w:t>
            </w:r>
          </w:p>
        </w:tc>
      </w:tr>
      <w:tr w14:paraId="1DF2EDF4">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F43B3F">
            <w:pPr>
              <w:pStyle w:val="80"/>
              <w:rPr>
                <w:rFonts w:hint="default"/>
              </w:rPr>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258C7D">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6CBB4B">
            <w:pPr>
              <w:pStyle w:val="80"/>
              <w:rPr>
                <w:rFonts w:hint="default"/>
              </w:rPr>
            </w:pPr>
            <w:r>
              <w:t>土石方回填</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9DA748">
            <w:pPr>
              <w:pStyle w:val="80"/>
              <w:rPr>
                <w:rFonts w:hint="default"/>
              </w:rPr>
            </w:pPr>
            <w:r>
              <w:t>填方量m3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D675F7">
            <w:pPr>
              <w:pStyle w:val="80"/>
              <w:rPr>
                <w:rFonts w:hint="default"/>
              </w:rPr>
            </w:pPr>
            <w:r>
              <w:t>包括竖向土石方回填全部工程内容</w:t>
            </w:r>
          </w:p>
        </w:tc>
      </w:tr>
      <w:tr w14:paraId="3FA4C10F">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77A239">
            <w:pPr>
              <w:pStyle w:val="80"/>
              <w:rPr>
                <w:rFonts w:hint="default"/>
              </w:rPr>
            </w:pPr>
            <w: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66DBF9">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EAAFB9">
            <w:pPr>
              <w:pStyle w:val="80"/>
              <w:rPr>
                <w:rFonts w:hint="default"/>
              </w:rPr>
            </w:pPr>
            <w:r>
              <w:t>土石方弃置（借土）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4A4949">
            <w:pPr>
              <w:pStyle w:val="80"/>
              <w:rPr>
                <w:rFonts w:hint="default"/>
              </w:rPr>
            </w:pPr>
            <w:r>
              <w:t>弃土或借土量m3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45CCDD">
            <w:pPr>
              <w:pStyle w:val="80"/>
              <w:rPr>
                <w:rFonts w:hint="default"/>
              </w:rPr>
            </w:pPr>
            <w:r>
              <w:t>包括竖向土石方余方处置或缺方借土的全部工程内容</w:t>
            </w:r>
          </w:p>
        </w:tc>
      </w:tr>
      <w:tr w14:paraId="261ECE21">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26D0FA">
            <w:pPr>
              <w:pStyle w:val="80"/>
              <w:rPr>
                <w:rFonts w:hint="default"/>
              </w:rPr>
            </w:pPr>
            <w:r>
              <w:t>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13528C">
            <w:pPr>
              <w:pStyle w:val="80"/>
              <w:rPr>
                <w:rFonts w:hint="default"/>
              </w:rPr>
            </w:pPr>
            <w:r>
              <w:t>地下室</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D463A0">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B8EA2F">
            <w:pPr>
              <w:pStyle w:val="80"/>
              <w:rPr>
                <w:rFonts w:hint="default"/>
              </w:rPr>
            </w:pPr>
            <w:r>
              <w:t>地下建筑面积m2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310F79">
            <w:pPr>
              <w:pStyle w:val="80"/>
              <w:rPr>
                <w:rFonts w:hint="default"/>
              </w:rPr>
            </w:pPr>
            <w:r>
              <w:t>包括土建工程、装饰工程、机电安装工程等全部工程内容</w:t>
            </w:r>
          </w:p>
        </w:tc>
      </w:tr>
      <w:tr w14:paraId="2EE74C56">
        <w:tblPrEx>
          <w:tblCellMar>
            <w:top w:w="0" w:type="dxa"/>
            <w:left w:w="108" w:type="dxa"/>
            <w:bottom w:w="0" w:type="dxa"/>
            <w:right w:w="108" w:type="dxa"/>
          </w:tblCellMar>
        </w:tblPrEx>
        <w:trPr>
          <w:trHeight w:val="10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31AF93">
            <w:pPr>
              <w:pStyle w:val="80"/>
              <w:rPr>
                <w:rFonts w:hint="default"/>
              </w:rPr>
            </w:pPr>
            <w: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74A47D">
            <w:pPr>
              <w:pStyle w:val="80"/>
              <w:rPr>
                <w:rFonts w:hint="default"/>
              </w:rPr>
            </w:pPr>
            <w:r>
              <w:t>地下室土建工程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BEF022">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4115D0">
            <w:pPr>
              <w:pStyle w:val="80"/>
              <w:rPr>
                <w:rFonts w:hint="default"/>
              </w:rPr>
            </w:pPr>
            <w:r>
              <w:t>地下建筑面积m2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C19EC6">
            <w:pPr>
              <w:pStyle w:val="80"/>
              <w:rPr>
                <w:rFonts w:hint="default"/>
              </w:rPr>
            </w:pPr>
            <w:r>
              <w:t>包括基坑土石方工程、基坑支护及降排水工程、地基处理工程、基础工程、砌筑工程、钢筋混凝土工程、装配式混凝土工程、钢结构工程、木结构工程、防水工程、保温隔热防腐工程和建筑附属构件等全部工程内容</w:t>
            </w:r>
          </w:p>
        </w:tc>
      </w:tr>
      <w:tr w14:paraId="6DA45463">
        <w:tblPrEx>
          <w:tblCellMar>
            <w:top w:w="0" w:type="dxa"/>
            <w:left w:w="108" w:type="dxa"/>
            <w:bottom w:w="0" w:type="dxa"/>
            <w:right w:w="108" w:type="dxa"/>
          </w:tblCellMar>
        </w:tblPrEx>
        <w:trPr>
          <w:trHeight w:val="5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20BC67">
            <w:pPr>
              <w:pStyle w:val="80"/>
              <w:rPr>
                <w:rFonts w:hint="default"/>
              </w:rPr>
            </w:pPr>
            <w: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6C5FDD">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403B1E">
            <w:pPr>
              <w:pStyle w:val="80"/>
              <w:rPr>
                <w:rFonts w:hint="default"/>
              </w:rPr>
            </w:pPr>
            <w:r>
              <w:t>土护降与地基处理工程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0785A1">
            <w:pPr>
              <w:pStyle w:val="80"/>
              <w:rPr>
                <w:rFonts w:hint="default"/>
              </w:rPr>
            </w:pPr>
            <w:r>
              <w:t>地下建筑面积m2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7171EE">
            <w:pPr>
              <w:pStyle w:val="80"/>
              <w:rPr>
                <w:rFonts w:hint="default"/>
              </w:rPr>
            </w:pPr>
            <w:r>
              <w:t>包括基坑土石方工程、基坑支护及降排水工程、地基处理工程等全部工程内容</w:t>
            </w:r>
          </w:p>
        </w:tc>
      </w:tr>
      <w:tr w14:paraId="6E82840B">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A9AC23">
            <w:pPr>
              <w:pStyle w:val="80"/>
              <w:rPr>
                <w:rFonts w:hint="default"/>
              </w:rPr>
            </w:pPr>
            <w: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2C3C4A">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9716D3">
            <w:pPr>
              <w:pStyle w:val="80"/>
              <w:rPr>
                <w:rFonts w:hint="default"/>
              </w:rPr>
            </w:pPr>
            <w:r>
              <w:t>桩基础工程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EF926A">
            <w:pPr>
              <w:pStyle w:val="80"/>
              <w:rPr>
                <w:rFonts w:hint="default"/>
              </w:rPr>
            </w:pPr>
            <w:r>
              <w:t>建筑面积m2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06AABF">
            <w:pPr>
              <w:pStyle w:val="80"/>
              <w:rPr>
                <w:rFonts w:hint="default"/>
              </w:rPr>
            </w:pPr>
            <w:r>
              <w:t>包括桩基础全部工程内容</w:t>
            </w:r>
          </w:p>
        </w:tc>
      </w:tr>
      <w:tr w14:paraId="566E8671">
        <w:tblPrEx>
          <w:tblCellMar>
            <w:top w:w="0" w:type="dxa"/>
            <w:left w:w="108" w:type="dxa"/>
            <w:bottom w:w="0" w:type="dxa"/>
            <w:right w:w="108" w:type="dxa"/>
          </w:tblCellMar>
        </w:tblPrEx>
        <w:trPr>
          <w:trHeight w:val="12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D9B400">
            <w:pPr>
              <w:pStyle w:val="80"/>
              <w:rPr>
                <w:rFonts w:hint="default"/>
              </w:rPr>
            </w:pPr>
            <w: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920190">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B345C7">
            <w:pPr>
              <w:pStyle w:val="80"/>
              <w:rPr>
                <w:rFonts w:hint="default"/>
              </w:rPr>
            </w:pPr>
            <w:r>
              <w:t>土建主体工程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FCB23B">
            <w:pPr>
              <w:pStyle w:val="80"/>
              <w:rPr>
                <w:rFonts w:hint="default"/>
              </w:rPr>
            </w:pPr>
            <w:r>
              <w:t>地下建筑面积m2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33EBDD">
            <w:pPr>
              <w:pStyle w:val="80"/>
              <w:rPr>
                <w:rFonts w:hint="default"/>
              </w:rPr>
            </w:pPr>
            <w:r>
              <w:t>包括除桩基工程以外的基础工程及相应土石方、砌筑工程、钢筋混凝土工程、装配式混凝土工程、钢结构工程、木结构工程、防水工程、保温隔热防腐工程和建筑附属构件等全部工程内容</w:t>
            </w:r>
          </w:p>
        </w:tc>
      </w:tr>
      <w:tr w14:paraId="5A150A4D">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C54006">
            <w:pPr>
              <w:pStyle w:val="80"/>
              <w:rPr>
                <w:rFonts w:hint="default"/>
              </w:rPr>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3B89B6">
            <w:pPr>
              <w:pStyle w:val="80"/>
              <w:rPr>
                <w:rFonts w:hint="default"/>
              </w:rPr>
            </w:pPr>
            <w:r>
              <w:t>装饰工程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0F2CBB">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37D3B9">
            <w:pPr>
              <w:pStyle w:val="80"/>
              <w:rPr>
                <w:rFonts w:hint="default"/>
              </w:rPr>
            </w:pPr>
            <w:r>
              <w:t>地下建筑面积m2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EB6C70">
            <w:pPr>
              <w:pStyle w:val="80"/>
              <w:rPr>
                <w:rFonts w:hint="default"/>
              </w:rPr>
            </w:pPr>
            <w:r>
              <w:t>包括建筑外立面装饰工程、室内装饰工程全部工程内容</w:t>
            </w:r>
          </w:p>
        </w:tc>
      </w:tr>
      <w:tr w14:paraId="0890138B">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DC0A1D">
            <w:pPr>
              <w:pStyle w:val="80"/>
              <w:rPr>
                <w:rFonts w:hint="default"/>
              </w:rPr>
            </w:pPr>
            <w: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0166A5">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9A7829">
            <w:pPr>
              <w:pStyle w:val="80"/>
              <w:rPr>
                <w:rFonts w:hint="default"/>
              </w:rPr>
            </w:pPr>
            <w:r>
              <w:t>半地下室外立面装饰工程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DAF223">
            <w:pPr>
              <w:pStyle w:val="80"/>
              <w:rPr>
                <w:rFonts w:hint="default"/>
              </w:rPr>
            </w:pPr>
            <w:r>
              <w:t>外立面装饰面积m2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069CE1">
            <w:pPr>
              <w:pStyle w:val="80"/>
              <w:rPr>
                <w:rFonts w:hint="default"/>
              </w:rPr>
            </w:pPr>
            <w:r>
              <w:t>包括建筑外立面装饰工程及其附属的遮阳板、线条等全部工程内容</w:t>
            </w:r>
          </w:p>
        </w:tc>
      </w:tr>
      <w:tr w14:paraId="209F2FF1">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53865E">
            <w:pPr>
              <w:pStyle w:val="80"/>
              <w:rPr>
                <w:rFonts w:hint="default"/>
              </w:rPr>
            </w:pPr>
            <w: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705D5F">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20659B">
            <w:pPr>
              <w:pStyle w:val="80"/>
              <w:rPr>
                <w:rFonts w:hint="default"/>
              </w:rPr>
            </w:pPr>
            <w:r>
              <w:t>地下部分室内装饰工程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7A283B">
            <w:pPr>
              <w:pStyle w:val="80"/>
              <w:rPr>
                <w:rFonts w:hint="default"/>
              </w:rPr>
            </w:pPr>
            <w:r>
              <w:t>地下建筑面积m2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11D76C">
            <w:pPr>
              <w:pStyle w:val="80"/>
              <w:rPr>
                <w:rFonts w:hint="default"/>
              </w:rPr>
            </w:pPr>
            <w:r>
              <w:t>包括地下部分室内装饰工程等全部工程内容</w:t>
            </w:r>
          </w:p>
        </w:tc>
      </w:tr>
      <w:tr w14:paraId="28B14F6C">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90353E">
            <w:pPr>
              <w:pStyle w:val="80"/>
              <w:rPr>
                <w:rFonts w:hint="default"/>
              </w:rPr>
            </w:pPr>
            <w: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D23819">
            <w:pPr>
              <w:pStyle w:val="80"/>
              <w:rPr>
                <w:rFonts w:hint="default"/>
              </w:rPr>
            </w:pPr>
            <w:r>
              <w:t>给排水工程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B0C767">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91668F">
            <w:pPr>
              <w:pStyle w:val="80"/>
              <w:rPr>
                <w:rFonts w:hint="default"/>
              </w:rPr>
            </w:pPr>
            <w:r>
              <w:t>地下建筑面积m2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4B55DA">
            <w:pPr>
              <w:pStyle w:val="80"/>
              <w:rPr>
                <w:rFonts w:hint="default"/>
              </w:rPr>
            </w:pPr>
            <w:r>
              <w:t>包括给水排水工程、中水工程、热水工程、直饮水工程全部工程内容</w:t>
            </w:r>
          </w:p>
        </w:tc>
      </w:tr>
      <w:tr w14:paraId="482B5C21">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DBE35B">
            <w:pPr>
              <w:pStyle w:val="80"/>
              <w:rPr>
                <w:rFonts w:hint="default"/>
              </w:rPr>
            </w:pPr>
            <w: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18954C">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9E05D5">
            <w:pPr>
              <w:pStyle w:val="80"/>
              <w:rPr>
                <w:rFonts w:hint="default"/>
              </w:rPr>
            </w:pPr>
            <w:r>
              <w:t>给水排水工程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F80103">
            <w:pPr>
              <w:pStyle w:val="80"/>
              <w:rPr>
                <w:rFonts w:hint="default"/>
              </w:rPr>
            </w:pPr>
            <w:r>
              <w:t>地下建筑面积m2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E4609A">
            <w:pPr>
              <w:pStyle w:val="80"/>
              <w:rPr>
                <w:rFonts w:hint="default"/>
              </w:rPr>
            </w:pPr>
            <w:r>
              <w:t>包括给水系统、污（废）水系统、雨水系统等全部工程内容</w:t>
            </w:r>
          </w:p>
        </w:tc>
      </w:tr>
      <w:tr w14:paraId="35292B1F">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99121E">
            <w:pPr>
              <w:pStyle w:val="80"/>
              <w:rPr>
                <w:rFonts w:hint="default"/>
              </w:rPr>
            </w:pPr>
            <w: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FED2B4">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376254">
            <w:pPr>
              <w:pStyle w:val="80"/>
              <w:rPr>
                <w:rFonts w:hint="default"/>
              </w:rPr>
            </w:pPr>
            <w:r>
              <w:t>中水工程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331822">
            <w:pPr>
              <w:pStyle w:val="80"/>
              <w:rPr>
                <w:rFonts w:hint="default"/>
              </w:rPr>
            </w:pPr>
            <w:r>
              <w:t>地下建筑面积m2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63D82C">
            <w:pPr>
              <w:pStyle w:val="80"/>
              <w:rPr>
                <w:rFonts w:hint="default"/>
              </w:rPr>
            </w:pPr>
            <w:r>
              <w:t>包括中水系统等全部工程内容</w:t>
            </w:r>
          </w:p>
        </w:tc>
      </w:tr>
      <w:tr w14:paraId="7F668C24">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22AD9C">
            <w:pPr>
              <w:pStyle w:val="80"/>
              <w:rPr>
                <w:rFonts w:hint="default"/>
              </w:rPr>
            </w:pPr>
            <w:r>
              <w:t>3.3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46C08D">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0F7EEB">
            <w:pPr>
              <w:pStyle w:val="80"/>
              <w:rPr>
                <w:rFonts w:hint="default"/>
              </w:rPr>
            </w:pPr>
            <w:r>
              <w:t>热水工程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9CDA1C">
            <w:pPr>
              <w:pStyle w:val="80"/>
              <w:rPr>
                <w:rFonts w:hint="default"/>
              </w:rPr>
            </w:pPr>
            <w:r>
              <w:t>地下建筑面积m2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57DEA5">
            <w:pPr>
              <w:pStyle w:val="80"/>
              <w:rPr>
                <w:rFonts w:hint="default"/>
              </w:rPr>
            </w:pPr>
            <w:r>
              <w:t>包括热水系统全部工程内容</w:t>
            </w:r>
          </w:p>
        </w:tc>
      </w:tr>
      <w:tr w14:paraId="57DC2742">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7165B5">
            <w:pPr>
              <w:pStyle w:val="80"/>
              <w:rPr>
                <w:rFonts w:hint="default"/>
              </w:rPr>
            </w:pPr>
            <w:r>
              <w:t>3.4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DCFECA">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1C545F">
            <w:pPr>
              <w:pStyle w:val="80"/>
              <w:rPr>
                <w:rFonts w:hint="default"/>
              </w:rPr>
            </w:pPr>
            <w:r>
              <w:t>直饮水工程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65F4DF">
            <w:pPr>
              <w:pStyle w:val="80"/>
              <w:rPr>
                <w:rFonts w:hint="default"/>
              </w:rPr>
            </w:pPr>
            <w:r>
              <w:t>地下建筑面积m2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49E4EA">
            <w:pPr>
              <w:pStyle w:val="80"/>
              <w:rPr>
                <w:rFonts w:hint="default"/>
              </w:rPr>
            </w:pPr>
            <w:r>
              <w:t>包括直饮水系统全部工程内容</w:t>
            </w:r>
          </w:p>
        </w:tc>
      </w:tr>
      <w:tr w14:paraId="537C6B0C">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71266C">
            <w:pPr>
              <w:pStyle w:val="80"/>
              <w:rPr>
                <w:rFonts w:hint="default"/>
              </w:rPr>
            </w:pPr>
            <w: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57964C">
            <w:pPr>
              <w:pStyle w:val="80"/>
              <w:rPr>
                <w:rFonts w:hint="default"/>
              </w:rPr>
            </w:pPr>
            <w:r>
              <w:t>消防工程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07C5E9">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7319E4">
            <w:pPr>
              <w:pStyle w:val="80"/>
              <w:rPr>
                <w:rFonts w:hint="default"/>
              </w:rPr>
            </w:pPr>
            <w:r>
              <w:t>地下建筑面积m2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74E4E7">
            <w:pPr>
              <w:pStyle w:val="80"/>
              <w:rPr>
                <w:rFonts w:hint="default"/>
              </w:rPr>
            </w:pPr>
            <w:r>
              <w:t>包括消防水工程和消防电工程全部工程内容</w:t>
            </w:r>
          </w:p>
        </w:tc>
      </w:tr>
      <w:tr w14:paraId="1A43CD5A">
        <w:tblPrEx>
          <w:tblCellMar>
            <w:top w:w="0" w:type="dxa"/>
            <w:left w:w="108" w:type="dxa"/>
            <w:bottom w:w="0" w:type="dxa"/>
            <w:right w:w="108" w:type="dxa"/>
          </w:tblCellMar>
        </w:tblPrEx>
        <w:trPr>
          <w:trHeight w:val="5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AFE687">
            <w:pPr>
              <w:pStyle w:val="80"/>
              <w:rPr>
                <w:rFonts w:hint="default"/>
              </w:rPr>
            </w:pPr>
            <w:r>
              <w:t>4.1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AF7401">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555757">
            <w:pPr>
              <w:pStyle w:val="80"/>
              <w:rPr>
                <w:rFonts w:hint="default"/>
              </w:rPr>
            </w:pPr>
            <w:r>
              <w:t>消防水工程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160B31">
            <w:pPr>
              <w:pStyle w:val="80"/>
              <w:rPr>
                <w:rFonts w:hint="default"/>
              </w:rPr>
            </w:pPr>
            <w:r>
              <w:t>地下建筑面积m2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80B919">
            <w:pPr>
              <w:pStyle w:val="80"/>
              <w:rPr>
                <w:rFonts w:hint="default"/>
              </w:rPr>
            </w:pPr>
            <w:r>
              <w:t>包括消火栓灭火系统、水喷淋灭火系统、大空间智能灭火系统、细水雾灭火系统、气体灭火系统、泡沫灭火系统等全部工程内容</w:t>
            </w:r>
          </w:p>
        </w:tc>
      </w:tr>
      <w:tr w14:paraId="3877B5D4">
        <w:tblPrEx>
          <w:tblCellMar>
            <w:top w:w="0" w:type="dxa"/>
            <w:left w:w="108" w:type="dxa"/>
            <w:bottom w:w="0" w:type="dxa"/>
            <w:right w:w="108" w:type="dxa"/>
          </w:tblCellMar>
        </w:tblPrEx>
        <w:trPr>
          <w:trHeight w:val="5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5BCD6D">
            <w:pPr>
              <w:pStyle w:val="80"/>
              <w:rPr>
                <w:rFonts w:hint="default"/>
              </w:rPr>
            </w:pPr>
            <w: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407525">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FD6DBF">
            <w:pPr>
              <w:pStyle w:val="80"/>
              <w:rPr>
                <w:rFonts w:hint="default"/>
              </w:rPr>
            </w:pPr>
            <w:r>
              <w:t>消防电工程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318769">
            <w:pPr>
              <w:pStyle w:val="80"/>
              <w:rPr>
                <w:rFonts w:hint="default"/>
              </w:rPr>
            </w:pPr>
            <w:r>
              <w:t>地下建筑面积m2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E8A592">
            <w:pPr>
              <w:pStyle w:val="80"/>
              <w:rPr>
                <w:rFonts w:hint="default"/>
              </w:rPr>
            </w:pPr>
            <w:r>
              <w:t>包括火灾自动报警系统、消防应急广播系统、消防监控系统、智能疏散及应急照明系统等全部工程内容</w:t>
            </w:r>
          </w:p>
        </w:tc>
      </w:tr>
      <w:tr w14:paraId="2681AF0C">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33E12E">
            <w:pPr>
              <w:pStyle w:val="80"/>
              <w:rPr>
                <w:rFonts w:hint="default"/>
              </w:rPr>
            </w:pPr>
            <w: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7EB033">
            <w:pPr>
              <w:pStyle w:val="80"/>
              <w:rPr>
                <w:rFonts w:hint="default"/>
              </w:rPr>
            </w:pPr>
            <w:r>
              <w:t>暖通工程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FFEBB9">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1176EE">
            <w:pPr>
              <w:pStyle w:val="80"/>
              <w:rPr>
                <w:rFonts w:hint="default"/>
              </w:rPr>
            </w:pPr>
            <w:r>
              <w:t>地下建筑面积m2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81BA84">
            <w:pPr>
              <w:pStyle w:val="80"/>
              <w:rPr>
                <w:rFonts w:hint="default"/>
              </w:rPr>
            </w:pPr>
            <w:r>
              <w:t>包括通风及防排烟工程、空调工程、采暖工程全部工程内容</w:t>
            </w:r>
          </w:p>
        </w:tc>
      </w:tr>
      <w:tr w14:paraId="36317137">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0D205D">
            <w:pPr>
              <w:pStyle w:val="80"/>
              <w:rPr>
                <w:rFonts w:hint="default"/>
              </w:rPr>
            </w:pPr>
            <w:r>
              <w:t>5.1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30896B">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7702DD">
            <w:pPr>
              <w:pStyle w:val="80"/>
              <w:rPr>
                <w:rFonts w:hint="default"/>
              </w:rPr>
            </w:pPr>
            <w:r>
              <w:t>通风及防排烟工程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46B5B0">
            <w:pPr>
              <w:pStyle w:val="80"/>
              <w:rPr>
                <w:rFonts w:hint="default"/>
              </w:rPr>
            </w:pPr>
            <w:r>
              <w:t>地下建筑面积m2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FF92B6">
            <w:pPr>
              <w:pStyle w:val="80"/>
              <w:rPr>
                <w:rFonts w:hint="default"/>
              </w:rPr>
            </w:pPr>
            <w:r>
              <w:t>包括通风系统、防排烟系统等全部工程内容</w:t>
            </w:r>
          </w:p>
        </w:tc>
      </w:tr>
      <w:tr w14:paraId="09241989">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2C7EC0">
            <w:pPr>
              <w:pStyle w:val="80"/>
              <w:rPr>
                <w:rFonts w:hint="default"/>
              </w:rPr>
            </w:pPr>
            <w:r>
              <w:t>5.2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720334">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632AC3">
            <w:pPr>
              <w:pStyle w:val="80"/>
              <w:rPr>
                <w:rFonts w:hint="default"/>
              </w:rPr>
            </w:pPr>
            <w:r>
              <w:t>空调工程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284979">
            <w:pPr>
              <w:pStyle w:val="80"/>
              <w:rPr>
                <w:rFonts w:hint="default"/>
              </w:rPr>
            </w:pPr>
            <w:r>
              <w:t>地下服务面积m2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6C6D8F">
            <w:pPr>
              <w:pStyle w:val="80"/>
              <w:rPr>
                <w:rFonts w:hint="default"/>
              </w:rPr>
            </w:pPr>
            <w:r>
              <w:t>包括空调系统、冷却循环水系统等全部工程内容</w:t>
            </w:r>
          </w:p>
        </w:tc>
      </w:tr>
      <w:tr w14:paraId="4C10D6FB">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DAF4FD">
            <w:pPr>
              <w:pStyle w:val="80"/>
              <w:rPr>
                <w:rFonts w:hint="default"/>
              </w:rPr>
            </w:pPr>
            <w:r>
              <w:t>5.3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6DC843">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B6CFEF">
            <w:pPr>
              <w:pStyle w:val="80"/>
              <w:rPr>
                <w:rFonts w:hint="default"/>
              </w:rPr>
            </w:pPr>
            <w:r>
              <w:t>采暖工程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29723F">
            <w:pPr>
              <w:pStyle w:val="80"/>
              <w:rPr>
                <w:rFonts w:hint="default"/>
              </w:rPr>
            </w:pPr>
            <w:r>
              <w:t>地下服务面积m2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1CEE46">
            <w:pPr>
              <w:pStyle w:val="80"/>
              <w:rPr>
                <w:rFonts w:hint="default"/>
              </w:rPr>
            </w:pPr>
            <w:r>
              <w:t>包括采暖系统等全部工程内容</w:t>
            </w:r>
          </w:p>
        </w:tc>
      </w:tr>
      <w:tr w14:paraId="53EA28F7">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954C66">
            <w:pPr>
              <w:pStyle w:val="80"/>
              <w:rPr>
                <w:rFonts w:hint="default"/>
              </w:rPr>
            </w:pPr>
            <w: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52FF26">
            <w:pPr>
              <w:pStyle w:val="80"/>
              <w:rPr>
                <w:rFonts w:hint="default"/>
              </w:rPr>
            </w:pPr>
            <w:r>
              <w:t>电气工程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92EA76">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B17327">
            <w:pPr>
              <w:pStyle w:val="80"/>
              <w:rPr>
                <w:rFonts w:hint="default"/>
              </w:rPr>
            </w:pPr>
            <w:r>
              <w:t>地下建筑面积m2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3C190E">
            <w:pPr>
              <w:pStyle w:val="80"/>
              <w:rPr>
                <w:rFonts w:hint="default"/>
              </w:rPr>
            </w:pPr>
            <w:r>
              <w:t>包括变配电工程、动力照明及其他全部工程内容</w:t>
            </w:r>
          </w:p>
        </w:tc>
      </w:tr>
      <w:tr w14:paraId="402F7882">
        <w:tblPrEx>
          <w:tblCellMar>
            <w:top w:w="0" w:type="dxa"/>
            <w:left w:w="108" w:type="dxa"/>
            <w:bottom w:w="0" w:type="dxa"/>
            <w:right w:w="108" w:type="dxa"/>
          </w:tblCellMar>
        </w:tblPrEx>
        <w:trPr>
          <w:trHeight w:val="33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F86C29">
            <w:pPr>
              <w:pStyle w:val="80"/>
              <w:rPr>
                <w:rFonts w:hint="default"/>
              </w:rPr>
            </w:pPr>
            <w:r>
              <w:t>6.1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54BBE9">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6B7A18">
            <w:pPr>
              <w:pStyle w:val="80"/>
              <w:rPr>
                <w:rFonts w:hint="default"/>
              </w:rPr>
            </w:pPr>
            <w:r>
              <w:t>变配电工程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AEED42">
            <w:pPr>
              <w:pStyle w:val="80"/>
              <w:rPr>
                <w:rFonts w:hint="default"/>
              </w:rPr>
            </w:pPr>
            <w:r>
              <w:t>用电负荷KVA</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7D5B08">
            <w:pPr>
              <w:pStyle w:val="80"/>
              <w:rPr>
                <w:rFonts w:hint="default"/>
              </w:rPr>
            </w:pPr>
            <w:r>
              <w:t>包括高低压变配电系统全部工程内容</w:t>
            </w:r>
          </w:p>
        </w:tc>
      </w:tr>
      <w:tr w14:paraId="504CD803">
        <w:tblPrEx>
          <w:tblCellMar>
            <w:top w:w="0" w:type="dxa"/>
            <w:left w:w="108" w:type="dxa"/>
            <w:bottom w:w="0" w:type="dxa"/>
            <w:right w:w="108" w:type="dxa"/>
          </w:tblCellMar>
        </w:tblPrEx>
        <w:trPr>
          <w:trHeight w:val="5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803513">
            <w:pPr>
              <w:pStyle w:val="80"/>
              <w:rPr>
                <w:rFonts w:hint="default"/>
              </w:rPr>
            </w:pPr>
            <w:r>
              <w:t>6.2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53CA59">
            <w:pPr>
              <w:pStyle w:val="80"/>
              <w:rPr>
                <w:rFonts w:hint="default"/>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33D550C3">
            <w:pPr>
              <w:pStyle w:val="80"/>
              <w:rPr>
                <w:rFonts w:hint="default"/>
              </w:rPr>
            </w:pPr>
            <w:r>
              <w:t>动力照明及其他</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7AF5A33">
            <w:pPr>
              <w:pStyle w:val="80"/>
              <w:rPr>
                <w:rFonts w:hint="default"/>
              </w:rPr>
            </w:pPr>
            <w:r>
              <w:t>地下建筑面积m2</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F634AF7">
            <w:pPr>
              <w:pStyle w:val="80"/>
              <w:rPr>
                <w:rFonts w:hint="default"/>
              </w:rPr>
            </w:pPr>
            <w:r>
              <w:t>包括变配电智能监控系统、动力配电系统、电动汽车充电桩配电系统、照明配电系统、防雷接地系统等全部工程内容</w:t>
            </w:r>
          </w:p>
        </w:tc>
      </w:tr>
      <w:tr w14:paraId="2D3E0996">
        <w:tblPrEx>
          <w:tblCellMar>
            <w:top w:w="0" w:type="dxa"/>
            <w:left w:w="108" w:type="dxa"/>
            <w:bottom w:w="0" w:type="dxa"/>
            <w:right w:w="108" w:type="dxa"/>
          </w:tblCellMar>
        </w:tblPrEx>
        <w:trPr>
          <w:trHeight w:val="4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389162">
            <w:pPr>
              <w:pStyle w:val="80"/>
              <w:rPr>
                <w:rFonts w:hint="default"/>
              </w:rPr>
            </w:pPr>
            <w:r>
              <w:t>6.3</w:t>
            </w:r>
          </w:p>
        </w:tc>
        <w:tc>
          <w:tcPr>
            <w:tcW w:w="0" w:type="auto"/>
            <w:tcBorders>
              <w:top w:val="single" w:color="000000" w:sz="4" w:space="0"/>
              <w:left w:val="single" w:color="000000" w:sz="4" w:space="0"/>
              <w:bottom w:val="single" w:color="000000" w:sz="4" w:space="0"/>
              <w:right w:val="nil"/>
            </w:tcBorders>
            <w:shd w:val="clear" w:color="auto" w:fill="auto"/>
            <w:vAlign w:val="center"/>
          </w:tcPr>
          <w:p w14:paraId="59C2E2B8">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34F180">
            <w:pPr>
              <w:pStyle w:val="80"/>
              <w:rPr>
                <w:rFonts w:hint="default"/>
              </w:rPr>
            </w:pPr>
            <w:r>
              <w:t>充电桩工程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3DDFCD">
            <w:pPr>
              <w:pStyle w:val="80"/>
              <w:rPr>
                <w:rFonts w:hint="default"/>
              </w:rPr>
            </w:pPr>
            <w:r>
              <w:t>充电桩数量个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2FC412">
            <w:pPr>
              <w:pStyle w:val="80"/>
              <w:rPr>
                <w:rFonts w:hint="default"/>
              </w:rPr>
            </w:pPr>
            <w:r>
              <w:t>包括充电桩工程全部工程内容</w:t>
            </w:r>
          </w:p>
        </w:tc>
      </w:tr>
      <w:tr w14:paraId="1A35951B">
        <w:tblPrEx>
          <w:tblCellMar>
            <w:top w:w="0" w:type="dxa"/>
            <w:left w:w="108" w:type="dxa"/>
            <w:bottom w:w="0" w:type="dxa"/>
            <w:right w:w="108" w:type="dxa"/>
          </w:tblCellMar>
        </w:tblPrEx>
        <w:trPr>
          <w:trHeight w:val="20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15C248">
            <w:pPr>
              <w:pStyle w:val="80"/>
              <w:rPr>
                <w:rFonts w:hint="default"/>
              </w:rPr>
            </w:pPr>
            <w: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1845A7">
            <w:pPr>
              <w:pStyle w:val="80"/>
              <w:rPr>
                <w:rFonts w:hint="default"/>
              </w:rPr>
            </w:pPr>
            <w:r>
              <w:t>建筑智能化工程</w:t>
            </w:r>
          </w:p>
        </w:tc>
        <w:tc>
          <w:tcPr>
            <w:tcW w:w="0" w:type="auto"/>
            <w:tcBorders>
              <w:top w:val="nil"/>
              <w:left w:val="single" w:color="000000" w:sz="4" w:space="0"/>
              <w:bottom w:val="single" w:color="000000" w:sz="4" w:space="0"/>
              <w:right w:val="single" w:color="000000" w:sz="4" w:space="0"/>
            </w:tcBorders>
            <w:shd w:val="clear" w:color="auto" w:fill="auto"/>
            <w:vAlign w:val="center"/>
          </w:tcPr>
          <w:p w14:paraId="439C0FC5">
            <w:pPr>
              <w:pStyle w:val="80"/>
              <w:rPr>
                <w:rFonts w:hint="default"/>
              </w:rPr>
            </w:pPr>
          </w:p>
        </w:tc>
        <w:tc>
          <w:tcPr>
            <w:tcW w:w="0" w:type="auto"/>
            <w:tcBorders>
              <w:top w:val="nil"/>
              <w:left w:val="single" w:color="000000" w:sz="4" w:space="0"/>
              <w:bottom w:val="single" w:color="000000" w:sz="4" w:space="0"/>
              <w:right w:val="single" w:color="000000" w:sz="4" w:space="0"/>
            </w:tcBorders>
            <w:shd w:val="clear" w:color="auto" w:fill="auto"/>
            <w:vAlign w:val="center"/>
          </w:tcPr>
          <w:p w14:paraId="2B352855">
            <w:pPr>
              <w:pStyle w:val="80"/>
              <w:rPr>
                <w:rFonts w:hint="default"/>
              </w:rPr>
            </w:pPr>
            <w:r>
              <w:t>系统</w:t>
            </w:r>
          </w:p>
        </w:tc>
        <w:tc>
          <w:tcPr>
            <w:tcW w:w="0" w:type="auto"/>
            <w:tcBorders>
              <w:top w:val="nil"/>
              <w:left w:val="single" w:color="000000" w:sz="4" w:space="0"/>
              <w:bottom w:val="single" w:color="000000" w:sz="4" w:space="0"/>
              <w:right w:val="single" w:color="000000" w:sz="4" w:space="0"/>
            </w:tcBorders>
            <w:shd w:val="clear" w:color="auto" w:fill="auto"/>
            <w:vAlign w:val="center"/>
          </w:tcPr>
          <w:p w14:paraId="3D84CCA7">
            <w:pPr>
              <w:pStyle w:val="80"/>
              <w:rPr>
                <w:rFonts w:hint="default"/>
              </w:rPr>
            </w:pPr>
            <w:r>
              <w:t>包括智能化集成系统、信息设施系统、综合布线系统、各类通信系统、各类电视广播系统、会议系统、信息引导系统、信息发布系统、大屏幕显示系统、时钟系统、工作业务应用系统、物业运营管理系统、公共服务管理系统、公众信息服务系统、智能卡应用系统、信息网络安全管理系统、设备管理系统-热力管理系统、设备管理系统、入侵报警系统、视频安防监控系统、出入口控制系统、电子巡查管理系统、访客对讲系统、停车库（场）管理系统、机房环境监控系统等全部工程内容</w:t>
            </w:r>
          </w:p>
        </w:tc>
      </w:tr>
      <w:tr w14:paraId="5534A152">
        <w:tblPrEx>
          <w:tblCellMar>
            <w:top w:w="0" w:type="dxa"/>
            <w:left w:w="108" w:type="dxa"/>
            <w:bottom w:w="0" w:type="dxa"/>
            <w:right w:w="108" w:type="dxa"/>
          </w:tblCellMar>
        </w:tblPrEx>
        <w:trPr>
          <w:trHeight w:val="5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439EBB">
            <w:pPr>
              <w:pStyle w:val="80"/>
              <w:rPr>
                <w:rFonts w:hint="default"/>
              </w:rPr>
            </w:pPr>
            <w: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BC9DAD">
            <w:pPr>
              <w:pStyle w:val="80"/>
              <w:rPr>
                <w:rFonts w:hint="default"/>
              </w:rPr>
            </w:pPr>
            <w:r>
              <w:t>抗震支架工程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D578EC">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445FCD">
            <w:pPr>
              <w:pStyle w:val="80"/>
              <w:rPr>
                <w:rFonts w:hint="default"/>
              </w:rPr>
            </w:pPr>
            <w:r>
              <w:t>地下建筑面积m2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75B40F">
            <w:pPr>
              <w:pStyle w:val="80"/>
              <w:rPr>
                <w:rFonts w:hint="default"/>
              </w:rPr>
            </w:pPr>
            <w:r>
              <w:t>包括给排水工程、消防工程、暖通工程、电气工程、建筑智能化工程等抗震支架的全部工程内容</w:t>
            </w:r>
          </w:p>
        </w:tc>
      </w:tr>
      <w:tr w14:paraId="47B65BDD">
        <w:tblPrEx>
          <w:tblCellMar>
            <w:top w:w="0" w:type="dxa"/>
            <w:left w:w="108" w:type="dxa"/>
            <w:bottom w:w="0" w:type="dxa"/>
            <w:right w:w="108" w:type="dxa"/>
          </w:tblCellMar>
        </w:tblPrEx>
        <w:trPr>
          <w:trHeight w:val="5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D181A2">
            <w:pPr>
              <w:pStyle w:val="80"/>
              <w:rPr>
                <w:rFonts w:hint="default"/>
              </w:rPr>
            </w:pPr>
            <w:r>
              <w:t>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18C1FD">
            <w:pPr>
              <w:pStyle w:val="80"/>
              <w:rPr>
                <w:rFonts w:hint="default"/>
              </w:rPr>
            </w:pPr>
            <w:r>
              <w:t>地上工程（有地下室无基础）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3C0C01">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A5B24D">
            <w:pPr>
              <w:pStyle w:val="80"/>
              <w:rPr>
                <w:rFonts w:hint="default"/>
              </w:rPr>
            </w:pPr>
            <w:r>
              <w:t>地上建筑面积m2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6B2E1C">
            <w:pPr>
              <w:pStyle w:val="80"/>
              <w:rPr>
                <w:rFonts w:hint="default"/>
              </w:rPr>
            </w:pPr>
            <w:r>
              <w:t>包括地上部分土建工程、装饰工程、机电安装工程等全部工程内容</w:t>
            </w:r>
          </w:p>
        </w:tc>
      </w:tr>
      <w:tr w14:paraId="367D993F">
        <w:tblPrEx>
          <w:tblCellMar>
            <w:top w:w="0" w:type="dxa"/>
            <w:left w:w="108" w:type="dxa"/>
            <w:bottom w:w="0" w:type="dxa"/>
            <w:right w:w="108" w:type="dxa"/>
          </w:tblCellMar>
        </w:tblPrEx>
        <w:trPr>
          <w:trHeight w:val="76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F1B03A">
            <w:pPr>
              <w:pStyle w:val="80"/>
              <w:rPr>
                <w:rFonts w:hint="default"/>
              </w:rPr>
            </w:pPr>
            <w: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183E7E">
            <w:pPr>
              <w:pStyle w:val="80"/>
              <w:rPr>
                <w:rFonts w:hint="default"/>
              </w:rPr>
            </w:pPr>
            <w:r>
              <w:t>地上部分土建（有地下室无基础）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38DD1C">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3F5EAB">
            <w:pPr>
              <w:pStyle w:val="80"/>
              <w:rPr>
                <w:rFonts w:hint="default"/>
              </w:rPr>
            </w:pPr>
            <w:r>
              <w:t>地上建筑面积m2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507D5E">
            <w:pPr>
              <w:pStyle w:val="80"/>
              <w:rPr>
                <w:rFonts w:hint="default"/>
              </w:rPr>
            </w:pPr>
            <w:r>
              <w:t>包括砌筑工程、钢筋混凝土工程、装配式混凝土工程、钢结构工程、木结构工程、屋面及防水工程、保温隔热防腐工程和建筑附属构件等全部工程内容</w:t>
            </w:r>
          </w:p>
        </w:tc>
      </w:tr>
      <w:tr w14:paraId="26AB51E8">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E5EB4E">
            <w:pPr>
              <w:pStyle w:val="80"/>
              <w:rPr>
                <w:rFonts w:hint="default"/>
              </w:rPr>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22B2CF">
            <w:pPr>
              <w:pStyle w:val="80"/>
              <w:rPr>
                <w:rFonts w:hint="default"/>
              </w:rPr>
            </w:pPr>
            <w:r>
              <w:t>装饰工程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FC99CC">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256BB0">
            <w:pPr>
              <w:pStyle w:val="80"/>
              <w:rPr>
                <w:rFonts w:hint="default"/>
              </w:rPr>
            </w:pPr>
            <w:r>
              <w:t>地上建筑面积m2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DEE983">
            <w:pPr>
              <w:pStyle w:val="80"/>
              <w:rPr>
                <w:rFonts w:hint="default"/>
              </w:rPr>
            </w:pPr>
            <w:r>
              <w:t>包括建筑外立面装饰工程、室内装饰工程等全部工程内容</w:t>
            </w:r>
          </w:p>
        </w:tc>
      </w:tr>
      <w:tr w14:paraId="53065E83">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748C1C">
            <w:pPr>
              <w:pStyle w:val="80"/>
              <w:rPr>
                <w:rFonts w:hint="default"/>
              </w:rPr>
            </w:pPr>
            <w: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34DB6B">
            <w:pPr>
              <w:pStyle w:val="80"/>
              <w:rPr>
                <w:rFonts w:hint="default"/>
              </w:rPr>
            </w:pPr>
            <w:r>
              <w:t>给排水工程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443075">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CFC454">
            <w:pPr>
              <w:pStyle w:val="80"/>
              <w:rPr>
                <w:rFonts w:hint="default"/>
              </w:rPr>
            </w:pPr>
            <w:r>
              <w:t>地上建筑面积m2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6310D6">
            <w:pPr>
              <w:pStyle w:val="80"/>
              <w:rPr>
                <w:rFonts w:hint="default"/>
              </w:rPr>
            </w:pPr>
            <w:r>
              <w:t>包括给水排水工程、中水工程、热水工程、直饮水工程全部工程内容</w:t>
            </w:r>
          </w:p>
        </w:tc>
      </w:tr>
      <w:tr w14:paraId="40A6A5BA">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B71E2D">
            <w:pPr>
              <w:pStyle w:val="80"/>
              <w:rPr>
                <w:rFonts w:hint="default"/>
              </w:rPr>
            </w:pPr>
            <w: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DBB982">
            <w:pPr>
              <w:pStyle w:val="80"/>
              <w:rPr>
                <w:rFonts w:hint="default"/>
              </w:rPr>
            </w:pPr>
            <w:r>
              <w:t>消防工程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A90BA5">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9B3BD3">
            <w:pPr>
              <w:pStyle w:val="80"/>
              <w:rPr>
                <w:rFonts w:hint="default"/>
              </w:rPr>
            </w:pPr>
            <w:r>
              <w:t>地上建筑面积m2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E89625">
            <w:pPr>
              <w:pStyle w:val="80"/>
              <w:rPr>
                <w:rFonts w:hint="default"/>
              </w:rPr>
            </w:pPr>
            <w:r>
              <w:t>包括消防水工程和消防电工程全部工程内容</w:t>
            </w:r>
          </w:p>
        </w:tc>
      </w:tr>
      <w:tr w14:paraId="69E1212F">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8B89D1">
            <w:pPr>
              <w:pStyle w:val="80"/>
              <w:rPr>
                <w:rFonts w:hint="default"/>
              </w:rPr>
            </w:pPr>
            <w: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F6398E">
            <w:pPr>
              <w:pStyle w:val="80"/>
              <w:rPr>
                <w:rFonts w:hint="default"/>
              </w:rPr>
            </w:pPr>
            <w:r>
              <w:t>暖通工程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E55B58">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A32BC8">
            <w:pPr>
              <w:pStyle w:val="80"/>
              <w:rPr>
                <w:rFonts w:hint="default"/>
              </w:rPr>
            </w:pPr>
            <w:r>
              <w:t>地上建筑面积m2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7A6506">
            <w:pPr>
              <w:pStyle w:val="80"/>
              <w:rPr>
                <w:rFonts w:hint="default"/>
              </w:rPr>
            </w:pPr>
            <w:r>
              <w:t>包括通风及防排烟工程、空调工程、采暖工程全部工程内容</w:t>
            </w:r>
          </w:p>
        </w:tc>
      </w:tr>
      <w:tr w14:paraId="1AD16264">
        <w:tblPrEx>
          <w:tblCellMar>
            <w:top w:w="0" w:type="dxa"/>
            <w:left w:w="108" w:type="dxa"/>
            <w:bottom w:w="0" w:type="dxa"/>
            <w:right w:w="108" w:type="dxa"/>
          </w:tblCellMar>
        </w:tblPrEx>
        <w:trPr>
          <w:trHeight w:val="5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C6A8B8">
            <w:pPr>
              <w:pStyle w:val="80"/>
              <w:rPr>
                <w:rFonts w:hint="default"/>
              </w:rPr>
            </w:pPr>
            <w: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75376B">
            <w:pPr>
              <w:pStyle w:val="80"/>
              <w:rPr>
                <w:rFonts w:hint="default"/>
              </w:rPr>
            </w:pPr>
            <w:r>
              <w:t>电气工程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6327FD">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ACA93F">
            <w:pPr>
              <w:pStyle w:val="80"/>
              <w:rPr>
                <w:rFonts w:hint="default"/>
              </w:rPr>
            </w:pPr>
            <w:r>
              <w:t>地上建筑面积m2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5144D3">
            <w:pPr>
              <w:pStyle w:val="80"/>
              <w:rPr>
                <w:rFonts w:hint="default"/>
              </w:rPr>
            </w:pPr>
            <w:r>
              <w:t>包括变配电工程、动力照明及其他、光彩工程、光伏工程全部工程内容</w:t>
            </w:r>
          </w:p>
        </w:tc>
      </w:tr>
      <w:tr w14:paraId="267E8B8A">
        <w:tblPrEx>
          <w:tblCellMar>
            <w:top w:w="0" w:type="dxa"/>
            <w:left w:w="108" w:type="dxa"/>
            <w:bottom w:w="0" w:type="dxa"/>
            <w:right w:w="108" w:type="dxa"/>
          </w:tblCellMar>
        </w:tblPrEx>
        <w:trPr>
          <w:trHeight w:val="20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D7E372">
            <w:pPr>
              <w:pStyle w:val="80"/>
              <w:rPr>
                <w:rFonts w:hint="default"/>
              </w:rPr>
            </w:pPr>
            <w: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03F3D7">
            <w:pPr>
              <w:pStyle w:val="80"/>
              <w:rPr>
                <w:rFonts w:hint="default"/>
              </w:rPr>
            </w:pPr>
            <w:r>
              <w:t>建筑智能化工程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FFE1CC">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F69A05">
            <w:pPr>
              <w:pStyle w:val="80"/>
              <w:rPr>
                <w:rFonts w:hint="default"/>
              </w:rPr>
            </w:pPr>
            <w:r>
              <w:t>系统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B54605">
            <w:pPr>
              <w:pStyle w:val="80"/>
              <w:rPr>
                <w:rFonts w:hint="default"/>
              </w:rPr>
            </w:pPr>
            <w:r>
              <w:t>包括智能化集成系统、信息设施系统、综合布线系统、各类通信系统、各类电视广播系统、会议系统、信息引导系统、信息发布系统、大屏幕显示系统、时钟系统、工作业务应用系统、物业运营管理系统、公共服务管理系统、公众信息服务系统、智能卡应用系统、信息网络安全管理系统、设备管理系统-热力管理系统、设备管理系统、入侵报警系统、视频安防监控系统、出入口控制系统、电子巡查管理系统、访客对讲系统、停车库（场）管理系统、机房环境监控系统等全部工程内容</w:t>
            </w:r>
          </w:p>
        </w:tc>
      </w:tr>
      <w:tr w14:paraId="37C99F69">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5409B8">
            <w:pPr>
              <w:pStyle w:val="80"/>
              <w:rPr>
                <w:rFonts w:hint="default"/>
              </w:rPr>
            </w:pPr>
            <w: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D64C63">
            <w:pPr>
              <w:pStyle w:val="80"/>
              <w:rPr>
                <w:rFonts w:hint="default"/>
              </w:rPr>
            </w:pPr>
            <w:r>
              <w:t>电梯工程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BA69F4">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A843F4">
            <w:pPr>
              <w:pStyle w:val="80"/>
              <w:rPr>
                <w:rFonts w:hint="default"/>
              </w:rPr>
            </w:pPr>
            <w:r>
              <w:t>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C9C98E">
            <w:pPr>
              <w:pStyle w:val="80"/>
              <w:rPr>
                <w:rFonts w:hint="default"/>
              </w:rPr>
            </w:pPr>
            <w:r>
              <w:t>包括直梯、自动扶梯、自动步行道、轮椅升降台等全部工程内容</w:t>
            </w:r>
          </w:p>
        </w:tc>
      </w:tr>
      <w:tr w14:paraId="575CF04D">
        <w:tblPrEx>
          <w:tblCellMar>
            <w:top w:w="0" w:type="dxa"/>
            <w:left w:w="108" w:type="dxa"/>
            <w:bottom w:w="0" w:type="dxa"/>
            <w:right w:w="108" w:type="dxa"/>
          </w:tblCellMar>
        </w:tblPrEx>
        <w:trPr>
          <w:trHeight w:val="5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43CB4E">
            <w:pPr>
              <w:pStyle w:val="80"/>
              <w:rPr>
                <w:rFonts w:hint="default"/>
              </w:rPr>
            </w:pPr>
            <w:r>
              <w:t xml:space="preserve">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71F668">
            <w:pPr>
              <w:pStyle w:val="80"/>
              <w:rPr>
                <w:rFonts w:hint="default"/>
              </w:rPr>
            </w:pPr>
            <w:r>
              <w:t>抗震支架工程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96EE7B">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F4FDFE">
            <w:pPr>
              <w:pStyle w:val="80"/>
              <w:rPr>
                <w:rFonts w:hint="default"/>
              </w:rPr>
            </w:pPr>
            <w:r>
              <w:t>地上建筑面积m2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5887F1">
            <w:pPr>
              <w:pStyle w:val="80"/>
              <w:rPr>
                <w:rFonts w:hint="default"/>
              </w:rPr>
            </w:pPr>
            <w:r>
              <w:t>包括给排水工程、消防工程、暖通工程、电气工程、建筑智能化工程等抗震支架的全部工程内容</w:t>
            </w:r>
          </w:p>
        </w:tc>
      </w:tr>
      <w:tr w14:paraId="7B9BE182">
        <w:tblPrEx>
          <w:tblCellMar>
            <w:top w:w="0" w:type="dxa"/>
            <w:left w:w="108" w:type="dxa"/>
            <w:bottom w:w="0" w:type="dxa"/>
            <w:right w:w="108" w:type="dxa"/>
          </w:tblCellMar>
        </w:tblPrEx>
        <w:trPr>
          <w:trHeight w:val="76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BD94B6">
            <w:pPr>
              <w:pStyle w:val="80"/>
              <w:rPr>
                <w:rFonts w:hint="default"/>
              </w:rPr>
            </w:pPr>
            <w:r>
              <w:t>四</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80E7CD">
            <w:pPr>
              <w:pStyle w:val="80"/>
              <w:rPr>
                <w:rFonts w:hint="default"/>
              </w:rPr>
            </w:pPr>
            <w:r>
              <w:t>总平面图工程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9230C2">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A1FCB4">
            <w:pPr>
              <w:pStyle w:val="80"/>
              <w:rPr>
                <w:rFonts w:hint="default"/>
              </w:rPr>
            </w:pPr>
            <w:r>
              <w:t>建设用地面积减去建筑基底面积m2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B4E0E6">
            <w:pPr>
              <w:pStyle w:val="80"/>
              <w:rPr>
                <w:rFonts w:hint="default"/>
              </w:rPr>
            </w:pPr>
            <w:r>
              <w:t>包括用地红线范围内的总平景观工程、总平绿化工程、总平给排水工程、总平消防工程、总平暖通工程、总平强电工程、总平建筑智能化工程、总平燃气工程等全部工程内容</w:t>
            </w:r>
          </w:p>
        </w:tc>
      </w:tr>
      <w:tr w14:paraId="27FC6BBF">
        <w:tblPrEx>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6B97F4">
            <w:pPr>
              <w:pStyle w:val="80"/>
              <w:rPr>
                <w:rFonts w:hint="default"/>
              </w:rPr>
            </w:pPr>
            <w: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7618D1">
            <w:pPr>
              <w:pStyle w:val="80"/>
              <w:rPr>
                <w:rFonts w:hint="default"/>
              </w:rPr>
            </w:pPr>
            <w:r>
              <w:t>总平景观工程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7CCF21">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470635">
            <w:pPr>
              <w:pStyle w:val="80"/>
              <w:rPr>
                <w:rFonts w:hint="default"/>
              </w:rPr>
            </w:pPr>
            <w:r>
              <w:t>建设用地面积减去建筑基底面积m2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63B1EE">
            <w:pPr>
              <w:pStyle w:val="80"/>
              <w:rPr>
                <w:rFonts w:hint="default"/>
              </w:rPr>
            </w:pPr>
            <w:r>
              <w:t>包括道路铺装、景观小品、边坡支护、挡土墙、标识标牌等全部工程内容</w:t>
            </w:r>
          </w:p>
        </w:tc>
      </w:tr>
      <w:tr w14:paraId="4537472C">
        <w:tblPrEx>
          <w:tblCellMar>
            <w:top w:w="0" w:type="dxa"/>
            <w:left w:w="108" w:type="dxa"/>
            <w:bottom w:w="0" w:type="dxa"/>
            <w:right w:w="108" w:type="dxa"/>
          </w:tblCellMar>
        </w:tblPrEx>
        <w:trPr>
          <w:trHeight w:val="5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8BC37D">
            <w:pPr>
              <w:pStyle w:val="80"/>
              <w:rPr>
                <w:rFonts w:hint="default"/>
              </w:rPr>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EEC5AA">
            <w:pPr>
              <w:pStyle w:val="80"/>
              <w:rPr>
                <w:rFonts w:hint="default"/>
              </w:rPr>
            </w:pPr>
            <w:r>
              <w:t>总平绿化工程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43254D">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7A578B">
            <w:pPr>
              <w:pStyle w:val="80"/>
              <w:rPr>
                <w:rFonts w:hint="default"/>
              </w:rPr>
            </w:pPr>
            <w:r>
              <w:t>绿化面积m2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4211E7">
            <w:pPr>
              <w:pStyle w:val="80"/>
              <w:rPr>
                <w:rFonts w:hint="default"/>
              </w:rPr>
            </w:pPr>
            <w:r>
              <w:t>包括绿地整理、种植土回填、栽植花木植被、绿地维护等全部工程内容</w:t>
            </w:r>
          </w:p>
        </w:tc>
      </w:tr>
      <w:tr w14:paraId="5C0CE509">
        <w:tblPrEx>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206FC1">
            <w:pPr>
              <w:pStyle w:val="80"/>
              <w:rPr>
                <w:rFonts w:hint="default"/>
              </w:rPr>
            </w:pPr>
            <w: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F205AE">
            <w:pPr>
              <w:pStyle w:val="80"/>
              <w:rPr>
                <w:rFonts w:hint="default"/>
              </w:rPr>
            </w:pPr>
            <w:r>
              <w:t>总平给排水工程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A63F21">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B8FED7">
            <w:pPr>
              <w:pStyle w:val="80"/>
              <w:rPr>
                <w:rFonts w:hint="default"/>
              </w:rPr>
            </w:pPr>
            <w:r>
              <w:t>建设用地面积减去建筑基底面积m2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3D11AE">
            <w:pPr>
              <w:pStyle w:val="80"/>
              <w:rPr>
                <w:rFonts w:hint="default"/>
              </w:rPr>
            </w:pPr>
            <w:r>
              <w:t>包括总平给排水工程等全部工程内容</w:t>
            </w:r>
          </w:p>
        </w:tc>
      </w:tr>
      <w:tr w14:paraId="4B26A36A">
        <w:tblPrEx>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E63F77">
            <w:pPr>
              <w:pStyle w:val="80"/>
              <w:rPr>
                <w:rFonts w:hint="default"/>
              </w:rPr>
            </w:pPr>
            <w: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C81BC6">
            <w:pPr>
              <w:pStyle w:val="80"/>
              <w:rPr>
                <w:rFonts w:hint="default"/>
              </w:rPr>
            </w:pPr>
            <w:r>
              <w:t>总平消防工程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AAB2AC">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879D11">
            <w:pPr>
              <w:pStyle w:val="80"/>
              <w:rPr>
                <w:rFonts w:hint="default"/>
              </w:rPr>
            </w:pPr>
            <w:r>
              <w:t>建设用地面积减去建筑基底面积m2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DA275E">
            <w:pPr>
              <w:pStyle w:val="80"/>
              <w:rPr>
                <w:rFonts w:hint="default"/>
              </w:rPr>
            </w:pPr>
            <w:r>
              <w:t>包括总平消防工程等全部工程内容</w:t>
            </w:r>
          </w:p>
        </w:tc>
      </w:tr>
      <w:tr w14:paraId="7DD58260">
        <w:tblPrEx>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DC5B5F">
            <w:pPr>
              <w:pStyle w:val="80"/>
              <w:rPr>
                <w:rFonts w:hint="default"/>
              </w:rPr>
            </w:pPr>
            <w: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7D11F7">
            <w:pPr>
              <w:pStyle w:val="80"/>
              <w:rPr>
                <w:rFonts w:hint="default"/>
              </w:rPr>
            </w:pPr>
            <w:r>
              <w:t>总平暖通工程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AD4240">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343062">
            <w:pPr>
              <w:pStyle w:val="80"/>
              <w:rPr>
                <w:rFonts w:hint="default"/>
              </w:rPr>
            </w:pPr>
            <w:r>
              <w:t>建设用地面积减去建筑基底面积m2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BF4D7A">
            <w:pPr>
              <w:pStyle w:val="80"/>
              <w:rPr>
                <w:rFonts w:hint="default"/>
              </w:rPr>
            </w:pPr>
            <w:r>
              <w:t>包括总平暖通工程等全部工程内容</w:t>
            </w:r>
          </w:p>
        </w:tc>
      </w:tr>
      <w:tr w14:paraId="17D0DBEE">
        <w:tblPrEx>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06FFE7">
            <w:pPr>
              <w:pStyle w:val="80"/>
              <w:rPr>
                <w:rFonts w:hint="default"/>
              </w:rPr>
            </w:pPr>
            <w: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0E7F2D">
            <w:pPr>
              <w:pStyle w:val="80"/>
              <w:rPr>
                <w:rFonts w:hint="default"/>
              </w:rPr>
            </w:pPr>
            <w:r>
              <w:t>总平强电工程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8E509A">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B8734F">
            <w:pPr>
              <w:pStyle w:val="80"/>
              <w:rPr>
                <w:rFonts w:hint="default"/>
              </w:rPr>
            </w:pPr>
            <w:r>
              <w:t>建设用地面积减去建筑基底面积m2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AD681D">
            <w:pPr>
              <w:pStyle w:val="80"/>
              <w:rPr>
                <w:rFonts w:hint="default"/>
              </w:rPr>
            </w:pPr>
            <w:r>
              <w:t>包括总平强电工程等全部工程内容</w:t>
            </w:r>
          </w:p>
        </w:tc>
      </w:tr>
      <w:tr w14:paraId="0423CDCD">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FE1D29">
            <w:pPr>
              <w:pStyle w:val="80"/>
              <w:rPr>
                <w:rFonts w:hint="default"/>
              </w:rPr>
            </w:pPr>
            <w: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283BBF">
            <w:pPr>
              <w:pStyle w:val="80"/>
              <w:rPr>
                <w:rFonts w:hint="default"/>
              </w:rPr>
            </w:pPr>
            <w:r>
              <w:t>总平建筑智能化工程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6DAFA3">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F6E4AB">
            <w:pPr>
              <w:pStyle w:val="80"/>
              <w:rPr>
                <w:rFonts w:hint="default"/>
              </w:rPr>
            </w:pPr>
            <w:r>
              <w:t>建设用地面积减去建筑基底面积m2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9DFF3E">
            <w:pPr>
              <w:pStyle w:val="80"/>
              <w:rPr>
                <w:rFonts w:hint="default"/>
              </w:rPr>
            </w:pPr>
            <w:r>
              <w:t>包括总平建筑智能化工程等全部工程内容</w:t>
            </w:r>
          </w:p>
        </w:tc>
      </w:tr>
      <w:tr w14:paraId="1878C965">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741B88">
            <w:pPr>
              <w:pStyle w:val="80"/>
              <w:rPr>
                <w:rFonts w:hint="default"/>
              </w:rPr>
            </w:pPr>
            <w: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B32DBA">
            <w:pPr>
              <w:pStyle w:val="80"/>
              <w:rPr>
                <w:rFonts w:hint="default"/>
              </w:rPr>
            </w:pPr>
            <w:r>
              <w:t>总平附属建构筑物工程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FBC04A">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3004E5">
            <w:pPr>
              <w:pStyle w:val="80"/>
              <w:rPr>
                <w:rFonts w:hint="default"/>
              </w:rPr>
            </w:pPr>
            <w:r>
              <w:t>建筑面积m2或项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41FF46">
            <w:pPr>
              <w:pStyle w:val="80"/>
              <w:rPr>
                <w:rFonts w:hint="default"/>
              </w:rPr>
            </w:pPr>
            <w:r>
              <w:t>包括车棚、大门及围墙、垃圾房、附属构筑物等全部工程内容</w:t>
            </w:r>
          </w:p>
        </w:tc>
      </w:tr>
      <w:tr w14:paraId="6EBD7FDF">
        <w:tblPrEx>
          <w:tblCellMar>
            <w:top w:w="0" w:type="dxa"/>
            <w:left w:w="108" w:type="dxa"/>
            <w:bottom w:w="0" w:type="dxa"/>
            <w:right w:w="108" w:type="dxa"/>
          </w:tblCellMar>
        </w:tblPrEx>
        <w:trPr>
          <w:trHeight w:val="5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78AD85">
            <w:pPr>
              <w:pStyle w:val="80"/>
              <w:rPr>
                <w:rFonts w:hint="default"/>
              </w:rPr>
            </w:pPr>
            <w:r>
              <w:t>五</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4AA050">
            <w:pPr>
              <w:pStyle w:val="80"/>
              <w:rPr>
                <w:rFonts w:hint="default"/>
              </w:rPr>
            </w:pPr>
            <w:r>
              <w:t>专项工程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9E1514">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C9C57C">
            <w:pPr>
              <w:pStyle w:val="80"/>
              <w:rPr>
                <w:rFonts w:hint="default"/>
              </w:rPr>
            </w:pPr>
            <w:r>
              <w:t>专项工程服务面积m2 或项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723451">
            <w:pPr>
              <w:pStyle w:val="80"/>
              <w:rPr>
                <w:rFonts w:hint="default"/>
              </w:rPr>
            </w:pPr>
            <w:r>
              <w:t>包括医疗专项、体育专项、演艺专项、交通专项及其他专项工程等全部工程内容</w:t>
            </w:r>
          </w:p>
        </w:tc>
      </w:tr>
      <w:tr w14:paraId="7C17530F">
        <w:tblPrEx>
          <w:tblCellMar>
            <w:top w:w="0" w:type="dxa"/>
            <w:left w:w="108" w:type="dxa"/>
            <w:bottom w:w="0" w:type="dxa"/>
            <w:right w:w="108" w:type="dxa"/>
          </w:tblCellMar>
        </w:tblPrEx>
        <w:trPr>
          <w:trHeight w:val="5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59F2B0">
            <w:pPr>
              <w:pStyle w:val="80"/>
              <w:rPr>
                <w:rFonts w:hint="default"/>
              </w:rPr>
            </w:pPr>
            <w: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ABB800">
            <w:pPr>
              <w:pStyle w:val="80"/>
              <w:rPr>
                <w:rFonts w:hint="default"/>
              </w:rPr>
            </w:pPr>
            <w:r>
              <w:t>医疗专项工程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8241D7">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867A4A">
            <w:pPr>
              <w:pStyle w:val="80"/>
              <w:rPr>
                <w:rFonts w:hint="default"/>
              </w:rPr>
            </w:pPr>
            <w:r>
              <w:t>专项工程服务面积m2 或项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9D527B">
            <w:pPr>
              <w:pStyle w:val="80"/>
              <w:rPr>
                <w:rFonts w:hint="default"/>
              </w:rPr>
            </w:pPr>
            <w:r>
              <w:t>包括洁净室净化工程、智能化集成系统、物流传输、医疗气体、污水处理、实验室、电子辐射工程等全部工程内容</w:t>
            </w:r>
          </w:p>
        </w:tc>
      </w:tr>
      <w:tr w14:paraId="14A3B94D">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7768E8">
            <w:pPr>
              <w:pStyle w:val="80"/>
              <w:rPr>
                <w:rFonts w:hint="default"/>
              </w:rPr>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4AEE9A">
            <w:pPr>
              <w:pStyle w:val="80"/>
              <w:rPr>
                <w:rFonts w:hint="default"/>
              </w:rPr>
            </w:pPr>
            <w:r>
              <w:t>体育专项工程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642A86">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C97616">
            <w:pPr>
              <w:pStyle w:val="80"/>
              <w:rPr>
                <w:rFonts w:hint="default"/>
              </w:rPr>
            </w:pPr>
            <w:r>
              <w:t>专项工程服务面积m2 或项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B68625">
            <w:pPr>
              <w:pStyle w:val="80"/>
              <w:rPr>
                <w:rFonts w:hint="default"/>
              </w:rPr>
            </w:pPr>
            <w:r>
              <w:t>包括各类场馆工艺安装工程、智能化集成等全部工程内容</w:t>
            </w:r>
          </w:p>
        </w:tc>
      </w:tr>
      <w:tr w14:paraId="25CBF096">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052977">
            <w:pPr>
              <w:pStyle w:val="80"/>
              <w:rPr>
                <w:rFonts w:hint="default"/>
              </w:rPr>
            </w:pPr>
            <w: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0F8789">
            <w:pPr>
              <w:pStyle w:val="80"/>
              <w:rPr>
                <w:rFonts w:hint="default"/>
              </w:rPr>
            </w:pPr>
            <w:r>
              <w:t>演艺专项工程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79EA60">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D0624D">
            <w:pPr>
              <w:pStyle w:val="80"/>
              <w:rPr>
                <w:rFonts w:hint="default"/>
              </w:rPr>
            </w:pPr>
            <w:r>
              <w:t>专项工程服务面积m2 或项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01DC8F">
            <w:pPr>
              <w:pStyle w:val="80"/>
              <w:rPr>
                <w:rFonts w:hint="default"/>
              </w:rPr>
            </w:pPr>
            <w:r>
              <w:t>包括各类场馆工艺安装工程、智能化集成等全部工程内容</w:t>
            </w:r>
          </w:p>
        </w:tc>
      </w:tr>
      <w:tr w14:paraId="4D32C80A">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E6FB7A">
            <w:pPr>
              <w:pStyle w:val="80"/>
              <w:rPr>
                <w:rFonts w:hint="default"/>
              </w:rPr>
            </w:pPr>
            <w: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F805E2">
            <w:pPr>
              <w:pStyle w:val="80"/>
              <w:rPr>
                <w:rFonts w:hint="default"/>
              </w:rPr>
            </w:pPr>
            <w:r>
              <w:t>交通专项工程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B247A2">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C1F36E">
            <w:pPr>
              <w:pStyle w:val="80"/>
              <w:rPr>
                <w:rFonts w:hint="default"/>
              </w:rPr>
            </w:pPr>
            <w:r>
              <w:t>专项工程服务面积m2 或项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9BDBAB">
            <w:pPr>
              <w:pStyle w:val="80"/>
              <w:rPr>
                <w:rFonts w:hint="default"/>
              </w:rPr>
            </w:pPr>
            <w:r>
              <w:t>包括交通智能化、行李、安检、登机桥等全部工程内容</w:t>
            </w:r>
          </w:p>
        </w:tc>
      </w:tr>
      <w:tr w14:paraId="55DC3712">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EBBD0C">
            <w:pPr>
              <w:pStyle w:val="80"/>
              <w:rPr>
                <w:rFonts w:hint="default"/>
              </w:rPr>
            </w:pPr>
            <w: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E6EE6E">
            <w:pPr>
              <w:pStyle w:val="80"/>
              <w:rPr>
                <w:rFonts w:hint="default"/>
              </w:rPr>
            </w:pPr>
            <w:r>
              <w:t>人防工程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06DE29">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39E4D8">
            <w:pPr>
              <w:pStyle w:val="80"/>
              <w:rPr>
                <w:rFonts w:hint="default"/>
              </w:rPr>
            </w:pPr>
            <w:r>
              <w:t>专项工程服务面积m2 或项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423901">
            <w:pPr>
              <w:pStyle w:val="80"/>
              <w:rPr>
                <w:rFonts w:hint="default"/>
              </w:rPr>
            </w:pPr>
            <w:r>
              <w:t>包括人防门、人防封堵和人防安装等全部工程内容</w:t>
            </w:r>
          </w:p>
        </w:tc>
      </w:tr>
      <w:tr w14:paraId="5D5559B6">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AAB820">
            <w:pPr>
              <w:pStyle w:val="80"/>
              <w:rPr>
                <w:rFonts w:hint="default"/>
              </w:rPr>
            </w:pPr>
            <w: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CADE8C">
            <w:pPr>
              <w:pStyle w:val="80"/>
              <w:rPr>
                <w:rFonts w:hint="default"/>
              </w:rPr>
            </w:pPr>
            <w:r>
              <w:t>其他专项工程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122B09">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992FD7">
            <w:pPr>
              <w:pStyle w:val="80"/>
              <w:rPr>
                <w:rFonts w:hint="default"/>
              </w:rPr>
            </w:pPr>
            <w:r>
              <w:t>专项工程服务面积m2 或项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5BE959">
            <w:pPr>
              <w:pStyle w:val="80"/>
              <w:rPr>
                <w:rFonts w:hint="default"/>
              </w:rPr>
            </w:pPr>
            <w:r>
              <w:t>除上述工程以外的其他专项工程</w:t>
            </w:r>
          </w:p>
        </w:tc>
      </w:tr>
      <w:tr w14:paraId="2200E219">
        <w:tblPrEx>
          <w:tblCellMar>
            <w:top w:w="0" w:type="dxa"/>
            <w:left w:w="108" w:type="dxa"/>
            <w:bottom w:w="0" w:type="dxa"/>
            <w:right w:w="108" w:type="dxa"/>
          </w:tblCellMar>
        </w:tblPrEx>
        <w:trPr>
          <w:trHeight w:val="76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8E8358">
            <w:pPr>
              <w:pStyle w:val="80"/>
              <w:rPr>
                <w:rFonts w:hint="default"/>
              </w:rPr>
            </w:pPr>
            <w:r>
              <w:t>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B2BE74">
            <w:pPr>
              <w:pStyle w:val="80"/>
              <w:rPr>
                <w:rFonts w:hint="default"/>
              </w:rPr>
            </w:pPr>
            <w:r>
              <w:t>外部配套工程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B2B1FA">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254A38">
            <w:pPr>
              <w:pStyle w:val="80"/>
              <w:rPr>
                <w:rFonts w:hint="default"/>
              </w:rPr>
            </w:pPr>
            <w: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47ECF9">
            <w:pPr>
              <w:pStyle w:val="80"/>
              <w:rPr>
                <w:rFonts w:hint="default"/>
              </w:rPr>
            </w:pPr>
            <w:r>
              <w:t>包括市政供水引入、市政供电引入、市政燃气引入、市政通讯网络电视引入、市政热力引入、市政排水引出、外部道路引入等全部工程内容</w:t>
            </w:r>
          </w:p>
        </w:tc>
      </w:tr>
      <w:tr w14:paraId="7EB10E6C">
        <w:tblPrEx>
          <w:tblCellMar>
            <w:top w:w="0" w:type="dxa"/>
            <w:left w:w="108" w:type="dxa"/>
            <w:bottom w:w="0" w:type="dxa"/>
            <w:right w:w="108" w:type="dxa"/>
          </w:tblCellMar>
        </w:tblPrEx>
        <w:trPr>
          <w:trHeight w:val="5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65B82D">
            <w:pPr>
              <w:pStyle w:val="80"/>
              <w:rPr>
                <w:rFonts w:hint="default"/>
              </w:rPr>
            </w:pPr>
            <w: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FF43D9">
            <w:pPr>
              <w:pStyle w:val="80"/>
              <w:rPr>
                <w:rFonts w:hint="default"/>
              </w:rPr>
            </w:pPr>
            <w:r>
              <w:t>外部道路引入工程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FDFA03">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6C87FE">
            <w:pPr>
              <w:pStyle w:val="80"/>
              <w:rPr>
                <w:rFonts w:hint="default"/>
              </w:rPr>
            </w:pPr>
            <w: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973A99">
            <w:pPr>
              <w:pStyle w:val="80"/>
              <w:rPr>
                <w:rFonts w:hint="default"/>
              </w:rPr>
            </w:pPr>
            <w:r>
              <w:t>包括从红线外接口至红线内接口之间的道路施工、竣工前保修维护等全部工程内容</w:t>
            </w:r>
          </w:p>
        </w:tc>
      </w:tr>
      <w:tr w14:paraId="6D9C1013">
        <w:tblPrEx>
          <w:tblCellMar>
            <w:top w:w="0" w:type="dxa"/>
            <w:left w:w="108" w:type="dxa"/>
            <w:bottom w:w="0" w:type="dxa"/>
            <w:right w:w="108" w:type="dxa"/>
          </w:tblCellMar>
        </w:tblPrEx>
        <w:trPr>
          <w:trHeight w:val="10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ECBC46">
            <w:pPr>
              <w:pStyle w:val="80"/>
              <w:rPr>
                <w:rFonts w:hint="default"/>
              </w:rPr>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8F8BED">
            <w:pPr>
              <w:pStyle w:val="80"/>
              <w:rPr>
                <w:rFonts w:hint="default"/>
              </w:rPr>
            </w:pPr>
            <w:r>
              <w:t>市政供水引入工程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39BC30">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D41E65">
            <w:pPr>
              <w:pStyle w:val="80"/>
              <w:rPr>
                <w:rFonts w:hint="default"/>
              </w:rPr>
            </w:pPr>
            <w: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AD17BE">
            <w:pPr>
              <w:pStyle w:val="80"/>
              <w:rPr>
                <w:rFonts w:hint="default"/>
              </w:rPr>
            </w:pPr>
            <w:r>
              <w:t>包括从市政接驳口至红线内水表总表之间管线、阀门、水表、套管、支架及附件安装制安；挖、填、运、弃、夯实土石方；管线通道、检查井、阀门井等构筑物制安；基础制安；刷油、防腐、绝热；管路试压、消毒及冲洗等全部工程内容</w:t>
            </w:r>
          </w:p>
        </w:tc>
      </w:tr>
      <w:tr w14:paraId="1CAB31CE">
        <w:tblPrEx>
          <w:tblCellMar>
            <w:top w:w="0" w:type="dxa"/>
            <w:left w:w="108" w:type="dxa"/>
            <w:bottom w:w="0" w:type="dxa"/>
            <w:right w:w="108" w:type="dxa"/>
          </w:tblCellMar>
        </w:tblPrEx>
        <w:trPr>
          <w:trHeight w:val="10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5D925E">
            <w:pPr>
              <w:pStyle w:val="80"/>
              <w:rPr>
                <w:rFonts w:hint="default"/>
              </w:rPr>
            </w:pPr>
            <w: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CB15CA">
            <w:pPr>
              <w:pStyle w:val="80"/>
              <w:rPr>
                <w:rFonts w:hint="default"/>
              </w:rPr>
            </w:pPr>
            <w:r>
              <w:t>市政供电引入工程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E2E839">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D9F0E8">
            <w:pPr>
              <w:pStyle w:val="80"/>
              <w:rPr>
                <w:rFonts w:hint="default"/>
              </w:rPr>
            </w:pPr>
            <w: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A13AA5">
            <w:pPr>
              <w:pStyle w:val="80"/>
              <w:rPr>
                <w:rFonts w:hint="default"/>
              </w:rPr>
            </w:pPr>
            <w:r>
              <w:t>包括从市政环网柜至红线内高压开关柜进线端之间的柜箱、线缆、桥架、管道、套管及附件安装（敷设）；挖、填、运、弃、夯实土石方；线缆通道、检查井、手孔井等构筑物制安；基础制安；刷油、防腐、绝热；系统调试、接地等全部工程内容</w:t>
            </w:r>
          </w:p>
        </w:tc>
      </w:tr>
      <w:tr w14:paraId="007D778E">
        <w:tblPrEx>
          <w:tblCellMar>
            <w:top w:w="0" w:type="dxa"/>
            <w:left w:w="108" w:type="dxa"/>
            <w:bottom w:w="0" w:type="dxa"/>
            <w:right w:w="108" w:type="dxa"/>
          </w:tblCellMar>
        </w:tblPrEx>
        <w:trPr>
          <w:trHeight w:val="10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A934FE">
            <w:pPr>
              <w:pStyle w:val="80"/>
              <w:rPr>
                <w:rFonts w:hint="default"/>
              </w:rPr>
            </w:pPr>
            <w: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E7FA8A">
            <w:pPr>
              <w:pStyle w:val="80"/>
              <w:rPr>
                <w:rFonts w:hint="default"/>
              </w:rPr>
            </w:pPr>
            <w:r>
              <w:t>市政燃气引入工程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3ABE25">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1AF5DB">
            <w:pPr>
              <w:pStyle w:val="80"/>
              <w:rPr>
                <w:rFonts w:hint="default"/>
              </w:rPr>
            </w:pPr>
            <w: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92D104">
            <w:pPr>
              <w:pStyle w:val="80"/>
              <w:rPr>
                <w:rFonts w:hint="default"/>
              </w:rPr>
            </w:pPr>
            <w:r>
              <w:t>包括从市政气源管至末端用气点位的管线、阀门、调压站、套管、支架及附件安装；挖、填、运、弃、夯实土石方；管线通道、检查井、阀门井等构筑物制安；基础制安；刷油、防腐、绝热；试压、吹扫等全部工程内容</w:t>
            </w:r>
          </w:p>
        </w:tc>
      </w:tr>
      <w:tr w14:paraId="17C0B5F0">
        <w:tblPrEx>
          <w:tblCellMar>
            <w:top w:w="0" w:type="dxa"/>
            <w:left w:w="108" w:type="dxa"/>
            <w:bottom w:w="0" w:type="dxa"/>
            <w:right w:w="108" w:type="dxa"/>
          </w:tblCellMar>
        </w:tblPrEx>
        <w:trPr>
          <w:trHeight w:val="17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7B7207">
            <w:pPr>
              <w:pStyle w:val="80"/>
              <w:rPr>
                <w:rFonts w:hint="default"/>
              </w:rPr>
            </w:pPr>
            <w: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EFF6A2">
            <w:pPr>
              <w:pStyle w:val="80"/>
              <w:rPr>
                <w:rFonts w:hint="default"/>
              </w:rPr>
            </w:pPr>
            <w:r>
              <w:t>市政通讯网络电视引入工程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906123">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6ED073">
            <w:pPr>
              <w:pStyle w:val="80"/>
              <w:rPr>
                <w:rFonts w:hint="default"/>
              </w:rPr>
            </w:pPr>
            <w: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484C95">
            <w:pPr>
              <w:pStyle w:val="80"/>
              <w:rPr>
                <w:rFonts w:hint="default"/>
              </w:rPr>
            </w:pPr>
            <w:r>
              <w:t>包括从市政接驳点至机房、机房至各单体通讯单元套管制安、检查井制安；挖、填、运弃、夯实土石方；接线箱、单体通讯单元接线箱至用户第一衔接点的线缆、桥架、管道、通道、通讯设备（含机房）及附件安装；光纤的布放及熔纤；建立公用通信网、设备需要的电源管线及插座；光纤入网形式（光纤到楼/光纤到路/光纤到户）；线缆、桥架等材料及附件安装；刷油、防腐、绝热；线路测试、系统调试等全部工程内容</w:t>
            </w:r>
          </w:p>
        </w:tc>
      </w:tr>
      <w:tr w14:paraId="6F69EB5C">
        <w:tblPrEx>
          <w:tblCellMar>
            <w:top w:w="0" w:type="dxa"/>
            <w:left w:w="108" w:type="dxa"/>
            <w:bottom w:w="0" w:type="dxa"/>
            <w:right w:w="108" w:type="dxa"/>
          </w:tblCellMar>
        </w:tblPrEx>
        <w:trPr>
          <w:trHeight w:val="10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F46CF2">
            <w:pPr>
              <w:pStyle w:val="80"/>
              <w:rPr>
                <w:rFonts w:hint="default"/>
              </w:rPr>
            </w:pPr>
            <w: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53733B">
            <w:pPr>
              <w:pStyle w:val="80"/>
              <w:rPr>
                <w:rFonts w:hint="default"/>
              </w:rPr>
            </w:pPr>
            <w:r>
              <w:t>市政热力引入工程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8D26D3">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A64C76">
            <w:pPr>
              <w:pStyle w:val="80"/>
              <w:rPr>
                <w:rFonts w:hint="default"/>
              </w:rPr>
            </w:pPr>
            <w: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13DBF1">
            <w:pPr>
              <w:pStyle w:val="80"/>
              <w:rPr>
                <w:rFonts w:hint="default"/>
              </w:rPr>
            </w:pPr>
            <w:r>
              <w:t>包括从市政接驳口至红线内总热量表之间的管线、阀门、表计、套管、支架及附件安装；挖、填、运、弃、夯实土石方；管线通道、检查井、阀门井等构筑物制安；基础制安；刷油、防腐、绝热；管路试压、消毒及冲洗等全部工程内容</w:t>
            </w:r>
          </w:p>
        </w:tc>
      </w:tr>
      <w:tr w14:paraId="68DD0BF6">
        <w:tblPrEx>
          <w:tblCellMar>
            <w:top w:w="0" w:type="dxa"/>
            <w:left w:w="108" w:type="dxa"/>
            <w:bottom w:w="0" w:type="dxa"/>
            <w:right w:w="108" w:type="dxa"/>
          </w:tblCellMar>
        </w:tblPrEx>
        <w:trPr>
          <w:trHeight w:val="10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E8A97D">
            <w:pPr>
              <w:pStyle w:val="80"/>
              <w:rPr>
                <w:rFonts w:hint="default"/>
              </w:rPr>
            </w:pPr>
            <w: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314511">
            <w:pPr>
              <w:pStyle w:val="80"/>
              <w:rPr>
                <w:rFonts w:hint="default"/>
              </w:rPr>
            </w:pPr>
            <w:r>
              <w:t>市政排水引入工程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0369FE">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87AD19">
            <w:pPr>
              <w:pStyle w:val="80"/>
              <w:rPr>
                <w:rFonts w:hint="default"/>
              </w:rPr>
            </w:pPr>
            <w: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7A3E93">
            <w:pPr>
              <w:pStyle w:val="80"/>
              <w:rPr>
                <w:rFonts w:hint="default"/>
              </w:rPr>
            </w:pPr>
            <w:r>
              <w:t>包括从红线内排水点至市政排水接驳井之间管线、套管、支架及附件安装；挖、填、运、弃、夯实土石方；管线通道、检查井等构筑物制安；基础制安；刷油、防腐、绝热；管路灌水、管路密闭实验等全部工程内容</w:t>
            </w:r>
          </w:p>
        </w:tc>
      </w:tr>
      <w:tr w14:paraId="6BDE6411">
        <w:tblPrEx>
          <w:tblCellMar>
            <w:top w:w="0" w:type="dxa"/>
            <w:left w:w="108" w:type="dxa"/>
            <w:bottom w:w="0" w:type="dxa"/>
            <w:right w:w="108" w:type="dxa"/>
          </w:tblCellMar>
        </w:tblPrEx>
        <w:trPr>
          <w:trHeight w:val="900" w:hRule="atLeast"/>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tcPr>
          <w:p w14:paraId="684A6706">
            <w:pPr>
              <w:pStyle w:val="80"/>
              <w:rPr>
                <w:rFonts w:hint="default"/>
              </w:rPr>
            </w:pPr>
            <w:r>
              <w:t>注：当地上建筑为无地下室有基础时，若存在土护降与地基处理工程或桩基础工程时，按地下室土建工程所示将土护降与地基处理工程、桩基础工程分别列项。</w:t>
            </w:r>
          </w:p>
        </w:tc>
      </w:tr>
    </w:tbl>
    <w:p w14:paraId="5348AA4B">
      <w:pPr>
        <w:pStyle w:val="27"/>
      </w:pPr>
    </w:p>
    <w:p w14:paraId="013C78CF">
      <w:pPr>
        <w:pStyle w:val="5"/>
        <w:rPr>
          <w:rFonts w:ascii="Times New Roman" w:hAnsi="Times New Roman" w:cs="Times New Roman"/>
          <w:lang w:val="zh-CN"/>
        </w:rPr>
      </w:pPr>
      <w:r>
        <w:rPr>
          <w:rFonts w:hint="eastAsia"/>
          <w:b/>
          <w:bCs/>
        </w:rPr>
        <w:t>4.1.2</w:t>
      </w:r>
      <w:r>
        <w:rPr>
          <w:rFonts w:hint="eastAsia"/>
        </w:rPr>
        <w:t xml:space="preserve">  </w:t>
      </w:r>
      <w:r>
        <w:rPr>
          <w:rFonts w:ascii="Times New Roman" w:hAnsi="Times New Roman" w:cs="Times New Roman"/>
        </w:rPr>
        <w:t>竖向土石方工程</w:t>
      </w:r>
      <w:r>
        <w:rPr>
          <w:rFonts w:ascii="Times New Roman" w:hAnsi="Times New Roman" w:cs="Times New Roman"/>
          <w:lang w:val="zh-CN"/>
        </w:rPr>
        <w:t>包括竖向土石方（含障碍物）开挖、</w:t>
      </w:r>
      <w:r>
        <w:rPr>
          <w:rFonts w:ascii="Times New Roman" w:hAnsi="Times New Roman" w:cs="Times New Roman"/>
        </w:rPr>
        <w:t>竖向土石方回填、余方处置</w:t>
      </w:r>
      <w:r>
        <w:rPr>
          <w:rFonts w:ascii="Times New Roman" w:hAnsi="Times New Roman" w:cs="Times New Roman"/>
          <w:lang w:val="zh-CN"/>
        </w:rPr>
        <w:t>等</w:t>
      </w:r>
      <w:r>
        <w:rPr>
          <w:rFonts w:ascii="Times New Roman" w:hAnsi="Times New Roman" w:cs="Times New Roman"/>
        </w:rPr>
        <w:t>全部工程</w:t>
      </w:r>
      <w:r>
        <w:rPr>
          <w:rFonts w:ascii="Times New Roman" w:hAnsi="Times New Roman" w:cs="Times New Roman"/>
          <w:lang w:val="zh-CN"/>
        </w:rPr>
        <w:t>内容</w:t>
      </w:r>
      <w:r>
        <w:rPr>
          <w:rFonts w:hint="eastAsia" w:ascii="Times New Roman" w:hAnsi="Times New Roman" w:cs="Times New Roman"/>
          <w:lang w:val="zh-CN"/>
        </w:rPr>
        <w:t>，</w:t>
      </w:r>
      <w:r>
        <w:rPr>
          <w:rFonts w:hint="eastAsia" w:ascii="Times New Roman" w:hAnsi="Times New Roman" w:cs="Times New Roman"/>
        </w:rPr>
        <w:t>投资估算编制时可按照</w:t>
      </w:r>
      <w:r>
        <w:rPr>
          <w:rFonts w:ascii="Times New Roman" w:hAnsi="Times New Roman" w:cs="Times New Roman"/>
          <w:lang w:val="zh-CN"/>
        </w:rPr>
        <w:t>土石方（含障碍物）开挖</w:t>
      </w:r>
      <w:r>
        <w:rPr>
          <w:rFonts w:hint="eastAsia" w:ascii="Times New Roman" w:hAnsi="Times New Roman" w:cs="Times New Roman"/>
          <w:lang w:val="zh-CN"/>
        </w:rPr>
        <w:t>、</w:t>
      </w:r>
      <w:r>
        <w:rPr>
          <w:rFonts w:hint="eastAsia" w:ascii="Times New Roman" w:hAnsi="Times New Roman" w:cs="Times New Roman"/>
        </w:rPr>
        <w:t>土石方回填（场内土石方回填）、余方处置（借土）等分项估算</w:t>
      </w:r>
      <w:r>
        <w:rPr>
          <w:rFonts w:ascii="Times New Roman" w:hAnsi="Times New Roman" w:cs="Times New Roman"/>
          <w:lang w:val="zh-CN"/>
        </w:rPr>
        <w:t>。</w:t>
      </w:r>
    </w:p>
    <w:p w14:paraId="2BFD9B5D">
      <w:pPr>
        <w:pStyle w:val="5"/>
        <w:rPr>
          <w:rFonts w:ascii="Times New Roman" w:hAnsi="Times New Roman" w:cs="Times New Roman"/>
        </w:rPr>
      </w:pPr>
      <w:r>
        <w:rPr>
          <w:rFonts w:hint="eastAsia"/>
          <w:b/>
          <w:bCs/>
        </w:rPr>
        <w:t xml:space="preserve">4.1.3 </w:t>
      </w:r>
      <w:r>
        <w:rPr>
          <w:rFonts w:hint="eastAsia"/>
        </w:rPr>
        <w:t xml:space="preserve"> </w:t>
      </w:r>
      <w:r>
        <w:t>地上多个单体建筑共用一座地下室时，地下建筑作为一个单项工程单独编制，地上建筑各单体分别作为独立单项工程编制。无地下室的单体建筑连同其基础工程作为一个单项工程编制。</w:t>
      </w:r>
    </w:p>
    <w:p w14:paraId="33D99DFC">
      <w:pPr>
        <w:ind w:firstLine="480" w:firstLineChars="200"/>
        <w:rPr>
          <w:rFonts w:ascii="Times New Roman" w:hAnsi="Times New Roman" w:cs="Times New Roman"/>
          <w:lang w:val="zh-CN"/>
        </w:rPr>
      </w:pPr>
      <w:r>
        <w:rPr>
          <w:rFonts w:ascii="Times New Roman" w:hAnsi="Times New Roman" w:cs="Times New Roman"/>
        </w:rPr>
        <w:t>地下土建工程</w:t>
      </w:r>
      <w:r>
        <w:rPr>
          <w:rFonts w:ascii="Times New Roman" w:hAnsi="Times New Roman" w:cs="Times New Roman"/>
          <w:lang w:val="zh-CN"/>
        </w:rPr>
        <w:t>包括基础土石方工程、地基处理、基坑支护及降排水工程、桩基工程、砌筑工程、钢筋混凝土工程、装配式混凝土工程、钢结构工程、木结构工程</w:t>
      </w:r>
      <w:r>
        <w:rPr>
          <w:rFonts w:hint="eastAsia" w:ascii="Times New Roman" w:hAnsi="Times New Roman" w:cs="Times New Roman"/>
          <w:lang w:val="zh-CN"/>
        </w:rPr>
        <w:t>、</w:t>
      </w:r>
      <w:r>
        <w:rPr>
          <w:rFonts w:hint="eastAsia" w:ascii="Times New Roman" w:hAnsi="Times New Roman" w:cs="Times New Roman"/>
        </w:rPr>
        <w:t>屋面及防水工程、保温隔热防腐工程</w:t>
      </w:r>
      <w:r>
        <w:rPr>
          <w:rFonts w:ascii="Times New Roman" w:hAnsi="Times New Roman" w:cs="Times New Roman"/>
          <w:lang w:val="zh-CN"/>
        </w:rPr>
        <w:t>和建筑附属构件等</w:t>
      </w:r>
      <w:r>
        <w:rPr>
          <w:rFonts w:ascii="Times New Roman" w:hAnsi="Times New Roman" w:cs="Times New Roman"/>
        </w:rPr>
        <w:t>全部工程</w:t>
      </w:r>
      <w:r>
        <w:rPr>
          <w:rFonts w:ascii="Times New Roman" w:hAnsi="Times New Roman" w:cs="Times New Roman"/>
          <w:lang w:val="zh-CN"/>
        </w:rPr>
        <w:t>内容；</w:t>
      </w:r>
    </w:p>
    <w:p w14:paraId="61957406">
      <w:pPr>
        <w:ind w:firstLine="480" w:firstLineChars="200"/>
        <w:rPr>
          <w:rFonts w:ascii="Times New Roman" w:hAnsi="Times New Roman" w:cs="Times New Roman"/>
        </w:rPr>
      </w:pPr>
      <w:r>
        <w:rPr>
          <w:rFonts w:ascii="Times New Roman" w:hAnsi="Times New Roman" w:cs="Times New Roman"/>
        </w:rPr>
        <w:t>地上土建工程（带基础）估算内容</w:t>
      </w:r>
      <w:r>
        <w:rPr>
          <w:rFonts w:hint="eastAsia" w:ascii="Times New Roman" w:hAnsi="Times New Roman" w:cs="Times New Roman"/>
        </w:rPr>
        <w:t>包括</w:t>
      </w:r>
      <w:r>
        <w:rPr>
          <w:rFonts w:ascii="Times New Roman" w:hAnsi="Times New Roman" w:cs="Times New Roman"/>
          <w:lang w:val="zh-CN"/>
        </w:rPr>
        <w:t>基础土石方工程、地基处理、基坑支护及降排水工程、桩基工程、砌筑工程、钢筋混凝土工程、装配式混凝土工程、钢结构工程、木结构工程</w:t>
      </w:r>
      <w:r>
        <w:rPr>
          <w:rFonts w:hint="eastAsia" w:ascii="Times New Roman" w:hAnsi="Times New Roman" w:cs="Times New Roman"/>
          <w:lang w:val="zh-CN"/>
        </w:rPr>
        <w:t>、</w:t>
      </w:r>
      <w:r>
        <w:rPr>
          <w:rFonts w:hint="eastAsia" w:ascii="Times New Roman" w:hAnsi="Times New Roman" w:cs="Times New Roman"/>
        </w:rPr>
        <w:t>屋面及防水工程、保温隔热防腐工程</w:t>
      </w:r>
      <w:r>
        <w:rPr>
          <w:rFonts w:ascii="Times New Roman" w:hAnsi="Times New Roman" w:cs="Times New Roman"/>
          <w:lang w:val="zh-CN"/>
        </w:rPr>
        <w:t>和建筑附属构件等</w:t>
      </w:r>
      <w:r>
        <w:rPr>
          <w:rFonts w:ascii="Times New Roman" w:hAnsi="Times New Roman" w:cs="Times New Roman"/>
        </w:rPr>
        <w:t>全部工程</w:t>
      </w:r>
      <w:r>
        <w:rPr>
          <w:rFonts w:ascii="Times New Roman" w:hAnsi="Times New Roman" w:cs="Times New Roman"/>
          <w:lang w:val="zh-CN"/>
        </w:rPr>
        <w:t>内容；</w:t>
      </w:r>
    </w:p>
    <w:p w14:paraId="0840D184">
      <w:pPr>
        <w:ind w:firstLine="480" w:firstLineChars="200"/>
        <w:rPr>
          <w:rFonts w:cs="Times New Roman"/>
          <w:lang w:val="zh-CN"/>
        </w:rPr>
      </w:pPr>
      <w:r>
        <w:rPr>
          <w:rFonts w:ascii="Times New Roman" w:hAnsi="Times New Roman" w:cs="Times New Roman"/>
        </w:rPr>
        <w:t>地上土建工程（不带基础）估算内容包括</w:t>
      </w:r>
      <w:r>
        <w:rPr>
          <w:rFonts w:ascii="Times New Roman" w:hAnsi="Times New Roman" w:cs="Times New Roman"/>
          <w:lang w:val="zh-CN"/>
        </w:rPr>
        <w:t>砌筑工程、钢筋混凝土工程、装配式混凝土工程、钢结构工程、木结构工程、屋面</w:t>
      </w:r>
      <w:r>
        <w:rPr>
          <w:rFonts w:hint="eastAsia" w:ascii="Times New Roman" w:hAnsi="Times New Roman" w:cs="Times New Roman"/>
        </w:rPr>
        <w:t>及防水</w:t>
      </w:r>
      <w:r>
        <w:rPr>
          <w:rFonts w:ascii="Times New Roman" w:hAnsi="Times New Roman" w:cs="Times New Roman"/>
          <w:lang w:val="zh-CN"/>
        </w:rPr>
        <w:t>工程</w:t>
      </w:r>
      <w:r>
        <w:rPr>
          <w:rFonts w:hint="eastAsia" w:ascii="Times New Roman" w:hAnsi="Times New Roman" w:cs="Times New Roman"/>
          <w:lang w:val="zh-CN"/>
        </w:rPr>
        <w:t>、</w:t>
      </w:r>
      <w:r>
        <w:rPr>
          <w:rFonts w:hint="eastAsia" w:ascii="Times New Roman" w:hAnsi="Times New Roman" w:cs="Times New Roman"/>
        </w:rPr>
        <w:t>保温隔热防腐工程</w:t>
      </w:r>
      <w:r>
        <w:rPr>
          <w:rFonts w:ascii="Times New Roman" w:hAnsi="Times New Roman" w:cs="Times New Roman"/>
          <w:lang w:val="zh-CN"/>
        </w:rPr>
        <w:t>和建筑附属构件等</w:t>
      </w:r>
      <w:r>
        <w:rPr>
          <w:rFonts w:ascii="Times New Roman" w:hAnsi="Times New Roman" w:cs="Times New Roman"/>
        </w:rPr>
        <w:t>全部工程</w:t>
      </w:r>
      <w:r>
        <w:rPr>
          <w:rFonts w:ascii="Times New Roman" w:hAnsi="Times New Roman" w:cs="Times New Roman"/>
          <w:lang w:val="zh-CN"/>
        </w:rPr>
        <w:t>内容</w:t>
      </w:r>
      <w:r>
        <w:rPr>
          <w:rFonts w:hint="eastAsia" w:cs="Times New Roman"/>
          <w:lang w:val="zh-CN"/>
        </w:rPr>
        <w:t>。</w:t>
      </w:r>
    </w:p>
    <w:p w14:paraId="3FA43FAC">
      <w:pPr>
        <w:pStyle w:val="5"/>
      </w:pPr>
      <w:r>
        <w:rPr>
          <w:rFonts w:hint="eastAsia"/>
          <w:b/>
          <w:bCs/>
        </w:rPr>
        <w:t xml:space="preserve">4.1.4  </w:t>
      </w:r>
      <w:r>
        <w:t>装饰工程</w:t>
      </w:r>
      <w:r>
        <w:rPr>
          <w:rFonts w:hint="eastAsia"/>
        </w:rPr>
        <w:t>，包括外立面装饰工程和室内装饰工程，其中：</w:t>
      </w:r>
    </w:p>
    <w:p w14:paraId="0B19E613">
      <w:pPr>
        <w:ind w:firstLine="482" w:firstLineChars="200"/>
      </w:pPr>
      <w:r>
        <w:rPr>
          <w:rStyle w:val="41"/>
          <w:rFonts w:hint="eastAsia"/>
        </w:rPr>
        <w:t xml:space="preserve">1  </w:t>
      </w:r>
      <w:r>
        <w:rPr>
          <w:rFonts w:hint="eastAsia"/>
        </w:rPr>
        <w:t>外立面装饰包括外墙涂料、块料面层、幕墙、门、窗等饰面工程；</w:t>
      </w:r>
    </w:p>
    <w:p w14:paraId="38866209">
      <w:pPr>
        <w:ind w:firstLine="482" w:firstLineChars="200"/>
      </w:pPr>
      <w:r>
        <w:rPr>
          <w:rFonts w:hint="eastAsia"/>
          <w:b/>
          <w:bCs/>
        </w:rPr>
        <w:t xml:space="preserve">2 </w:t>
      </w:r>
      <w:r>
        <w:rPr>
          <w:rFonts w:hint="eastAsia"/>
        </w:rPr>
        <w:t xml:space="preserve"> 外立面标识、广告等归入外立面装饰工程；</w:t>
      </w:r>
    </w:p>
    <w:p w14:paraId="4538514E">
      <w:pPr>
        <w:ind w:firstLine="482" w:firstLineChars="200"/>
      </w:pPr>
      <w:r>
        <w:rPr>
          <w:rStyle w:val="41"/>
          <w:rFonts w:hint="eastAsia"/>
        </w:rPr>
        <w:t xml:space="preserve">3  </w:t>
      </w:r>
      <w:r>
        <w:rPr>
          <w:rFonts w:hint="eastAsia"/>
        </w:rPr>
        <w:t>室内装饰包括室内除防水、保温隔热外的所有室内装饰构造及门、窗等；</w:t>
      </w:r>
    </w:p>
    <w:p w14:paraId="73E09185">
      <w:pPr>
        <w:ind w:firstLine="482" w:firstLineChars="200"/>
      </w:pPr>
      <w:r>
        <w:rPr>
          <w:rStyle w:val="41"/>
          <w:rFonts w:hint="eastAsia"/>
        </w:rPr>
        <w:t xml:space="preserve">4  </w:t>
      </w:r>
      <w:r>
        <w:rPr>
          <w:rFonts w:hint="eastAsia"/>
        </w:rPr>
        <w:t>室内标识导视、室内绿化、装置设施等归入室内装饰工程。</w:t>
      </w:r>
    </w:p>
    <w:p w14:paraId="56D0EB67">
      <w:pPr>
        <w:pStyle w:val="5"/>
      </w:pPr>
      <w:r>
        <w:rPr>
          <w:rFonts w:hint="eastAsia"/>
          <w:b/>
          <w:bCs/>
        </w:rPr>
        <w:t xml:space="preserve">4.1.5 </w:t>
      </w:r>
      <w:r>
        <w:rPr>
          <w:rFonts w:hint="eastAsia"/>
        </w:rPr>
        <w:t xml:space="preserve"> 大型公共建筑（如：机场航站楼、博物馆、体育场馆等）金属、玻璃和膜结构等特殊屋面工程可作为单位工程进行单列。</w:t>
      </w:r>
    </w:p>
    <w:p w14:paraId="201E85F5">
      <w:pPr>
        <w:pStyle w:val="5"/>
        <w:numPr>
          <w:ilvl w:val="2"/>
          <w:numId w:val="0"/>
        </w:numPr>
        <w:tabs>
          <w:tab w:val="clear" w:pos="0"/>
        </w:tabs>
      </w:pPr>
      <w:r>
        <w:rPr>
          <w:rFonts w:hint="eastAsia"/>
          <w:b/>
          <w:bCs/>
        </w:rPr>
        <w:t xml:space="preserve">4.1.6 </w:t>
      </w:r>
      <w:r>
        <w:rPr>
          <w:rFonts w:hint="eastAsia"/>
        </w:rPr>
        <w:t xml:space="preserve"> 总平面图工程包括</w:t>
      </w:r>
      <w:r>
        <w:rPr>
          <w:rFonts w:ascii="宋体" w:hAnsi="宋体"/>
          <w:szCs w:val="24"/>
        </w:rPr>
        <w:t>用地红线范围内的总平景观工程、总平绿化工程、总平给排水工程、总平消防工程、总平暖通工程、总平强电工程、总平建筑智能化工程、</w:t>
      </w:r>
      <w:r>
        <w:rPr>
          <w:rFonts w:hint="eastAsia" w:ascii="宋体" w:hAnsi="宋体"/>
          <w:szCs w:val="24"/>
        </w:rPr>
        <w:t>总平附属建构筑物工程</w:t>
      </w:r>
      <w:r>
        <w:rPr>
          <w:rFonts w:hint="eastAsia"/>
        </w:rPr>
        <w:t>，其中：</w:t>
      </w:r>
    </w:p>
    <w:p w14:paraId="1B1BA284">
      <w:pPr>
        <w:ind w:firstLine="482"/>
      </w:pPr>
      <w:r>
        <w:rPr>
          <w:rStyle w:val="41"/>
          <w:rFonts w:hint="eastAsia"/>
        </w:rPr>
        <w:t>1</w:t>
      </w:r>
      <w:r>
        <w:rPr>
          <w:rFonts w:hint="eastAsia"/>
        </w:rPr>
        <w:t xml:space="preserve">  </w:t>
      </w:r>
      <w:r>
        <w:rPr>
          <w:rFonts w:ascii="宋体" w:hAnsi="宋体"/>
          <w:szCs w:val="24"/>
        </w:rPr>
        <w:t>总平景观工程</w:t>
      </w:r>
      <w:r>
        <w:rPr>
          <w:rFonts w:hint="eastAsia"/>
        </w:rPr>
        <w:t>包括</w:t>
      </w:r>
      <w:r>
        <w:rPr>
          <w:rFonts w:ascii="宋体" w:hAnsi="宋体"/>
          <w:szCs w:val="24"/>
        </w:rPr>
        <w:t>道路铺装、景观小品</w:t>
      </w:r>
      <w:r>
        <w:rPr>
          <w:rFonts w:hint="eastAsia" w:ascii="宋体" w:hAnsi="宋体"/>
          <w:szCs w:val="24"/>
        </w:rPr>
        <w:t>、</w:t>
      </w:r>
      <w:r>
        <w:rPr>
          <w:rFonts w:ascii="宋体" w:hAnsi="宋体"/>
          <w:szCs w:val="24"/>
        </w:rPr>
        <w:t>大门、围墙、标识标牌、边坡支护、挡土墙等</w:t>
      </w:r>
      <w:r>
        <w:rPr>
          <w:rFonts w:hint="eastAsia"/>
        </w:rPr>
        <w:t>；</w:t>
      </w:r>
    </w:p>
    <w:p w14:paraId="420D1CC1">
      <w:pPr>
        <w:ind w:firstLine="482"/>
      </w:pPr>
      <w:r>
        <w:rPr>
          <w:rStyle w:val="41"/>
          <w:rFonts w:hint="eastAsia"/>
        </w:rPr>
        <w:t>2</w:t>
      </w:r>
      <w:r>
        <w:rPr>
          <w:rFonts w:hint="eastAsia"/>
        </w:rPr>
        <w:t xml:space="preserve">  绿化工程包括绿地整理、种植土回填、栽植花木植被、绿地维护等；</w:t>
      </w:r>
    </w:p>
    <w:p w14:paraId="241B4A03">
      <w:pPr>
        <w:pStyle w:val="5"/>
        <w:numPr>
          <w:ilvl w:val="2"/>
          <w:numId w:val="0"/>
        </w:numPr>
        <w:tabs>
          <w:tab w:val="clear" w:pos="0"/>
        </w:tabs>
      </w:pPr>
      <w:r>
        <w:rPr>
          <w:rFonts w:hint="eastAsia"/>
          <w:b/>
          <w:bCs/>
        </w:rPr>
        <w:t xml:space="preserve">4.1.7 </w:t>
      </w:r>
      <w:r>
        <w:rPr>
          <w:rFonts w:hint="eastAsia"/>
        </w:rPr>
        <w:t xml:space="preserve"> 专项工程作为一个单项工程编制，根据不同类型划分为医疗专项、体育专项、演艺专项、交通专项、人防工程及其他专项工程，根据不同建筑类型及项目实际情况选用，其中：</w:t>
      </w:r>
    </w:p>
    <w:p w14:paraId="3A1FB40C">
      <w:pPr>
        <w:numPr>
          <w:ilvl w:val="2"/>
          <w:numId w:val="0"/>
        </w:numPr>
        <w:ind w:firstLine="480" w:firstLineChars="200"/>
        <w:rPr>
          <w:rFonts w:ascii="Times New Roman" w:hAnsi="Times New Roman" w:cs="Times New Roman"/>
        </w:rPr>
      </w:pPr>
      <w:r>
        <w:rPr>
          <w:rFonts w:hint="eastAsia" w:ascii="Times New Roman" w:hAnsi="Times New Roman" w:cs="Times New Roman"/>
        </w:rPr>
        <w:t>人防工程包括人防土建、人防装饰（不含人防门）、人防门、人防封堵和人防机电安装等工程内容，人防土建、人防装饰（不含人防门）不能独立计算的，也可以并入地下室土建、地下室装饰工程。</w:t>
      </w:r>
    </w:p>
    <w:p w14:paraId="7ABA139C">
      <w:pPr>
        <w:pStyle w:val="5"/>
        <w:numPr>
          <w:ilvl w:val="2"/>
          <w:numId w:val="0"/>
        </w:numPr>
        <w:tabs>
          <w:tab w:val="clear" w:pos="0"/>
        </w:tabs>
      </w:pPr>
      <w:r>
        <w:rPr>
          <w:rFonts w:hint="eastAsia"/>
          <w:b/>
          <w:bCs/>
        </w:rPr>
        <w:t>4.1.8</w:t>
      </w:r>
      <w:r>
        <w:rPr>
          <w:rFonts w:hint="eastAsia"/>
        </w:rPr>
        <w:t xml:space="preserve">  外部配套工程包括外部道路引入工程，市政供排水、供电、燃气、通讯网络电视、热力、排水引入工程，与总图安装工程的界面划分为：</w:t>
      </w:r>
    </w:p>
    <w:p w14:paraId="5E73F43B">
      <w:pPr>
        <w:ind w:firstLine="482"/>
      </w:pPr>
      <w:r>
        <w:rPr>
          <w:rStyle w:val="41"/>
          <w:rFonts w:hint="eastAsia"/>
        </w:rPr>
        <w:t>1</w:t>
      </w:r>
      <w:r>
        <w:rPr>
          <w:rFonts w:hint="eastAsia"/>
        </w:rPr>
        <w:t xml:space="preserve">  供水：从市政用水点至红线内水表井（不含水表井）总水表（含）之间的管线、阀门、附件、构筑物等属于市政供水引入工程；</w:t>
      </w:r>
    </w:p>
    <w:p w14:paraId="2ABFDF00">
      <w:pPr>
        <w:ind w:firstLine="482"/>
      </w:pPr>
      <w:r>
        <w:rPr>
          <w:rStyle w:val="41"/>
          <w:rFonts w:hint="eastAsia"/>
        </w:rPr>
        <w:t>2</w:t>
      </w:r>
      <w:r>
        <w:rPr>
          <w:rFonts w:hint="eastAsia"/>
        </w:rPr>
        <w:t xml:space="preserve">  排水：从市政雨污水接驳井至市政雨污水处理构筑物之间的管线、阀门、附件、构筑物等属于市政排水引入工程；</w:t>
      </w:r>
    </w:p>
    <w:p w14:paraId="4AD6574A">
      <w:pPr>
        <w:ind w:firstLine="482"/>
      </w:pPr>
      <w:r>
        <w:rPr>
          <w:rStyle w:val="41"/>
          <w:rFonts w:hint="eastAsia"/>
        </w:rPr>
        <w:t>3</w:t>
      </w:r>
      <w:r>
        <w:rPr>
          <w:rFonts w:hint="eastAsia"/>
        </w:rPr>
        <w:t xml:space="preserve">  电气：从市政环网柜至红线内高压开关柜进线端之间的柜箱、线缆、红线外通道、构筑物等属于市政供电引入工程；</w:t>
      </w:r>
    </w:p>
    <w:p w14:paraId="6734F18D">
      <w:pPr>
        <w:ind w:firstLine="482"/>
      </w:pPr>
      <w:r>
        <w:rPr>
          <w:rStyle w:val="41"/>
          <w:rFonts w:hint="eastAsia"/>
        </w:rPr>
        <w:t>4</w:t>
      </w:r>
      <w:r>
        <w:rPr>
          <w:rFonts w:hint="eastAsia"/>
        </w:rPr>
        <w:t xml:space="preserve">  燃气：从市政气源管至末端用气点位的管线、阀门、附件、构筑物等属于市政燃气引入工程；</w:t>
      </w:r>
    </w:p>
    <w:p w14:paraId="03E33B19">
      <w:pPr>
        <w:ind w:firstLine="482"/>
      </w:pPr>
      <w:r>
        <w:rPr>
          <w:rStyle w:val="41"/>
          <w:rFonts w:hint="eastAsia"/>
        </w:rPr>
        <w:t>5</w:t>
      </w:r>
      <w:r>
        <w:rPr>
          <w:rFonts w:hint="eastAsia"/>
        </w:rPr>
        <w:t xml:space="preserve">  通讯：从市政接驳点至用户接驳点之间的线缆、设施设备、红线外通道等属于市政通讯网络电视引入工程；</w:t>
      </w:r>
    </w:p>
    <w:p w14:paraId="748A2790">
      <w:pPr>
        <w:ind w:firstLine="482"/>
      </w:pPr>
      <w:r>
        <w:rPr>
          <w:rStyle w:val="41"/>
          <w:rFonts w:hint="eastAsia"/>
        </w:rPr>
        <w:t>6</w:t>
      </w:r>
      <w:r>
        <w:rPr>
          <w:rFonts w:hint="eastAsia"/>
        </w:rPr>
        <w:t xml:space="preserve">  热力：从市政供热源至换热站或热用户之间的输送管道、阀门、表计、附件等属于热力引入工程。</w:t>
      </w:r>
    </w:p>
    <w:p w14:paraId="5338EB61">
      <w:pPr>
        <w:ind w:firstLine="480" w:firstLineChars="200"/>
        <w:rPr>
          <w:rFonts w:ascii="Times New Roman" w:hAnsi="Times New Roman" w:cs="Times New Roman"/>
        </w:rPr>
      </w:pPr>
      <w:r>
        <w:rPr>
          <w:rFonts w:hint="eastAsia" w:ascii="Times New Roman" w:hAnsi="Times New Roman" w:cs="Times New Roman"/>
        </w:rPr>
        <w:t>外部配套工程可根据项目具体情况，计入工程费用或者工程建设其他费用。</w:t>
      </w:r>
    </w:p>
    <w:p w14:paraId="3EF80794">
      <w:pPr>
        <w:pStyle w:val="5"/>
        <w:rPr>
          <w:rFonts w:ascii="Times New Roman" w:hAnsi="Times New Roman" w:cs="Times New Roman"/>
        </w:rPr>
      </w:pPr>
      <w:r>
        <w:rPr>
          <w:rFonts w:hint="eastAsia"/>
          <w:b/>
          <w:bCs/>
        </w:rPr>
        <w:t>4.1.9</w:t>
      </w:r>
      <w:r>
        <w:rPr>
          <w:rFonts w:hint="eastAsia"/>
        </w:rPr>
        <w:t xml:space="preserve">  维修改造项目估算项目划分应结合改造方案、改造内容合理设置估算项目划分。</w:t>
      </w:r>
    </w:p>
    <w:p w14:paraId="0EB94AA6">
      <w:pPr>
        <w:pStyle w:val="4"/>
        <w:rPr>
          <w:rFonts w:ascii="Times New Roman" w:hAnsi="Times New Roman" w:cs="Times New Roman"/>
        </w:rPr>
      </w:pPr>
      <w:bookmarkStart w:id="158" w:name="_Toc14913"/>
      <w:bookmarkStart w:id="159" w:name="_Toc17199"/>
      <w:r>
        <w:rPr>
          <w:rFonts w:hint="eastAsia"/>
          <w:b/>
        </w:rPr>
        <w:t>4.2</w:t>
      </w:r>
      <w:r>
        <w:t xml:space="preserve"> 投资估算工程量计算</w:t>
      </w:r>
      <w:r>
        <w:rPr>
          <w:rFonts w:hint="eastAsia"/>
        </w:rPr>
        <w:t>深度</w:t>
      </w:r>
      <w:r>
        <w:t>要求</w:t>
      </w:r>
      <w:bookmarkEnd w:id="158"/>
      <w:bookmarkEnd w:id="159"/>
    </w:p>
    <w:p w14:paraId="13BCF6C7">
      <w:pPr>
        <w:pStyle w:val="5"/>
      </w:pPr>
      <w:r>
        <w:rPr>
          <w:rFonts w:hint="eastAsia"/>
          <w:b/>
          <w:bCs/>
        </w:rPr>
        <w:t>4.2.</w:t>
      </w:r>
      <w:r>
        <w:rPr>
          <w:b/>
          <w:bCs/>
        </w:rPr>
        <w:t>1</w:t>
      </w:r>
      <w:r>
        <w:rPr>
          <w:rFonts w:hint="eastAsia"/>
        </w:rPr>
        <w:t xml:space="preserve">  </w:t>
      </w:r>
      <w:r>
        <w:t>竖向土石方工程</w:t>
      </w:r>
    </w:p>
    <w:p w14:paraId="3EB0DE98">
      <w:pPr>
        <w:ind w:firstLine="480" w:firstLineChars="200"/>
        <w:rPr>
          <w:rFonts w:ascii="Times New Roman" w:hAnsi="Times New Roman" w:cs="Times New Roman"/>
        </w:rPr>
      </w:pPr>
      <w:r>
        <w:rPr>
          <w:rFonts w:ascii="Times New Roman" w:hAnsi="Times New Roman" w:cs="Times New Roman"/>
        </w:rPr>
        <w:t>竖向土石方工程量应根据</w:t>
      </w:r>
      <w:r>
        <w:rPr>
          <w:rFonts w:ascii="Times New Roman" w:hAnsi="Times New Roman" w:cs="Times New Roman"/>
          <w:lang w:val="zh-CN"/>
        </w:rPr>
        <w:t>场地区位、现状特点和周边环境情况及地质地貌特征、</w:t>
      </w:r>
      <w:r>
        <w:rPr>
          <w:rFonts w:ascii="Times New Roman" w:hAnsi="Times New Roman" w:cs="Times New Roman"/>
        </w:rPr>
        <w:t>竖向布置图及相关规定进行计算；估算时没有竖向布置图的，可以根据地形测量图结合总平面图计算工程量或者设计提供的竖向土石方工程量计算。</w:t>
      </w:r>
      <w:r>
        <w:rPr>
          <w:rFonts w:hint="eastAsia"/>
        </w:rPr>
        <w:t>计算范围为自然地坪标高至室外设计标高的土石方工程量。</w:t>
      </w:r>
    </w:p>
    <w:p w14:paraId="42AE2BDE">
      <w:pPr>
        <w:pStyle w:val="5"/>
      </w:pPr>
      <w:r>
        <w:rPr>
          <w:rFonts w:hint="eastAsia"/>
          <w:b/>
          <w:bCs/>
        </w:rPr>
        <w:t>4.2.</w:t>
      </w:r>
      <w:r>
        <w:rPr>
          <w:b/>
          <w:bCs/>
        </w:rPr>
        <w:t>2</w:t>
      </w:r>
      <w:r>
        <w:rPr>
          <w:rFonts w:hint="eastAsia"/>
          <w:b/>
          <w:bCs/>
        </w:rPr>
        <w:t xml:space="preserve">  </w:t>
      </w:r>
      <w:r>
        <w:t>土建工程</w:t>
      </w:r>
    </w:p>
    <w:p w14:paraId="5B5DCF83">
      <w:pPr>
        <w:ind w:firstLine="480" w:firstLineChars="200"/>
        <w:rPr>
          <w:rFonts w:ascii="Times New Roman" w:hAnsi="Times New Roman" w:cs="Times New Roman"/>
        </w:rPr>
      </w:pPr>
      <w:r>
        <w:rPr>
          <w:rFonts w:ascii="Times New Roman" w:hAnsi="Times New Roman" w:cs="Times New Roman"/>
        </w:rPr>
        <w:t>土建工程</w:t>
      </w:r>
      <w:r>
        <w:rPr>
          <w:rFonts w:hint="eastAsia" w:cs="Times New Roman"/>
        </w:rPr>
        <w:t>应</w:t>
      </w:r>
      <w:r>
        <w:rPr>
          <w:rFonts w:ascii="Times New Roman" w:hAnsi="Times New Roman" w:cs="Times New Roman"/>
        </w:rPr>
        <w:t>根据方案设计</w:t>
      </w:r>
      <w:r>
        <w:rPr>
          <w:rFonts w:hint="eastAsia" w:ascii="Times New Roman" w:hAnsi="Times New Roman" w:cs="Times New Roman"/>
          <w:lang w:eastAsia="zh"/>
        </w:rPr>
        <w:t>文件及相关规定</w:t>
      </w:r>
      <w:r>
        <w:rPr>
          <w:rFonts w:ascii="Times New Roman" w:hAnsi="Times New Roman" w:cs="Times New Roman"/>
        </w:rPr>
        <w:t>计算工程量，地上土建工程按地上部分建筑面积计算工程量，地下土建工程按地下部分建筑面积计算工程量。</w:t>
      </w:r>
    </w:p>
    <w:p w14:paraId="3E6D6345">
      <w:pPr>
        <w:pStyle w:val="5"/>
      </w:pPr>
      <w:r>
        <w:rPr>
          <w:rFonts w:hint="eastAsia"/>
          <w:b/>
          <w:bCs/>
        </w:rPr>
        <w:t>4.2.</w:t>
      </w:r>
      <w:r>
        <w:rPr>
          <w:b/>
          <w:bCs/>
        </w:rPr>
        <w:t>3</w:t>
      </w:r>
      <w:r>
        <w:rPr>
          <w:rFonts w:hint="eastAsia"/>
          <w:b/>
          <w:bCs/>
        </w:rPr>
        <w:t xml:space="preserve"> </w:t>
      </w:r>
      <w:r>
        <w:rPr>
          <w:rFonts w:hint="eastAsia"/>
        </w:rPr>
        <w:t xml:space="preserve"> </w:t>
      </w:r>
      <w:r>
        <w:t>装饰工程</w:t>
      </w:r>
    </w:p>
    <w:p w14:paraId="54F3FC99">
      <w:pPr>
        <w:ind w:firstLine="480" w:firstLineChars="200"/>
        <w:rPr>
          <w:rFonts w:ascii="Times New Roman" w:hAnsi="Times New Roman" w:cs="Times New Roman"/>
          <w:bCs/>
        </w:rPr>
      </w:pPr>
      <w:r>
        <w:rPr>
          <w:rFonts w:ascii="Times New Roman" w:hAnsi="Times New Roman" w:cs="Times New Roman"/>
        </w:rPr>
        <w:t>外立面装饰工程</w:t>
      </w:r>
      <w:r>
        <w:rPr>
          <w:rFonts w:hint="eastAsia" w:cs="Times New Roman"/>
        </w:rPr>
        <w:t>应</w:t>
      </w:r>
      <w:r>
        <w:rPr>
          <w:rFonts w:ascii="Times New Roman" w:hAnsi="Times New Roman" w:cs="Times New Roman"/>
        </w:rPr>
        <w:t>根据</w:t>
      </w:r>
      <w:r>
        <w:rPr>
          <w:rFonts w:ascii="Times New Roman" w:hAnsi="Times New Roman" w:cs="Times New Roman"/>
          <w:bCs/>
        </w:rPr>
        <w:t>方案设计</w:t>
      </w:r>
      <w:r>
        <w:rPr>
          <w:rFonts w:hint="eastAsia" w:ascii="Times New Roman" w:hAnsi="Times New Roman" w:cs="Times New Roman"/>
          <w:bCs/>
          <w:lang w:eastAsia="zh"/>
        </w:rPr>
        <w:t>文件</w:t>
      </w:r>
      <w:r>
        <w:rPr>
          <w:rFonts w:ascii="Times New Roman" w:hAnsi="Times New Roman" w:cs="Times New Roman"/>
        </w:rPr>
        <w:t>及相关规定以建筑外立面面积计算工程量；地下</w:t>
      </w:r>
      <w:r>
        <w:rPr>
          <w:rFonts w:hint="eastAsia" w:cs="Times New Roman"/>
        </w:rPr>
        <w:t>室室内</w:t>
      </w:r>
      <w:r>
        <w:rPr>
          <w:rFonts w:ascii="Times New Roman" w:hAnsi="Times New Roman" w:cs="Times New Roman"/>
        </w:rPr>
        <w:t>装饰工程根据</w:t>
      </w:r>
      <w:r>
        <w:rPr>
          <w:rFonts w:ascii="Times New Roman" w:hAnsi="Times New Roman" w:cs="Times New Roman"/>
          <w:bCs/>
        </w:rPr>
        <w:t>方案设计</w:t>
      </w:r>
      <w:r>
        <w:rPr>
          <w:rFonts w:hint="eastAsia" w:ascii="Times New Roman" w:hAnsi="Times New Roman" w:cs="Times New Roman"/>
          <w:bCs/>
          <w:lang w:eastAsia="zh"/>
        </w:rPr>
        <w:t>文件</w:t>
      </w:r>
      <w:r>
        <w:rPr>
          <w:rFonts w:ascii="Times New Roman" w:hAnsi="Times New Roman" w:cs="Times New Roman"/>
        </w:rPr>
        <w:t>及相关规定</w:t>
      </w:r>
      <w:r>
        <w:rPr>
          <w:rFonts w:ascii="Times New Roman" w:hAnsi="Times New Roman" w:cs="Times New Roman"/>
          <w:bCs/>
        </w:rPr>
        <w:t>以</w:t>
      </w:r>
      <w:r>
        <w:rPr>
          <w:rFonts w:ascii="Times New Roman" w:hAnsi="Times New Roman" w:cs="Times New Roman"/>
        </w:rPr>
        <w:t>地下部分各功能用房建筑面积计算工程量；地上部分</w:t>
      </w:r>
      <w:r>
        <w:rPr>
          <w:rFonts w:hint="eastAsia" w:cs="Times New Roman"/>
        </w:rPr>
        <w:t>室内</w:t>
      </w:r>
      <w:r>
        <w:rPr>
          <w:rFonts w:ascii="Times New Roman" w:hAnsi="Times New Roman" w:cs="Times New Roman"/>
        </w:rPr>
        <w:t>装饰工程根据</w:t>
      </w:r>
      <w:r>
        <w:rPr>
          <w:rFonts w:ascii="Times New Roman" w:hAnsi="Times New Roman" w:cs="Times New Roman"/>
          <w:bCs/>
        </w:rPr>
        <w:t>方案设计</w:t>
      </w:r>
      <w:r>
        <w:rPr>
          <w:rFonts w:hint="eastAsia" w:ascii="Times New Roman" w:hAnsi="Times New Roman" w:cs="Times New Roman"/>
          <w:bCs/>
          <w:lang w:eastAsia="zh"/>
        </w:rPr>
        <w:t>文件</w:t>
      </w:r>
      <w:r>
        <w:rPr>
          <w:rFonts w:ascii="Times New Roman" w:hAnsi="Times New Roman" w:cs="Times New Roman"/>
        </w:rPr>
        <w:t>及相关规定</w:t>
      </w:r>
      <w:r>
        <w:rPr>
          <w:rFonts w:ascii="Times New Roman" w:hAnsi="Times New Roman" w:cs="Times New Roman"/>
          <w:bCs/>
        </w:rPr>
        <w:t>以</w:t>
      </w:r>
      <w:r>
        <w:rPr>
          <w:rFonts w:ascii="Times New Roman" w:hAnsi="Times New Roman" w:cs="Times New Roman"/>
        </w:rPr>
        <w:t>地上部分各功能用房建筑面积计算工程量。</w:t>
      </w:r>
      <w:r>
        <w:rPr>
          <w:rFonts w:ascii="Times New Roman" w:hAnsi="Times New Roman" w:cs="Times New Roman"/>
          <w:bCs/>
        </w:rPr>
        <w:t>因方案设计</w:t>
      </w:r>
      <w:r>
        <w:rPr>
          <w:rFonts w:hint="eastAsia" w:ascii="Times New Roman" w:hAnsi="Times New Roman" w:cs="Times New Roman"/>
          <w:bCs/>
          <w:lang w:eastAsia="zh"/>
        </w:rPr>
        <w:t>文件</w:t>
      </w:r>
      <w:r>
        <w:rPr>
          <w:rFonts w:ascii="Times New Roman" w:hAnsi="Times New Roman" w:cs="Times New Roman"/>
          <w:bCs/>
        </w:rPr>
        <w:t>深度原因图纸中</w:t>
      </w:r>
      <w:r>
        <w:rPr>
          <w:rFonts w:hint="eastAsia" w:ascii="Times New Roman" w:hAnsi="Times New Roman" w:cs="Times New Roman"/>
          <w:bCs/>
          <w:lang w:eastAsia="zh"/>
        </w:rPr>
        <w:t>未体现</w:t>
      </w:r>
      <w:r>
        <w:rPr>
          <w:rFonts w:ascii="Times New Roman" w:hAnsi="Times New Roman" w:cs="Times New Roman"/>
          <w:bCs/>
        </w:rPr>
        <w:t>的内容，可根据项目实际情况参考类似项目</w:t>
      </w:r>
      <w:r>
        <w:rPr>
          <w:rFonts w:hint="eastAsia" w:ascii="Times New Roman" w:hAnsi="Times New Roman" w:cs="Times New Roman"/>
          <w:bCs/>
          <w:lang w:eastAsia="zh"/>
        </w:rPr>
        <w:t>造价</w:t>
      </w:r>
      <w:r>
        <w:rPr>
          <w:rFonts w:ascii="Times New Roman" w:hAnsi="Times New Roman" w:cs="Times New Roman"/>
          <w:bCs/>
        </w:rPr>
        <w:t>指标进行计算并加以说明。</w:t>
      </w:r>
    </w:p>
    <w:p w14:paraId="49103A3E">
      <w:pPr>
        <w:pStyle w:val="5"/>
      </w:pPr>
      <w:r>
        <w:rPr>
          <w:rFonts w:hint="eastAsia"/>
          <w:b/>
          <w:bCs/>
        </w:rPr>
        <w:t>4.2.</w:t>
      </w:r>
      <w:r>
        <w:rPr>
          <w:b/>
          <w:bCs/>
        </w:rPr>
        <w:t>4</w:t>
      </w:r>
      <w:r>
        <w:rPr>
          <w:rFonts w:hint="eastAsia"/>
        </w:rPr>
        <w:t xml:space="preserve">  </w:t>
      </w:r>
      <w:r>
        <w:t>机电安装工程</w:t>
      </w:r>
    </w:p>
    <w:p w14:paraId="5E45E788">
      <w:pPr>
        <w:ind w:firstLine="480" w:firstLineChars="200"/>
        <w:rPr>
          <w:rFonts w:cs="Times New Roman"/>
          <w:lang w:val="zh-CN"/>
        </w:rPr>
      </w:pPr>
      <w:r>
        <w:rPr>
          <w:rFonts w:cs="Times New Roman"/>
        </w:rPr>
        <w:t>机电安装工程</w:t>
      </w:r>
      <w:r>
        <w:rPr>
          <w:rFonts w:hint="eastAsia" w:cs="Times New Roman"/>
        </w:rPr>
        <w:t>应</w:t>
      </w:r>
      <w:r>
        <w:rPr>
          <w:rFonts w:cs="Times New Roman"/>
        </w:rPr>
        <w:t>根据方案设计</w:t>
      </w:r>
      <w:r>
        <w:rPr>
          <w:rFonts w:hint="eastAsia" w:cs="Times New Roman"/>
          <w:lang w:eastAsia="zh"/>
        </w:rPr>
        <w:t>文件</w:t>
      </w:r>
      <w:r>
        <w:rPr>
          <w:rFonts w:ascii="Times New Roman" w:hAnsi="Times New Roman" w:cs="Times New Roman"/>
        </w:rPr>
        <w:t>及相关规定</w:t>
      </w:r>
      <w:r>
        <w:rPr>
          <w:rFonts w:hint="eastAsia" w:cs="Times New Roman"/>
          <w:lang w:eastAsia="zh"/>
        </w:rPr>
        <w:t>计算工程量，</w:t>
      </w:r>
      <w:r>
        <w:rPr>
          <w:rFonts w:ascii="Times New Roman" w:hAnsi="Times New Roman" w:cs="Times New Roman"/>
          <w:bCs/>
        </w:rPr>
        <w:t>可根据项目实际情况参考类似项目</w:t>
      </w:r>
      <w:r>
        <w:rPr>
          <w:rFonts w:hint="eastAsia" w:ascii="Times New Roman" w:hAnsi="Times New Roman" w:cs="Times New Roman"/>
          <w:bCs/>
          <w:lang w:eastAsia="zh"/>
        </w:rPr>
        <w:t>造价</w:t>
      </w:r>
      <w:r>
        <w:rPr>
          <w:rFonts w:ascii="Times New Roman" w:hAnsi="Times New Roman" w:cs="Times New Roman"/>
          <w:bCs/>
        </w:rPr>
        <w:t>指标进行计算并加以说明。</w:t>
      </w:r>
    </w:p>
    <w:p w14:paraId="5041AAE0">
      <w:pPr>
        <w:pStyle w:val="5"/>
      </w:pPr>
      <w:r>
        <w:rPr>
          <w:rFonts w:hint="eastAsia"/>
          <w:b/>
          <w:bCs/>
        </w:rPr>
        <w:t>4.2.</w:t>
      </w:r>
      <w:r>
        <w:rPr>
          <w:b/>
          <w:bCs/>
        </w:rPr>
        <w:t>5</w:t>
      </w:r>
      <w:r>
        <w:rPr>
          <w:rFonts w:hint="eastAsia"/>
          <w:b/>
          <w:bCs/>
        </w:rPr>
        <w:t xml:space="preserve"> </w:t>
      </w:r>
      <w:r>
        <w:rPr>
          <w:rFonts w:hint="eastAsia"/>
        </w:rPr>
        <w:t xml:space="preserve"> </w:t>
      </w:r>
      <w:r>
        <w:t>总</w:t>
      </w:r>
      <w:r>
        <w:rPr>
          <w:rFonts w:hint="eastAsia"/>
        </w:rPr>
        <w:t>平面</w:t>
      </w:r>
      <w:r>
        <w:t>图工程</w:t>
      </w:r>
    </w:p>
    <w:p w14:paraId="676CD870">
      <w:pPr>
        <w:ind w:firstLine="480" w:firstLineChars="200"/>
      </w:pPr>
      <w:r>
        <w:rPr>
          <w:rFonts w:ascii="Times New Roman" w:hAnsi="Times New Roman" w:cs="Times New Roman"/>
        </w:rPr>
        <w:t>总</w:t>
      </w:r>
      <w:r>
        <w:rPr>
          <w:rFonts w:hint="eastAsia" w:ascii="Times New Roman" w:hAnsi="Times New Roman" w:cs="Times New Roman"/>
        </w:rPr>
        <w:t>平面</w:t>
      </w:r>
      <w:r>
        <w:rPr>
          <w:rFonts w:ascii="Times New Roman" w:hAnsi="Times New Roman" w:cs="Times New Roman"/>
        </w:rPr>
        <w:t>图工程根据</w:t>
      </w:r>
      <w:r>
        <w:rPr>
          <w:rFonts w:cs="Times New Roman"/>
        </w:rPr>
        <w:t>方案设计</w:t>
      </w:r>
      <w:r>
        <w:rPr>
          <w:rFonts w:hint="eastAsia" w:cs="Times New Roman"/>
          <w:lang w:eastAsia="zh"/>
        </w:rPr>
        <w:t>文件</w:t>
      </w:r>
      <w:r>
        <w:rPr>
          <w:rFonts w:ascii="Times New Roman" w:hAnsi="Times New Roman" w:cs="Times New Roman"/>
        </w:rPr>
        <w:t>及相关规定计算工程量；总图工程因方案设计</w:t>
      </w:r>
      <w:r>
        <w:rPr>
          <w:rFonts w:hint="eastAsia" w:ascii="Times New Roman" w:hAnsi="Times New Roman" w:cs="Times New Roman"/>
          <w:lang w:eastAsia="zh"/>
        </w:rPr>
        <w:t>文件</w:t>
      </w:r>
      <w:r>
        <w:rPr>
          <w:rFonts w:ascii="Times New Roman" w:hAnsi="Times New Roman" w:cs="Times New Roman"/>
        </w:rPr>
        <w:t>深度原因未</w:t>
      </w:r>
      <w:r>
        <w:rPr>
          <w:rFonts w:hint="eastAsia" w:ascii="Times New Roman" w:hAnsi="Times New Roman" w:cs="Times New Roman"/>
          <w:lang w:eastAsia="zh"/>
        </w:rPr>
        <w:t>体现</w:t>
      </w:r>
      <w:r>
        <w:rPr>
          <w:rFonts w:ascii="Times New Roman" w:hAnsi="Times New Roman" w:cs="Times New Roman"/>
        </w:rPr>
        <w:t>的内容，可根据项目实际情况参考类似项目</w:t>
      </w:r>
      <w:r>
        <w:rPr>
          <w:rFonts w:hint="eastAsia" w:ascii="Times New Roman" w:hAnsi="Times New Roman" w:cs="Times New Roman"/>
          <w:lang w:eastAsia="zh"/>
        </w:rPr>
        <w:t>造价</w:t>
      </w:r>
      <w:r>
        <w:rPr>
          <w:rFonts w:ascii="Times New Roman" w:hAnsi="Times New Roman" w:cs="Times New Roman"/>
        </w:rPr>
        <w:t>指标进行计算并加以说明。</w:t>
      </w:r>
    </w:p>
    <w:p w14:paraId="38231203">
      <w:pPr>
        <w:pStyle w:val="5"/>
      </w:pPr>
      <w:r>
        <w:rPr>
          <w:rFonts w:hint="eastAsia"/>
          <w:b/>
          <w:bCs/>
        </w:rPr>
        <w:t>4.2.</w:t>
      </w:r>
      <w:r>
        <w:rPr>
          <w:b/>
          <w:bCs/>
        </w:rPr>
        <w:t>6</w:t>
      </w:r>
      <w:r>
        <w:rPr>
          <w:rFonts w:hint="eastAsia"/>
          <w:b/>
          <w:bCs/>
        </w:rPr>
        <w:t xml:space="preserve"> </w:t>
      </w:r>
      <w:r>
        <w:rPr>
          <w:rFonts w:hint="eastAsia"/>
        </w:rPr>
        <w:t xml:space="preserve"> </w:t>
      </w:r>
      <w:r>
        <w:t>专项工程</w:t>
      </w:r>
    </w:p>
    <w:p w14:paraId="567C6C0F">
      <w:pPr>
        <w:ind w:firstLine="480" w:firstLineChars="200"/>
        <w:rPr>
          <w:rFonts w:eastAsia="楷体"/>
        </w:rPr>
      </w:pPr>
      <w:r>
        <w:t>专项工程工根据</w:t>
      </w:r>
      <w:r>
        <w:rPr>
          <w:rFonts w:cs="Times New Roman"/>
        </w:rPr>
        <w:t>方案设计</w:t>
      </w:r>
      <w:r>
        <w:rPr>
          <w:rFonts w:hint="eastAsia" w:cs="Times New Roman"/>
          <w:lang w:eastAsia="zh"/>
        </w:rPr>
        <w:t>文件</w:t>
      </w:r>
      <w:r>
        <w:t>及相关规定计算工程量；专项工程因方案设计深度原因未</w:t>
      </w:r>
      <w:r>
        <w:rPr>
          <w:rFonts w:hint="eastAsia"/>
          <w:lang w:eastAsia="zh"/>
        </w:rPr>
        <w:t>体现</w:t>
      </w:r>
      <w:r>
        <w:t>的内容，可根据项目实际情况参考类似项目</w:t>
      </w:r>
      <w:r>
        <w:rPr>
          <w:rFonts w:hint="eastAsia"/>
          <w:lang w:eastAsia="zh"/>
        </w:rPr>
        <w:t>造价</w:t>
      </w:r>
      <w:r>
        <w:t>指标进行计算并加以说明。</w:t>
      </w:r>
    </w:p>
    <w:p w14:paraId="6C193F58">
      <w:pPr>
        <w:pStyle w:val="5"/>
      </w:pPr>
      <w:r>
        <w:rPr>
          <w:rFonts w:hint="eastAsia"/>
          <w:b/>
          <w:bCs/>
        </w:rPr>
        <w:t xml:space="preserve">4.2.7  </w:t>
      </w:r>
      <w:r>
        <w:rPr>
          <w:rFonts w:hint="eastAsia"/>
        </w:rPr>
        <w:t>外部配套工程</w:t>
      </w:r>
    </w:p>
    <w:p w14:paraId="1E040E54">
      <w:pPr>
        <w:ind w:firstLine="480" w:firstLineChars="200"/>
        <w:rPr>
          <w:rFonts w:ascii="Times New Roman" w:hAnsi="Times New Roman" w:cs="Times New Roman"/>
        </w:rPr>
      </w:pPr>
      <w:r>
        <w:rPr>
          <w:rFonts w:hint="eastAsia" w:cs="Times New Roman"/>
        </w:rPr>
        <w:t>外部配套工程</w:t>
      </w:r>
      <w:r>
        <w:rPr>
          <w:rFonts w:ascii="Times New Roman" w:hAnsi="Times New Roman" w:cs="Times New Roman"/>
        </w:rPr>
        <w:t>根据</w:t>
      </w:r>
      <w:r>
        <w:rPr>
          <w:rFonts w:cs="Times New Roman"/>
        </w:rPr>
        <w:t>方案设计</w:t>
      </w:r>
      <w:r>
        <w:rPr>
          <w:rFonts w:hint="eastAsia" w:cs="Times New Roman"/>
          <w:lang w:eastAsia="zh"/>
        </w:rPr>
        <w:t>文件</w:t>
      </w:r>
      <w:r>
        <w:rPr>
          <w:rFonts w:ascii="Times New Roman" w:hAnsi="Times New Roman" w:cs="Times New Roman"/>
        </w:rPr>
        <w:t>及相关规定计算工程量；</w:t>
      </w:r>
      <w:r>
        <w:rPr>
          <w:rFonts w:hint="eastAsia" w:cs="Times New Roman"/>
        </w:rPr>
        <w:t>外部配套</w:t>
      </w:r>
      <w:r>
        <w:rPr>
          <w:rFonts w:ascii="Times New Roman" w:hAnsi="Times New Roman" w:cs="Times New Roman"/>
        </w:rPr>
        <w:t>工程因方案设计深度原因未</w:t>
      </w:r>
      <w:r>
        <w:rPr>
          <w:rFonts w:hint="eastAsia" w:ascii="Times New Roman" w:hAnsi="Times New Roman" w:cs="Times New Roman"/>
          <w:lang w:eastAsia="zh"/>
        </w:rPr>
        <w:t>体现</w:t>
      </w:r>
      <w:r>
        <w:rPr>
          <w:rFonts w:ascii="Times New Roman" w:hAnsi="Times New Roman" w:cs="Times New Roman"/>
        </w:rPr>
        <w:t>的内容，可根据项目实际情况参考类似项目</w:t>
      </w:r>
      <w:r>
        <w:rPr>
          <w:rFonts w:hint="eastAsia" w:ascii="Times New Roman" w:hAnsi="Times New Roman" w:cs="Times New Roman"/>
          <w:lang w:eastAsia="zh"/>
        </w:rPr>
        <w:t>造价</w:t>
      </w:r>
      <w:r>
        <w:rPr>
          <w:rFonts w:ascii="Times New Roman" w:hAnsi="Times New Roman" w:cs="Times New Roman"/>
        </w:rPr>
        <w:t>指标进行计算并加以说明</w:t>
      </w:r>
      <w:r>
        <w:rPr>
          <w:rFonts w:hint="eastAsia" w:ascii="Times New Roman" w:hAnsi="Times New Roman" w:cs="Times New Roman"/>
        </w:rPr>
        <w:t>，亦可</w:t>
      </w:r>
      <w:r>
        <w:rPr>
          <w:rFonts w:hint="eastAsia"/>
        </w:rPr>
        <w:t>根据项目具体情况，计入工程费费用或者工程建设其他费用中。</w:t>
      </w:r>
    </w:p>
    <w:p w14:paraId="40CF0368">
      <w:pPr>
        <w:widowControl/>
        <w:ind w:firstLine="480" w:firstLineChars="200"/>
        <w:jc w:val="left"/>
        <w:rPr>
          <w:rFonts w:ascii="楷体" w:hAnsi="楷体" w:eastAsia="楷体" w:cs="Times New Roman"/>
          <w:u w:val="single"/>
        </w:rPr>
      </w:pPr>
    </w:p>
    <w:p w14:paraId="66820598">
      <w:pPr>
        <w:widowControl/>
        <w:ind w:firstLine="480" w:firstLineChars="200"/>
        <w:jc w:val="left"/>
        <w:rPr>
          <w:rFonts w:ascii="楷体" w:hAnsi="楷体" w:eastAsia="楷体" w:cs="Times New Roman"/>
          <w:u w:val="single"/>
        </w:rPr>
      </w:pPr>
      <w:r>
        <w:rPr>
          <w:rFonts w:hint="eastAsia" w:ascii="楷体" w:hAnsi="楷体" w:eastAsia="楷体" w:cs="Times New Roman"/>
          <w:u w:val="single"/>
        </w:rPr>
        <w:br w:type="page"/>
      </w:r>
    </w:p>
    <w:p w14:paraId="6FA15E97">
      <w:pPr>
        <w:pStyle w:val="3"/>
      </w:pPr>
      <w:bookmarkStart w:id="160" w:name="_Toc3256"/>
      <w:bookmarkStart w:id="161" w:name="_Toc16679"/>
      <w:r>
        <w:rPr>
          <w:rFonts w:hint="eastAsia"/>
        </w:rPr>
        <w:t>5 投资估算总投资组成与计算方法</w:t>
      </w:r>
      <w:bookmarkEnd w:id="137"/>
      <w:bookmarkEnd w:id="160"/>
      <w:bookmarkEnd w:id="161"/>
    </w:p>
    <w:p w14:paraId="42B9F863">
      <w:pPr>
        <w:pStyle w:val="4"/>
      </w:pPr>
      <w:bookmarkStart w:id="162" w:name="_Toc19332"/>
      <w:bookmarkStart w:id="163" w:name="_Toc18849"/>
      <w:bookmarkStart w:id="164" w:name="_Toc26548"/>
      <w:r>
        <w:rPr>
          <w:rFonts w:hint="eastAsia"/>
          <w:b/>
          <w:bCs/>
        </w:rPr>
        <w:t>5.1</w:t>
      </w:r>
      <w:r>
        <w:rPr>
          <w:rFonts w:hint="eastAsia"/>
        </w:rPr>
        <w:t xml:space="preserve">  投资</w:t>
      </w:r>
      <w:r>
        <w:t>估算</w:t>
      </w:r>
      <w:r>
        <w:rPr>
          <w:rFonts w:hint="eastAsia"/>
        </w:rPr>
        <w:t>总投资</w:t>
      </w:r>
      <w:r>
        <w:t>组成</w:t>
      </w:r>
      <w:bookmarkEnd w:id="138"/>
      <w:bookmarkEnd w:id="139"/>
      <w:bookmarkEnd w:id="140"/>
      <w:bookmarkEnd w:id="141"/>
      <w:bookmarkEnd w:id="142"/>
      <w:bookmarkEnd w:id="143"/>
      <w:bookmarkEnd w:id="144"/>
      <w:bookmarkEnd w:id="145"/>
      <w:bookmarkEnd w:id="162"/>
      <w:bookmarkEnd w:id="163"/>
      <w:bookmarkEnd w:id="164"/>
    </w:p>
    <w:p w14:paraId="67613D3E">
      <w:pPr>
        <w:pStyle w:val="5"/>
      </w:pPr>
      <w:r>
        <w:rPr>
          <w:rFonts w:hint="eastAsia"/>
          <w:b/>
          <w:bCs/>
        </w:rPr>
        <w:t>5</w:t>
      </w:r>
      <w:r>
        <w:rPr>
          <w:b/>
          <w:bCs/>
        </w:rPr>
        <w:t>.1.1</w:t>
      </w:r>
      <w:r>
        <w:rPr>
          <w:rFonts w:hint="eastAsia"/>
        </w:rPr>
        <w:t xml:space="preserve">  </w:t>
      </w:r>
      <w:r>
        <w:t>建设项目总投资包括建设投资、</w:t>
      </w:r>
      <w:r>
        <w:rPr>
          <w:rFonts w:hint="eastAsia"/>
        </w:rPr>
        <w:t>建设期融资费用</w:t>
      </w:r>
      <w:r>
        <w:t>和</w:t>
      </w:r>
      <w:r>
        <w:rPr>
          <w:rFonts w:hint="eastAsia"/>
        </w:rPr>
        <w:t>铺底</w:t>
      </w:r>
      <w:r>
        <w:t>流动资金。建设</w:t>
      </w:r>
      <w:r>
        <w:rPr>
          <w:rFonts w:hint="eastAsia"/>
        </w:rPr>
        <w:t>项目总投资构成的具体构成如图5.1.1所示。</w:t>
      </w:r>
    </w:p>
    <w:p w14:paraId="2B9F5D8F">
      <w:pPr>
        <w:jc w:val="center"/>
      </w:pPr>
      <w:r>
        <mc:AlternateContent>
          <mc:Choice Requires="wpc">
            <w:drawing>
              <wp:inline distT="0" distB="0" distL="114300" distR="114300">
                <wp:extent cx="5604510" cy="3346450"/>
                <wp:effectExtent l="0" t="0" r="3810" b="0"/>
                <wp:docPr id="3" name="画布 3"/>
                <wp:cNvGraphicFramePr/>
                <a:graphic xmlns:a="http://schemas.openxmlformats.org/drawingml/2006/main">
                  <a:graphicData uri="http://schemas.microsoft.com/office/word/2010/wordprocessingCanvas">
                    <wpc:wpc>
                      <wpc:bg/>
                      <wpc:whole/>
                      <wps:wsp>
                        <wps:cNvPr id="7" name="直接连接符 9"/>
                        <wps:cNvCnPr/>
                        <wps:spPr>
                          <a:xfrm flipV="1">
                            <a:off x="1243330" y="2306320"/>
                            <a:ext cx="448310" cy="5715"/>
                          </a:xfrm>
                          <a:prstGeom prst="line">
                            <a:avLst/>
                          </a:prstGeom>
                        </wps:spPr>
                        <wps:style>
                          <a:lnRef idx="1">
                            <a:schemeClr val="dk1"/>
                          </a:lnRef>
                          <a:fillRef idx="0">
                            <a:schemeClr val="dk1"/>
                          </a:fillRef>
                          <a:effectRef idx="0">
                            <a:schemeClr val="dk1"/>
                          </a:effectRef>
                          <a:fontRef idx="minor">
                            <a:schemeClr val="tx1"/>
                          </a:fontRef>
                        </wps:style>
                        <wps:bodyPr/>
                      </wps:wsp>
                      <wps:wsp>
                        <wps:cNvPr id="8" name="文本框 10"/>
                        <wps:cNvSpPr txBox="1"/>
                        <wps:spPr>
                          <a:xfrm>
                            <a:off x="0" y="2106930"/>
                            <a:ext cx="1271905" cy="34544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736E0089">
                              <w:r>
                                <w:rPr>
                                  <w:rFonts w:hint="eastAsia"/>
                                </w:rPr>
                                <w:t>建设项目总投资</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直接连接符 11"/>
                        <wps:cNvCnPr/>
                        <wps:spPr>
                          <a:xfrm>
                            <a:off x="1471930" y="1395095"/>
                            <a:ext cx="0" cy="1624965"/>
                          </a:xfrm>
                          <a:prstGeom prst="line">
                            <a:avLst/>
                          </a:prstGeom>
                        </wps:spPr>
                        <wps:style>
                          <a:lnRef idx="1">
                            <a:schemeClr val="dk1"/>
                          </a:lnRef>
                          <a:fillRef idx="0">
                            <a:schemeClr val="dk1"/>
                          </a:fillRef>
                          <a:effectRef idx="0">
                            <a:schemeClr val="dk1"/>
                          </a:effectRef>
                          <a:fontRef idx="minor">
                            <a:schemeClr val="tx1"/>
                          </a:fontRef>
                        </wps:style>
                        <wps:bodyPr/>
                      </wps:wsp>
                      <wps:wsp>
                        <wps:cNvPr id="11" name="直接连接符 14"/>
                        <wps:cNvCnPr/>
                        <wps:spPr>
                          <a:xfrm flipV="1">
                            <a:off x="1471295" y="1390650"/>
                            <a:ext cx="247015" cy="635"/>
                          </a:xfrm>
                          <a:prstGeom prst="line">
                            <a:avLst/>
                          </a:prstGeom>
                        </wps:spPr>
                        <wps:style>
                          <a:lnRef idx="1">
                            <a:schemeClr val="dk1"/>
                          </a:lnRef>
                          <a:fillRef idx="0">
                            <a:schemeClr val="dk1"/>
                          </a:fillRef>
                          <a:effectRef idx="0">
                            <a:schemeClr val="dk1"/>
                          </a:effectRef>
                          <a:fontRef idx="minor">
                            <a:schemeClr val="tx1"/>
                          </a:fontRef>
                        </wps:style>
                        <wps:bodyPr/>
                      </wps:wsp>
                      <wps:wsp>
                        <wps:cNvPr id="15" name="文本框 15"/>
                        <wps:cNvSpPr txBox="1"/>
                        <wps:spPr>
                          <a:xfrm>
                            <a:off x="1713230" y="1189990"/>
                            <a:ext cx="806450" cy="3810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263DDD2D">
                              <w:r>
                                <w:rPr>
                                  <w:rFonts w:hint="eastAsia"/>
                                </w:rPr>
                                <w:t>建设投资</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1700530" y="2108835"/>
                            <a:ext cx="1270635" cy="3810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687F96FA">
                              <w:r>
                                <w:rPr>
                                  <w:rFonts w:hint="eastAsia"/>
                                </w:rPr>
                                <w:t>建设期融资费用费用</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7" name="文本框 17"/>
                        <wps:cNvSpPr txBox="1"/>
                        <wps:spPr>
                          <a:xfrm>
                            <a:off x="1716405" y="2820670"/>
                            <a:ext cx="1344295" cy="3810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5148BE5E">
                              <w:r>
                                <w:rPr>
                                  <w:rFonts w:hint="eastAsia"/>
                                </w:rPr>
                                <w:t>铺底流动资金</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8" name="直接连接符 18"/>
                        <wps:cNvCnPr/>
                        <wps:spPr>
                          <a:xfrm flipV="1">
                            <a:off x="1466215" y="3018155"/>
                            <a:ext cx="241300" cy="1905"/>
                          </a:xfrm>
                          <a:prstGeom prst="line">
                            <a:avLst/>
                          </a:prstGeom>
                        </wps:spPr>
                        <wps:style>
                          <a:lnRef idx="1">
                            <a:schemeClr val="dk1"/>
                          </a:lnRef>
                          <a:fillRef idx="0">
                            <a:schemeClr val="dk1"/>
                          </a:fillRef>
                          <a:effectRef idx="0">
                            <a:schemeClr val="dk1"/>
                          </a:effectRef>
                          <a:fontRef idx="minor">
                            <a:schemeClr val="tx1"/>
                          </a:fontRef>
                        </wps:style>
                        <wps:bodyPr/>
                      </wps:wsp>
                      <wps:wsp>
                        <wps:cNvPr id="23" name="直接连接符 23"/>
                        <wps:cNvCnPr/>
                        <wps:spPr>
                          <a:xfrm flipV="1">
                            <a:off x="2501265" y="1381760"/>
                            <a:ext cx="448310" cy="5715"/>
                          </a:xfrm>
                          <a:prstGeom prst="line">
                            <a:avLst/>
                          </a:prstGeom>
                        </wps:spPr>
                        <wps:style>
                          <a:lnRef idx="1">
                            <a:schemeClr val="dk1"/>
                          </a:lnRef>
                          <a:fillRef idx="0">
                            <a:schemeClr val="dk1"/>
                          </a:fillRef>
                          <a:effectRef idx="0">
                            <a:schemeClr val="dk1"/>
                          </a:effectRef>
                          <a:fontRef idx="minor">
                            <a:schemeClr val="tx1"/>
                          </a:fontRef>
                        </wps:style>
                        <wps:bodyPr/>
                      </wps:wsp>
                      <wps:wsp>
                        <wps:cNvPr id="24" name="直接连接符 24"/>
                        <wps:cNvCnPr/>
                        <wps:spPr>
                          <a:xfrm>
                            <a:off x="2715895" y="654685"/>
                            <a:ext cx="8890" cy="1546860"/>
                          </a:xfrm>
                          <a:prstGeom prst="line">
                            <a:avLst/>
                          </a:prstGeom>
                        </wps:spPr>
                        <wps:style>
                          <a:lnRef idx="1">
                            <a:schemeClr val="dk1"/>
                          </a:lnRef>
                          <a:fillRef idx="0">
                            <a:schemeClr val="dk1"/>
                          </a:fillRef>
                          <a:effectRef idx="0">
                            <a:schemeClr val="dk1"/>
                          </a:effectRef>
                          <a:fontRef idx="minor">
                            <a:schemeClr val="tx1"/>
                          </a:fontRef>
                        </wps:style>
                        <wps:bodyPr/>
                      </wps:wsp>
                      <wps:wsp>
                        <wps:cNvPr id="25" name="直接连接符 25"/>
                        <wps:cNvCnPr/>
                        <wps:spPr>
                          <a:xfrm flipV="1">
                            <a:off x="2724785" y="649605"/>
                            <a:ext cx="247015" cy="635"/>
                          </a:xfrm>
                          <a:prstGeom prst="line">
                            <a:avLst/>
                          </a:prstGeom>
                        </wps:spPr>
                        <wps:style>
                          <a:lnRef idx="1">
                            <a:schemeClr val="dk1"/>
                          </a:lnRef>
                          <a:fillRef idx="0">
                            <a:schemeClr val="dk1"/>
                          </a:fillRef>
                          <a:effectRef idx="0">
                            <a:schemeClr val="dk1"/>
                          </a:effectRef>
                          <a:fontRef idx="minor">
                            <a:schemeClr val="tx1"/>
                          </a:fontRef>
                        </wps:style>
                        <wps:bodyPr/>
                      </wps:wsp>
                      <wps:wsp>
                        <wps:cNvPr id="26" name="直接连接符 26"/>
                        <wps:cNvCnPr/>
                        <wps:spPr>
                          <a:xfrm flipV="1">
                            <a:off x="2719705" y="2201545"/>
                            <a:ext cx="241300" cy="1905"/>
                          </a:xfrm>
                          <a:prstGeom prst="line">
                            <a:avLst/>
                          </a:prstGeom>
                        </wps:spPr>
                        <wps:style>
                          <a:lnRef idx="1">
                            <a:schemeClr val="dk1"/>
                          </a:lnRef>
                          <a:fillRef idx="0">
                            <a:schemeClr val="dk1"/>
                          </a:fillRef>
                          <a:effectRef idx="0">
                            <a:schemeClr val="dk1"/>
                          </a:effectRef>
                          <a:fontRef idx="minor">
                            <a:schemeClr val="tx1"/>
                          </a:fontRef>
                        </wps:style>
                        <wps:bodyPr/>
                      </wps:wsp>
                      <wps:wsp>
                        <wps:cNvPr id="31" name="文本框 31"/>
                        <wps:cNvSpPr txBox="1"/>
                        <wps:spPr>
                          <a:xfrm>
                            <a:off x="2947670" y="448945"/>
                            <a:ext cx="806450" cy="3810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2BE9D8A3">
                              <w:r>
                                <w:rPr>
                                  <w:rFonts w:hint="eastAsia"/>
                                </w:rPr>
                                <w:t>工程费用</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2" name="文本框 32"/>
                        <wps:cNvSpPr txBox="1"/>
                        <wps:spPr>
                          <a:xfrm>
                            <a:off x="2944495" y="1191260"/>
                            <a:ext cx="1557655" cy="38036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091486B0">
                              <w:r>
                                <w:rPr>
                                  <w:rFonts w:hint="eastAsia"/>
                                </w:rPr>
                                <w:t>工程建设其他费用</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3012440" y="1998980"/>
                            <a:ext cx="806450" cy="3810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4307557F">
                              <w:r>
                                <w:rPr>
                                  <w:rFonts w:hint="eastAsia"/>
                                </w:rPr>
                                <w:t>预备费用</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4" name="直接连接符 34"/>
                        <wps:cNvCnPr/>
                        <wps:spPr>
                          <a:xfrm flipV="1">
                            <a:off x="3754120" y="635000"/>
                            <a:ext cx="448310" cy="5715"/>
                          </a:xfrm>
                          <a:prstGeom prst="line">
                            <a:avLst/>
                          </a:prstGeom>
                        </wps:spPr>
                        <wps:style>
                          <a:lnRef idx="1">
                            <a:schemeClr val="dk1"/>
                          </a:lnRef>
                          <a:fillRef idx="0">
                            <a:schemeClr val="dk1"/>
                          </a:fillRef>
                          <a:effectRef idx="0">
                            <a:schemeClr val="dk1"/>
                          </a:effectRef>
                          <a:fontRef idx="minor">
                            <a:schemeClr val="tx1"/>
                          </a:fontRef>
                        </wps:style>
                        <wps:bodyPr/>
                      </wps:wsp>
                      <wps:wsp>
                        <wps:cNvPr id="36" name="直接连接符 36"/>
                        <wps:cNvCnPr/>
                        <wps:spPr>
                          <a:xfrm>
                            <a:off x="3959860" y="291465"/>
                            <a:ext cx="257810" cy="10160"/>
                          </a:xfrm>
                          <a:prstGeom prst="line">
                            <a:avLst/>
                          </a:prstGeom>
                        </wps:spPr>
                        <wps:style>
                          <a:lnRef idx="1">
                            <a:schemeClr val="dk1"/>
                          </a:lnRef>
                          <a:fillRef idx="0">
                            <a:schemeClr val="dk1"/>
                          </a:fillRef>
                          <a:effectRef idx="0">
                            <a:schemeClr val="dk1"/>
                          </a:effectRef>
                          <a:fontRef idx="minor">
                            <a:schemeClr val="tx1"/>
                          </a:fontRef>
                        </wps:style>
                        <wps:bodyPr/>
                      </wps:wsp>
                      <wps:wsp>
                        <wps:cNvPr id="37" name="直接连接符 37"/>
                        <wps:cNvCnPr/>
                        <wps:spPr>
                          <a:xfrm flipV="1">
                            <a:off x="3950970" y="1044575"/>
                            <a:ext cx="241300" cy="1905"/>
                          </a:xfrm>
                          <a:prstGeom prst="line">
                            <a:avLst/>
                          </a:prstGeom>
                        </wps:spPr>
                        <wps:style>
                          <a:lnRef idx="1">
                            <a:schemeClr val="dk1"/>
                          </a:lnRef>
                          <a:fillRef idx="0">
                            <a:schemeClr val="dk1"/>
                          </a:fillRef>
                          <a:effectRef idx="0">
                            <a:schemeClr val="dk1"/>
                          </a:effectRef>
                          <a:fontRef idx="minor">
                            <a:schemeClr val="tx1"/>
                          </a:fontRef>
                        </wps:style>
                        <wps:bodyPr/>
                      </wps:wsp>
                      <wps:wsp>
                        <wps:cNvPr id="38" name="直接连接符 38"/>
                        <wps:cNvCnPr/>
                        <wps:spPr>
                          <a:xfrm flipH="1">
                            <a:off x="3950970" y="295910"/>
                            <a:ext cx="10795" cy="750570"/>
                          </a:xfrm>
                          <a:prstGeom prst="line">
                            <a:avLst/>
                          </a:prstGeom>
                        </wps:spPr>
                        <wps:style>
                          <a:lnRef idx="1">
                            <a:schemeClr val="dk1"/>
                          </a:lnRef>
                          <a:fillRef idx="0">
                            <a:schemeClr val="dk1"/>
                          </a:fillRef>
                          <a:effectRef idx="0">
                            <a:schemeClr val="dk1"/>
                          </a:effectRef>
                          <a:fontRef idx="minor">
                            <a:schemeClr val="tx1"/>
                          </a:fontRef>
                        </wps:style>
                        <wps:bodyPr/>
                      </wps:wsp>
                      <wps:wsp>
                        <wps:cNvPr id="39" name="文本框 39"/>
                        <wps:cNvSpPr txBox="1"/>
                        <wps:spPr>
                          <a:xfrm>
                            <a:off x="4216400" y="95250"/>
                            <a:ext cx="1042035" cy="3810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0D3539EC">
                              <w:r>
                                <w:rPr>
                                  <w:rFonts w:hint="eastAsia"/>
                                </w:rPr>
                                <w:t>建筑工程费</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0" name="文本框 40"/>
                        <wps:cNvSpPr txBox="1"/>
                        <wps:spPr>
                          <a:xfrm>
                            <a:off x="4225290" y="444500"/>
                            <a:ext cx="1042035" cy="3810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099F7872">
                              <w:r>
                                <w:rPr>
                                  <w:rFonts w:hint="eastAsia"/>
                                </w:rPr>
                                <w:t>安装工程费</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文本框 41"/>
                        <wps:cNvSpPr txBox="1"/>
                        <wps:spPr>
                          <a:xfrm>
                            <a:off x="4216400" y="826135"/>
                            <a:ext cx="1109980" cy="3810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4BC4F402">
                              <w:r>
                                <w:rPr>
                                  <w:rFonts w:hint="eastAsia"/>
                                </w:rPr>
                                <w:t>设备购置费</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2" name="直接连接符 42"/>
                        <wps:cNvCnPr/>
                        <wps:spPr>
                          <a:xfrm flipV="1">
                            <a:off x="3794760" y="2174240"/>
                            <a:ext cx="448310" cy="5715"/>
                          </a:xfrm>
                          <a:prstGeom prst="line">
                            <a:avLst/>
                          </a:prstGeom>
                        </wps:spPr>
                        <wps:style>
                          <a:lnRef idx="1">
                            <a:schemeClr val="dk1"/>
                          </a:lnRef>
                          <a:fillRef idx="0">
                            <a:schemeClr val="dk1"/>
                          </a:fillRef>
                          <a:effectRef idx="0">
                            <a:schemeClr val="dk1"/>
                          </a:effectRef>
                          <a:fontRef idx="minor">
                            <a:schemeClr val="tx1"/>
                          </a:fontRef>
                        </wps:style>
                        <wps:bodyPr/>
                      </wps:wsp>
                      <wps:wsp>
                        <wps:cNvPr id="43" name="直接连接符 43"/>
                        <wps:cNvCnPr/>
                        <wps:spPr>
                          <a:xfrm>
                            <a:off x="4237990" y="1917065"/>
                            <a:ext cx="257810" cy="10160"/>
                          </a:xfrm>
                          <a:prstGeom prst="line">
                            <a:avLst/>
                          </a:prstGeom>
                        </wps:spPr>
                        <wps:style>
                          <a:lnRef idx="1">
                            <a:schemeClr val="dk1"/>
                          </a:lnRef>
                          <a:fillRef idx="0">
                            <a:schemeClr val="dk1"/>
                          </a:fillRef>
                          <a:effectRef idx="0">
                            <a:schemeClr val="dk1"/>
                          </a:effectRef>
                          <a:fontRef idx="minor">
                            <a:schemeClr val="tx1"/>
                          </a:fontRef>
                        </wps:style>
                        <wps:bodyPr/>
                      </wps:wsp>
                      <wps:wsp>
                        <wps:cNvPr id="44" name="直接连接符 44"/>
                        <wps:cNvCnPr/>
                        <wps:spPr>
                          <a:xfrm>
                            <a:off x="4229100" y="2488565"/>
                            <a:ext cx="278130" cy="3810"/>
                          </a:xfrm>
                          <a:prstGeom prst="line">
                            <a:avLst/>
                          </a:prstGeom>
                        </wps:spPr>
                        <wps:style>
                          <a:lnRef idx="1">
                            <a:schemeClr val="dk1"/>
                          </a:lnRef>
                          <a:fillRef idx="0">
                            <a:schemeClr val="dk1"/>
                          </a:fillRef>
                          <a:effectRef idx="0">
                            <a:schemeClr val="dk1"/>
                          </a:effectRef>
                          <a:fontRef idx="minor">
                            <a:schemeClr val="tx1"/>
                          </a:fontRef>
                        </wps:style>
                        <wps:bodyPr/>
                      </wps:wsp>
                      <wps:wsp>
                        <wps:cNvPr id="45" name="直接连接符 45"/>
                        <wps:cNvCnPr/>
                        <wps:spPr>
                          <a:xfrm>
                            <a:off x="4238625" y="1920875"/>
                            <a:ext cx="0" cy="571500"/>
                          </a:xfrm>
                          <a:prstGeom prst="line">
                            <a:avLst/>
                          </a:prstGeom>
                        </wps:spPr>
                        <wps:style>
                          <a:lnRef idx="1">
                            <a:schemeClr val="dk1"/>
                          </a:lnRef>
                          <a:fillRef idx="0">
                            <a:schemeClr val="dk1"/>
                          </a:fillRef>
                          <a:effectRef idx="0">
                            <a:schemeClr val="dk1"/>
                          </a:effectRef>
                          <a:fontRef idx="minor">
                            <a:schemeClr val="tx1"/>
                          </a:fontRef>
                        </wps:style>
                        <wps:bodyPr/>
                      </wps:wsp>
                      <wps:wsp>
                        <wps:cNvPr id="46" name="文本框 46"/>
                        <wps:cNvSpPr txBox="1"/>
                        <wps:spPr>
                          <a:xfrm>
                            <a:off x="4493895" y="1726565"/>
                            <a:ext cx="1109980" cy="3810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66D40C0D">
                              <w:r>
                                <w:rPr>
                                  <w:rFonts w:hint="eastAsia"/>
                                </w:rPr>
                                <w:t>基本预备费</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文本框 47"/>
                        <wps:cNvSpPr txBox="1"/>
                        <wps:spPr>
                          <a:xfrm>
                            <a:off x="4486910" y="2299335"/>
                            <a:ext cx="1009650" cy="3810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2AC4381B">
                              <w:r>
                                <w:rPr>
                                  <w:rFonts w:hint="eastAsia"/>
                                </w:rPr>
                                <w:t>价差预备费</w:t>
                              </w:r>
                            </w:p>
                          </w:txbxContent>
                        </wps:txbx>
                        <wps:bodyPr rot="0" spcFirstLastPara="0" vertOverflow="overflow" horzOverflow="overflow" vert="horz" wrap="square" lIns="91440" tIns="45720" rIns="91440" bIns="45720" numCol="1" spcCol="0" rtlCol="0" fromWordArt="0" anchor="t" anchorCtr="0" forceAA="0" compatLnSpc="1">
                          <a:noAutofit/>
                        </wps:bodyPr>
                      </wps:wsp>
                    </wpc:wpc>
                  </a:graphicData>
                </a:graphic>
              </wp:inline>
            </w:drawing>
          </mc:Choice>
          <mc:Fallback>
            <w:pict>
              <v:group id="_x0000_s1026" o:spid="_x0000_s1026" o:spt="203" style="height:263.5pt;width:441.3pt;" coordsize="5604510,3346450" editas="canvas" o:gfxdata="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">
                <o:lock v:ext="edit" aspectratio="f"/>
                <v:shape id="_x0000_s1026" o:spid="_x0000_s1026" style="position:absolute;left:0;top:0;height:3346450;width:5604510;" filled="f" stroked="f" coordsize="21600,21600" o:gfxdata="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">
                  <v:fill on="f" focussize="0,0"/>
                  <v:stroke on="f"/>
                  <v:imagedata o:title=""/>
                  <o:lock v:ext="edit" aspectratio="f"/>
                </v:shape>
                <v:line id="直接连接符 9" o:spid="_x0000_s1026" o:spt="20" style="position:absolute;left:1243330;top:2306320;flip:y;height:5715;width:448310;" filled="f" stroked="t" coordsize="21600,21600" o:gfxdata="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pl49QdUAAAAFAQAADwAAAAAAAAABACAAAAAiAAAAZHJzL2Rvd25yZXYueG1sUEsB&#10;AhQAFAAAAAgAh07iQIEObif4AQAAyQMAAA4AAAAAAAAAAQAgAAAAJAEAAGRycy9lMm9Eb2MueG1s&#10;UEsFBgAAAAAGAAYAWQEAAI4FAAAAAA==&#10;">
                  <v:fill on="f" focussize="0,0"/>
                  <v:stroke weight="0.5pt" color="#000000 [3200]" miterlimit="8" joinstyle="miter"/>
                  <v:imagedata o:title=""/>
                  <o:lock v:ext="edit" aspectratio="f"/>
                </v:line>
                <v:shape id="文本框 10" o:spid="_x0000_s1026" o:spt="202" type="#_x0000_t202" style="position:absolute;left:0;top:2106930;height:345440;width:1271905;" fillcolor="#FFFFFF [3201]" filled="t" stroked="f" coordsize="21600,21600" o:gfxdata="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y9kaQ0gAAAAUBAAAP&#10;AAAAAAAAAAEAIAAAACIAAABkcnMvZG93bnJldi54bWxQSwECFAAUAAAACACHTuJAPJcsDlcCAACW&#10;BAAADgAAAAAAAAABACAAAAAhAQAAZHJzL2Uyb0RvYy54bWxQSwUGAAAAAAYABgBZAQAA6gUAAAAA&#10;">
                  <v:fill on="t" focussize="0,0"/>
                  <v:stroke on="f" weight="0.5pt"/>
                  <v:imagedata o:title=""/>
                  <o:lock v:ext="edit" aspectratio="f"/>
                  <v:textbox>
                    <w:txbxContent>
                      <w:p w14:paraId="736E0089">
                        <w:r>
                          <w:rPr>
                            <w:rFonts w:hint="eastAsia"/>
                          </w:rPr>
                          <w:t>建设项目总投资</w:t>
                        </w:r>
                      </w:p>
                    </w:txbxContent>
                  </v:textbox>
                </v:shape>
                <v:line id="直接连接符 11" o:spid="_x0000_s1026" o:spt="20" style="position:absolute;left:1471930;top:1395095;height:1624965;width:0;" filled="f" stroked="t" coordsize="21600,21600" o:gfxdata="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PFD&#10;8nbTAAAABQEAAA8AAAAAAAAAAQAgAAAAIgAAAGRycy9kb3ducmV2LnhtbFBLAQIUABQAAAAIAIdO&#10;4kBnYbaL7wEAAL8DAAAOAAAAAAAAAAEAIAAAACIBAABkcnMvZTJvRG9jLnhtbFBLBQYAAAAABgAG&#10;AFkBAACDBQAAAAA=&#10;">
                  <v:fill on="f" focussize="0,0"/>
                  <v:stroke weight="0.5pt" color="#000000 [3200]" miterlimit="8" joinstyle="miter"/>
                  <v:imagedata o:title=""/>
                  <o:lock v:ext="edit" aspectratio="f"/>
                </v:line>
                <v:line id="直接连接符 14" o:spid="_x0000_s1026" o:spt="20" style="position:absolute;left:1471295;top:1390650;flip:y;height:635;width:247015;" filled="f" stroked="t" coordsize="21600,21600" o:gfxdata="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pl49QdUAAAAFAQAADwAAAAAAAAABACAAAAAiAAAAZHJzL2Rvd25yZXYueG1sUEsB&#10;AhQAFAAAAAgAh07iQKHefZP4AQAAygMAAA4AAAAAAAAAAQAgAAAAJAEAAGRycy9lMm9Eb2MueG1s&#10;UEsFBgAAAAAGAAYAWQEAAI4FAAAAAA==&#10;">
                  <v:fill on="f" focussize="0,0"/>
                  <v:stroke weight="0.5pt" color="#000000 [3200]" miterlimit="8" joinstyle="miter"/>
                  <v:imagedata o:title=""/>
                  <o:lock v:ext="edit" aspectratio="f"/>
                </v:line>
                <v:shape id="_x0000_s1026" o:spid="_x0000_s1026" o:spt="202" type="#_x0000_t202" style="position:absolute;left:1713230;top:1189990;height:381000;width:806450;" fillcolor="#FFFFFF [3201]" filled="t" stroked="f" coordsize="21600,21600" o:gfxdata="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y9kaQ0gAAAAUB&#10;AAAPAAAAAAAAAAEAIAAAACIAAABkcnMvZG93bnJldi54bWxQSwECFAAUAAAACACHTuJAZf9O/FoC&#10;AACcBAAADgAAAAAAAAABACAAAAAhAQAAZHJzL2Uyb0RvYy54bWxQSwUGAAAAAAYABgBZAQAA7QUA&#10;AAAA&#10;">
                  <v:fill on="t" focussize="0,0"/>
                  <v:stroke on="f" weight="0.5pt"/>
                  <v:imagedata o:title=""/>
                  <o:lock v:ext="edit" aspectratio="f"/>
                  <v:textbox>
                    <w:txbxContent>
                      <w:p w14:paraId="263DDD2D">
                        <w:r>
                          <w:rPr>
                            <w:rFonts w:hint="eastAsia"/>
                          </w:rPr>
                          <w:t>建设投资</w:t>
                        </w:r>
                      </w:p>
                    </w:txbxContent>
                  </v:textbox>
                </v:shape>
                <v:shape id="_x0000_s1026" o:spid="_x0000_s1026" o:spt="202" type="#_x0000_t202" style="position:absolute;left:1700530;top:2108835;height:381000;width:1270635;" fillcolor="#FFFFFF [3201]" filled="t" stroked="f" coordsize="21600,21600" o:gfxdata="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LL2RpDSAAAA&#10;BQEAAA8AAAAAAAAAAQAgAAAAIgAAAGRycy9kb3ducmV2LnhtbFBLAQIUABQAAAAIAIdO4kBPUJvI&#10;XAIAAJ0EAAAOAAAAAAAAAAEAIAAAACEBAABkcnMvZTJvRG9jLnhtbFBLBQYAAAAABgAGAFkBAADv&#10;BQAAAAA=&#10;">
                  <v:fill on="t" focussize="0,0"/>
                  <v:stroke on="f" weight="0.5pt"/>
                  <v:imagedata o:title=""/>
                  <o:lock v:ext="edit" aspectratio="f"/>
                  <v:textbox>
                    <w:txbxContent>
                      <w:p w14:paraId="687F96FA">
                        <w:r>
                          <w:rPr>
                            <w:rFonts w:hint="eastAsia"/>
                          </w:rPr>
                          <w:t>建设期融资费用费用</w:t>
                        </w:r>
                      </w:p>
                    </w:txbxContent>
                  </v:textbox>
                </v:shape>
                <v:shape id="_x0000_s1026" o:spid="_x0000_s1026" o:spt="202" type="#_x0000_t202" style="position:absolute;left:1716405;top:2820670;height:381000;width:1344295;" fillcolor="#FFFFFF [3201]" filled="t" stroked="f" coordsize="21600,21600" o:gfxdata="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y9kaQ0gAA&#10;AAUBAAAPAAAAAAAAAAEAIAAAACIAAABkcnMvZG93bnJldi54bWxQSwECFAAUAAAACACHTuJATN43&#10;DV0CAACdBAAADgAAAAAAAAABACAAAAAhAQAAZHJzL2Uyb0RvYy54bWxQSwUGAAAAAAYABgBZAQAA&#10;8AUAAAAA&#10;">
                  <v:fill on="t" focussize="0,0"/>
                  <v:stroke on="f" weight="0.5pt"/>
                  <v:imagedata o:title=""/>
                  <o:lock v:ext="edit" aspectratio="f"/>
                  <v:textbox>
                    <w:txbxContent>
                      <w:p w14:paraId="5148BE5E">
                        <w:r>
                          <w:rPr>
                            <w:rFonts w:hint="eastAsia"/>
                          </w:rPr>
                          <w:t>铺底流动资金</w:t>
                        </w:r>
                      </w:p>
                    </w:txbxContent>
                  </v:textbox>
                </v:shape>
                <v:line id="_x0000_s1026" o:spid="_x0000_s1026" o:spt="20" style="position:absolute;left:1466215;top:3018155;flip:y;height:1905;width:241300;" filled="f" stroked="t" coordsize="21600,21600" o:gfxdata="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pl49QdUAAAAFAQAADwAAAAAAAAABACAAAAAiAAAAZHJzL2Rvd25yZXYueG1s&#10;UEsBAhQAFAAAAAgAh07iQGxRmIj7AQAAywMAAA4AAAAAAAAAAQAgAAAAJAEAAGRycy9lMm9Eb2Mu&#10;eG1sUEsFBgAAAAAGAAYAWQEAAJEFAAAAAA==&#10;">
                  <v:fill on="f" focussize="0,0"/>
                  <v:stroke weight="0.5pt" color="#000000 [3200]" miterlimit="8" joinstyle="miter"/>
                  <v:imagedata o:title=""/>
                  <o:lock v:ext="edit" aspectratio="f"/>
                </v:line>
                <v:line id="_x0000_s1026" o:spid="_x0000_s1026" o:spt="20" style="position:absolute;left:2501265;top:1381760;flip:y;height:5715;width:448310;" filled="f" stroked="t" coordsize="21600,21600" o:gfxdata="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mXj1B1QAAAAUBAAAPAAAAAAAAAAEAIAAAACIAAABkcnMvZG93bnJldi54bWxQ&#10;SwECFAAUAAAACACHTuJAto/AP/oBAADLAwAADgAAAAAAAAABACAAAAAkAQAAZHJzL2Uyb0RvYy54&#10;bWxQSwUGAAAAAAYABgBZAQAAkAUAAAAA&#10;">
                  <v:fill on="f" focussize="0,0"/>
                  <v:stroke weight="0.5pt" color="#000000 [3200]" miterlimit="8" joinstyle="miter"/>
                  <v:imagedata o:title=""/>
                  <o:lock v:ext="edit" aspectratio="f"/>
                </v:line>
                <v:line id="_x0000_s1026" o:spid="_x0000_s1026" o:spt="20" style="position:absolute;left:2715895;top:654685;height:1546860;width:8890;" filled="f" stroked="t" coordsize="21600,21600" o:gfxdata="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FD8nbTAAAABQEAAA8AAAAAAAAAAQAgAAAAIgAAAGRycy9kb3ducmV2LnhtbFBLAQIUABQAAAAI&#10;AIdO4kD7A8yq8gEAAMEDAAAOAAAAAAAAAAEAIAAAACIBAABkcnMvZTJvRG9jLnhtbFBLBQYAAAAA&#10;BgAGAFkBAACGBQAAAAA=&#10;">
                  <v:fill on="f" focussize="0,0"/>
                  <v:stroke weight="0.5pt" color="#000000 [3200]" miterlimit="8" joinstyle="miter"/>
                  <v:imagedata o:title=""/>
                  <o:lock v:ext="edit" aspectratio="f"/>
                </v:line>
                <v:line id="_x0000_s1026" o:spid="_x0000_s1026" o:spt="20" style="position:absolute;left:2724785;top:649605;flip:y;height:635;width:247015;" filled="f" stroked="t" coordsize="21600,21600" o:gfxdata="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mXj1B1QAAAAUBAAAPAAAAAAAAAAEAIAAAACIAAABkcnMvZG93bnJldi54bWxQSwEC&#10;FAAUAAAACACHTuJAGX5OS/cBAADJAwAADgAAAAAAAAABACAAAAAkAQAAZHJzL2Uyb0RvYy54bWxQ&#10;SwUGAAAAAAYABgBZAQAAjQUAAAAA&#10;">
                  <v:fill on="f" focussize="0,0"/>
                  <v:stroke weight="0.5pt" color="#000000 [3200]" miterlimit="8" joinstyle="miter"/>
                  <v:imagedata o:title=""/>
                  <o:lock v:ext="edit" aspectratio="f"/>
                </v:line>
                <v:line id="_x0000_s1026" o:spid="_x0000_s1026" o:spt="20" style="position:absolute;left:2719705;top:2201545;flip:y;height:1905;width:241300;" filled="f" stroked="t" coordsize="21600,21600" o:gfxdata="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KZePUHVAAAABQEAAA8AAAAAAAAAAQAgAAAAIgAAAGRycy9kb3ducmV2LnhtbFBL&#10;AQIUABQAAAAIAIdO4kAhCI99+QEAAMsDAAAOAAAAAAAAAAEAIAAAACQBAABkcnMvZTJvRG9jLnht&#10;bFBLBQYAAAAABgAGAFkBAACPBQAAAAA=&#10;">
                  <v:fill on="f" focussize="0,0"/>
                  <v:stroke weight="0.5pt" color="#000000 [3200]" miterlimit="8" joinstyle="miter"/>
                  <v:imagedata o:title=""/>
                  <o:lock v:ext="edit" aspectratio="f"/>
                </v:line>
                <v:shape id="_x0000_s1026" o:spid="_x0000_s1026" o:spt="202" type="#_x0000_t202" style="position:absolute;left:2947670;top:448945;height:381000;width:806450;" fillcolor="#FFFFFF [3201]" filled="t" stroked="f" coordsize="21600,21600" o:gfxdata="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y9kaQ0gAA&#10;AAUBAAAPAAAAAAAAAAEAIAAAACIAAABkcnMvZG93bnJldi54bWxQSwECFAAUAAAACACHTuJAtgcO&#10;0l0CAACbBAAADgAAAAAAAAABACAAAAAhAQAAZHJzL2Uyb0RvYy54bWxQSwUGAAAAAAYABgBZAQAA&#10;8AUAAAAA&#10;">
                  <v:fill on="t" focussize="0,0"/>
                  <v:stroke on="f" weight="0.5pt"/>
                  <v:imagedata o:title=""/>
                  <o:lock v:ext="edit" aspectratio="f"/>
                  <v:textbox>
                    <w:txbxContent>
                      <w:p w14:paraId="2BE9D8A3">
                        <w:r>
                          <w:rPr>
                            <w:rFonts w:hint="eastAsia"/>
                          </w:rPr>
                          <w:t>工程费用</w:t>
                        </w:r>
                      </w:p>
                    </w:txbxContent>
                  </v:textbox>
                </v:shape>
                <v:shape id="_x0000_s1026" o:spid="_x0000_s1026" o:spt="202" type="#_x0000_t202" style="position:absolute;left:2944495;top:1191260;height:380365;width:1557655;" fillcolor="#FFFFFF [3201]" filled="t" stroked="f" coordsize="21600,21600" o:gfxdata="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LL2RpDSAAAA&#10;BQEAAA8AAAAAAAAAAQAgAAAAIgAAAGRycy9kb3ducmV2LnhtbFBLAQIUABQAAAAIAIdO4kCOyM01&#10;XAIAAJ0EAAAOAAAAAAAAAAEAIAAAACEBAABkcnMvZTJvRG9jLnhtbFBLBQYAAAAABgAGAFkBAADv&#10;BQAAAAA=&#10;">
                  <v:fill on="t" focussize="0,0"/>
                  <v:stroke on="f" weight="0.5pt"/>
                  <v:imagedata o:title=""/>
                  <o:lock v:ext="edit" aspectratio="f"/>
                  <v:textbox>
                    <w:txbxContent>
                      <w:p w14:paraId="091486B0">
                        <w:r>
                          <w:rPr>
                            <w:rFonts w:hint="eastAsia"/>
                          </w:rPr>
                          <w:t>工程建设其他费用</w:t>
                        </w:r>
                      </w:p>
                    </w:txbxContent>
                  </v:textbox>
                </v:shape>
                <v:shape id="_x0000_s1026" o:spid="_x0000_s1026" o:spt="202" type="#_x0000_t202" style="position:absolute;left:3012440;top:1998980;height:381000;width:806450;" fillcolor="#FFFFFF [3201]" filled="t" stroked="f" coordsize="21600,21600" o:gfxdata="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y9kaQ0gAAAAUB&#10;AAAPAAAAAAAAAAEAIAAAACIAAABkcnMvZG93bnJldi54bWxQSwECFAAUAAAACACHTuJAFUANMFoC&#10;AACcBAAADgAAAAAAAAABACAAAAAhAQAAZHJzL2Uyb0RvYy54bWxQSwUGAAAAAAYABgBZAQAA7QUA&#10;AAAA&#10;">
                  <v:fill on="t" focussize="0,0"/>
                  <v:stroke on="f" weight="0.5pt"/>
                  <v:imagedata o:title=""/>
                  <o:lock v:ext="edit" aspectratio="f"/>
                  <v:textbox>
                    <w:txbxContent>
                      <w:p w14:paraId="4307557F">
                        <w:r>
                          <w:rPr>
                            <w:rFonts w:hint="eastAsia"/>
                          </w:rPr>
                          <w:t>预备费用</w:t>
                        </w:r>
                      </w:p>
                    </w:txbxContent>
                  </v:textbox>
                </v:shape>
                <v:line id="_x0000_s1026" o:spid="_x0000_s1026" o:spt="20" style="position:absolute;left:3754120;top:635000;flip:y;height:5715;width:448310;" filled="f" stroked="t" coordsize="21600,21600" o:gfxdata="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ZePUHVAAAABQEAAA8AAAAAAAAAAQAgAAAAIgAAAGRycy9kb3ducmV2LnhtbFBLAQIU&#10;ABQAAAAIAIdO4kAZ3lwi9gEAAMoDAAAOAAAAAAAAAAEAIAAAACQBAABkcnMvZTJvRG9jLnhtbFBL&#10;BQYAAAAABgAGAFkBAACMBQAAAAA=&#10;">
                  <v:fill on="f" focussize="0,0"/>
                  <v:stroke weight="0.5pt" color="#000000 [3200]" miterlimit="8" joinstyle="miter"/>
                  <v:imagedata o:title=""/>
                  <o:lock v:ext="edit" aspectratio="f"/>
                </v:line>
                <v:line id="_x0000_s1026" o:spid="_x0000_s1026" o:spt="20" style="position:absolute;left:3959860;top:291465;height:10160;width:257810;" filled="f" stroked="t" coordsize="21600,21600" o:gfxdata="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FD8nbTAAAABQEAAA8AAAAAAAAAAQAgAAAAIgAAAGRycy9kb3ducmV2LnhtbFBLAQIUABQAAAAI&#10;AIdO4kDEUgV88gEAAMEDAAAOAAAAAAAAAAEAIAAAACIBAABkcnMvZTJvRG9jLnhtbFBLBQYAAAAA&#10;BgAGAFkBAACGBQAAAAA=&#10;">
                  <v:fill on="f" focussize="0,0"/>
                  <v:stroke weight="0.5pt" color="#000000 [3200]" miterlimit="8" joinstyle="miter"/>
                  <v:imagedata o:title=""/>
                  <o:lock v:ext="edit" aspectratio="f"/>
                </v:line>
                <v:line id="_x0000_s1026" o:spid="_x0000_s1026" o:spt="20" style="position:absolute;left:3950970;top:1044575;flip:y;height:1905;width:241300;" filled="f" stroked="t" coordsize="21600,21600" o:gfxdata="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mXj1B1QAAAAUBAAAPAAAAAAAAAAEAIAAAACIAAABkcnMvZG93bnJldi54bWxQ&#10;SwECFAAUAAAACACHTuJAA5W8NvoBAADLAwAADgAAAAAAAAABACAAAAAkAQAAZHJzL2Uyb0RvYy54&#10;bWxQSwUGAAAAAAYABgBZAQAAkAUAAAAA&#10;">
                  <v:fill on="f" focussize="0,0"/>
                  <v:stroke weight="0.5pt" color="#000000 [3200]" miterlimit="8" joinstyle="miter"/>
                  <v:imagedata o:title=""/>
                  <o:lock v:ext="edit" aspectratio="f"/>
                </v:line>
                <v:line id="_x0000_s1026" o:spid="_x0000_s1026" o:spt="20" style="position:absolute;left:3950970;top:295910;flip:x;height:750570;width:10795;" filled="f" stroked="t" coordsize="21600,21600" o:gfxdata="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pl49QdUAAAAFAQAADwAAAAAAAAABACAAAAAiAAAAZHJzL2Rvd25yZXYueG1s&#10;UEsBAhQAFAAAAAgAh07iQPaCixT7AQAAywMAAA4AAAAAAAAAAQAgAAAAJAEAAGRycy9lMm9Eb2Mu&#10;eG1sUEsFBgAAAAAGAAYAWQEAAJEFAAAAAA==&#10;">
                  <v:fill on="f" focussize="0,0"/>
                  <v:stroke weight="0.5pt" color="#000000 [3200]" miterlimit="8" joinstyle="miter"/>
                  <v:imagedata o:title=""/>
                  <o:lock v:ext="edit" aspectratio="f"/>
                </v:line>
                <v:shape id="_x0000_s1026" o:spid="_x0000_s1026" o:spt="202" type="#_x0000_t202" style="position:absolute;left:4216400;top:95250;height:381000;width:1042035;" fillcolor="#FFFFFF [3201]" filled="t" stroked="f" coordsize="21600,21600" o:gfxdata="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LL2RpDSAAAABQEA&#10;AA8AAAAAAAAAAQAgAAAAIgAAAGRycy9kb3ducmV2LnhtbFBLAQIUABQAAAAIAIdO4kD36BRZWQIA&#10;AJsEAAAOAAAAAAAAAAEAIAAAACEBAABkcnMvZTJvRG9jLnhtbFBLBQYAAAAABgAGAFkBAADsBQAA&#10;AAA=&#10;">
                  <v:fill on="t" focussize="0,0"/>
                  <v:stroke on="f" weight="0.5pt"/>
                  <v:imagedata o:title=""/>
                  <o:lock v:ext="edit" aspectratio="f"/>
                  <v:textbox>
                    <w:txbxContent>
                      <w:p w14:paraId="0D3539EC">
                        <w:r>
                          <w:rPr>
                            <w:rFonts w:hint="eastAsia"/>
                          </w:rPr>
                          <w:t>建筑工程费</w:t>
                        </w:r>
                      </w:p>
                    </w:txbxContent>
                  </v:textbox>
                </v:shape>
                <v:shape id="_x0000_s1026" o:spid="_x0000_s1026" o:spt="202" type="#_x0000_t202" style="position:absolute;left:4225290;top:444500;height:381000;width:1042035;" fillcolor="#FFFFFF [3201]" filled="t" stroked="f" coordsize="21600,21600" o:gfxdata="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y9kaQ0gAAAAUB&#10;AAAPAAAAAAAAAAEAIAAAACIAAABkcnMvZG93bnJldi54bWxQSwECFAAUAAAACACHTuJAXgRK2FoC&#10;AACcBAAADgAAAAAAAAABACAAAAAhAQAAZHJzL2Uyb0RvYy54bWxQSwUGAAAAAAYABgBZAQAA7QUA&#10;AAAA&#10;">
                  <v:fill on="t" focussize="0,0"/>
                  <v:stroke on="f" weight="0.5pt"/>
                  <v:imagedata o:title=""/>
                  <o:lock v:ext="edit" aspectratio="f"/>
                  <v:textbox>
                    <w:txbxContent>
                      <w:p w14:paraId="099F7872">
                        <w:r>
                          <w:rPr>
                            <w:rFonts w:hint="eastAsia"/>
                          </w:rPr>
                          <w:t>安装工程费</w:t>
                        </w:r>
                      </w:p>
                    </w:txbxContent>
                  </v:textbox>
                </v:shape>
                <v:shape id="_x0000_s1026" o:spid="_x0000_s1026" o:spt="202" type="#_x0000_t202" style="position:absolute;left:4216400;top:826135;height:381000;width:1109980;" fillcolor="#FFFFFF [3201]" filled="t" stroked="f" coordsize="21600,21600" o:gfxdata="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svZGkNIAAAAF&#10;AQAADwAAAAAAAAABACAAAAAiAAAAZHJzL2Rvd25yZXYueG1sUEsBAhQAFAAAAAgAh07iQCjtJBdb&#10;AgAAnAQAAA4AAAAAAAAAAQAgAAAAIQEAAGRycy9lMm9Eb2MueG1sUEsFBgAAAAAGAAYAWQEAAO4F&#10;AAAAAA==&#10;">
                  <v:fill on="t" focussize="0,0"/>
                  <v:stroke on="f" weight="0.5pt"/>
                  <v:imagedata o:title=""/>
                  <o:lock v:ext="edit" aspectratio="f"/>
                  <v:textbox>
                    <w:txbxContent>
                      <w:p w14:paraId="4BC4F402">
                        <w:r>
                          <w:rPr>
                            <w:rFonts w:hint="eastAsia"/>
                          </w:rPr>
                          <w:t>设备购置费</w:t>
                        </w:r>
                      </w:p>
                    </w:txbxContent>
                  </v:textbox>
                </v:shape>
                <v:line id="_x0000_s1026" o:spid="_x0000_s1026" o:spt="20" style="position:absolute;left:3794760;top:2174240;flip:y;height:5715;width:448310;" filled="f" stroked="t" coordsize="21600,21600" o:gfxdata="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pl49QdUAAAAFAQAADwAAAAAAAAABACAAAAAiAAAAZHJzL2Rvd25yZXYueG1s&#10;UEsBAhQAFAAAAAgAh07iQF1JfGj7AQAAywMAAA4AAAAAAAAAAQAgAAAAJAEAAGRycy9lMm9Eb2Mu&#10;eG1sUEsFBgAAAAAGAAYAWQEAAJEFAAAAAA==&#10;">
                  <v:fill on="f" focussize="0,0"/>
                  <v:stroke weight="0.5pt" color="#000000 [3200]" miterlimit="8" joinstyle="miter"/>
                  <v:imagedata o:title=""/>
                  <o:lock v:ext="edit" aspectratio="f"/>
                </v:line>
                <v:line id="_x0000_s1026" o:spid="_x0000_s1026" o:spt="20" style="position:absolute;left:4237990;top:1917065;height:10160;width:257810;" filled="f" stroked="t" coordsize="21600,21600" o:gfxdata="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xQ/J20wAAAAUBAAAPAAAAAAAAAAEAIAAAACIAAABkcnMvZG93bnJldi54bWxQSwECFAAUAAAA&#10;CACHTuJAyAJ3F/MBAADCAwAADgAAAAAAAAABACAAAAAiAQAAZHJzL2Uyb0RvYy54bWxQSwUGAAAA&#10;AAYABgBZAQAAhwUAAAAA&#10;">
                  <v:fill on="f" focussize="0,0"/>
                  <v:stroke weight="0.5pt" color="#000000 [3200]" miterlimit="8" joinstyle="miter"/>
                  <v:imagedata o:title=""/>
                  <o:lock v:ext="edit" aspectratio="f"/>
                </v:line>
                <v:line id="_x0000_s1026" o:spid="_x0000_s1026" o:spt="20" style="position:absolute;left:4229100;top:2488565;height:3810;width:278130;" filled="f" stroked="t" coordsize="21600,21600" o:gfxdata="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8UPydtMAAAAFAQAADwAAAAAAAAABACAAAAAiAAAAZHJzL2Rvd25yZXYueG1sUEsBAhQAFAAA&#10;AAgAh07iQLa9BKn0AQAAwQMAAA4AAAAAAAAAAQAgAAAAIgEAAGRycy9lMm9Eb2MueG1sUEsFBgAA&#10;AAAGAAYAWQEAAIgFAAAAAA==&#10;">
                  <v:fill on="f" focussize="0,0"/>
                  <v:stroke weight="0.5pt" color="#000000 [3200]" miterlimit="8" joinstyle="miter"/>
                  <v:imagedata o:title=""/>
                  <o:lock v:ext="edit" aspectratio="f"/>
                </v:line>
                <v:line id="_x0000_s1026" o:spid="_x0000_s1026" o:spt="20" style="position:absolute;left:4238625;top:1920875;height:571500;width:0;" filled="f" stroked="t" coordsize="21600,21600" o:gfxdata="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FD8nbTAAAABQEAAA8AAAAAAAAAAQAgAAAAIgAAAGRycy9kb3ducmV2LnhtbFBLAQIUABQAAAAI&#10;AIdO4kCV8Adi8gEAAL4DAAAOAAAAAAAAAAEAIAAAACIBAABkcnMvZTJvRG9jLnhtbFBLBQYAAAAA&#10;BgAGAFkBAACGBQAAAAA=&#10;">
                  <v:fill on="f" focussize="0,0"/>
                  <v:stroke weight="0.5pt" color="#000000 [3200]" miterlimit="8" joinstyle="miter"/>
                  <v:imagedata o:title=""/>
                  <o:lock v:ext="edit" aspectratio="f"/>
                </v:line>
                <v:shape id="_x0000_s1026" o:spid="_x0000_s1026" o:spt="202" type="#_x0000_t202" style="position:absolute;left:4493895;top:1726565;height:381000;width:1109980;" fillcolor="#FFFFFF [3201]" filled="t" stroked="f" coordsize="21600,21600" o:gfxdata="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y9kaQ&#10;0gAAAAUBAAAPAAAAAAAAAAEAIAAAACIAAABkcnMvZG93bnJldi54bWxQSwECFAAUAAAACACHTuJA&#10;2jvaFGACAACdBAAADgAAAAAAAAABACAAAAAhAQAAZHJzL2Uyb0RvYy54bWxQSwUGAAAAAAYABgBZ&#10;AQAA8wUAAAAA&#10;">
                  <v:fill on="t" focussize="0,0"/>
                  <v:stroke on="f" weight="0.5pt"/>
                  <v:imagedata o:title=""/>
                  <o:lock v:ext="edit" aspectratio="f"/>
                  <v:textbox>
                    <w:txbxContent>
                      <w:p w14:paraId="66D40C0D">
                        <w:r>
                          <w:rPr>
                            <w:rFonts w:hint="eastAsia"/>
                          </w:rPr>
                          <w:t>基本预备费</w:t>
                        </w:r>
                      </w:p>
                    </w:txbxContent>
                  </v:textbox>
                </v:shape>
                <v:shape id="_x0000_s1026" o:spid="_x0000_s1026" o:spt="202" type="#_x0000_t202" style="position:absolute;left:4486910;top:2299335;height:381000;width:1009650;" fillcolor="#FFFFFF [3201]" filled="t" stroked="f" coordsize="21600,21600" o:gfxdata="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LL2RpDSAAAA&#10;BQEAAA8AAAAAAAAAAQAgAAAAIgAAAGRycy9kb3ducmV2LnhtbFBLAQIUABQAAAAIAIdO4kDFIS41&#10;XAIAAJ0EAAAOAAAAAAAAAAEAIAAAACEBAABkcnMvZTJvRG9jLnhtbFBLBQYAAAAABgAGAFkBAADv&#10;BQAAAAA=&#10;">
                  <v:fill on="t" focussize="0,0"/>
                  <v:stroke on="f" weight="0.5pt"/>
                  <v:imagedata o:title=""/>
                  <o:lock v:ext="edit" aspectratio="f"/>
                  <v:textbox>
                    <w:txbxContent>
                      <w:p w14:paraId="2AC4381B">
                        <w:r>
                          <w:rPr>
                            <w:rFonts w:hint="eastAsia"/>
                          </w:rPr>
                          <w:t>价差预备费</w:t>
                        </w:r>
                      </w:p>
                    </w:txbxContent>
                  </v:textbox>
                </v:shape>
                <w10:wrap type="none"/>
                <w10:anchorlock/>
              </v:group>
            </w:pict>
          </mc:Fallback>
        </mc:AlternateContent>
      </w:r>
    </w:p>
    <w:p w14:paraId="2A1548B6">
      <w:pPr>
        <w:jc w:val="center"/>
      </w:pPr>
      <w:r>
        <w:rPr>
          <w:rFonts w:hint="eastAsia"/>
        </w:rPr>
        <w:t>图</w:t>
      </w:r>
      <w:r>
        <w:rPr>
          <w:rFonts w:hint="eastAsia"/>
          <w:b/>
          <w:bCs/>
        </w:rPr>
        <w:t xml:space="preserve">5.1.1 </w:t>
      </w:r>
      <w:r>
        <w:rPr>
          <w:rFonts w:hint="eastAsia"/>
        </w:rPr>
        <w:t xml:space="preserve"> 建设项目总投资构成</w:t>
      </w:r>
    </w:p>
    <w:p w14:paraId="0F2FBBD2">
      <w:pPr>
        <w:pStyle w:val="5"/>
      </w:pPr>
      <w:r>
        <w:rPr>
          <w:rFonts w:hint="eastAsia"/>
          <w:b/>
          <w:bCs/>
        </w:rPr>
        <w:t xml:space="preserve">5.1.2 </w:t>
      </w:r>
      <w:r>
        <w:rPr>
          <w:rFonts w:hint="eastAsia"/>
        </w:rPr>
        <w:t xml:space="preserve"> 建设投资包括工程费用、工程建设其他费用和预备费（基本预备费和价差预备费）。</w:t>
      </w:r>
    </w:p>
    <w:p w14:paraId="0170681E">
      <w:pPr>
        <w:pStyle w:val="5"/>
      </w:pPr>
      <w:r>
        <w:rPr>
          <w:rFonts w:hint="eastAsia"/>
          <w:b/>
          <w:bCs/>
        </w:rPr>
        <w:t>5</w:t>
      </w:r>
      <w:r>
        <w:rPr>
          <w:b/>
          <w:bCs/>
        </w:rPr>
        <w:t>.1.</w:t>
      </w:r>
      <w:r>
        <w:rPr>
          <w:rFonts w:hint="eastAsia"/>
          <w:b/>
          <w:bCs/>
        </w:rPr>
        <w:t xml:space="preserve">3  </w:t>
      </w:r>
      <w:r>
        <w:t>工程费用包括建筑工程费、安装工程费、设备购置费。</w:t>
      </w:r>
    </w:p>
    <w:p w14:paraId="6875BBA2">
      <w:pPr>
        <w:ind w:firstLine="480"/>
      </w:pPr>
      <w:r>
        <w:rPr>
          <w:rFonts w:hint="eastAsia"/>
        </w:rPr>
        <w:t>建筑工程费、安装工程费包括：人工费、材料费、施工机具使用费、企业管理费、利润、规费和税金等全部费用。</w:t>
      </w:r>
    </w:p>
    <w:p w14:paraId="7E2DF267">
      <w:pPr>
        <w:ind w:firstLine="480"/>
      </w:pPr>
      <w:r>
        <w:rPr>
          <w:rFonts w:hint="eastAsia"/>
        </w:rPr>
        <w:t>设备购置费由设备购置费和达到固定资产标准的工器具及生产家具购置费组成。</w:t>
      </w:r>
    </w:p>
    <w:p w14:paraId="526443D8">
      <w:pPr>
        <w:pStyle w:val="5"/>
        <w:numPr>
          <w:ilvl w:val="2"/>
          <w:numId w:val="0"/>
        </w:numPr>
        <w:tabs>
          <w:tab w:val="clear" w:pos="0"/>
        </w:tabs>
      </w:pPr>
      <w:r>
        <w:rPr>
          <w:rStyle w:val="41"/>
          <w:rFonts w:hint="eastAsia"/>
          <w:bCs w:val="0"/>
        </w:rPr>
        <w:t>5.1.4</w:t>
      </w:r>
      <w:r>
        <w:rPr>
          <w:rFonts w:hint="eastAsia" w:eastAsia="黑体"/>
        </w:rPr>
        <w:t xml:space="preserve">  </w:t>
      </w:r>
      <w:r>
        <w:rPr>
          <w:rFonts w:hint="eastAsia"/>
        </w:rPr>
        <w:t>工程建设其他费用</w:t>
      </w:r>
    </w:p>
    <w:p w14:paraId="56F8797B">
      <w:pPr>
        <w:ind w:firstLine="482"/>
      </w:pPr>
      <w:r>
        <w:rPr>
          <w:rStyle w:val="41"/>
          <w:rFonts w:hint="eastAsia"/>
        </w:rPr>
        <w:t>1</w:t>
      </w:r>
      <w:r>
        <w:rPr>
          <w:rFonts w:hint="eastAsia" w:eastAsia="黑体"/>
        </w:rPr>
        <w:t xml:space="preserve">  </w:t>
      </w:r>
      <w:r>
        <w:rPr>
          <w:rFonts w:hint="eastAsia"/>
        </w:rPr>
        <w:t>工程建设其他费用按资产属性分别形成固定资产其他费用、无形资产费用和其他资产费用（递延资产）。</w:t>
      </w:r>
    </w:p>
    <w:p w14:paraId="5E241B4A">
      <w:pPr>
        <w:ind w:firstLine="482"/>
      </w:pPr>
      <w:r>
        <w:rPr>
          <w:rStyle w:val="41"/>
          <w:rFonts w:hint="eastAsia"/>
        </w:rPr>
        <w:t xml:space="preserve">2  </w:t>
      </w:r>
      <w:r>
        <w:rPr>
          <w:rFonts w:hint="eastAsia"/>
        </w:rPr>
        <w:t>工程建设其他费用一般包括建设用地费、建设管理费、建设前期工作咨询费、勘察设计费、环境影响咨询服务费费、全过程工作咨询服务费、场地准备及临时设施费、工程保险费、政府性基金和行政事业性收费、专项费用、生产经营相关费等费用。</w:t>
      </w:r>
    </w:p>
    <w:p w14:paraId="57ED4EED">
      <w:pPr>
        <w:pStyle w:val="5"/>
        <w:numPr>
          <w:ilvl w:val="2"/>
          <w:numId w:val="0"/>
        </w:numPr>
        <w:tabs>
          <w:tab w:val="clear" w:pos="0"/>
        </w:tabs>
      </w:pPr>
      <w:r>
        <w:rPr>
          <w:rStyle w:val="41"/>
          <w:rFonts w:hint="eastAsia"/>
          <w:bCs w:val="0"/>
        </w:rPr>
        <w:t>5</w:t>
      </w:r>
      <w:r>
        <w:rPr>
          <w:rStyle w:val="41"/>
          <w:bCs w:val="0"/>
        </w:rPr>
        <w:t>.1.5</w:t>
      </w:r>
      <w:r>
        <w:rPr>
          <w:rFonts w:hint="eastAsia" w:eastAsia="黑体"/>
        </w:rPr>
        <w:t xml:space="preserve">  </w:t>
      </w:r>
      <w:r>
        <w:rPr>
          <w:rFonts w:hint="eastAsia"/>
        </w:rPr>
        <w:t>预备费</w:t>
      </w:r>
    </w:p>
    <w:p w14:paraId="3891955F">
      <w:pPr>
        <w:ind w:firstLine="482"/>
      </w:pPr>
      <w:r>
        <w:rPr>
          <w:rFonts w:hint="eastAsia"/>
        </w:rPr>
        <w:t>预备费是指在建设期内因各种不可预见因素的变化而预留的可能增加的费用，包括基本预备费和价差预备费。</w:t>
      </w:r>
    </w:p>
    <w:p w14:paraId="2FBC2B8B">
      <w:pPr>
        <w:ind w:firstLine="482"/>
      </w:pPr>
      <w:r>
        <w:rPr>
          <w:rStyle w:val="41"/>
          <w:rFonts w:hint="eastAsia"/>
        </w:rPr>
        <w:t>1</w:t>
      </w:r>
      <w:r>
        <w:rPr>
          <w:rFonts w:hint="eastAsia"/>
        </w:rPr>
        <w:t xml:space="preserve">  基本预备费是指在投资估算阶段预留的可能增加的实体性费用，主要包括：</w:t>
      </w:r>
    </w:p>
    <w:p w14:paraId="42CFDC93">
      <w:pPr>
        <w:ind w:firstLine="482"/>
      </w:pPr>
      <w:r>
        <w:rPr>
          <w:rStyle w:val="41"/>
          <w:rFonts w:hint="eastAsia"/>
        </w:rPr>
        <w:t>1）</w:t>
      </w:r>
      <w:r>
        <w:rPr>
          <w:rFonts w:hint="eastAsia"/>
        </w:rPr>
        <w:t>工程实施中不可预见的技术性设计变更、工程变更、材料代用、局部地基处理。</w:t>
      </w:r>
    </w:p>
    <w:p w14:paraId="6F2B0CFC">
      <w:pPr>
        <w:ind w:firstLine="482"/>
      </w:pPr>
      <w:r>
        <w:rPr>
          <w:rStyle w:val="41"/>
          <w:rFonts w:hint="eastAsia"/>
        </w:rPr>
        <w:t>2）</w:t>
      </w:r>
      <w:r>
        <w:rPr>
          <w:rFonts w:hint="eastAsia"/>
        </w:rPr>
        <w:t>一般自然灾害所造成的损失及处理，或预防自然灾害所采取的工程措施。</w:t>
      </w:r>
    </w:p>
    <w:p w14:paraId="1333CBF5">
      <w:pPr>
        <w:ind w:firstLine="482"/>
      </w:pPr>
      <w:r>
        <w:rPr>
          <w:rStyle w:val="41"/>
          <w:rFonts w:hint="eastAsia"/>
        </w:rPr>
        <w:t>3）</w:t>
      </w:r>
      <w:r>
        <w:rPr>
          <w:rFonts w:hint="eastAsia"/>
        </w:rPr>
        <w:t>地下障碍物清理，超规超限设备运输等。</w:t>
      </w:r>
    </w:p>
    <w:p w14:paraId="1F811F6D">
      <w:pPr>
        <w:ind w:firstLine="482"/>
      </w:pPr>
      <w:r>
        <w:rPr>
          <w:rStyle w:val="41"/>
          <w:rFonts w:hint="eastAsia"/>
        </w:rPr>
        <w:t>4）</w:t>
      </w:r>
      <w:r>
        <w:rPr>
          <w:rFonts w:hint="eastAsia"/>
        </w:rPr>
        <w:t>竣工验收时为鉴定工程质量对隐蔽工程进行必要的挖掘和修复费用。</w:t>
      </w:r>
    </w:p>
    <w:p w14:paraId="225C3ED3">
      <w:pPr>
        <w:ind w:firstLine="482"/>
      </w:pPr>
      <w:r>
        <w:rPr>
          <w:rStyle w:val="41"/>
          <w:rFonts w:hint="eastAsia"/>
        </w:rPr>
        <w:t xml:space="preserve">2 </w:t>
      </w:r>
      <w:r>
        <w:rPr>
          <w:rFonts w:hint="eastAsia"/>
        </w:rPr>
        <w:t xml:space="preserve"> 价差预备费是指科学预测在建设期内利率、汇率或价格等因素变化而预留的可能增加的价格性费用。</w:t>
      </w:r>
    </w:p>
    <w:p w14:paraId="1C66C046">
      <w:pPr>
        <w:pStyle w:val="5"/>
        <w:numPr>
          <w:ilvl w:val="2"/>
          <w:numId w:val="0"/>
        </w:numPr>
        <w:tabs>
          <w:tab w:val="clear" w:pos="0"/>
        </w:tabs>
      </w:pPr>
      <w:r>
        <w:rPr>
          <w:rStyle w:val="41"/>
          <w:rFonts w:hint="eastAsia"/>
          <w:bCs w:val="0"/>
        </w:rPr>
        <w:t>5</w:t>
      </w:r>
      <w:r>
        <w:rPr>
          <w:rStyle w:val="41"/>
          <w:bCs w:val="0"/>
        </w:rPr>
        <w:t>.1.6</w:t>
      </w:r>
      <w:r>
        <w:rPr>
          <w:rFonts w:hint="eastAsia" w:eastAsia="黑体"/>
        </w:rPr>
        <w:t xml:space="preserve">  </w:t>
      </w:r>
      <w:r>
        <w:rPr>
          <w:rFonts w:hint="eastAsia"/>
        </w:rPr>
        <w:t>建设期融资费用</w:t>
      </w:r>
    </w:p>
    <w:p w14:paraId="3A3C59E2">
      <w:pPr>
        <w:ind w:firstLine="480"/>
        <w:rPr>
          <w:rFonts w:ascii="等线" w:hAnsi="等线"/>
        </w:rPr>
      </w:pPr>
      <w:r>
        <w:rPr>
          <w:rFonts w:hint="eastAsia"/>
        </w:rPr>
        <w:t>在建设期内发生的为工程项目筹措资金的融资费用及债务资金利息。</w:t>
      </w:r>
    </w:p>
    <w:p w14:paraId="2C2EC5A9">
      <w:pPr>
        <w:ind w:firstLine="480"/>
        <w:rPr>
          <w:rStyle w:val="41"/>
        </w:rPr>
      </w:pPr>
      <w:r>
        <w:rPr>
          <w:rFonts w:hint="eastAsia" w:ascii="宋体" w:hAnsi="宋体"/>
        </w:rPr>
        <w:t>估算总投资不计工程建设项目竣工投用后在还款期内继续发生的应计入财务费用的利息。</w:t>
      </w:r>
    </w:p>
    <w:p w14:paraId="22A41AAA">
      <w:pPr>
        <w:ind w:firstLine="482"/>
      </w:pPr>
      <w:r>
        <w:rPr>
          <w:rStyle w:val="41"/>
          <w:rFonts w:hint="eastAsia"/>
        </w:rPr>
        <w:t xml:space="preserve">1  </w:t>
      </w:r>
      <w:r>
        <w:rPr>
          <w:rFonts w:hint="eastAsia" w:ascii="宋体" w:hAnsi="宋体"/>
        </w:rPr>
        <w:t>建设期融资费用</w:t>
      </w:r>
    </w:p>
    <w:p w14:paraId="73EAE5B1">
      <w:pPr>
        <w:ind w:firstLine="480"/>
      </w:pPr>
      <w:r>
        <w:rPr>
          <w:rFonts w:hint="eastAsia" w:ascii="宋体" w:hAnsi="宋体"/>
        </w:rPr>
        <w:t>包括银行借款或其他债务资金的利息。按规定允许在投用后计入固定资产原值，即资本化利息。</w:t>
      </w:r>
    </w:p>
    <w:p w14:paraId="0637FDE6">
      <w:pPr>
        <w:ind w:firstLine="482"/>
      </w:pPr>
      <w:r>
        <w:rPr>
          <w:rStyle w:val="41"/>
          <w:rFonts w:hint="eastAsia"/>
        </w:rPr>
        <w:t xml:space="preserve">2  </w:t>
      </w:r>
      <w:r>
        <w:rPr>
          <w:rFonts w:hint="eastAsia" w:ascii="宋体" w:hAnsi="宋体"/>
        </w:rPr>
        <w:t>其他融资费用</w:t>
      </w:r>
    </w:p>
    <w:p w14:paraId="3F6FCFC5">
      <w:pPr>
        <w:ind w:firstLine="480"/>
      </w:pPr>
      <w:r>
        <w:rPr>
          <w:rFonts w:hint="eastAsia" w:ascii="宋体" w:hAnsi="宋体"/>
        </w:rPr>
        <w:t>是指为完成融资而发生的如手续费、承诺费、管理费、信贷保险费等，并入建设期融资费用。</w:t>
      </w:r>
    </w:p>
    <w:p w14:paraId="1B9873A1">
      <w:pPr>
        <w:pStyle w:val="5"/>
        <w:numPr>
          <w:ilvl w:val="2"/>
          <w:numId w:val="0"/>
        </w:numPr>
        <w:tabs>
          <w:tab w:val="clear" w:pos="0"/>
        </w:tabs>
      </w:pPr>
      <w:r>
        <w:rPr>
          <w:rStyle w:val="41"/>
          <w:rFonts w:hint="eastAsia"/>
          <w:bCs w:val="0"/>
        </w:rPr>
        <w:t>5</w:t>
      </w:r>
      <w:r>
        <w:rPr>
          <w:rStyle w:val="41"/>
          <w:bCs w:val="0"/>
        </w:rPr>
        <w:t>.1.7</w:t>
      </w:r>
      <w:r>
        <w:rPr>
          <w:rFonts w:hint="eastAsia" w:eastAsia="黑体"/>
        </w:rPr>
        <w:t xml:space="preserve">  </w:t>
      </w:r>
      <w:r>
        <w:rPr>
          <w:rFonts w:hint="eastAsia"/>
        </w:rPr>
        <w:t>铺底流动资金</w:t>
      </w:r>
    </w:p>
    <w:p w14:paraId="101188DE">
      <w:pPr>
        <w:ind w:firstLine="482"/>
      </w:pPr>
      <w:r>
        <w:rPr>
          <w:rStyle w:val="41"/>
          <w:rFonts w:hint="eastAsia"/>
        </w:rPr>
        <w:t xml:space="preserve">1  </w:t>
      </w:r>
      <w:r>
        <w:rPr>
          <w:rFonts w:hint="eastAsia"/>
        </w:rPr>
        <w:t>铺底流动资金即自有流动资金，是为保证新建项目投产初期正常运营所需流动资金有可靠来源而计列的费用，主要用于购买原材料、燃料、动力、支付职工工资和其他有关费用。</w:t>
      </w:r>
    </w:p>
    <w:p w14:paraId="0ED9FD7C">
      <w:pPr>
        <w:ind w:firstLine="482"/>
      </w:pPr>
      <w:r>
        <w:rPr>
          <w:rStyle w:val="41"/>
          <w:rFonts w:hint="eastAsia"/>
        </w:rPr>
        <w:t>2</w:t>
      </w:r>
      <w:r>
        <w:rPr>
          <w:rFonts w:hint="eastAsia" w:eastAsia="黑体"/>
        </w:rPr>
        <w:t xml:space="preserve">  </w:t>
      </w:r>
      <w:r>
        <w:rPr>
          <w:rFonts w:hint="eastAsia"/>
        </w:rPr>
        <w:t>铺底流动资金列入估算总投资。</w:t>
      </w:r>
    </w:p>
    <w:p w14:paraId="37D595AB">
      <w:pPr>
        <w:ind w:firstLine="482"/>
      </w:pPr>
      <w:r>
        <w:rPr>
          <w:rFonts w:hint="eastAsia"/>
          <w:b/>
          <w:bCs/>
        </w:rPr>
        <w:t>3</w:t>
      </w:r>
      <w:r>
        <w:rPr>
          <w:rFonts w:hint="eastAsia"/>
        </w:rPr>
        <w:t xml:space="preserve">  非生产或经营性建设项目及改扩建项目不计列。</w:t>
      </w:r>
    </w:p>
    <w:p w14:paraId="3A121C82">
      <w:pPr>
        <w:pStyle w:val="4"/>
      </w:pPr>
      <w:bookmarkStart w:id="165" w:name="_Toc8772"/>
      <w:bookmarkStart w:id="166" w:name="_Toc13733"/>
      <w:bookmarkStart w:id="167" w:name="_Toc6296"/>
      <w:bookmarkStart w:id="168" w:name="_Toc29092"/>
      <w:bookmarkStart w:id="169" w:name="_Toc6142"/>
      <w:bookmarkStart w:id="170" w:name="_Toc15617"/>
      <w:bookmarkStart w:id="171" w:name="_Toc18934"/>
      <w:bookmarkStart w:id="172" w:name="_Toc2687"/>
      <w:bookmarkStart w:id="173" w:name="_Toc28548"/>
      <w:bookmarkStart w:id="174" w:name="_Toc13222"/>
      <w:bookmarkStart w:id="175" w:name="_Toc14963"/>
      <w:r>
        <w:rPr>
          <w:rFonts w:hint="eastAsia"/>
          <w:b/>
          <w:bCs/>
        </w:rPr>
        <w:t xml:space="preserve">5.2 </w:t>
      </w:r>
      <w:r>
        <w:rPr>
          <w:rFonts w:hint="eastAsia"/>
        </w:rPr>
        <w:t xml:space="preserve"> </w:t>
      </w:r>
      <w:r>
        <w:t>工程费用计算方法</w:t>
      </w:r>
      <w:bookmarkEnd w:id="165"/>
      <w:bookmarkEnd w:id="166"/>
      <w:bookmarkEnd w:id="167"/>
      <w:bookmarkEnd w:id="168"/>
      <w:bookmarkEnd w:id="169"/>
      <w:bookmarkEnd w:id="170"/>
      <w:bookmarkEnd w:id="171"/>
      <w:bookmarkEnd w:id="172"/>
      <w:bookmarkEnd w:id="173"/>
      <w:bookmarkEnd w:id="174"/>
      <w:bookmarkEnd w:id="175"/>
    </w:p>
    <w:p w14:paraId="3DE3D85D">
      <w:pPr>
        <w:pStyle w:val="5"/>
      </w:pPr>
      <w:r>
        <w:rPr>
          <w:rFonts w:hint="eastAsia"/>
          <w:b/>
          <w:bCs/>
        </w:rPr>
        <w:t>5</w:t>
      </w:r>
      <w:r>
        <w:rPr>
          <w:b/>
          <w:bCs/>
        </w:rPr>
        <w:t>.</w:t>
      </w:r>
      <w:r>
        <w:rPr>
          <w:rFonts w:hint="eastAsia"/>
          <w:b/>
          <w:bCs/>
        </w:rPr>
        <w:t>2</w:t>
      </w:r>
      <w:r>
        <w:rPr>
          <w:b/>
          <w:bCs/>
        </w:rPr>
        <w:t>.1</w:t>
      </w:r>
      <w:r>
        <w:rPr>
          <w:rFonts w:hint="eastAsia"/>
        </w:rPr>
        <w:t xml:space="preserve">  </w:t>
      </w:r>
      <w:r>
        <w:t>房屋建筑工程的建筑安装工程费用估算宜采用指标估算法。</w:t>
      </w:r>
    </w:p>
    <w:p w14:paraId="222C39EA">
      <w:pPr>
        <w:ind w:firstLine="480" w:firstLineChars="200"/>
        <w:rPr>
          <w:rFonts w:ascii="Times New Roman" w:hAnsi="Times New Roman" w:cs="Times New Roman"/>
          <w:u w:val="single"/>
        </w:rPr>
      </w:pPr>
      <w:r>
        <w:rPr>
          <w:rFonts w:ascii="Times New Roman" w:hAnsi="Times New Roman" w:cs="Times New Roman"/>
        </w:rPr>
        <w:t>对于对投资有重大影响的主体工程应估算出分部分项工程量，参考相关</w:t>
      </w:r>
      <w:r>
        <w:rPr>
          <w:rFonts w:hint="eastAsia" w:ascii="Times New Roman" w:hAnsi="Times New Roman" w:cs="Times New Roman"/>
        </w:rPr>
        <w:t>计价依据</w:t>
      </w:r>
      <w:r>
        <w:rPr>
          <w:rFonts w:hint="eastAsia" w:ascii="Times New Roman" w:hAnsi="Times New Roman" w:cs="Times New Roman"/>
          <w:lang w:eastAsia="zh"/>
        </w:rPr>
        <w:t>、类似项目造价指标</w:t>
      </w:r>
      <w:r>
        <w:rPr>
          <w:rFonts w:ascii="Times New Roman" w:hAnsi="Times New Roman" w:cs="Times New Roman"/>
        </w:rPr>
        <w:t>编制主要单项工程的投资估算。</w:t>
      </w:r>
    </w:p>
    <w:p w14:paraId="4A16C7F2">
      <w:pPr>
        <w:pStyle w:val="5"/>
      </w:pPr>
      <w:r>
        <w:rPr>
          <w:rFonts w:hint="eastAsia"/>
          <w:b/>
          <w:bCs/>
        </w:rPr>
        <w:t>5.2.2</w:t>
      </w:r>
      <w:r>
        <w:rPr>
          <w:rFonts w:hint="eastAsia"/>
        </w:rPr>
        <w:t xml:space="preserve">  </w:t>
      </w:r>
      <w:r>
        <w:t>建筑工程费</w:t>
      </w:r>
    </w:p>
    <w:p w14:paraId="3020A4C7">
      <w:pPr>
        <w:ind w:firstLine="480" w:firstLineChars="200"/>
        <w:rPr>
          <w:rFonts w:ascii="Times New Roman" w:hAnsi="Times New Roman" w:cs="Times New Roman"/>
        </w:rPr>
      </w:pPr>
      <w:r>
        <w:rPr>
          <w:rFonts w:ascii="Times New Roman" w:hAnsi="Times New Roman" w:cs="Times New Roman"/>
        </w:rPr>
        <w:t>建筑工程费的估算应结合拟建工程建设规模、建设标准</w:t>
      </w:r>
      <w:r>
        <w:rPr>
          <w:rFonts w:hint="eastAsia" w:cs="Times New Roman"/>
        </w:rPr>
        <w:t>、工艺流程</w:t>
      </w:r>
      <w:r>
        <w:rPr>
          <w:rFonts w:ascii="Times New Roman" w:hAnsi="Times New Roman" w:cs="Times New Roman"/>
        </w:rPr>
        <w:t>等分别</w:t>
      </w:r>
      <w:r>
        <w:rPr>
          <w:rFonts w:hint="eastAsia" w:ascii="Times New Roman" w:hAnsi="Times New Roman" w:cs="Times New Roman"/>
          <w:lang w:eastAsia="zh"/>
        </w:rPr>
        <w:t>采</w:t>
      </w:r>
      <w:r>
        <w:rPr>
          <w:rFonts w:ascii="Times New Roman" w:hAnsi="Times New Roman" w:cs="Times New Roman"/>
        </w:rPr>
        <w:t>用相应专业工程的</w:t>
      </w:r>
      <w:r>
        <w:rPr>
          <w:rFonts w:hint="eastAsia" w:ascii="Times New Roman" w:hAnsi="Times New Roman" w:cs="Times New Roman"/>
          <w:lang w:eastAsia="zh"/>
        </w:rPr>
        <w:t>相关</w:t>
      </w:r>
      <w:r>
        <w:rPr>
          <w:rFonts w:hint="eastAsia" w:ascii="Times New Roman" w:hAnsi="Times New Roman" w:cs="Times New Roman"/>
        </w:rPr>
        <w:t>计价依据</w:t>
      </w:r>
      <w:r>
        <w:rPr>
          <w:rFonts w:hint="eastAsia" w:ascii="Times New Roman" w:hAnsi="Times New Roman" w:cs="Times New Roman"/>
          <w:lang w:eastAsia="zh"/>
        </w:rPr>
        <w:t>、类似项目造价</w:t>
      </w:r>
      <w:r>
        <w:rPr>
          <w:rFonts w:ascii="Times New Roman" w:hAnsi="Times New Roman" w:cs="Times New Roman"/>
        </w:rPr>
        <w:t>指标进行编制。</w:t>
      </w:r>
    </w:p>
    <w:p w14:paraId="2F764788">
      <w:pPr>
        <w:ind w:firstLine="480" w:firstLineChars="200"/>
        <w:rPr>
          <w:rFonts w:ascii="Times New Roman" w:hAnsi="Times New Roman" w:cs="Times New Roman"/>
        </w:rPr>
      </w:pPr>
      <w:r>
        <w:rPr>
          <w:rFonts w:hint="eastAsia" w:ascii="Times New Roman" w:hAnsi="Times New Roman" w:cs="Times New Roman"/>
        </w:rPr>
        <w:t>无论采用何种指标或资料，</w:t>
      </w:r>
      <w:r>
        <w:rPr>
          <w:rFonts w:hint="eastAsia" w:ascii="Times New Roman" w:hAnsi="Times New Roman" w:cs="Times New Roman"/>
          <w:lang w:eastAsia="zh"/>
        </w:rPr>
        <w:t>应</w:t>
      </w:r>
      <w:r>
        <w:rPr>
          <w:rFonts w:hint="eastAsia" w:ascii="Times New Roman" w:hAnsi="Times New Roman" w:cs="Times New Roman"/>
        </w:rPr>
        <w:t>将其价格和费用水平调整到工程所在地估算编制年度的实际价格和费用水平，并结合工程建设条件和特点、按照指标使用说明，对实物工程量进行调整。</w:t>
      </w:r>
    </w:p>
    <w:p w14:paraId="353BD15B">
      <w:pPr>
        <w:ind w:firstLine="480" w:firstLineChars="200"/>
        <w:rPr>
          <w:rFonts w:ascii="Times New Roman" w:hAnsi="Times New Roman" w:cs="Times New Roman"/>
        </w:rPr>
      </w:pPr>
      <w:r>
        <w:rPr>
          <w:rFonts w:hint="eastAsia" w:ascii="Times New Roman" w:hAnsi="Times New Roman" w:cs="Times New Roman"/>
        </w:rPr>
        <w:t>其中</w:t>
      </w:r>
      <w:r>
        <w:rPr>
          <w:rFonts w:ascii="Times New Roman" w:hAnsi="Times New Roman" w:cs="Times New Roman"/>
        </w:rPr>
        <w:t>竖向土石方应根据</w:t>
      </w:r>
      <w:r>
        <w:rPr>
          <w:rFonts w:ascii="Times New Roman" w:hAnsi="Times New Roman" w:cs="Times New Roman"/>
          <w:lang w:val="zh-CN"/>
        </w:rPr>
        <w:t>场地区位、现状特点和周边环境情况及地质地貌特征、</w:t>
      </w:r>
      <w:r>
        <w:rPr>
          <w:rFonts w:ascii="Times New Roman" w:hAnsi="Times New Roman" w:cs="Times New Roman"/>
        </w:rPr>
        <w:t>竖向布置图及相关规定进行计算；估算时没有竖向布置图的，可以根据地形测量图结合总平面图计算工程量或者设计提供的竖向土石方工程量计算。</w:t>
      </w:r>
      <w:r>
        <w:rPr>
          <w:rFonts w:hint="eastAsia" w:ascii="Times New Roman" w:hAnsi="Times New Roman" w:cs="Times New Roman"/>
        </w:rPr>
        <w:t>计算范围为自然地坪标高至室外设计标高的土石方工程量。</w:t>
      </w:r>
    </w:p>
    <w:p w14:paraId="2AA4DDE8">
      <w:pPr>
        <w:pStyle w:val="5"/>
      </w:pPr>
      <w:r>
        <w:rPr>
          <w:rFonts w:hint="eastAsia"/>
          <w:b/>
          <w:bCs/>
        </w:rPr>
        <w:t>5.2</w:t>
      </w:r>
      <w:r>
        <w:rPr>
          <w:b/>
          <w:bCs/>
        </w:rPr>
        <w:t>.3</w:t>
      </w:r>
      <w:r>
        <w:rPr>
          <w:rFonts w:hint="eastAsia"/>
        </w:rPr>
        <w:t xml:space="preserve">  </w:t>
      </w:r>
      <w:r>
        <w:t>安装工程费</w:t>
      </w:r>
    </w:p>
    <w:p w14:paraId="6BBBA6D4">
      <w:pPr>
        <w:ind w:firstLine="480" w:firstLineChars="200"/>
        <w:rPr>
          <w:rFonts w:ascii="Times New Roman" w:hAnsi="Times New Roman" w:cs="Times New Roman"/>
        </w:rPr>
      </w:pPr>
      <w:r>
        <w:rPr>
          <w:rFonts w:ascii="Times New Roman" w:hAnsi="Times New Roman" w:cs="Times New Roman"/>
        </w:rPr>
        <w:t>安装工程费应按照单项工程设计内容或主要实物工程量</w:t>
      </w:r>
      <w:r>
        <w:rPr>
          <w:rFonts w:hint="eastAsia" w:ascii="Times New Roman" w:hAnsi="Times New Roman" w:cs="Times New Roman"/>
        </w:rPr>
        <w:t>结合拟建工程设备选型</w:t>
      </w:r>
      <w:r>
        <w:rPr>
          <w:rFonts w:ascii="Times New Roman" w:hAnsi="Times New Roman" w:cs="Times New Roman"/>
        </w:rPr>
        <w:t>分别</w:t>
      </w:r>
      <w:r>
        <w:rPr>
          <w:rFonts w:hint="eastAsia" w:ascii="Times New Roman" w:hAnsi="Times New Roman" w:cs="Times New Roman"/>
          <w:lang w:eastAsia="zh"/>
        </w:rPr>
        <w:t>采</w:t>
      </w:r>
      <w:r>
        <w:rPr>
          <w:rFonts w:ascii="Times New Roman" w:hAnsi="Times New Roman" w:cs="Times New Roman"/>
        </w:rPr>
        <w:t>用相应专业工程的</w:t>
      </w:r>
      <w:r>
        <w:rPr>
          <w:rFonts w:hint="eastAsia" w:ascii="Times New Roman" w:hAnsi="Times New Roman" w:cs="Times New Roman"/>
          <w:lang w:eastAsia="zh"/>
        </w:rPr>
        <w:t>相关</w:t>
      </w:r>
      <w:r>
        <w:rPr>
          <w:rFonts w:hint="eastAsia" w:ascii="Times New Roman" w:hAnsi="Times New Roman" w:cs="Times New Roman"/>
        </w:rPr>
        <w:t>计价依据</w:t>
      </w:r>
      <w:r>
        <w:rPr>
          <w:rFonts w:hint="eastAsia" w:ascii="Times New Roman" w:hAnsi="Times New Roman" w:cs="Times New Roman"/>
          <w:lang w:eastAsia="zh"/>
        </w:rPr>
        <w:t>、类似项目造价</w:t>
      </w:r>
      <w:r>
        <w:rPr>
          <w:rFonts w:ascii="Times New Roman" w:hAnsi="Times New Roman" w:cs="Times New Roman"/>
        </w:rPr>
        <w:t>指标进行编制。</w:t>
      </w:r>
    </w:p>
    <w:p w14:paraId="7B5859B9">
      <w:pPr>
        <w:ind w:firstLine="480" w:firstLineChars="200"/>
      </w:pPr>
      <w:r>
        <w:rPr>
          <w:rFonts w:hint="eastAsia" w:ascii="Times New Roman" w:hAnsi="Times New Roman" w:cs="Times New Roman"/>
        </w:rPr>
        <w:t>主要工艺设备、机械设备，按每吨设备、每台设备或占设备原价的百分比估算；自控仪表、变配电设备、动力配线按主要设备和主要材料费用的百分比估算</w:t>
      </w:r>
      <w:r>
        <w:rPr>
          <w:rFonts w:hint="eastAsia" w:cs="Times New Roman"/>
        </w:rPr>
        <w:t>，</w:t>
      </w:r>
      <w:r>
        <w:rPr>
          <w:rFonts w:ascii="Times New Roman" w:hAnsi="Times New Roman" w:cs="Times New Roman"/>
        </w:rPr>
        <w:t>亦可根据设备台套数、变配电容量、装机容量、桥架重量、电缆长度等工程量，采用相应综合单价指标进行估算。</w:t>
      </w:r>
    </w:p>
    <w:p w14:paraId="2900F2AB">
      <w:pPr>
        <w:pStyle w:val="5"/>
      </w:pPr>
      <w:r>
        <w:rPr>
          <w:rFonts w:hint="eastAsia"/>
          <w:b/>
          <w:bCs/>
        </w:rPr>
        <w:t>5.2</w:t>
      </w:r>
      <w:r>
        <w:rPr>
          <w:b/>
          <w:bCs/>
        </w:rPr>
        <w:t>.4</w:t>
      </w:r>
      <w:r>
        <w:rPr>
          <w:rFonts w:hint="eastAsia"/>
          <w:b/>
          <w:bCs/>
        </w:rPr>
        <w:t xml:space="preserve"> </w:t>
      </w:r>
      <w:r>
        <w:rPr>
          <w:rFonts w:hint="eastAsia"/>
        </w:rPr>
        <w:t xml:space="preserve"> </w:t>
      </w:r>
      <w:r>
        <w:t>编制建筑安装工程费时应考虑人工、设备、材料等工程造价信息，并考虑市场、不可抗力等影响因素。</w:t>
      </w:r>
    </w:p>
    <w:p w14:paraId="4E218D05">
      <w:pPr>
        <w:pStyle w:val="5"/>
      </w:pPr>
      <w:r>
        <w:rPr>
          <w:rFonts w:hint="eastAsia"/>
          <w:b/>
          <w:bCs/>
        </w:rPr>
        <w:t>5.2.5</w:t>
      </w:r>
      <w:r>
        <w:rPr>
          <w:rFonts w:hint="eastAsia"/>
        </w:rPr>
        <w:t xml:space="preserve">  </w:t>
      </w:r>
      <w:r>
        <w:t>设备购置费</w:t>
      </w:r>
    </w:p>
    <w:p w14:paraId="0BEC3419">
      <w:pPr>
        <w:ind w:firstLine="480" w:firstLineChars="200"/>
      </w:pPr>
      <w:r>
        <w:t>设备购置费由设备原价和设备运杂费组成。</w:t>
      </w:r>
    </w:p>
    <w:p w14:paraId="41C3F132">
      <w:pPr>
        <w:ind w:firstLine="482" w:firstLineChars="200"/>
      </w:pPr>
      <w:r>
        <w:rPr>
          <w:rFonts w:hint="eastAsia"/>
          <w:b/>
          <w:bCs/>
        </w:rPr>
        <w:t xml:space="preserve">1 </w:t>
      </w:r>
      <w:r>
        <w:rPr>
          <w:rFonts w:hint="eastAsia"/>
        </w:rPr>
        <w:t xml:space="preserve"> </w:t>
      </w:r>
      <w:r>
        <w:t>设备原价分为国产标准设备原价、国产非标准设备原价、进口设备原价。</w:t>
      </w:r>
    </w:p>
    <w:p w14:paraId="16DA6214">
      <w:pPr>
        <w:ind w:firstLine="480" w:firstLineChars="200"/>
      </w:pPr>
      <w:r>
        <w:t>国产标准设备宜采用带有调试备件的原价进行估算。大型设备应根据设备的产能、规格、型号、材质、设备重量，以向设备供应商询价、市场调研，或选用类似工程设备采购合同价的方式进行估算。其他小型通用设备根据行业和地方相关部门定期发布的价格信息进行估算。</w:t>
      </w:r>
    </w:p>
    <w:p w14:paraId="009C9E3A">
      <w:pPr>
        <w:ind w:firstLine="480" w:firstLineChars="200"/>
      </w:pPr>
      <w:r>
        <w:t>国产非标准设备原价估算，应根据设备的产能、材质、设备重量、加工制造复杂程度，以向非标准设备制造商询价、市场调研或选用类似工程非标准设备制造合同价为基础进行估算。非标准设备原价估算应考虑完成非标准设备设计、制造、包装、利润、税金等全部费用内容。</w:t>
      </w:r>
    </w:p>
    <w:p w14:paraId="15EE2198">
      <w:pPr>
        <w:ind w:firstLine="480" w:firstLineChars="200"/>
      </w:pPr>
      <w:r>
        <w:t>成套国产</w:t>
      </w:r>
      <w:r>
        <w:rPr>
          <w:rFonts w:hint="eastAsia"/>
        </w:rPr>
        <w:t>非标</w:t>
      </w:r>
      <w:r>
        <w:t>设备原价=∑国产非标准设备原价（含备件）×（1+成套费率）</w:t>
      </w:r>
    </w:p>
    <w:p w14:paraId="03EB601F">
      <w:pPr>
        <w:ind w:firstLine="2400" w:firstLineChars="1000"/>
      </w:pPr>
      <w:r>
        <w:t>=∑国产设备原价×（1+备件率%）×（1+成套费率）</w:t>
      </w:r>
    </w:p>
    <w:p w14:paraId="1A39BE46">
      <w:pPr>
        <w:ind w:firstLine="480" w:firstLineChars="200"/>
      </w:pPr>
      <w:r>
        <w:t>进口设备原价估算，应根据向设备供应商询价、市场调研，或选用类似</w:t>
      </w:r>
      <w:r>
        <w:rPr>
          <w:rFonts w:hint="eastAsia"/>
        </w:rPr>
        <w:t>工</w:t>
      </w:r>
      <w:r>
        <w:t>程设备采购合同价，加总各种税费进行估算。各种税费费率应根据进口设备品种、运输方式、设备询价所包括的内容、进口批量大小等，按照国家相关部门规定或参照设备进口环节涉及的专业服务单位确定。</w:t>
      </w:r>
    </w:p>
    <w:p w14:paraId="50B08B0D">
      <w:pPr>
        <w:ind w:firstLine="480" w:firstLineChars="200"/>
      </w:pPr>
      <w:r>
        <w:t>进口设备原价=设备到岸价（CIF）+进口从属费用=设备到岸价（CIF）×（1+从属费率）</w:t>
      </w:r>
    </w:p>
    <w:p w14:paraId="2CBD44F6">
      <w:pPr>
        <w:ind w:firstLine="480" w:firstLineChars="200"/>
      </w:pPr>
      <w:r>
        <w:t>设备到岸价（CIF）=设备离岸价（CIF）+国际运费+运输保险费=设备离岸价（CIF）×（1+综合费率）</w:t>
      </w:r>
    </w:p>
    <w:p w14:paraId="31DD4D87">
      <w:pPr>
        <w:ind w:firstLine="482" w:firstLineChars="200"/>
      </w:pPr>
      <w:r>
        <w:rPr>
          <w:rFonts w:hint="eastAsia"/>
          <w:b/>
          <w:bCs/>
        </w:rPr>
        <w:t xml:space="preserve">2 </w:t>
      </w:r>
      <w:r>
        <w:rPr>
          <w:rFonts w:hint="eastAsia"/>
        </w:rPr>
        <w:t xml:space="preserve"> </w:t>
      </w:r>
      <w:r>
        <w:t>设备运杂费是指除设备原价之外的、从制造厂交货点或调拨点到达施工供地仓库所发生的的、包括设备采购/包装/运输/装卸/仓库保管等方面支出费用的总和。</w:t>
      </w:r>
    </w:p>
    <w:p w14:paraId="22A38558">
      <w:pPr>
        <w:ind w:firstLine="480" w:firstLineChars="200"/>
      </w:pPr>
      <w:r>
        <w:t>根据建设项目所在区域，按照行业或地方相关部门的规定，以设备出厂价格或进口设备原价的百分比估算。</w:t>
      </w:r>
    </w:p>
    <w:p w14:paraId="10E5AFEA">
      <w:pPr>
        <w:widowControl/>
        <w:spacing w:line="240" w:lineRule="auto"/>
        <w:ind w:firstLine="482" w:firstLineChars="200"/>
        <w:jc w:val="left"/>
      </w:pPr>
      <w:r>
        <w:rPr>
          <w:rFonts w:hint="eastAsia"/>
          <w:b/>
          <w:bCs/>
        </w:rPr>
        <w:t>3</w:t>
      </w:r>
      <w:r>
        <w:rPr>
          <w:rFonts w:hint="eastAsia"/>
        </w:rPr>
        <w:t xml:space="preserve">  </w:t>
      </w:r>
      <w:r>
        <w:t>备品备件费</w:t>
      </w:r>
    </w:p>
    <w:p w14:paraId="762100E1">
      <w:pPr>
        <w:ind w:firstLine="480" w:firstLineChars="200"/>
        <w:rPr>
          <w:rFonts w:eastAsia="楷体" w:cs="Times New Roman"/>
          <w:iCs/>
          <w:szCs w:val="24"/>
          <w:u w:val="single"/>
          <w:lang w:bidi="ar"/>
        </w:rPr>
      </w:pPr>
      <w:r>
        <w:t>一般根据设计所选用的设备特点，按设备原价与设备运杂费之和的百分比估算。此费用是指在初期生产运行期间为保证设备的正常运转必须购置的备品备件费用，不包括已计入设备原价的调试备件费用</w:t>
      </w:r>
      <w:r>
        <w:rPr>
          <w:rFonts w:hint="eastAsia"/>
        </w:rPr>
        <w:t>。</w:t>
      </w:r>
    </w:p>
    <w:p w14:paraId="2369C215">
      <w:pPr>
        <w:pStyle w:val="4"/>
      </w:pPr>
      <w:bookmarkStart w:id="176" w:name="_Toc28633"/>
      <w:bookmarkStart w:id="177" w:name="_Toc5747"/>
      <w:bookmarkStart w:id="178" w:name="_Toc12848"/>
      <w:bookmarkStart w:id="179" w:name="_Toc29594"/>
      <w:r>
        <w:rPr>
          <w:rStyle w:val="41"/>
          <w:rFonts w:hint="eastAsia"/>
        </w:rPr>
        <w:t>5</w:t>
      </w:r>
      <w:r>
        <w:rPr>
          <w:rStyle w:val="41"/>
        </w:rPr>
        <w:t>.3</w:t>
      </w:r>
      <w:r>
        <w:rPr>
          <w:rFonts w:hint="eastAsia"/>
          <w:b/>
          <w:bCs/>
        </w:rPr>
        <w:t xml:space="preserve"> </w:t>
      </w:r>
      <w:r>
        <w:rPr>
          <w:rFonts w:hint="eastAsia"/>
        </w:rPr>
        <w:t xml:space="preserve"> </w:t>
      </w:r>
      <w:r>
        <w:t>工程建设其他费用计算方法</w:t>
      </w:r>
      <w:bookmarkEnd w:id="176"/>
      <w:bookmarkEnd w:id="177"/>
      <w:bookmarkEnd w:id="178"/>
      <w:bookmarkEnd w:id="179"/>
    </w:p>
    <w:p w14:paraId="3DFD7A27">
      <w:pPr>
        <w:pStyle w:val="5"/>
        <w:tabs>
          <w:tab w:val="left" w:pos="340"/>
        </w:tabs>
      </w:pPr>
      <w:r>
        <w:rPr>
          <w:rFonts w:hint="eastAsia"/>
          <w:b/>
          <w:bCs/>
        </w:rPr>
        <w:t>5.3.1</w:t>
      </w:r>
      <w:r>
        <w:rPr>
          <w:rFonts w:hint="eastAsia"/>
        </w:rPr>
        <w:t xml:space="preserve">  </w:t>
      </w:r>
      <w:r>
        <w:t>工程建设其他费用的计算应结合拟建建设项目的具体情况，根据国家、各行业部门、工程所在地地方政府的有关工程建设其他费用</w:t>
      </w:r>
      <w:r>
        <w:rPr>
          <w:rFonts w:hint="eastAsia"/>
        </w:rPr>
        <w:t>计价依据</w:t>
      </w:r>
      <w:r>
        <w:t>（规定）和计算办法</w:t>
      </w:r>
      <w:r>
        <w:rPr>
          <w:rFonts w:hint="eastAsia"/>
        </w:rPr>
        <w:t>计算或按市场调节价计取，已签订合同的按合同金额计取</w:t>
      </w:r>
      <w:r>
        <w:t>。</w:t>
      </w:r>
    </w:p>
    <w:p w14:paraId="749BA7AD">
      <w:pPr>
        <w:pStyle w:val="5"/>
        <w:tabs>
          <w:tab w:val="left" w:pos="340"/>
        </w:tabs>
      </w:pPr>
      <w:r>
        <w:rPr>
          <w:rFonts w:hint="eastAsia"/>
          <w:b/>
          <w:bCs/>
        </w:rPr>
        <w:t xml:space="preserve">5.3.2  </w:t>
      </w:r>
      <w:r>
        <w:rPr>
          <w:rFonts w:hint="eastAsia"/>
        </w:rPr>
        <w:t>工程建设其他费用的费用</w:t>
      </w:r>
      <w:r>
        <w:t>组成</w:t>
      </w:r>
      <w:r>
        <w:rPr>
          <w:rFonts w:hint="eastAsia"/>
        </w:rPr>
        <w:t>按表5.3.2执行。</w:t>
      </w:r>
    </w:p>
    <w:p w14:paraId="2C7634B9">
      <w:pPr>
        <w:jc w:val="center"/>
      </w:pPr>
      <w:r>
        <w:t>表</w:t>
      </w:r>
      <w:r>
        <w:rPr>
          <w:rFonts w:hint="eastAsia"/>
          <w:b/>
        </w:rPr>
        <w:t>5.3.2</w:t>
      </w:r>
      <w:r>
        <w:rPr>
          <w:b/>
        </w:rPr>
        <w:t xml:space="preserve"> </w:t>
      </w:r>
      <w:r>
        <w:rPr>
          <w:rFonts w:hint="eastAsia"/>
          <w:b/>
        </w:rPr>
        <w:t xml:space="preserve"> </w:t>
      </w:r>
      <w:r>
        <w:t>工程建设其他费用组成表</w:t>
      </w:r>
    </w:p>
    <w:tbl>
      <w:tblPr>
        <w:tblStyle w:val="28"/>
        <w:tblW w:w="8119" w:type="dxa"/>
        <w:tblInd w:w="96" w:type="dxa"/>
        <w:tblLayout w:type="fixed"/>
        <w:tblCellMar>
          <w:top w:w="0" w:type="dxa"/>
          <w:left w:w="108" w:type="dxa"/>
          <w:bottom w:w="0" w:type="dxa"/>
          <w:right w:w="108" w:type="dxa"/>
        </w:tblCellMar>
      </w:tblPr>
      <w:tblGrid>
        <w:gridCol w:w="1564"/>
        <w:gridCol w:w="6555"/>
      </w:tblGrid>
      <w:tr w14:paraId="5894B38F">
        <w:tblPrEx>
          <w:tblCellMar>
            <w:top w:w="0" w:type="dxa"/>
            <w:left w:w="108" w:type="dxa"/>
            <w:bottom w:w="0" w:type="dxa"/>
            <w:right w:w="108" w:type="dxa"/>
          </w:tblCellMar>
        </w:tblPrEx>
        <w:trPr>
          <w:trHeight w:val="389" w:hRule="atLeast"/>
          <w:tblHeader/>
        </w:trPr>
        <w:tc>
          <w:tcPr>
            <w:tcW w:w="15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152C6">
            <w:pPr>
              <w:widowControl/>
              <w:spacing w:line="240" w:lineRule="auto"/>
              <w:jc w:val="center"/>
              <w:textAlignment w:val="center"/>
              <w:rPr>
                <w:rFonts w:ascii="宋体" w:hAnsi="宋体"/>
                <w:color w:val="000000"/>
                <w:szCs w:val="24"/>
              </w:rPr>
            </w:pPr>
            <w:r>
              <w:rPr>
                <w:rFonts w:hint="eastAsia" w:ascii="宋体" w:hAnsi="宋体"/>
                <w:color w:val="000000"/>
                <w:kern w:val="0"/>
                <w:szCs w:val="24"/>
                <w:lang w:bidi="ar"/>
              </w:rPr>
              <w:t>序号</w:t>
            </w:r>
          </w:p>
        </w:tc>
        <w:tc>
          <w:tcPr>
            <w:tcW w:w="6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844A9">
            <w:pPr>
              <w:widowControl/>
              <w:spacing w:line="240" w:lineRule="auto"/>
              <w:jc w:val="center"/>
              <w:textAlignment w:val="center"/>
              <w:rPr>
                <w:rFonts w:ascii="宋体" w:hAnsi="宋体"/>
                <w:color w:val="000000"/>
                <w:szCs w:val="24"/>
              </w:rPr>
            </w:pPr>
            <w:r>
              <w:rPr>
                <w:rFonts w:hint="eastAsia" w:ascii="宋体" w:hAnsi="宋体"/>
                <w:color w:val="000000"/>
                <w:kern w:val="0"/>
                <w:szCs w:val="24"/>
                <w:lang w:bidi="ar"/>
              </w:rPr>
              <w:t>费用名称</w:t>
            </w:r>
          </w:p>
        </w:tc>
      </w:tr>
      <w:tr w14:paraId="36E86F60">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40EE1">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91C94">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建设用地费</w:t>
            </w:r>
          </w:p>
        </w:tc>
      </w:tr>
      <w:tr w14:paraId="4A4D3258">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9A4DB">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1.1</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85EEF">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土地征收及迁移补偿费</w:t>
            </w:r>
          </w:p>
        </w:tc>
      </w:tr>
      <w:tr w14:paraId="3DB9A55C">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53387">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1.2</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A8DB1">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临时租地及补偿费</w:t>
            </w:r>
          </w:p>
        </w:tc>
      </w:tr>
      <w:tr w14:paraId="6342B53D">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3A151">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1.3</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C26A0">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土地出让金、转让金</w:t>
            </w:r>
          </w:p>
        </w:tc>
      </w:tr>
      <w:tr w14:paraId="2DBFF10B">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9794C">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1.4</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CAD22">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既有工程设施搬迁及补偿费</w:t>
            </w:r>
          </w:p>
        </w:tc>
      </w:tr>
      <w:tr w14:paraId="0D402835">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AA060">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2</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48EEE">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项目建设管理费</w:t>
            </w:r>
          </w:p>
        </w:tc>
      </w:tr>
      <w:tr w14:paraId="004C1114">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4283B">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3</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B23D1">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建设工程监理费</w:t>
            </w:r>
          </w:p>
        </w:tc>
      </w:tr>
      <w:tr w14:paraId="168EB1B1">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A2430">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4</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CB212">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招标代理服务费</w:t>
            </w:r>
          </w:p>
        </w:tc>
      </w:tr>
      <w:tr w14:paraId="358191A5">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8A6F0">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5</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F8B56">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建设工程前期工作咨询费</w:t>
            </w:r>
          </w:p>
        </w:tc>
      </w:tr>
      <w:tr w14:paraId="4C2269D9">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9787F">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5.1</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2526A">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项目建议书编制及评估费</w:t>
            </w:r>
          </w:p>
        </w:tc>
      </w:tr>
      <w:tr w14:paraId="1A4B6092">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39A5E">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5.2</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B873F">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可行性研究报告编制及评估费</w:t>
            </w:r>
          </w:p>
        </w:tc>
      </w:tr>
      <w:tr w14:paraId="02F35DF3">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0E598">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5.3</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6E29E">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项目申请报告编制及评估费</w:t>
            </w:r>
          </w:p>
        </w:tc>
      </w:tr>
      <w:tr w14:paraId="712B6F30">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D5F4E">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6</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83D18">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专项评价费</w:t>
            </w:r>
          </w:p>
        </w:tc>
      </w:tr>
      <w:tr w14:paraId="37BF704B">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2405F">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6.1</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8D0CA">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节能报告编制及验收费</w:t>
            </w:r>
          </w:p>
        </w:tc>
      </w:tr>
      <w:tr w14:paraId="74F694F1">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50A9D">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6.2</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D5FDA">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社会稳定风险评估费</w:t>
            </w:r>
          </w:p>
        </w:tc>
      </w:tr>
      <w:tr w14:paraId="13E754B1">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07E12">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6.3</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0A300">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安全评价费</w:t>
            </w:r>
          </w:p>
        </w:tc>
      </w:tr>
      <w:tr w14:paraId="6EA2DD5D">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FCC4B">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6.4</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7A268">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地震安全性评价费</w:t>
            </w:r>
          </w:p>
        </w:tc>
      </w:tr>
      <w:tr w14:paraId="4B2E9B3A">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556F8">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6.5</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BB2EF">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地质灾害危险性评估费</w:t>
            </w:r>
          </w:p>
        </w:tc>
      </w:tr>
      <w:tr w14:paraId="62DD4D9D">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7FD72">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6.6</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074D5">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交通影响评价费</w:t>
            </w:r>
          </w:p>
        </w:tc>
      </w:tr>
      <w:tr w14:paraId="10FBC2F8">
        <w:tblPrEx>
          <w:tblCellMar>
            <w:top w:w="0" w:type="dxa"/>
            <w:left w:w="108" w:type="dxa"/>
            <w:bottom w:w="0" w:type="dxa"/>
            <w:right w:w="108" w:type="dxa"/>
          </w:tblCellMar>
        </w:tblPrEx>
        <w:trPr>
          <w:trHeight w:val="367"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FF168">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6.7</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88D12">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水土保持咨询费</w:t>
            </w:r>
          </w:p>
        </w:tc>
      </w:tr>
      <w:tr w14:paraId="1E14EBF8">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D9BF2">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6.8</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0C0A6">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压覆矿产资源评价费</w:t>
            </w:r>
          </w:p>
        </w:tc>
      </w:tr>
      <w:tr w14:paraId="5BB435B7">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74302">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6.9</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6C9B5">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环境影响咨询服务费</w:t>
            </w:r>
          </w:p>
        </w:tc>
      </w:tr>
      <w:tr w14:paraId="7E65B552">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B8BA3">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 xml:space="preserve">6.10 </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A2D53">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劳动安全卫生预评价费</w:t>
            </w:r>
          </w:p>
        </w:tc>
      </w:tr>
      <w:tr w14:paraId="111BD46F">
        <w:tblPrEx>
          <w:tblCellMar>
            <w:top w:w="0" w:type="dxa"/>
            <w:left w:w="108" w:type="dxa"/>
            <w:bottom w:w="0" w:type="dxa"/>
            <w:right w:w="108" w:type="dxa"/>
          </w:tblCellMar>
        </w:tblPrEx>
        <w:trPr>
          <w:trHeight w:val="415"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6F9C0">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6.11</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245E6">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职业病危害评价费</w:t>
            </w:r>
          </w:p>
        </w:tc>
      </w:tr>
      <w:tr w14:paraId="0887EB11">
        <w:tblPrEx>
          <w:tblCellMar>
            <w:top w:w="0" w:type="dxa"/>
            <w:left w:w="108" w:type="dxa"/>
            <w:bottom w:w="0" w:type="dxa"/>
            <w:right w:w="108" w:type="dxa"/>
          </w:tblCellMar>
        </w:tblPrEx>
        <w:trPr>
          <w:trHeight w:val="410"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9FBC3">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6.12</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BC680">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其他</w:t>
            </w:r>
          </w:p>
        </w:tc>
      </w:tr>
      <w:tr w14:paraId="2E6C722C">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DB9B4">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7</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0C155">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勘察设计费</w:t>
            </w:r>
          </w:p>
        </w:tc>
      </w:tr>
      <w:tr w14:paraId="3A5976A3">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DB970">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7.1</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04389">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工程勘察费</w:t>
            </w:r>
          </w:p>
        </w:tc>
      </w:tr>
      <w:tr w14:paraId="5370479B">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23CE0">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7.2</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7D155">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工程设计费</w:t>
            </w:r>
          </w:p>
        </w:tc>
      </w:tr>
      <w:tr w14:paraId="6CB1C458">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AD717">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8</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684A1">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施工图审查费</w:t>
            </w:r>
          </w:p>
        </w:tc>
      </w:tr>
      <w:tr w14:paraId="5A5F4FA7">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6013E">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9</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28837">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工程造价咨询费</w:t>
            </w:r>
          </w:p>
        </w:tc>
      </w:tr>
      <w:tr w14:paraId="375C99EB">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6726E">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10</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4C44E">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建筑信息模型（</w:t>
            </w:r>
            <w:r>
              <w:rPr>
                <w:rFonts w:ascii="Times New Roman" w:hAnsi="Times New Roman" w:cs="Times New Roman"/>
                <w:color w:val="000000"/>
                <w:kern w:val="0"/>
                <w:szCs w:val="24"/>
                <w:lang w:bidi="ar"/>
              </w:rPr>
              <w:t>BIM</w:t>
            </w:r>
            <w:r>
              <w:rPr>
                <w:rFonts w:hint="eastAsia" w:ascii="宋体" w:hAnsi="宋体"/>
                <w:color w:val="000000"/>
                <w:kern w:val="0"/>
                <w:szCs w:val="24"/>
                <w:lang w:bidi="ar"/>
              </w:rPr>
              <w:t>）技术服务费</w:t>
            </w:r>
          </w:p>
        </w:tc>
      </w:tr>
      <w:tr w14:paraId="098532E5">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74313">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11</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C194E">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场地准备及临时设施费</w:t>
            </w:r>
          </w:p>
        </w:tc>
      </w:tr>
      <w:tr w14:paraId="706266E4">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15781">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12</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BA70C">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工程保险费</w:t>
            </w:r>
          </w:p>
        </w:tc>
      </w:tr>
      <w:tr w14:paraId="7B2A5D7B">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16995">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13</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D94ED">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政府性基金和行政事业性收费</w:t>
            </w:r>
          </w:p>
        </w:tc>
      </w:tr>
      <w:tr w14:paraId="1FAAA892">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7198F">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13.1</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885FD">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城市市政基础设施配套费</w:t>
            </w:r>
          </w:p>
        </w:tc>
      </w:tr>
      <w:tr w14:paraId="6E705D2B">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80F0A">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13.2</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E05FD">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人民</w:t>
            </w:r>
            <w:r>
              <w:rPr>
                <w:rFonts w:hint="eastAsia" w:ascii="宋体" w:hAnsi="宋体"/>
                <w:color w:val="000000"/>
                <w:kern w:val="0"/>
                <w:szCs w:val="24"/>
                <w:lang w:eastAsia="zh" w:bidi="ar"/>
              </w:rPr>
              <w:t>工程异地</w:t>
            </w:r>
            <w:r>
              <w:rPr>
                <w:rFonts w:hint="eastAsia" w:ascii="宋体" w:hAnsi="宋体"/>
                <w:color w:val="000000"/>
                <w:kern w:val="0"/>
                <w:szCs w:val="24"/>
                <w:lang w:bidi="ar"/>
              </w:rPr>
              <w:t>建设费</w:t>
            </w:r>
          </w:p>
        </w:tc>
      </w:tr>
      <w:tr w14:paraId="37F46AEC">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6F0EE">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13.3</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C3D39">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城市道路占用及挖掘修复费</w:t>
            </w:r>
          </w:p>
        </w:tc>
      </w:tr>
      <w:tr w14:paraId="244813F4">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5B8B9">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13.4</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B5D9A">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水土保持补偿费</w:t>
            </w:r>
          </w:p>
        </w:tc>
      </w:tr>
      <w:tr w14:paraId="3787EFBF">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19B64">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14</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F54CD">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安全生产保障费</w:t>
            </w:r>
          </w:p>
        </w:tc>
      </w:tr>
      <w:tr w14:paraId="446C8F6B">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FD9AB">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14.1</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335C6">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第三方检测费</w:t>
            </w:r>
          </w:p>
        </w:tc>
      </w:tr>
      <w:tr w14:paraId="3FBA7D5B">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4AFEF">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14.2</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5F850">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第三方监测费</w:t>
            </w:r>
          </w:p>
        </w:tc>
      </w:tr>
      <w:tr w14:paraId="151CE2ED">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A9ED2">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14.3</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58451">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改造工程结构安全鉴定</w:t>
            </w:r>
          </w:p>
        </w:tc>
      </w:tr>
      <w:tr w14:paraId="1D1BEBF0">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DFBCF">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15</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87959">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文物勘探发掘费</w:t>
            </w:r>
          </w:p>
        </w:tc>
      </w:tr>
      <w:tr w14:paraId="335E91A1">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19869">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16</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06755">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配合辅助工程建设费</w:t>
            </w:r>
          </w:p>
        </w:tc>
      </w:tr>
      <w:tr w14:paraId="13C1B853">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81AF7">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17</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DCEA7">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生产准备及开办费</w:t>
            </w:r>
          </w:p>
        </w:tc>
      </w:tr>
      <w:tr w14:paraId="57A0FC98">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79B51">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18</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11266">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研究试验费</w:t>
            </w:r>
          </w:p>
        </w:tc>
      </w:tr>
      <w:tr w14:paraId="65FE0A98">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3A001">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19</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AF84E">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联合试运转费</w:t>
            </w:r>
          </w:p>
        </w:tc>
      </w:tr>
      <w:tr w14:paraId="45024551">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999A9">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20</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10012">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专利或专有技术使用费</w:t>
            </w:r>
          </w:p>
        </w:tc>
      </w:tr>
      <w:tr w14:paraId="34B2F8B2">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31F46">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21</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02084">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引进技术和引进设备其他费</w:t>
            </w:r>
          </w:p>
        </w:tc>
      </w:tr>
      <w:tr w14:paraId="31385FEB">
        <w:tblPrEx>
          <w:tblCellMar>
            <w:top w:w="0" w:type="dxa"/>
            <w:left w:w="108" w:type="dxa"/>
            <w:bottom w:w="0" w:type="dxa"/>
            <w:right w:w="108" w:type="dxa"/>
          </w:tblCellMar>
        </w:tblPrEx>
        <w:trPr>
          <w:trHeight w:val="405" w:hRule="atLeast"/>
        </w:trPr>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7C8DB">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22</w:t>
            </w:r>
          </w:p>
        </w:tc>
        <w:tc>
          <w:tcPr>
            <w:tcW w:w="6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02C5F">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其他</w:t>
            </w:r>
          </w:p>
        </w:tc>
      </w:tr>
    </w:tbl>
    <w:p w14:paraId="0965C663">
      <w:pPr>
        <w:pStyle w:val="5"/>
        <w:tabs>
          <w:tab w:val="left" w:pos="340"/>
        </w:tabs>
      </w:pPr>
      <w:r>
        <w:rPr>
          <w:rFonts w:hint="eastAsia"/>
          <w:b/>
          <w:bCs/>
        </w:rPr>
        <w:t>5.3.3</w:t>
      </w:r>
      <w:r>
        <w:rPr>
          <w:rFonts w:hint="eastAsia"/>
        </w:rPr>
        <w:t xml:space="preserve">  工程建设其他费用</w:t>
      </w:r>
      <w:r>
        <w:t>计算方法</w:t>
      </w:r>
    </w:p>
    <w:p w14:paraId="585D5CD6">
      <w:pPr>
        <w:ind w:firstLine="482"/>
      </w:pPr>
      <w:r>
        <w:rPr>
          <w:rStyle w:val="41"/>
          <w:rFonts w:hint="eastAsia"/>
        </w:rPr>
        <w:t>1</w:t>
      </w:r>
      <w:r>
        <w:rPr>
          <w:rFonts w:hint="eastAsia" w:eastAsia="黑体"/>
        </w:rPr>
        <w:t xml:space="preserve">  </w:t>
      </w:r>
      <w:r>
        <w:rPr>
          <w:rFonts w:hint="eastAsia"/>
        </w:rPr>
        <w:t>工程建设其他费用序列划分标准按本指南</w:t>
      </w:r>
      <w:r>
        <w:rPr>
          <w:rFonts w:ascii="宋体" w:hAnsi="宋体"/>
          <w:szCs w:val="24"/>
        </w:rPr>
        <w:t>表</w:t>
      </w:r>
      <w:r>
        <w:rPr>
          <w:rFonts w:hint="eastAsia" w:eastAsia="黑体" w:cs="黑体"/>
          <w:b/>
          <w:bCs/>
          <w:szCs w:val="24"/>
        </w:rPr>
        <w:t>5.3.2</w:t>
      </w:r>
      <w:r>
        <w:rPr>
          <w:rFonts w:ascii="宋体" w:hAnsi="宋体"/>
          <w:szCs w:val="24"/>
        </w:rPr>
        <w:t>工程建设其他费用组成表</w:t>
      </w:r>
      <w:r>
        <w:rPr>
          <w:rFonts w:hint="eastAsia"/>
        </w:rPr>
        <w:t>执行，工程建设其他费用项目可根据建设项目具体情况、建设管理需要、相关规定进行调整。</w:t>
      </w:r>
    </w:p>
    <w:p w14:paraId="073B38AF">
      <w:pPr>
        <w:ind w:firstLine="482"/>
      </w:pPr>
      <w:r>
        <w:rPr>
          <w:rStyle w:val="41"/>
          <w:rFonts w:hint="eastAsia"/>
        </w:rPr>
        <w:t>2</w:t>
      </w:r>
      <w:r>
        <w:rPr>
          <w:rFonts w:hint="eastAsia" w:eastAsia="黑体"/>
        </w:rPr>
        <w:t xml:space="preserve">  </w:t>
      </w:r>
      <w:r>
        <w:rPr>
          <w:rFonts w:hint="eastAsia"/>
        </w:rPr>
        <w:t>工程建设其他费用计费依据发生变化时，应进行调整。</w:t>
      </w:r>
    </w:p>
    <w:p w14:paraId="3873924C">
      <w:pPr>
        <w:ind w:firstLine="482"/>
      </w:pPr>
      <w:r>
        <w:rPr>
          <w:rStyle w:val="41"/>
          <w:rFonts w:hint="eastAsia"/>
        </w:rPr>
        <w:t>3</w:t>
      </w:r>
      <w:r>
        <w:rPr>
          <w:rFonts w:hint="eastAsia" w:eastAsia="黑体"/>
        </w:rPr>
        <w:t xml:space="preserve">  </w:t>
      </w:r>
      <w:r>
        <w:rPr>
          <w:rFonts w:hint="eastAsia"/>
        </w:rPr>
        <w:t>工程建设其他费用计价包括政府定价、政府指导价或市场调节价三种计价方式；工程建设其他费用（部分）估算计费水平详本指南附录B工程建设其他费用依据及计算方法。</w:t>
      </w:r>
    </w:p>
    <w:p w14:paraId="32E3F787">
      <w:pPr>
        <w:ind w:firstLine="482"/>
      </w:pPr>
      <w:r>
        <w:rPr>
          <w:rStyle w:val="41"/>
          <w:rFonts w:hint="eastAsia"/>
        </w:rPr>
        <w:t>1）</w:t>
      </w:r>
      <w:r>
        <w:rPr>
          <w:rFonts w:hint="eastAsia"/>
        </w:rPr>
        <w:t>政府定价的工程建设其他费用，按政府定价进行计价。</w:t>
      </w:r>
    </w:p>
    <w:p w14:paraId="129822F9">
      <w:pPr>
        <w:ind w:firstLine="482"/>
      </w:pPr>
      <w:r>
        <w:rPr>
          <w:rStyle w:val="41"/>
        </w:rPr>
        <w:t>2</w:t>
      </w:r>
      <w:r>
        <w:rPr>
          <w:rStyle w:val="41"/>
          <w:rFonts w:hint="eastAsia"/>
        </w:rPr>
        <w:t>）</w:t>
      </w:r>
      <w:r>
        <w:rPr>
          <w:rFonts w:hint="eastAsia"/>
        </w:rPr>
        <w:t>政府指导价的工程建设其他费用参考政府指导价。</w:t>
      </w:r>
    </w:p>
    <w:p w14:paraId="56EDBC1C">
      <w:pPr>
        <w:ind w:firstLine="482"/>
      </w:pPr>
      <w:r>
        <w:rPr>
          <w:rStyle w:val="41"/>
        </w:rPr>
        <w:t>3</w:t>
      </w:r>
      <w:r>
        <w:rPr>
          <w:rStyle w:val="41"/>
          <w:rFonts w:hint="eastAsia"/>
        </w:rPr>
        <w:t>）</w:t>
      </w:r>
      <w:r>
        <w:rPr>
          <w:rFonts w:hint="eastAsia"/>
        </w:rPr>
        <w:t>市场调节价的工程建设其他费用，考虑通常的市场计费水平后建议按一定计费比例确定，即：工程建设其他费用=计算工程建设其他费用×计费比例。</w:t>
      </w:r>
    </w:p>
    <w:p w14:paraId="554BA25F">
      <w:pPr>
        <w:ind w:firstLine="482"/>
      </w:pPr>
      <w:r>
        <w:rPr>
          <w:rStyle w:val="41"/>
          <w:rFonts w:hint="eastAsia"/>
        </w:rPr>
        <w:t>4</w:t>
      </w:r>
      <w:r>
        <w:rPr>
          <w:rFonts w:hint="eastAsia" w:eastAsia="黑体"/>
        </w:rPr>
        <w:t xml:space="preserve">  </w:t>
      </w:r>
      <w:r>
        <w:rPr>
          <w:rFonts w:hint="eastAsia"/>
        </w:rPr>
        <w:t>工程建设其他费用中部分咨询服务因工作要求超出技术规定或其他根据项目实际需要发生的费用，经项目主管部门批准的，可在提供相关依据后据实或按市场调查价计入。</w:t>
      </w:r>
    </w:p>
    <w:p w14:paraId="4E7B5E7F">
      <w:pPr>
        <w:ind w:firstLine="482"/>
      </w:pPr>
      <w:r>
        <w:rPr>
          <w:rFonts w:hint="eastAsia"/>
          <w:b/>
          <w:bCs/>
        </w:rPr>
        <w:t>5</w:t>
      </w:r>
      <w:r>
        <w:rPr>
          <w:rFonts w:hint="eastAsia"/>
        </w:rPr>
        <w:t xml:space="preserve">  若工程项目采用全过程工程咨询模式，全过程工程咨询服务酬金根据咨询服务实际所包含的具体服务事项，可按各专项服务酬金叠加后再增加相应统筹管理费用计取。</w:t>
      </w:r>
    </w:p>
    <w:p w14:paraId="05ECDB3C">
      <w:pPr>
        <w:ind w:firstLine="480" w:firstLineChars="200"/>
      </w:pPr>
      <w:r>
        <w:rPr>
          <w:rFonts w:hint="eastAsia"/>
        </w:rPr>
        <w:t>工程建设其他费用项目构成与费用内容如下，具体取费依据和计算方法详见附录</w:t>
      </w:r>
      <w:r>
        <w:t>B</w:t>
      </w:r>
      <w:r>
        <w:rPr>
          <w:rFonts w:hint="eastAsia"/>
        </w:rPr>
        <w:t>。</w:t>
      </w:r>
    </w:p>
    <w:p w14:paraId="5090292D">
      <w:pPr>
        <w:pStyle w:val="6"/>
      </w:pPr>
      <w:r>
        <w:rPr>
          <w:rFonts w:hint="eastAsia"/>
          <w:b/>
        </w:rPr>
        <w:t>5</w:t>
      </w:r>
      <w:r>
        <w:rPr>
          <w:b/>
        </w:rPr>
        <w:t>.3.3.1</w:t>
      </w:r>
      <w:r>
        <w:rPr>
          <w:rFonts w:hint="eastAsia"/>
        </w:rPr>
        <w:t xml:space="preserve">  </w:t>
      </w:r>
      <w:r>
        <w:t>建设用地费</w:t>
      </w:r>
    </w:p>
    <w:p w14:paraId="41181DB1">
      <w:pPr>
        <w:widowControl/>
        <w:ind w:firstLine="480" w:firstLineChars="200"/>
        <w:jc w:val="left"/>
        <w:rPr>
          <w:rFonts w:ascii="Times New Roman" w:hAnsi="Times New Roman" w:cs="Times New Roman"/>
        </w:rPr>
      </w:pPr>
      <w:r>
        <w:rPr>
          <w:rFonts w:ascii="Times New Roman" w:hAnsi="Times New Roman" w:cs="Times New Roman"/>
        </w:rPr>
        <w:t>建设用地费是指为获得工程建设项目建设土地的使用权在建设期内发生的各项费用</w:t>
      </w:r>
      <w:r>
        <w:rPr>
          <w:rFonts w:hint="eastAsia" w:ascii="Times New Roman" w:hAnsi="Times New Roman" w:cs="Times New Roman"/>
        </w:rPr>
        <w:t>，包括取得土地使用权缴纳的费用（建设用地土地使用权一般通过出让或行政划拨方式取得）和临时用地费。</w:t>
      </w:r>
    </w:p>
    <w:p w14:paraId="0348BF99">
      <w:pPr>
        <w:widowControl/>
        <w:ind w:firstLine="482" w:firstLineChars="200"/>
        <w:jc w:val="left"/>
      </w:pPr>
      <w:r>
        <w:rPr>
          <w:rFonts w:hint="eastAsia"/>
          <w:b/>
          <w:bCs/>
        </w:rPr>
        <w:t xml:space="preserve">1  </w:t>
      </w:r>
      <w:r>
        <w:rPr>
          <w:rFonts w:hint="eastAsia"/>
        </w:rPr>
        <w:t>采用出让方式取得的建设用地，建设用地费为土地出让金。</w:t>
      </w:r>
      <w:r>
        <w:t>土地出让金是指各级政府</w:t>
      </w:r>
      <w:r>
        <w:fldChar w:fldCharType="begin"/>
      </w:r>
      <w:r>
        <w:instrText xml:space="preserve"> HYPERLINK "https://baike.baidu.com/item/%E5%9C%9F%E5%9C%B0%E7%AE%A1%E7%90%86%E9%83%A8%E9%97%A8/4419476" \t "https://baike.baidu.com/item/%E5%9C%9F%E5%9C%B0%E5%87%BA%E8%AE%A9%E9%87%91/_blank" </w:instrText>
      </w:r>
      <w:r>
        <w:fldChar w:fldCharType="separate"/>
      </w:r>
      <w:r>
        <w:t>土地管理部门</w:t>
      </w:r>
      <w:r>
        <w:fldChar w:fldCharType="end"/>
      </w:r>
      <w:r>
        <w:t>将</w:t>
      </w:r>
      <w:r>
        <w:fldChar w:fldCharType="begin"/>
      </w:r>
      <w:r>
        <w:instrText xml:space="preserve"> HYPERLINK "https://baike.baidu.com/item/%E5%9C%9F%E5%9C%B0%E4%BD%BF%E7%94%A8%E6%9D%83/379464" \t "https://baike.baidu.com/item/%E5%9C%9F%E5%9C%B0%E5%87%BA%E8%AE%A9%E9%87%91/_blank" </w:instrText>
      </w:r>
      <w:r>
        <w:fldChar w:fldCharType="separate"/>
      </w:r>
      <w:r>
        <w:t>土地使用权</w:t>
      </w:r>
      <w:r>
        <w:fldChar w:fldCharType="end"/>
      </w:r>
      <w:r>
        <w:t>出让给土地使用者，按规定向</w:t>
      </w:r>
      <w:r>
        <w:fldChar w:fldCharType="begin"/>
      </w:r>
      <w:r>
        <w:instrText xml:space="preserve"> HYPERLINK "https://baike.baidu.com/item/%E5%8F%97%E8%AE%A9%E4%BA%BA/9068884" \t "https://baike.baidu.com/item/%E5%9C%9F%E5%9C%B0%E5%87%BA%E8%AE%A9%E9%87%91/_blank" </w:instrText>
      </w:r>
      <w:r>
        <w:fldChar w:fldCharType="separate"/>
      </w:r>
      <w:r>
        <w:t>受让人</w:t>
      </w:r>
      <w:r>
        <w:fldChar w:fldCharType="end"/>
      </w:r>
      <w:r>
        <w:t>收取的土地出让的全部价款（指土地出让的交易总额），或土地使用期满，土地使用者需要续期而向土地管理部门缴纳的续期</w:t>
      </w:r>
      <w:r>
        <w:fldChar w:fldCharType="begin"/>
      </w:r>
      <w:r>
        <w:instrText xml:space="preserve"> HYPERLINK "https://baike.baidu.com/item/%E5%9C%9F%E5%9C%B0%E5%87%BA%E8%AE%A9%E4%BB%B7%E6%AC%BE/12754412" \t "https://baike.baidu.com/item/%E5%9C%9F%E5%9C%B0%E5%87%BA%E8%AE%A9%E9%87%91/_blank" </w:instrText>
      </w:r>
      <w:r>
        <w:fldChar w:fldCharType="separate"/>
      </w:r>
      <w:r>
        <w:t>土地出让价款</w:t>
      </w:r>
      <w:r>
        <w:fldChar w:fldCharType="end"/>
      </w:r>
      <w:r>
        <w:t>，或原通过行政划拨获得土地使用权的土地使用者，将土地使用权有偿</w:t>
      </w:r>
      <w:r>
        <w:fldChar w:fldCharType="begin"/>
      </w:r>
      <w:r>
        <w:instrText xml:space="preserve"> HYPERLINK "https://baike.baidu.com/item/%E8%BD%AC%E8%AE%A9/4294706" \t "https://baike.baidu.com/item/%E5%9C%9F%E5%9C%B0%E5%87%BA%E8%AE%A9%E9%87%91/_blank" </w:instrText>
      </w:r>
      <w:r>
        <w:fldChar w:fldCharType="separate"/>
      </w:r>
      <w:r>
        <w:t>转让</w:t>
      </w:r>
      <w:r>
        <w:fldChar w:fldCharType="end"/>
      </w:r>
      <w:r>
        <w:t>、</w:t>
      </w:r>
      <w:r>
        <w:fldChar w:fldCharType="begin"/>
      </w:r>
      <w:r>
        <w:instrText xml:space="preserve"> HYPERLINK "https://baike.baidu.com/item/%E5%87%BA%E7%A7%9F/6463876" \t "https://baike.baidu.com/item/%E5%9C%9F%E5%9C%B0%E5%87%BA%E8%AE%A9%E9%87%91/_blank" </w:instrText>
      </w:r>
      <w:r>
        <w:fldChar w:fldCharType="separate"/>
      </w:r>
      <w:r>
        <w:t>出租</w:t>
      </w:r>
      <w:r>
        <w:fldChar w:fldCharType="end"/>
      </w:r>
      <w:r>
        <w:t>、</w:t>
      </w:r>
      <w:r>
        <w:fldChar w:fldCharType="begin"/>
      </w:r>
      <w:r>
        <w:instrText xml:space="preserve"> HYPERLINK "https://baike.baidu.com/item/%E6%8A%B5%E6%8A%BC/2467701" \t "https://baike.baidu.com/item/%E5%9C%9F%E5%9C%B0%E5%87%BA%E8%AE%A9%E9%87%91/_blank" </w:instrText>
      </w:r>
      <w:r>
        <w:fldChar w:fldCharType="separate"/>
      </w:r>
      <w:r>
        <w:t>抵押</w:t>
      </w:r>
      <w:r>
        <w:fldChar w:fldCharType="end"/>
      </w:r>
      <w:r>
        <w:t>、作价入股和投资，按规定补交的土地出让价款</w:t>
      </w:r>
      <w:r>
        <w:rPr>
          <w:rFonts w:hint="eastAsia"/>
        </w:rPr>
        <w:t>。</w:t>
      </w:r>
    </w:p>
    <w:p w14:paraId="1FDA062A">
      <w:pPr>
        <w:widowControl/>
        <w:ind w:firstLine="482" w:firstLineChars="200"/>
        <w:jc w:val="left"/>
      </w:pPr>
      <w:r>
        <w:rPr>
          <w:rFonts w:hint="eastAsia" w:eastAsia="黑体" w:cs="黑体"/>
          <w:b/>
          <w:bCs/>
          <w:kern w:val="0"/>
        </w:rPr>
        <w:t>2</w:t>
      </w:r>
      <w:r>
        <w:rPr>
          <w:rFonts w:hint="eastAsia" w:eastAsia="黑体" w:cs="黑体"/>
          <w:kern w:val="0"/>
        </w:rPr>
        <w:t xml:space="preserve"> </w:t>
      </w:r>
      <w:r>
        <w:rPr>
          <w:rFonts w:hint="eastAsia" w:ascii="宋体" w:hAnsi="宋体" w:cs="Times New Roman"/>
          <w:kern w:val="0"/>
        </w:rPr>
        <w:t xml:space="preserve"> 采用划拨方式取得的建设用地，建设用地费为土地征用及迁移补偿费，</w:t>
      </w:r>
      <w:r>
        <w:rPr>
          <w:rFonts w:hint="eastAsia" w:ascii="宋体" w:hAnsi="宋体"/>
        </w:rPr>
        <w:t>土地征收及迁移补偿费</w:t>
      </w:r>
      <w:r>
        <w:t>是指为获得建设场地土地使用权而发生的各项费用</w:t>
      </w:r>
      <w:r>
        <w:rPr>
          <w:rFonts w:hint="eastAsia"/>
        </w:rPr>
        <w:t>，包括农用地转用征收费用和征后用地费</w:t>
      </w:r>
      <w:r>
        <w:t>。</w:t>
      </w:r>
    </w:p>
    <w:p w14:paraId="689D977D">
      <w:pPr>
        <w:ind w:firstLine="482" w:firstLineChars="200"/>
      </w:pPr>
      <w:r>
        <w:rPr>
          <w:rFonts w:hint="eastAsia"/>
          <w:b/>
          <w:bCs/>
        </w:rPr>
        <w:t xml:space="preserve">3  </w:t>
      </w:r>
      <w:r>
        <w:t>临时用地费（即临时租地及补偿费）是指建设单位为保障项目正常建设，在建设用地之外临时租用土地使用权而发生的费用。包括：青苗补偿费、使用期租金、复垦等。原建构筑物拆除、施工临建拆除另计入场地准备及临时设施费。</w:t>
      </w:r>
    </w:p>
    <w:p w14:paraId="60204431">
      <w:pPr>
        <w:ind w:firstLine="482" w:firstLineChars="200"/>
      </w:pPr>
      <w:r>
        <w:rPr>
          <w:rFonts w:hint="eastAsia"/>
          <w:b/>
          <w:bCs/>
        </w:rPr>
        <w:t xml:space="preserve">4 </w:t>
      </w:r>
      <w:r>
        <w:rPr>
          <w:rFonts w:hint="eastAsia"/>
        </w:rPr>
        <w:t xml:space="preserve"> 既有工程设施搬迁及补偿费（简称“迁改费”）是指为保证工程具备建设条件，对场地内或施工影响范围内的由相关单位管理的市政管线等既有设施，依据拟定迁改方案异地选址建设而发生的搬迁及补偿费用（一般含更新或改造增加内容）。</w:t>
      </w:r>
    </w:p>
    <w:p w14:paraId="3F8152DB">
      <w:pPr>
        <w:ind w:firstLine="480" w:firstLineChars="200"/>
      </w:pPr>
      <w:r>
        <w:rPr>
          <w:rFonts w:hint="eastAsia"/>
        </w:rPr>
        <w:t>根据工程具体情况包括电力电缆线路迁建（电力迁改）、通信线路迁建（通信迁改）、燃气管路迁建（燃气迁改）、给水管路迁建（给水迁改）、排水管路迁建（排水迁改）、绿化工程迁建（苗木移栽）、其他迁改或补偿。</w:t>
      </w:r>
    </w:p>
    <w:p w14:paraId="7CEE4808">
      <w:pPr>
        <w:ind w:firstLine="480" w:firstLineChars="200"/>
      </w:pPr>
      <w:r>
        <w:rPr>
          <w:rFonts w:hint="eastAsia"/>
        </w:rPr>
        <w:t>迁改工程一般由产权或管理单位负责实施。</w:t>
      </w:r>
    </w:p>
    <w:p w14:paraId="743C018E">
      <w:pPr>
        <w:pStyle w:val="6"/>
      </w:pPr>
      <w:r>
        <w:rPr>
          <w:rFonts w:hint="eastAsia"/>
          <w:b/>
        </w:rPr>
        <w:t>5</w:t>
      </w:r>
      <w:r>
        <w:rPr>
          <w:b/>
        </w:rPr>
        <w:t xml:space="preserve">.3.3.2 </w:t>
      </w:r>
      <w:r>
        <w:rPr>
          <w:rFonts w:hint="eastAsia"/>
        </w:rPr>
        <w:t xml:space="preserve"> </w:t>
      </w:r>
      <w:r>
        <w:t>项目建设管理费</w:t>
      </w:r>
    </w:p>
    <w:p w14:paraId="62AE902D">
      <w:pPr>
        <w:ind w:firstLine="480" w:firstLineChars="200"/>
      </w:pPr>
      <w:r>
        <w:t>项目建设管理费是指项目建设单位从项目筹建之日起至办理竣工财务决算之日止发生的所有管理性质费用支出。包括：不在原单位发工资的工作人员工资及相关费用、办公费、办公场地租用费、差旅交通费、劳动保护费、工具用具使用费、固定资产使用费、招募生产工人费、技术图书资料费（含软件）、业务招待费、施工现场津贴、竣工验收费和其他管理性质开支</w:t>
      </w:r>
      <w:r>
        <w:rPr>
          <w:rFonts w:hint="eastAsia"/>
        </w:rPr>
        <w:t>。</w:t>
      </w:r>
    </w:p>
    <w:p w14:paraId="5A9E003C">
      <w:pPr>
        <w:pStyle w:val="6"/>
      </w:pPr>
      <w:r>
        <w:rPr>
          <w:rFonts w:hint="eastAsia"/>
          <w:b/>
          <w:bCs/>
        </w:rPr>
        <w:t>5.3.3.3</w:t>
      </w:r>
      <w:r>
        <w:rPr>
          <w:rFonts w:hint="eastAsia"/>
        </w:rPr>
        <w:t xml:space="preserve">  </w:t>
      </w:r>
      <w:r>
        <w:t>建设工程监理</w:t>
      </w:r>
      <w:r>
        <w:rPr>
          <w:rFonts w:hint="eastAsia"/>
        </w:rPr>
        <w:t>费</w:t>
      </w:r>
    </w:p>
    <w:p w14:paraId="3ED1164F">
      <w:pPr>
        <w:ind w:firstLine="480" w:firstLineChars="200"/>
      </w:pPr>
      <w:r>
        <w:t>建设工程监理</w:t>
      </w:r>
      <w:r>
        <w:rPr>
          <w:rFonts w:hint="eastAsia"/>
        </w:rPr>
        <w:t>费</w:t>
      </w:r>
      <w:r>
        <w:t>是指监理单位接受建设单位的委托，提供建设工程施工阶段的质量、进度、费用控制管理和安全生产监督管理、合同、信息等方面协调管理服务，以及勘察、设计、保修等阶段的相关服务。</w:t>
      </w:r>
    </w:p>
    <w:p w14:paraId="2D55D653">
      <w:pPr>
        <w:pStyle w:val="6"/>
      </w:pPr>
      <w:r>
        <w:rPr>
          <w:rFonts w:hint="eastAsia"/>
          <w:b/>
          <w:bCs/>
        </w:rPr>
        <w:t>5.3.3.4</w:t>
      </w:r>
      <w:r>
        <w:rPr>
          <w:rFonts w:hint="eastAsia"/>
        </w:rPr>
        <w:t xml:space="preserve">  招标代理服务费</w:t>
      </w:r>
    </w:p>
    <w:p w14:paraId="1A901BD5">
      <w:pPr>
        <w:ind w:firstLine="480" w:firstLineChars="200"/>
      </w:pPr>
      <w:r>
        <w:rPr>
          <w:rFonts w:hint="eastAsia"/>
        </w:rPr>
        <w:t>招标代理服务费</w:t>
      </w:r>
      <w:r>
        <w:t>是指招标代理人接受</w:t>
      </w:r>
      <w:r>
        <w:rPr>
          <w:rFonts w:hint="eastAsia"/>
        </w:rPr>
        <w:t>建设单位</w:t>
      </w:r>
      <w:r>
        <w:t>委托，编制招标文件（含合同条款）、审查投标人资格、组织投标人踏勘现场并答疑、组织开评定标（含评标专家费）、提供招标前期咨询以及协调合同签订等收取的费用。</w:t>
      </w:r>
      <w:r>
        <w:rPr>
          <w:rFonts w:hint="eastAsia"/>
        </w:rPr>
        <w:t>招标代理服务费</w:t>
      </w:r>
      <w:r>
        <w:t>不含招标清单和控制价编制费。</w:t>
      </w:r>
    </w:p>
    <w:p w14:paraId="749BD043">
      <w:pPr>
        <w:pStyle w:val="6"/>
      </w:pPr>
      <w:r>
        <w:rPr>
          <w:rFonts w:hint="eastAsia"/>
          <w:b/>
          <w:bCs/>
        </w:rPr>
        <w:t>5</w:t>
      </w:r>
      <w:r>
        <w:rPr>
          <w:b/>
          <w:bCs/>
        </w:rPr>
        <w:t>.3.3.</w:t>
      </w:r>
      <w:r>
        <w:rPr>
          <w:rFonts w:hint="eastAsia"/>
          <w:b/>
          <w:bCs/>
        </w:rPr>
        <w:t xml:space="preserve">5 </w:t>
      </w:r>
      <w:r>
        <w:rPr>
          <w:rFonts w:hint="eastAsia"/>
        </w:rPr>
        <w:t xml:space="preserve"> </w:t>
      </w:r>
      <w:r>
        <w:t>建设工程前期工作咨询费</w:t>
      </w:r>
    </w:p>
    <w:p w14:paraId="576D84CD">
      <w:pPr>
        <w:ind w:firstLine="480" w:firstLineChars="200"/>
      </w:pPr>
      <w:r>
        <w:t>前期工作咨询费主要是指项目开展</w:t>
      </w:r>
      <w:r>
        <w:rPr>
          <w:rFonts w:hint="eastAsia"/>
        </w:rPr>
        <w:t>投资决策类咨询和</w:t>
      </w:r>
      <w:r>
        <w:t>专题研究</w:t>
      </w:r>
      <w:r>
        <w:rPr>
          <w:rFonts w:hint="eastAsia"/>
        </w:rPr>
        <w:t>、</w:t>
      </w:r>
      <w:r>
        <w:t>咨询</w:t>
      </w:r>
      <w:r>
        <w:rPr>
          <w:rFonts w:hint="eastAsia"/>
        </w:rPr>
        <w:t>、</w:t>
      </w:r>
      <w:r>
        <w:t>论证等与建设前期有关的各类服务</w:t>
      </w:r>
      <w:r>
        <w:rPr>
          <w:rFonts w:hint="eastAsia"/>
        </w:rPr>
        <w:t>费用</w:t>
      </w:r>
      <w:r>
        <w:t>。</w:t>
      </w:r>
    </w:p>
    <w:p w14:paraId="0BE8F928">
      <w:pPr>
        <w:ind w:firstLine="482" w:firstLineChars="200"/>
      </w:pPr>
      <w:r>
        <w:rPr>
          <w:b/>
          <w:bCs/>
        </w:rPr>
        <w:t xml:space="preserve">1 </w:t>
      </w:r>
      <w:r>
        <w:t xml:space="preserve"> 项目建议书</w:t>
      </w:r>
      <w:r>
        <w:rPr>
          <w:rFonts w:hint="eastAsia"/>
        </w:rPr>
        <w:t>编制及评估费</w:t>
      </w:r>
      <w:r>
        <w:rPr>
          <w:rFonts w:ascii="Times New Roman" w:hAnsi="Times New Roman" w:cs="Times New Roman"/>
        </w:rPr>
        <w:t>是指编制和评估</w:t>
      </w:r>
      <w:r>
        <w:rPr>
          <w:rFonts w:hint="eastAsia" w:ascii="Times New Roman" w:hAnsi="Times New Roman" w:cs="Times New Roman"/>
        </w:rPr>
        <w:t>项目建议书（或预可行性研究）</w:t>
      </w:r>
      <w:r>
        <w:rPr>
          <w:rFonts w:ascii="Times New Roman" w:hAnsi="Times New Roman" w:cs="Times New Roman"/>
        </w:rPr>
        <w:t>所需的费用</w:t>
      </w:r>
      <w:r>
        <w:rPr>
          <w:rFonts w:hint="eastAsia"/>
        </w:rPr>
        <w:t>。</w:t>
      </w:r>
    </w:p>
    <w:p w14:paraId="0735D043">
      <w:pPr>
        <w:ind w:firstLine="482" w:firstLineChars="200"/>
      </w:pPr>
      <w:r>
        <w:rPr>
          <w:rFonts w:hint="eastAsia"/>
          <w:b/>
          <w:bCs/>
        </w:rPr>
        <w:t xml:space="preserve">2 </w:t>
      </w:r>
      <w:r>
        <w:rPr>
          <w:rFonts w:hint="eastAsia"/>
        </w:rPr>
        <w:t xml:space="preserve"> </w:t>
      </w:r>
      <w:r>
        <w:t>可行性研究报告</w:t>
      </w:r>
      <w:r>
        <w:rPr>
          <w:rFonts w:hint="eastAsia"/>
        </w:rPr>
        <w:t>编制及评估费</w:t>
      </w:r>
      <w:r>
        <w:rPr>
          <w:rFonts w:ascii="Times New Roman" w:hAnsi="Times New Roman" w:cs="Times New Roman"/>
        </w:rPr>
        <w:t>是指编制和评估</w:t>
      </w:r>
      <w:r>
        <w:rPr>
          <w:rFonts w:hint="eastAsia" w:ascii="Times New Roman" w:hAnsi="Times New Roman" w:cs="Times New Roman"/>
        </w:rPr>
        <w:t>可行性研究报告</w:t>
      </w:r>
      <w:r>
        <w:rPr>
          <w:rFonts w:ascii="Times New Roman" w:hAnsi="Times New Roman" w:cs="Times New Roman"/>
        </w:rPr>
        <w:t>所需的费用</w:t>
      </w:r>
      <w:r>
        <w:rPr>
          <w:rFonts w:hint="eastAsia"/>
        </w:rPr>
        <w:t>。</w:t>
      </w:r>
    </w:p>
    <w:p w14:paraId="5CE5DD82">
      <w:pPr>
        <w:ind w:firstLine="482" w:firstLineChars="200"/>
      </w:pPr>
      <w:r>
        <w:rPr>
          <w:rFonts w:hint="eastAsia"/>
          <w:b/>
          <w:bCs/>
        </w:rPr>
        <w:t>3</w:t>
      </w:r>
      <w:r>
        <w:rPr>
          <w:rFonts w:hint="eastAsia"/>
        </w:rPr>
        <w:t xml:space="preserve">  项目申请报告编制及评估费，</w:t>
      </w:r>
      <w:r>
        <w:rPr>
          <w:rFonts w:ascii="Times New Roman" w:hAnsi="Times New Roman" w:cs="Times New Roman"/>
        </w:rPr>
        <w:t>是指编制和评估</w:t>
      </w:r>
      <w:r>
        <w:rPr>
          <w:rFonts w:hint="eastAsia" w:ascii="Times New Roman" w:hAnsi="Times New Roman" w:cs="Times New Roman"/>
        </w:rPr>
        <w:t>项目申请报告</w:t>
      </w:r>
      <w:r>
        <w:rPr>
          <w:rFonts w:ascii="Times New Roman" w:hAnsi="Times New Roman" w:cs="Times New Roman"/>
        </w:rPr>
        <w:t>所需的费用</w:t>
      </w:r>
      <w:r>
        <w:rPr>
          <w:rFonts w:hint="eastAsia"/>
        </w:rPr>
        <w:t>。</w:t>
      </w:r>
    </w:p>
    <w:p w14:paraId="1E584CBD">
      <w:pPr>
        <w:pStyle w:val="6"/>
      </w:pPr>
      <w:r>
        <w:rPr>
          <w:rFonts w:hint="eastAsia"/>
          <w:b/>
          <w:bCs/>
        </w:rPr>
        <w:t xml:space="preserve">5.3.3.6 </w:t>
      </w:r>
      <w:r>
        <w:rPr>
          <w:rFonts w:hint="eastAsia"/>
        </w:rPr>
        <w:t xml:space="preserve"> </w:t>
      </w:r>
      <w:r>
        <w:rPr>
          <w:rFonts w:hint="eastAsia" w:ascii="宋体" w:hAnsi="宋体"/>
          <w:color w:val="000000"/>
          <w:kern w:val="0"/>
          <w:lang w:bidi="ar"/>
        </w:rPr>
        <w:t>专项评价费</w:t>
      </w:r>
    </w:p>
    <w:p w14:paraId="48A4B6EA">
      <w:pPr>
        <w:pStyle w:val="27"/>
        <w:ind w:firstLine="480" w:firstLineChars="200"/>
        <w:jc w:val="left"/>
      </w:pPr>
      <w:r>
        <w:rPr>
          <w:rFonts w:hint="eastAsia"/>
        </w:rPr>
        <w:t>专项评价费</w:t>
      </w:r>
      <w:r>
        <w:t>根据项目特性</w:t>
      </w:r>
      <w:r>
        <w:rPr>
          <w:rFonts w:hint="eastAsia"/>
        </w:rPr>
        <w:t>包括：</w:t>
      </w:r>
      <w:r>
        <w:t>节能</w:t>
      </w:r>
      <w:r>
        <w:rPr>
          <w:rFonts w:hint="eastAsia"/>
        </w:rPr>
        <w:t>报告编制及验收费</w:t>
      </w:r>
      <w:r>
        <w:t>、社会稳定风险</w:t>
      </w:r>
      <w:r>
        <w:rPr>
          <w:rFonts w:hint="eastAsia"/>
        </w:rPr>
        <w:t>评估费用</w:t>
      </w:r>
      <w:r>
        <w:t>、安全评价</w:t>
      </w:r>
      <w:r>
        <w:rPr>
          <w:rFonts w:hint="eastAsia"/>
        </w:rPr>
        <w:t>费用</w:t>
      </w:r>
      <w:r>
        <w:t>、地震安全性评价</w:t>
      </w:r>
      <w:r>
        <w:rPr>
          <w:rFonts w:hint="eastAsia"/>
        </w:rPr>
        <w:t>费用</w:t>
      </w:r>
      <w:r>
        <w:t>、地质灾害危险性评价</w:t>
      </w:r>
      <w:r>
        <w:rPr>
          <w:rFonts w:hint="eastAsia"/>
        </w:rPr>
        <w:t>费用</w:t>
      </w:r>
      <w:r>
        <w:t>、交通影响评价</w:t>
      </w:r>
      <w:r>
        <w:rPr>
          <w:rFonts w:hint="eastAsia"/>
        </w:rPr>
        <w:t>费用</w:t>
      </w:r>
      <w:r>
        <w:t>、水土保持咨询</w:t>
      </w:r>
      <w:r>
        <w:rPr>
          <w:rFonts w:hint="eastAsia"/>
        </w:rPr>
        <w:t>费、</w:t>
      </w:r>
      <w:r>
        <w:rPr>
          <w:rFonts w:hint="eastAsia" w:ascii="宋体" w:hAnsi="宋体"/>
          <w:color w:val="000000"/>
          <w:kern w:val="0"/>
          <w:szCs w:val="24"/>
          <w:lang w:bidi="ar"/>
        </w:rPr>
        <w:t>压覆矿产资源评价费</w:t>
      </w:r>
      <w:r>
        <w:rPr>
          <w:rFonts w:hint="eastAsia"/>
        </w:rPr>
        <w:t>用、</w:t>
      </w:r>
      <w:r>
        <w:rPr>
          <w:rFonts w:hint="eastAsia" w:ascii="宋体" w:hAnsi="宋体"/>
          <w:color w:val="000000"/>
          <w:kern w:val="0"/>
          <w:szCs w:val="24"/>
          <w:lang w:bidi="ar"/>
        </w:rPr>
        <w:t>环境影响咨询服务费、劳动安全卫生预评价费、职业病危害评价费</w:t>
      </w:r>
      <w:r>
        <w:t>以及其他需要的</w:t>
      </w:r>
      <w:r>
        <w:rPr>
          <w:rFonts w:hint="eastAsia"/>
        </w:rPr>
        <w:t>专项评价费</w:t>
      </w:r>
      <w:r>
        <w:t>。</w:t>
      </w:r>
    </w:p>
    <w:p w14:paraId="495B62A0">
      <w:pPr>
        <w:ind w:firstLine="482" w:firstLineChars="200"/>
      </w:pPr>
      <w:r>
        <w:rPr>
          <w:rFonts w:hint="eastAsia"/>
          <w:b/>
          <w:bCs/>
        </w:rPr>
        <w:t xml:space="preserve">1  </w:t>
      </w:r>
      <w:r>
        <w:t>节能</w:t>
      </w:r>
      <w:r>
        <w:rPr>
          <w:rFonts w:hint="eastAsia"/>
        </w:rPr>
        <w:t>报告编审及验收费指咨询单位受建设单位委托开展固定资产投资项目能耗统计表编制、固定资产投资项目节能报告编制、固定资产投资项目节能报告评审、固定资产投资项目节能验收、固定资产投资项目节能审查意见落实情况监督检查工作所发生的费用。</w:t>
      </w:r>
    </w:p>
    <w:p w14:paraId="48FF7D2E">
      <w:pPr>
        <w:ind w:firstLine="480" w:firstLineChars="200"/>
      </w:pPr>
      <w:r>
        <w:rPr>
          <w:rFonts w:hint="eastAsia"/>
        </w:rPr>
        <w:t>填写固定资产投资项目能耗统计表、固定资产投资项目节能审查意见落实情况监督检查不单独计取费用。</w:t>
      </w:r>
    </w:p>
    <w:p w14:paraId="1ABF1C3C">
      <w:pPr>
        <w:ind w:firstLine="482" w:firstLineChars="200"/>
      </w:pPr>
      <w:r>
        <w:rPr>
          <w:rFonts w:hint="eastAsia"/>
          <w:b/>
          <w:bCs/>
        </w:rPr>
        <w:t xml:space="preserve">2  </w:t>
      </w:r>
      <w:r>
        <w:rPr>
          <w:rFonts w:hint="eastAsia"/>
        </w:rPr>
        <w:t>社会稳定风险评估费指咨询单位受建设单位委托开展的重大固定资产投资项目社会稳定风险分析篇章、社会稳定风险评估工作所发生的费用。仅编制社会稳定风险分析篇章不单独计取费用。</w:t>
      </w:r>
    </w:p>
    <w:p w14:paraId="3DAC0CEE">
      <w:pPr>
        <w:ind w:firstLine="482" w:firstLineChars="200"/>
      </w:pPr>
      <w:r>
        <w:rPr>
          <w:rFonts w:hint="eastAsia"/>
          <w:b/>
          <w:bCs/>
        </w:rPr>
        <w:t xml:space="preserve">3  </w:t>
      </w:r>
      <w:r>
        <w:t>安全评价</w:t>
      </w:r>
      <w:r>
        <w:rPr>
          <w:rFonts w:hint="eastAsia"/>
        </w:rPr>
        <w:t>费用指咨询单位受建设单位委托</w:t>
      </w:r>
      <w:r>
        <w:t>按照实施阶段的不同</w:t>
      </w:r>
      <w:r>
        <w:rPr>
          <w:rFonts w:hint="eastAsia"/>
        </w:rPr>
        <w:t>发的</w:t>
      </w:r>
      <w:r>
        <w:t>安全预评价、安全验收评价、安全现状评价</w:t>
      </w:r>
      <w:r>
        <w:rPr>
          <w:rFonts w:hint="eastAsia"/>
        </w:rPr>
        <w:t>工作所发生的费用</w:t>
      </w:r>
      <w:r>
        <w:t>。</w:t>
      </w:r>
    </w:p>
    <w:p w14:paraId="2E69D0AC">
      <w:pPr>
        <w:ind w:firstLine="482" w:firstLineChars="200"/>
      </w:pPr>
      <w:r>
        <w:rPr>
          <w:rFonts w:hint="eastAsia"/>
          <w:b/>
          <w:bCs/>
        </w:rPr>
        <w:t xml:space="preserve">4  </w:t>
      </w:r>
      <w:r>
        <w:t>地震安全性评价</w:t>
      </w:r>
      <w:r>
        <w:rPr>
          <w:rFonts w:hint="eastAsia"/>
        </w:rPr>
        <w:t>费用指咨询单位受建设单位委托在</w:t>
      </w:r>
      <w:r>
        <w:t>必须进行地震安全性评价的建设工程</w:t>
      </w:r>
      <w:r>
        <w:rPr>
          <w:rFonts w:hint="eastAsia"/>
        </w:rPr>
        <w:t>中，如</w:t>
      </w:r>
      <w:r>
        <w:t>国家重大建设工程</w:t>
      </w:r>
      <w:r>
        <w:rPr>
          <w:rFonts w:hint="eastAsia"/>
        </w:rPr>
        <w:t>、</w:t>
      </w:r>
      <w:r>
        <w:t>震损后可能引发严重灾害</w:t>
      </w:r>
      <w:r>
        <w:rPr>
          <w:rFonts w:hint="eastAsia"/>
        </w:rPr>
        <w:t>或</w:t>
      </w:r>
      <w:r>
        <w:t>次生灾害的建设工程</w:t>
      </w:r>
      <w:r>
        <w:rPr>
          <w:rFonts w:hint="eastAsia"/>
        </w:rPr>
        <w:t>、</w:t>
      </w:r>
      <w:r>
        <w:t>地方政府认为有重大价值或重大影响的其他建设工程</w:t>
      </w:r>
      <w:r>
        <w:rPr>
          <w:rFonts w:hint="eastAsia"/>
        </w:rPr>
        <w:t>，开展地震安全性评价所发生的费用。</w:t>
      </w:r>
    </w:p>
    <w:p w14:paraId="0F034E3C">
      <w:pPr>
        <w:ind w:firstLine="482" w:firstLineChars="200"/>
      </w:pPr>
      <w:r>
        <w:rPr>
          <w:rFonts w:hint="eastAsia"/>
          <w:b/>
          <w:bCs/>
        </w:rPr>
        <w:t xml:space="preserve">5  </w:t>
      </w:r>
      <w:r>
        <w:t>地质灾害危险性评估</w:t>
      </w:r>
      <w:r>
        <w:rPr>
          <w:rFonts w:hint="eastAsia"/>
        </w:rPr>
        <w:t>费用指咨询单位受建设单位委托在</w:t>
      </w:r>
      <w:r>
        <w:t>必须进行地质灾害危险性评估的建设工程</w:t>
      </w:r>
      <w:r>
        <w:rPr>
          <w:rFonts w:hint="eastAsia"/>
        </w:rPr>
        <w:t>中，开展</w:t>
      </w:r>
      <w:r>
        <w:t>地质灾害危险性评估</w:t>
      </w:r>
      <w:r>
        <w:rPr>
          <w:rFonts w:hint="eastAsia"/>
        </w:rPr>
        <w:t>所发生的费用。</w:t>
      </w:r>
    </w:p>
    <w:p w14:paraId="6B8BD44B">
      <w:pPr>
        <w:ind w:firstLine="482" w:firstLineChars="200"/>
      </w:pPr>
      <w:r>
        <w:rPr>
          <w:rFonts w:hint="eastAsia"/>
          <w:b/>
          <w:bCs/>
        </w:rPr>
        <w:t xml:space="preserve">6  </w:t>
      </w:r>
      <w:r>
        <w:t>交通影响评价</w:t>
      </w:r>
      <w:r>
        <w:rPr>
          <w:rFonts w:hint="eastAsia"/>
        </w:rPr>
        <w:t>费用</w:t>
      </w:r>
      <w:r>
        <w:t>是</w:t>
      </w:r>
      <w:r>
        <w:rPr>
          <w:rFonts w:hint="eastAsia"/>
        </w:rPr>
        <w:t>指咨询单位受建设单位委托</w:t>
      </w:r>
      <w:r>
        <w:t>对新生成交通需求对周围交通系统运行的影响程度进行评价，并制定相应的对策</w:t>
      </w:r>
      <w:r>
        <w:rPr>
          <w:rFonts w:hint="eastAsia"/>
        </w:rPr>
        <w:t>所发生的费用</w:t>
      </w:r>
      <w:r>
        <w:t>。</w:t>
      </w:r>
    </w:p>
    <w:p w14:paraId="77F27131">
      <w:pPr>
        <w:ind w:firstLine="482" w:firstLineChars="200"/>
      </w:pPr>
      <w:r>
        <w:rPr>
          <w:rFonts w:hint="eastAsia"/>
          <w:b/>
          <w:bCs/>
        </w:rPr>
        <w:t xml:space="preserve">7  </w:t>
      </w:r>
      <w:r>
        <w:t>水土保持咨询</w:t>
      </w:r>
      <w:r>
        <w:rPr>
          <w:rFonts w:hint="eastAsia"/>
        </w:rPr>
        <w:t>费用指咨询单位受建设单位委托开展</w:t>
      </w:r>
      <w:r>
        <w:t>水土保持方案编制、水土保持监测、水土保持设施竣工验收技术评估</w:t>
      </w:r>
      <w:r>
        <w:rPr>
          <w:rFonts w:hint="eastAsia"/>
        </w:rPr>
        <w:t>工作所发生的费用</w:t>
      </w:r>
      <w:r>
        <w:t>。</w:t>
      </w:r>
    </w:p>
    <w:p w14:paraId="0EFA8B82">
      <w:pPr>
        <w:ind w:firstLine="480" w:firstLineChars="200"/>
      </w:pPr>
      <w:r>
        <w:rPr>
          <w:rFonts w:hint="eastAsia"/>
        </w:rPr>
        <w:t>8  压覆矿产资源评估费指委托具有相应地质勘察资质的单位编制建设项目压覆重要</w:t>
      </w:r>
      <w:r>
        <w:fldChar w:fldCharType="begin"/>
      </w:r>
      <w:r>
        <w:instrText xml:space="preserve"> HYPERLINK "http://www.dzzyisp.com/news/china/2020/0327/2906.html" \t "https://www.dzzyisp.com/news/laws/2022/0711/_blank" </w:instrText>
      </w:r>
      <w:r>
        <w:fldChar w:fldCharType="separate"/>
      </w:r>
      <w:r>
        <w:rPr>
          <w:rFonts w:hint="eastAsia"/>
        </w:rPr>
        <w:t>矿产</w:t>
      </w:r>
      <w:r>
        <w:rPr>
          <w:rFonts w:hint="eastAsia"/>
        </w:rPr>
        <w:fldChar w:fldCharType="end"/>
      </w:r>
      <w:r>
        <w:rPr>
          <w:rFonts w:hint="eastAsia"/>
        </w:rPr>
        <w:t>资源评估报告并提交储量评审机构评审所需的费用。</w:t>
      </w:r>
    </w:p>
    <w:p w14:paraId="35D789F4">
      <w:pPr>
        <w:ind w:firstLine="480" w:firstLineChars="200"/>
      </w:pPr>
      <w:r>
        <w:rPr>
          <w:rFonts w:hint="eastAsia"/>
        </w:rPr>
        <w:t>9  环境影响咨询服务费</w:t>
      </w:r>
    </w:p>
    <w:p w14:paraId="7273BC4A">
      <w:pPr>
        <w:ind w:firstLine="482" w:firstLineChars="200"/>
        <w:rPr>
          <w:rFonts w:ascii="Times New Roman" w:hAnsi="Times New Roman" w:cs="Times New Roman"/>
          <w:kern w:val="0"/>
        </w:rPr>
      </w:pPr>
      <w:r>
        <w:rPr>
          <w:rFonts w:hint="eastAsia"/>
          <w:b/>
          <w:bCs/>
        </w:rPr>
        <w:t>1</w:t>
      </w:r>
      <w:r>
        <w:rPr>
          <w:rFonts w:hint="eastAsia"/>
        </w:rPr>
        <w:t>）</w:t>
      </w:r>
      <w:r>
        <w:t>环境影响评价费</w:t>
      </w:r>
      <w:r>
        <w:rPr>
          <w:rFonts w:hint="eastAsia"/>
        </w:rPr>
        <w:t>指咨询单位受建设单位委托</w:t>
      </w:r>
      <w:r>
        <w:t>指在工程项目投资决策过程中，对其进行环境污染或影响评价所</w:t>
      </w:r>
      <w:r>
        <w:rPr>
          <w:rFonts w:hint="eastAsia"/>
        </w:rPr>
        <w:t>发生</w:t>
      </w:r>
      <w:r>
        <w:t>的费用。</w:t>
      </w:r>
      <w:r>
        <w:rPr>
          <w:rFonts w:hint="eastAsia"/>
        </w:rPr>
        <w:t>包括编制</w:t>
      </w:r>
      <w:r>
        <w:t>环境影响报告书、环境影响报告表、环境影响登记表。</w:t>
      </w:r>
    </w:p>
    <w:p w14:paraId="669F4642">
      <w:pPr>
        <w:widowControl/>
        <w:ind w:firstLine="482" w:firstLineChars="200"/>
        <w:jc w:val="left"/>
        <w:rPr>
          <w:rFonts w:ascii="Times New Roman" w:hAnsi="Times New Roman" w:cs="Times New Roman"/>
          <w:kern w:val="0"/>
        </w:rPr>
      </w:pPr>
      <w:r>
        <w:rPr>
          <w:b/>
          <w:bCs/>
        </w:rPr>
        <w:t>2</w:t>
      </w:r>
      <w:r>
        <w:rPr>
          <w:rFonts w:hint="eastAsia"/>
        </w:rPr>
        <w:t>）</w:t>
      </w:r>
      <w:r>
        <w:t>竣工环境影响监测</w:t>
      </w:r>
      <w:r>
        <w:rPr>
          <w:rFonts w:hint="eastAsia"/>
        </w:rPr>
        <w:t>费（</w:t>
      </w:r>
      <w:r>
        <w:t>调查</w:t>
      </w:r>
      <w:r>
        <w:rPr>
          <w:rFonts w:hint="eastAsia"/>
        </w:rPr>
        <w:t>）、评估费</w:t>
      </w:r>
      <w:r>
        <w:rPr>
          <w:rFonts w:ascii="Times New Roman" w:hAnsi="Times New Roman" w:cs="Times New Roman"/>
          <w:kern w:val="0"/>
        </w:rPr>
        <w:t>指环境监测机构受建设单位委托承担建设项目竣工环境影响监测调查</w:t>
      </w:r>
      <w:r>
        <w:rPr>
          <w:rFonts w:hint="eastAsia" w:ascii="Times New Roman" w:hAnsi="Times New Roman" w:cs="Times New Roman"/>
          <w:kern w:val="0"/>
        </w:rPr>
        <w:t>、</w:t>
      </w:r>
      <w:r>
        <w:rPr>
          <w:rFonts w:ascii="Times New Roman" w:hAnsi="Times New Roman" w:cs="Times New Roman"/>
          <w:kern w:val="0"/>
        </w:rPr>
        <w:t>评估工作</w:t>
      </w:r>
      <w:r>
        <w:rPr>
          <w:rFonts w:hint="eastAsia" w:ascii="Times New Roman" w:hAnsi="Times New Roman" w:cs="Times New Roman"/>
          <w:kern w:val="0"/>
        </w:rPr>
        <w:t>所发生的费用</w:t>
      </w:r>
      <w:r>
        <w:rPr>
          <w:rFonts w:ascii="Times New Roman" w:hAnsi="Times New Roman" w:cs="Times New Roman"/>
          <w:kern w:val="0"/>
        </w:rPr>
        <w:t>。包括：编制建设项目竣工环境影响监测（调查）报告书或报告表（含方案）、评估建设项目竣工环境影响监测（调查）报告书或报告表（含方案）。</w:t>
      </w:r>
    </w:p>
    <w:p w14:paraId="43E87E87">
      <w:pPr>
        <w:ind w:firstLine="480" w:firstLineChars="200"/>
        <w:rPr>
          <w:rFonts w:ascii="宋体" w:hAnsi="宋体"/>
          <w:color w:val="000000"/>
          <w:kern w:val="0"/>
          <w:szCs w:val="24"/>
          <w:lang w:bidi="ar"/>
        </w:rPr>
      </w:pPr>
      <w:r>
        <w:rPr>
          <w:rFonts w:hint="eastAsia"/>
        </w:rPr>
        <w:t xml:space="preserve">10  </w:t>
      </w:r>
      <w:r>
        <w:rPr>
          <w:rFonts w:hint="eastAsia" w:ascii="宋体" w:hAnsi="宋体"/>
          <w:color w:val="000000"/>
          <w:kern w:val="0"/>
          <w:szCs w:val="24"/>
          <w:lang w:bidi="ar"/>
        </w:rPr>
        <w:t>劳动安全卫生预评价费</w:t>
      </w:r>
    </w:p>
    <w:p w14:paraId="114F8C3D">
      <w:pPr>
        <w:ind w:firstLine="480" w:firstLineChars="200"/>
        <w:rPr>
          <w:rFonts w:ascii="宋体" w:hAnsi="宋体"/>
          <w:color w:val="000000"/>
          <w:kern w:val="0"/>
          <w:szCs w:val="24"/>
          <w:lang w:bidi="ar"/>
        </w:rPr>
      </w:pPr>
      <w:r>
        <w:rPr>
          <w:rFonts w:ascii="Times New Roman" w:hAnsi="Times New Roman" w:cs="Times New Roman"/>
          <w:kern w:val="0"/>
        </w:rPr>
        <w:t>劳动安全卫生预评价费</w:t>
      </w:r>
      <w:r>
        <w:rPr>
          <w:rFonts w:hint="eastAsia" w:ascii="Times New Roman" w:hAnsi="Times New Roman" w:cs="Times New Roman"/>
          <w:kern w:val="0"/>
        </w:rPr>
        <w:t>指评价单位受建设单位委托</w:t>
      </w:r>
      <w:r>
        <w:rPr>
          <w:rFonts w:ascii="Times New Roman" w:hAnsi="Times New Roman" w:cs="Times New Roman"/>
          <w:kern w:val="0"/>
        </w:rPr>
        <w:t>编制建设项目劳动安全卫生预评价大纲或劳动安全卫生预评价报告以及为编制上述文件所进行的工程分析和环境现状</w:t>
      </w:r>
      <w:r>
        <w:t>调查所</w:t>
      </w:r>
      <w:r>
        <w:rPr>
          <w:rFonts w:hint="eastAsia"/>
        </w:rPr>
        <w:t>发生</w:t>
      </w:r>
      <w:r>
        <w:t>的费用。劳动安全卫生设施应纳入项目总投资。</w:t>
      </w:r>
    </w:p>
    <w:p w14:paraId="39D11AD1">
      <w:pPr>
        <w:ind w:firstLine="480" w:firstLineChars="200"/>
        <w:rPr>
          <w:rFonts w:ascii="宋体" w:hAnsi="宋体"/>
          <w:color w:val="000000"/>
          <w:kern w:val="0"/>
          <w:szCs w:val="24"/>
          <w:lang w:bidi="ar"/>
        </w:rPr>
      </w:pPr>
      <w:r>
        <w:rPr>
          <w:rFonts w:hint="eastAsia"/>
        </w:rPr>
        <w:t xml:space="preserve">11  </w:t>
      </w:r>
      <w:r>
        <w:rPr>
          <w:rFonts w:hint="eastAsia" w:ascii="宋体" w:hAnsi="宋体"/>
          <w:color w:val="000000"/>
          <w:kern w:val="0"/>
          <w:szCs w:val="24"/>
          <w:lang w:bidi="ar"/>
        </w:rPr>
        <w:t>职业病危害评价费</w:t>
      </w:r>
    </w:p>
    <w:p w14:paraId="692AEF7E">
      <w:pPr>
        <w:widowControl/>
        <w:ind w:firstLine="480" w:firstLineChars="200"/>
        <w:jc w:val="left"/>
      </w:pPr>
      <w:r>
        <w:t>职业病危害评价费</w:t>
      </w:r>
      <w:r>
        <w:rPr>
          <w:rFonts w:hint="eastAsia"/>
        </w:rPr>
        <w:t>指评价单位受建设单位委托对</w:t>
      </w:r>
      <w:r>
        <w:t>新建、扩建、改建建设项目和技术改造、</w:t>
      </w:r>
      <w:r>
        <w:rPr>
          <w:rFonts w:ascii="Times New Roman" w:hAnsi="Times New Roman" w:cs="Times New Roman"/>
          <w:kern w:val="0"/>
        </w:rPr>
        <w:t>技术</w:t>
      </w:r>
      <w:r>
        <w:t>引进项目可能产生职业病危害的，在可行性论证阶段进行</w:t>
      </w:r>
      <w:r>
        <w:rPr>
          <w:rFonts w:hint="eastAsia"/>
        </w:rPr>
        <w:t>开展</w:t>
      </w:r>
      <w:r>
        <w:t>病危害预评价</w:t>
      </w:r>
      <w:r>
        <w:rPr>
          <w:rFonts w:hint="eastAsia"/>
        </w:rPr>
        <w:t>，</w:t>
      </w:r>
      <w:r>
        <w:t>建设项目在竣工验收前，</w:t>
      </w:r>
      <w:r>
        <w:rPr>
          <w:rFonts w:hint="eastAsia"/>
        </w:rPr>
        <w:t>开展</w:t>
      </w:r>
      <w:r>
        <w:t>职业病危害控制效果评价</w:t>
      </w:r>
      <w:r>
        <w:rPr>
          <w:rFonts w:hint="eastAsia"/>
        </w:rPr>
        <w:t>的工作所发生的费用</w:t>
      </w:r>
      <w:r>
        <w:t>。</w:t>
      </w:r>
    </w:p>
    <w:p w14:paraId="379E7480">
      <w:pPr>
        <w:ind w:firstLine="482" w:firstLineChars="200"/>
      </w:pPr>
      <w:r>
        <w:rPr>
          <w:rFonts w:hint="eastAsia"/>
          <w:b/>
          <w:bCs/>
        </w:rPr>
        <w:t xml:space="preserve">12  </w:t>
      </w:r>
      <w:r>
        <w:t>其他</w:t>
      </w:r>
      <w:r>
        <w:rPr>
          <w:rFonts w:hint="eastAsia"/>
        </w:rPr>
        <w:t>专项评价</w:t>
      </w:r>
      <w:r>
        <w:t>费</w:t>
      </w:r>
      <w:r>
        <w:rPr>
          <w:rFonts w:hint="eastAsia"/>
        </w:rPr>
        <w:t>指咨询单位受建设单位委托开展其他</w:t>
      </w:r>
      <w:r>
        <w:t>经项目主管部门批准的专项</w:t>
      </w:r>
      <w:r>
        <w:rPr>
          <w:rFonts w:hint="eastAsia"/>
        </w:rPr>
        <w:t>评价工作所发生的费用</w:t>
      </w:r>
      <w:r>
        <w:t>。</w:t>
      </w:r>
    </w:p>
    <w:p w14:paraId="479484FB">
      <w:pPr>
        <w:pStyle w:val="6"/>
      </w:pPr>
      <w:r>
        <w:rPr>
          <w:rFonts w:hint="eastAsia"/>
          <w:b/>
        </w:rPr>
        <w:t>5</w:t>
      </w:r>
      <w:r>
        <w:rPr>
          <w:b/>
        </w:rPr>
        <w:t>.3.3.</w:t>
      </w:r>
      <w:r>
        <w:rPr>
          <w:rFonts w:hint="eastAsia"/>
          <w:b/>
        </w:rPr>
        <w:t xml:space="preserve">7 </w:t>
      </w:r>
      <w:r>
        <w:rPr>
          <w:rFonts w:hint="eastAsia"/>
        </w:rPr>
        <w:t xml:space="preserve"> </w:t>
      </w:r>
      <w:r>
        <w:t>勘察设计费</w:t>
      </w:r>
    </w:p>
    <w:p w14:paraId="7F372517">
      <w:pPr>
        <w:ind w:firstLine="482" w:firstLineChars="200"/>
      </w:pPr>
      <w:r>
        <w:rPr>
          <w:b/>
          <w:bCs/>
        </w:rPr>
        <w:t>1</w:t>
      </w:r>
      <w:r>
        <w:rPr>
          <w:rFonts w:hint="eastAsia"/>
        </w:rPr>
        <w:t xml:space="preserve">  </w:t>
      </w:r>
      <w:r>
        <w:t>工程勘察费是指勘察人根据建设单位的委托，</w:t>
      </w:r>
      <w:r>
        <w:rPr>
          <w:rFonts w:hint="eastAsia"/>
        </w:rPr>
        <w:t>进行岩土工程咨询及其他专项咨询,包括岩土工程勘察咨询、岩土工程设计咨询、岩土工程风险评估、施工阶段岩土工程咨询和工程测量专项咨询等所发生的费用。</w:t>
      </w:r>
    </w:p>
    <w:p w14:paraId="6EC17C03">
      <w:pPr>
        <w:ind w:firstLine="480" w:firstLineChars="200"/>
      </w:pPr>
      <w:r>
        <w:t>2</w:t>
      </w:r>
      <w:r>
        <w:rPr>
          <w:rFonts w:hint="eastAsia"/>
        </w:rPr>
        <w:t xml:space="preserve"> </w:t>
      </w:r>
      <w:r>
        <w:t>工程设计费是指设计人根据建设单位的委托，提供编制建设项目初步设计文件、施工图设计文件、非标准设备设计文件、施工图预算文件、竣工图文件等服务所收取的费用。</w:t>
      </w:r>
    </w:p>
    <w:p w14:paraId="01399515">
      <w:pPr>
        <w:pStyle w:val="6"/>
      </w:pPr>
      <w:r>
        <w:rPr>
          <w:rFonts w:hint="eastAsia"/>
          <w:b/>
        </w:rPr>
        <w:t>5</w:t>
      </w:r>
      <w:r>
        <w:rPr>
          <w:b/>
        </w:rPr>
        <w:t>.3.3.</w:t>
      </w:r>
      <w:r>
        <w:rPr>
          <w:rFonts w:hint="eastAsia"/>
          <w:b/>
        </w:rPr>
        <w:t xml:space="preserve">8 </w:t>
      </w:r>
      <w:r>
        <w:rPr>
          <w:rFonts w:hint="eastAsia"/>
        </w:rPr>
        <w:t xml:space="preserve"> 施工图审查</w:t>
      </w:r>
      <w:r>
        <w:t>费</w:t>
      </w:r>
    </w:p>
    <w:p w14:paraId="37B5A8BA">
      <w:pPr>
        <w:ind w:firstLine="480" w:firstLineChars="200"/>
      </w:pPr>
      <w:r>
        <w:t>施工图设计文件审查</w:t>
      </w:r>
      <w:r>
        <w:rPr>
          <w:rFonts w:hint="eastAsia"/>
        </w:rPr>
        <w:t>费</w:t>
      </w:r>
      <w:r>
        <w:t>是指施工图审查机构按照有关法律、法规，对施工图涉及公共利益、公众安全和工程建设强制性标准的内容进行的审查</w:t>
      </w:r>
      <w:r>
        <w:rPr>
          <w:rFonts w:hint="eastAsia"/>
        </w:rPr>
        <w:t>工作所发生的费用。</w:t>
      </w:r>
    </w:p>
    <w:p w14:paraId="2DC5EFB8">
      <w:pPr>
        <w:pStyle w:val="6"/>
      </w:pPr>
      <w:r>
        <w:rPr>
          <w:rFonts w:hint="eastAsia"/>
          <w:b/>
          <w:bCs/>
        </w:rPr>
        <w:t>5.3.3.9</w:t>
      </w:r>
      <w:r>
        <w:rPr>
          <w:rFonts w:hint="eastAsia"/>
        </w:rPr>
        <w:t xml:space="preserve">  造价咨询费</w:t>
      </w:r>
    </w:p>
    <w:p w14:paraId="68FCAD3C">
      <w:pPr>
        <w:ind w:firstLine="480" w:firstLineChars="200"/>
      </w:pPr>
      <w:r>
        <w:t>造价咨询费是指工程造价咨询</w:t>
      </w:r>
      <w:r>
        <w:rPr>
          <w:rFonts w:hint="eastAsia"/>
        </w:rPr>
        <w:t>单位</w:t>
      </w:r>
      <w:r>
        <w:t>接受</w:t>
      </w:r>
      <w:r>
        <w:rPr>
          <w:rFonts w:hint="eastAsia"/>
        </w:rPr>
        <w:t>建设单位</w:t>
      </w:r>
      <w:r>
        <w:t>委托，编制与审核工程概算、工程预算、工程量清单、工程结算、竣工决算等计价文件，以及从事建设各阶段工程造价管理的咨询服务、出具工程造价成果文件等收取的费用</w:t>
      </w:r>
      <w:r>
        <w:rPr>
          <w:rFonts w:hint="eastAsia"/>
        </w:rPr>
        <w:t>，可分为技术经济类类服务项目和经济鉴证类服务项目</w:t>
      </w:r>
      <w:r>
        <w:t>。</w:t>
      </w:r>
      <w:r>
        <w:rPr>
          <w:rFonts w:hint="eastAsia"/>
        </w:rPr>
        <w:t>造价咨询费</w:t>
      </w:r>
      <w:r>
        <w:t>按</w:t>
      </w:r>
      <w:r>
        <w:rPr>
          <w:rFonts w:hint="eastAsia"/>
        </w:rPr>
        <w:t>差额定率累进法或人工工日法计算，应考虑实际项目的专业特点和复杂程度，考虑专业调整系数和工程复杂程度调整系数对服务收费进行调整。</w:t>
      </w:r>
    </w:p>
    <w:p w14:paraId="4BFA53BB">
      <w:pPr>
        <w:pStyle w:val="6"/>
      </w:pPr>
      <w:r>
        <w:rPr>
          <w:rFonts w:hint="eastAsia"/>
          <w:b/>
          <w:bCs/>
        </w:rPr>
        <w:t>5</w:t>
      </w:r>
      <w:r>
        <w:rPr>
          <w:b/>
          <w:bCs/>
        </w:rPr>
        <w:t>.3.3.</w:t>
      </w:r>
      <w:r>
        <w:rPr>
          <w:rFonts w:hint="eastAsia"/>
          <w:b/>
          <w:bCs/>
        </w:rPr>
        <w:t>10</w:t>
      </w:r>
      <w:r>
        <w:t xml:space="preserve"> </w:t>
      </w:r>
      <w:r>
        <w:rPr>
          <w:rFonts w:hint="eastAsia"/>
        </w:rPr>
        <w:t xml:space="preserve"> </w:t>
      </w:r>
      <w:r>
        <w:t>建筑信息模型（BIM）技术应用咨询服务费</w:t>
      </w:r>
    </w:p>
    <w:p w14:paraId="4363E82E">
      <w:pPr>
        <w:ind w:firstLine="720" w:firstLineChars="300"/>
      </w:pPr>
      <w:r>
        <w:t>建筑信息模型（BIM）技术应用咨询服务费</w:t>
      </w:r>
      <w:r>
        <w:rPr>
          <w:rFonts w:hint="eastAsia"/>
        </w:rPr>
        <w:t>指</w:t>
      </w:r>
      <w:r>
        <w:t>在项目策划、运行和维护的全生命周期过程中</w:t>
      </w:r>
      <w:r>
        <w:rPr>
          <w:rFonts w:hint="eastAsia"/>
        </w:rPr>
        <w:t>运用</w:t>
      </w:r>
      <w:r>
        <w:t>进行建筑信息模型（BIM）技术</w:t>
      </w:r>
      <w:r>
        <w:rPr>
          <w:rFonts w:hint="eastAsia"/>
        </w:rPr>
        <w:t xml:space="preserve">咨询所发生的费用。 </w:t>
      </w:r>
    </w:p>
    <w:p w14:paraId="1C3BB8A1">
      <w:pPr>
        <w:pStyle w:val="6"/>
        <w:rPr>
          <w:b/>
          <w:bCs/>
        </w:rPr>
      </w:pPr>
      <w:r>
        <w:rPr>
          <w:rFonts w:hint="eastAsia"/>
          <w:b/>
          <w:bCs/>
        </w:rPr>
        <w:t>5</w:t>
      </w:r>
      <w:r>
        <w:rPr>
          <w:b/>
          <w:bCs/>
        </w:rPr>
        <w:t>.3.3.</w:t>
      </w:r>
      <w:r>
        <w:rPr>
          <w:rFonts w:hint="eastAsia"/>
          <w:b/>
          <w:bCs/>
        </w:rPr>
        <w:t>11</w:t>
      </w:r>
      <w:r>
        <w:rPr>
          <w:b/>
          <w:bCs/>
        </w:rPr>
        <w:t xml:space="preserve">  </w:t>
      </w:r>
      <w:r>
        <w:rPr>
          <w:rFonts w:hint="eastAsia"/>
        </w:rPr>
        <w:t>场地准备及临时设施费</w:t>
      </w:r>
    </w:p>
    <w:p w14:paraId="4D6DE4BE">
      <w:pPr>
        <w:ind w:firstLine="482" w:firstLineChars="200"/>
      </w:pPr>
      <w:r>
        <w:rPr>
          <w:rFonts w:hint="eastAsia"/>
          <w:b/>
          <w:bCs/>
        </w:rPr>
        <w:t>1</w:t>
      </w:r>
      <w:r>
        <w:t xml:space="preserve">  </w:t>
      </w:r>
      <w:r>
        <w:rPr>
          <w:rFonts w:hint="eastAsia"/>
        </w:rPr>
        <w:t>建设场地准备费是指项目取得土地使用权后，为使工程建设场地达到开工条件，由建设单位组织进行的场地平整和余物清理等准备工作而发生的费用。包括场地内挖高</w:t>
      </w:r>
      <w:r>
        <w:t>30cm/填高30cm内的就地平衡的挖/填/运/找平，不包括挖填30cm以上的竖向土石方工程（另计入工程费）。</w:t>
      </w:r>
    </w:p>
    <w:p w14:paraId="21A1C107">
      <w:pPr>
        <w:pStyle w:val="27"/>
        <w:ind w:firstLine="482" w:firstLineChars="200"/>
      </w:pPr>
      <w:r>
        <w:rPr>
          <w:rFonts w:hint="eastAsia"/>
          <w:b/>
          <w:bCs/>
        </w:rPr>
        <w:t>2</w:t>
      </w:r>
      <w:r>
        <w:t xml:space="preserve">  </w:t>
      </w:r>
      <w:r>
        <w:rPr>
          <w:rFonts w:hint="eastAsia"/>
        </w:rPr>
        <w:t>建设单位临时设施费是指建设单位为满足工程项目建设、生活、办公的需要，用于临时设施建设、维修、租赁、使用所发生或摊销的费用。主要包括：临时用水、</w:t>
      </w:r>
      <w:r>
        <w:t>电</w:t>
      </w:r>
      <w:r>
        <w:rPr>
          <w:rFonts w:hint="eastAsia"/>
        </w:rPr>
        <w:t>、</w:t>
      </w:r>
      <w:r>
        <w:t>气</w:t>
      </w:r>
      <w:r>
        <w:rPr>
          <w:rFonts w:hint="eastAsia"/>
        </w:rPr>
        <w:t>、</w:t>
      </w:r>
      <w:r>
        <w:t>通信</w:t>
      </w:r>
      <w:r>
        <w:rPr>
          <w:rFonts w:hint="eastAsia"/>
        </w:rPr>
        <w:t>（</w:t>
      </w:r>
      <w:r>
        <w:t>讯</w:t>
      </w:r>
      <w:r>
        <w:rPr>
          <w:rFonts w:hint="eastAsia"/>
        </w:rPr>
        <w:t>）</w:t>
      </w:r>
      <w:r>
        <w:t>、临时进场道路、建设单位办公建设</w:t>
      </w:r>
      <w:r>
        <w:rPr>
          <w:rFonts w:hint="eastAsia"/>
        </w:rPr>
        <w:t>、</w:t>
      </w:r>
      <w:r>
        <w:t>租赁等费用，建设</w:t>
      </w:r>
      <w:r>
        <w:rPr>
          <w:rFonts w:hint="eastAsia"/>
        </w:rPr>
        <w:t>、</w:t>
      </w:r>
      <w:r>
        <w:t>施工各自承担使用发生的消耗</w:t>
      </w:r>
      <w:r>
        <w:rPr>
          <w:rFonts w:hint="eastAsia"/>
        </w:rPr>
        <w:t>、</w:t>
      </w:r>
      <w:r>
        <w:t>维护</w:t>
      </w:r>
      <w:r>
        <w:rPr>
          <w:rFonts w:hint="eastAsia"/>
        </w:rPr>
        <w:t>、</w:t>
      </w:r>
      <w:r>
        <w:t>摊销费用。不包括已列入工程费中的施工单位临时设施费。</w:t>
      </w:r>
    </w:p>
    <w:p w14:paraId="49697AEF">
      <w:pPr>
        <w:pStyle w:val="6"/>
      </w:pPr>
      <w:r>
        <w:rPr>
          <w:rFonts w:hint="eastAsia"/>
          <w:b/>
          <w:bCs/>
        </w:rPr>
        <w:t xml:space="preserve">5.3.3.12  </w:t>
      </w:r>
      <w:r>
        <w:rPr>
          <w:rFonts w:hint="eastAsia"/>
        </w:rPr>
        <w:t>工程保险费</w:t>
      </w:r>
    </w:p>
    <w:p w14:paraId="698DCAE5">
      <w:pPr>
        <w:ind w:firstLine="480" w:firstLineChars="200"/>
      </w:pPr>
      <w:r>
        <w:rPr>
          <w:rFonts w:hint="eastAsia"/>
        </w:rPr>
        <w:t>工程保险费</w:t>
      </w:r>
      <w:r>
        <w:t>是指为转移工程项目建设的意外风险，在建设期内对建筑工程、安装工程、机械设备和人身安全进行投保而发生的费用。</w:t>
      </w:r>
    </w:p>
    <w:p w14:paraId="19150EDF">
      <w:pPr>
        <w:ind w:firstLine="482" w:firstLineChars="200"/>
      </w:pPr>
      <w:r>
        <w:rPr>
          <w:b/>
          <w:bCs/>
        </w:rPr>
        <w:t>1</w:t>
      </w:r>
      <w:r>
        <w:rPr>
          <w:rFonts w:hint="eastAsia"/>
          <w:b/>
          <w:bCs/>
        </w:rPr>
        <w:t xml:space="preserve">  </w:t>
      </w:r>
      <w:r>
        <w:t>建筑安装工程一切险</w:t>
      </w:r>
      <w:r>
        <w:rPr>
          <w:rFonts w:hint="eastAsia"/>
        </w:rPr>
        <w:t>，包括</w:t>
      </w:r>
      <w:r>
        <w:t>物质损失保险</w:t>
      </w:r>
      <w:r>
        <w:rPr>
          <w:rFonts w:hint="eastAsia"/>
        </w:rPr>
        <w:t>和</w:t>
      </w:r>
      <w:r>
        <w:t>第三者责任保险</w:t>
      </w:r>
      <w:r>
        <w:rPr>
          <w:rFonts w:hint="eastAsia"/>
        </w:rPr>
        <w:t>。</w:t>
      </w:r>
    </w:p>
    <w:p w14:paraId="0DFD54AE">
      <w:pPr>
        <w:ind w:firstLine="480" w:firstLineChars="200"/>
      </w:pPr>
      <w:r>
        <w:t>物质损失保险责任包括因自然灾害（洪水、暴雨、地震、地陷、雷电等）、意外事故（火灾、爆炸、飞行物坠落等）造成的物质损坏或灭失。以及盗窃、恶意行为、工人或技术人员过失等人为损失，原材料缺陷、工艺缺陷等工程事故损失。</w:t>
      </w:r>
    </w:p>
    <w:p w14:paraId="7563194B">
      <w:pPr>
        <w:ind w:firstLine="480" w:firstLineChars="200"/>
      </w:pPr>
      <w:r>
        <w:t>第三者责任保险责任包括因承保意外事故引起工地内及邻近区域第三者人身伤亡、疾病或财产损失。第三者指除保险人、被保险人外的第三人。</w:t>
      </w:r>
    </w:p>
    <w:p w14:paraId="2B5DD1E9">
      <w:pPr>
        <w:ind w:firstLine="480" w:firstLineChars="200"/>
      </w:pPr>
      <w:r>
        <w:t>建安工程一切险采用工期费率保单。</w:t>
      </w:r>
    </w:p>
    <w:p w14:paraId="0204B9CA">
      <w:pPr>
        <w:ind w:firstLine="482" w:firstLineChars="200"/>
      </w:pPr>
      <w:r>
        <w:rPr>
          <w:b/>
          <w:bCs/>
        </w:rPr>
        <w:t>2</w:t>
      </w:r>
      <w:r>
        <w:rPr>
          <w:rFonts w:hint="eastAsia"/>
          <w:b/>
          <w:bCs/>
        </w:rPr>
        <w:t xml:space="preserve"> </w:t>
      </w:r>
      <w:r>
        <w:rPr>
          <w:rFonts w:hint="eastAsia"/>
        </w:rPr>
        <w:t xml:space="preserve"> 住宅工程质量潜在缺陷保险</w:t>
      </w:r>
    </w:p>
    <w:p w14:paraId="35D6F3FC">
      <w:pPr>
        <w:ind w:firstLine="480" w:firstLineChars="200"/>
      </w:pPr>
      <w:r>
        <w:t>除国有企业投资的商品住宅工程（含安置房和人才公寓）试行缺陷保险外，其他工程暂不计入。经主管部门批准后由建设单位投保。</w:t>
      </w:r>
    </w:p>
    <w:p w14:paraId="072EDD61">
      <w:pPr>
        <w:ind w:firstLine="480" w:firstLineChars="200"/>
        <w:rPr>
          <w:rFonts w:ascii="Times New Roman" w:hAnsi="Times New Roman" w:cs="Times New Roman"/>
          <w:kern w:val="0"/>
          <w:sz w:val="21"/>
        </w:rPr>
      </w:pPr>
      <w:r>
        <w:t>保险期限：基础</w:t>
      </w:r>
      <w:r>
        <w:rPr>
          <w:rFonts w:hint="eastAsia"/>
        </w:rPr>
        <w:t>、</w:t>
      </w:r>
      <w:r>
        <w:t>主体</w:t>
      </w:r>
      <w:r>
        <w:rPr>
          <w:rFonts w:hint="eastAsia"/>
        </w:rPr>
        <w:t>、</w:t>
      </w:r>
      <w:r>
        <w:t>外墙10年，防水5年，装修</w:t>
      </w:r>
      <w:r>
        <w:rPr>
          <w:rFonts w:hint="eastAsia"/>
        </w:rPr>
        <w:t>、</w:t>
      </w:r>
      <w:r>
        <w:t>管线</w:t>
      </w:r>
      <w:r>
        <w:rPr>
          <w:rFonts w:hint="eastAsia"/>
        </w:rPr>
        <w:t>、</w:t>
      </w:r>
      <w:r>
        <w:t>设备安装2年，供热</w:t>
      </w:r>
      <w:r>
        <w:rPr>
          <w:rFonts w:hint="eastAsia"/>
        </w:rPr>
        <w:t>、</w:t>
      </w:r>
      <w:r>
        <w:t>冷系统2个采暖采冷期。</w:t>
      </w:r>
    </w:p>
    <w:p w14:paraId="29F3040F">
      <w:pPr>
        <w:pStyle w:val="6"/>
        <w:rPr>
          <w:b/>
          <w:bCs/>
        </w:rPr>
      </w:pPr>
      <w:r>
        <w:rPr>
          <w:rFonts w:hint="eastAsia"/>
          <w:b/>
          <w:bCs/>
        </w:rPr>
        <w:t>5</w:t>
      </w:r>
      <w:r>
        <w:rPr>
          <w:b/>
          <w:bCs/>
        </w:rPr>
        <w:t>.3.3.</w:t>
      </w:r>
      <w:r>
        <w:rPr>
          <w:rFonts w:hint="eastAsia"/>
          <w:b/>
          <w:bCs/>
        </w:rPr>
        <w:t>13</w:t>
      </w:r>
      <w:r>
        <w:rPr>
          <w:b/>
          <w:bCs/>
        </w:rPr>
        <w:t xml:space="preserve">  </w:t>
      </w:r>
      <w:r>
        <w:rPr>
          <w:rFonts w:hint="eastAsia"/>
        </w:rPr>
        <w:t>政府性基金和行政事业收费</w:t>
      </w:r>
    </w:p>
    <w:p w14:paraId="15A1C8F2">
      <w:pPr>
        <w:ind w:firstLine="482" w:firstLineChars="200"/>
      </w:pPr>
      <w:r>
        <w:rPr>
          <w:b/>
          <w:bCs/>
        </w:rPr>
        <w:t>1</w:t>
      </w:r>
      <w:r>
        <w:rPr>
          <w:rFonts w:hint="eastAsia"/>
          <w:b/>
          <w:bCs/>
        </w:rPr>
        <w:t xml:space="preserve">  </w:t>
      </w:r>
      <w:r>
        <w:t>城市基础设施配套费是指按城市总体规划要求，为筹集城市市政公用基础设施建设资金所收取的费用，按建设项目的建筑面积计征，其专项用于城市基础设施和城市公用设施建设：城市道路、桥梁、公共交通、</w:t>
      </w:r>
      <w:r>
        <w:rPr>
          <w:rFonts w:hint="eastAsia"/>
        </w:rPr>
        <w:t>供电、</w:t>
      </w:r>
      <w:r>
        <w:t>供水、燃气、污水处理、集中供热、园林、绿化、路灯、环境卫生等设施。</w:t>
      </w:r>
    </w:p>
    <w:p w14:paraId="6A459D22">
      <w:pPr>
        <w:ind w:firstLine="480" w:firstLineChars="200"/>
      </w:pPr>
      <w:r>
        <w:t>城市基础设施配套费包括：市政建设配套费、城市燃气配套费（包括接口点到调压箱的200米内支线管道，自来水配套费</w:t>
      </w:r>
      <w:r>
        <w:rPr>
          <w:rFonts w:hint="eastAsia"/>
        </w:rPr>
        <w:t>（</w:t>
      </w:r>
      <w:r>
        <w:t>包括用地临界支管闸（含）到水表井（含表）的部分）</w:t>
      </w:r>
      <w:r>
        <w:rPr>
          <w:rFonts w:hint="eastAsia"/>
        </w:rPr>
        <w:t>，城市供电配套费（包括接口到建筑变配电箱内通道及线缆）</w:t>
      </w:r>
      <w:r>
        <w:t>。</w:t>
      </w:r>
    </w:p>
    <w:p w14:paraId="58A627DE">
      <w:pPr>
        <w:ind w:firstLine="482" w:firstLineChars="200"/>
      </w:pPr>
      <w:r>
        <w:rPr>
          <w:b/>
          <w:bCs/>
        </w:rPr>
        <w:t>2</w:t>
      </w:r>
      <w:r>
        <w:rPr>
          <w:rFonts w:hint="eastAsia"/>
          <w:b/>
          <w:bCs/>
        </w:rPr>
        <w:t xml:space="preserve">  </w:t>
      </w:r>
      <w:r>
        <w:rPr>
          <w:rFonts w:hint="eastAsia"/>
        </w:rPr>
        <w:t>人防工程异地建设费</w:t>
      </w:r>
    </w:p>
    <w:p w14:paraId="1F3CC2CE">
      <w:pPr>
        <w:ind w:firstLine="480" w:firstLineChars="200"/>
      </w:pPr>
      <w:r>
        <w:rPr>
          <w:rFonts w:hint="eastAsia"/>
        </w:rPr>
        <w:t>人防工程异</w:t>
      </w:r>
      <w:r>
        <w:t>地建设费是指按规定“所有民用建筑项目均要按规定同步建设防空地下室”。确因地质</w:t>
      </w:r>
      <w:r>
        <w:rPr>
          <w:rFonts w:hint="eastAsia"/>
        </w:rPr>
        <w:t>、</w:t>
      </w:r>
      <w:r>
        <w:t>地形</w:t>
      </w:r>
      <w:r>
        <w:rPr>
          <w:rFonts w:hint="eastAsia"/>
        </w:rPr>
        <w:t>、</w:t>
      </w:r>
      <w:r>
        <w:t>施工等客观条件限制不能修建防空地下室的，建设单位必须报经人民防空主管部门批准，经批准不修建的建设单位应当按照国家和省规定的标准，向人民防空主管部门缴纳人防工程</w:t>
      </w:r>
      <w:r>
        <w:rPr>
          <w:rFonts w:hint="eastAsia"/>
        </w:rPr>
        <w:t>异</w:t>
      </w:r>
      <w:r>
        <w:t>地建设费，由人民防空主管部门统一组织</w:t>
      </w:r>
      <w:r>
        <w:rPr>
          <w:rFonts w:hint="eastAsia"/>
          <w:lang w:eastAsia="zh"/>
        </w:rPr>
        <w:t>异</w:t>
      </w:r>
      <w:r>
        <w:t>地修建。</w:t>
      </w:r>
    </w:p>
    <w:p w14:paraId="23877DA4">
      <w:pPr>
        <w:ind w:firstLine="480" w:firstLineChars="200"/>
      </w:pPr>
      <w:r>
        <w:t>人防工程</w:t>
      </w:r>
      <w:r>
        <w:rPr>
          <w:rFonts w:hint="eastAsia"/>
        </w:rPr>
        <w:t>异</w:t>
      </w:r>
      <w:r>
        <w:t>地建设费是社会负担的人民防空经费，收费范围</w:t>
      </w:r>
      <w:r>
        <w:rPr>
          <w:rFonts w:hint="eastAsia"/>
        </w:rPr>
        <w:t>为</w:t>
      </w:r>
      <w:r>
        <w:t>国家和省确定的人民防空重点城市及县城新建民用建筑。人防工程</w:t>
      </w:r>
      <w:r>
        <w:rPr>
          <w:rFonts w:hint="eastAsia"/>
        </w:rPr>
        <w:t>异</w:t>
      </w:r>
      <w:r>
        <w:t>地建设费属行政事业性收费，是人防战备建设的专项资金。</w:t>
      </w:r>
    </w:p>
    <w:p w14:paraId="6830629B">
      <w:pPr>
        <w:ind w:firstLine="482" w:firstLineChars="200"/>
      </w:pPr>
      <w:r>
        <w:rPr>
          <w:rFonts w:hint="eastAsia"/>
          <w:b/>
          <w:bCs/>
        </w:rPr>
        <w:t>3</w:t>
      </w:r>
      <w:r>
        <w:rPr>
          <w:rFonts w:hint="eastAsia"/>
        </w:rPr>
        <w:t xml:space="preserve">  </w:t>
      </w:r>
      <w:r>
        <w:t>城市道路占用及挖掘修复费</w:t>
      </w:r>
    </w:p>
    <w:p w14:paraId="2C51677D">
      <w:pPr>
        <w:ind w:firstLine="480" w:firstLineChars="200"/>
      </w:pPr>
      <w:r>
        <w:t>城市道路占用费是指因工程建设需要，占用或者挖掘由市政工程行政主管部门管理的城市道路的，应当向市政工程行政主管部门交纳的费用。费用包括城市道路占用费或者城市道路挖掘修复费。</w:t>
      </w:r>
    </w:p>
    <w:p w14:paraId="17072C6E">
      <w:pPr>
        <w:ind w:firstLine="480" w:firstLineChars="200"/>
      </w:pPr>
      <w:r>
        <w:t>城市道路占用费属于行政事业性收费，用于加强和规范占用、挖掘城市道路施工管理，保障城市道路设施的完好、安全和畅通，持续改善城市环境和面貌。</w:t>
      </w:r>
    </w:p>
    <w:p w14:paraId="755A4219">
      <w:pPr>
        <w:ind w:firstLine="482" w:firstLineChars="200"/>
      </w:pPr>
      <w:r>
        <w:rPr>
          <w:rFonts w:hint="eastAsia"/>
          <w:b/>
          <w:bCs/>
        </w:rPr>
        <w:t>4</w:t>
      </w:r>
      <w:r>
        <w:rPr>
          <w:rFonts w:hint="eastAsia"/>
        </w:rPr>
        <w:t xml:space="preserve">  水土保持补偿费</w:t>
      </w:r>
    </w:p>
    <w:p w14:paraId="7E8DB91E">
      <w:pPr>
        <w:ind w:firstLine="480" w:firstLineChars="200"/>
      </w:pPr>
      <w:r>
        <w:rPr>
          <w:rFonts w:hint="eastAsia"/>
        </w:rPr>
        <w:t>水土保持补偿费是水行政主管部门对损坏水土保持设施和地貌植被、不能恢复原有水土保持功能的生产建设单位和个人征收并专项用于水土流失余方治理的资金。水土保持补偿费属于行政事业性收费，在山区</w:t>
      </w:r>
      <w:r>
        <w:t>/丘陵区/风沙区以及水土保持规划确定的容易发生水土流失的其他区域开办生产建设项目或者从事其他生产建设活动应当缴纳水土保持补偿费。</w:t>
      </w:r>
    </w:p>
    <w:p w14:paraId="40D7CFAD">
      <w:pPr>
        <w:ind w:firstLine="480" w:firstLineChars="200"/>
      </w:pPr>
      <w:r>
        <w:rPr>
          <w:rFonts w:hint="eastAsia"/>
        </w:rPr>
        <w:t>生产性工程项目主要包括：工业建设项目（包括工业、国防和能源建设项目），农业建设项目（包括农、林、牧、渔、水利建设项目），基础设施建设项目（包括交通含道桥、邮电、通信建设项目、地质普查、勘探建设项目等），商业建设项目（包括商业、饮食、仓储、综合技术服务事业的建设项目）。</w:t>
      </w:r>
    </w:p>
    <w:p w14:paraId="36FA57D6">
      <w:pPr>
        <w:ind w:firstLine="480" w:firstLineChars="200"/>
      </w:pPr>
      <w:r>
        <w:rPr>
          <w:rFonts w:hint="eastAsia"/>
        </w:rPr>
        <w:t>住宅等房屋建筑纳入缴费范围</w:t>
      </w:r>
      <w:r>
        <w:t>。</w:t>
      </w:r>
    </w:p>
    <w:p w14:paraId="1EF25968">
      <w:pPr>
        <w:pStyle w:val="6"/>
        <w:rPr>
          <w:b/>
          <w:bCs/>
        </w:rPr>
      </w:pPr>
      <w:r>
        <w:rPr>
          <w:rFonts w:hint="eastAsia"/>
          <w:b/>
          <w:bCs/>
        </w:rPr>
        <w:t>5</w:t>
      </w:r>
      <w:r>
        <w:rPr>
          <w:b/>
          <w:bCs/>
        </w:rPr>
        <w:t>.3.3.</w:t>
      </w:r>
      <w:r>
        <w:rPr>
          <w:rFonts w:hint="eastAsia"/>
          <w:b/>
          <w:bCs/>
        </w:rPr>
        <w:t>14</w:t>
      </w:r>
      <w:r>
        <w:rPr>
          <w:b/>
          <w:bCs/>
        </w:rPr>
        <w:t xml:space="preserve">  </w:t>
      </w:r>
      <w:r>
        <w:rPr>
          <w:rFonts w:hint="eastAsia"/>
        </w:rPr>
        <w:t>安全生产保障费</w:t>
      </w:r>
    </w:p>
    <w:p w14:paraId="10A3AB67">
      <w:pPr>
        <w:ind w:firstLine="480" w:firstLineChars="200"/>
      </w:pPr>
      <w:r>
        <w:rPr>
          <w:rFonts w:ascii="Times New Roman" w:hAnsi="Times New Roman" w:cs="Times New Roman"/>
        </w:rPr>
        <w:t>安全生产保障费是指为保障工程项目施工安全而发生的费用。包括第三方监测费、第三方检测及评估费</w:t>
      </w:r>
      <w:r>
        <w:rPr>
          <w:rFonts w:hint="eastAsia" w:ascii="Times New Roman" w:hAnsi="Times New Roman" w:cs="Times New Roman"/>
        </w:rPr>
        <w:t>、</w:t>
      </w:r>
      <w:r>
        <w:rPr>
          <w:rFonts w:hint="eastAsia" w:ascii="宋体" w:hAnsi="宋体"/>
        </w:rPr>
        <w:t>改造工程结构安全鉴定费</w:t>
      </w:r>
      <w:r>
        <w:rPr>
          <w:rFonts w:ascii="Times New Roman" w:hAnsi="Times New Roman" w:cs="Times New Roman"/>
        </w:rPr>
        <w:t>等费用。</w:t>
      </w:r>
    </w:p>
    <w:p w14:paraId="36AB61A3">
      <w:pPr>
        <w:ind w:firstLine="482" w:firstLineChars="200"/>
        <w:textAlignment w:val="center"/>
        <w:rPr>
          <w:rFonts w:ascii="Times New Roman" w:hAnsi="Times New Roman" w:cs="Times New Roman"/>
        </w:rPr>
      </w:pPr>
      <w:r>
        <w:rPr>
          <w:rFonts w:hint="eastAsia" w:eastAsia="黑体"/>
          <w:b/>
          <w:bCs/>
        </w:rPr>
        <w:t xml:space="preserve">1  </w:t>
      </w:r>
      <w:r>
        <w:rPr>
          <w:rFonts w:ascii="Times New Roman" w:hAnsi="Times New Roman" w:cs="Times New Roman"/>
        </w:rPr>
        <w:t>第三方监测费：是指为保障工程项目施工安全，由建设单位委托第三方监测单位对工程及周边建筑物、构筑物、地下管线、交通设施（道路、桥梁、隧道、通道）等进行监测所发生的费用。</w:t>
      </w:r>
    </w:p>
    <w:p w14:paraId="0F4F9B0A">
      <w:pPr>
        <w:ind w:firstLine="482" w:firstLineChars="200"/>
        <w:textAlignment w:val="center"/>
      </w:pPr>
      <w:r>
        <w:rPr>
          <w:rFonts w:hint="eastAsia" w:eastAsia="黑体"/>
          <w:b/>
          <w:bCs/>
        </w:rPr>
        <w:t xml:space="preserve">2 </w:t>
      </w:r>
      <w:r>
        <w:rPr>
          <w:rFonts w:hint="eastAsia" w:ascii="Times New Roman" w:hAnsi="Times New Roman" w:cs="Times New Roman"/>
        </w:rPr>
        <w:t xml:space="preserve"> </w:t>
      </w:r>
      <w:r>
        <w:rPr>
          <w:rFonts w:ascii="Times New Roman" w:hAnsi="Times New Roman" w:cs="Times New Roman"/>
        </w:rPr>
        <w:t>第三方检测、评估费：是指为保障工程项目安全和施工质量，对工程质量（如结构安全、使用功能及构配件等）、周边既有建（构）筑物、桥梁等风险源进行第三方检测及评估所发生的费用。</w:t>
      </w:r>
    </w:p>
    <w:p w14:paraId="14E6A598">
      <w:pPr>
        <w:pStyle w:val="27"/>
        <w:ind w:firstLine="482" w:firstLineChars="200"/>
      </w:pPr>
      <w:r>
        <w:rPr>
          <w:rFonts w:hint="eastAsia" w:eastAsia="黑体"/>
          <w:b/>
          <w:bCs/>
        </w:rPr>
        <w:t>3</w:t>
      </w:r>
      <w:r>
        <w:rPr>
          <w:rFonts w:eastAsia="黑体"/>
          <w:b/>
          <w:bCs/>
        </w:rPr>
        <w:t xml:space="preserve"> </w:t>
      </w:r>
      <w:r>
        <w:rPr>
          <w:rFonts w:eastAsia="黑体"/>
        </w:rPr>
        <w:t xml:space="preserve"> </w:t>
      </w:r>
      <w:r>
        <w:rPr>
          <w:rFonts w:hint="eastAsia" w:ascii="宋体" w:hAnsi="宋体"/>
        </w:rPr>
        <w:t>改造工程结构安全鉴定费是指鉴定单位受建设单位委托</w:t>
      </w:r>
      <w:r>
        <w:rPr>
          <w:rFonts w:hint="eastAsia"/>
        </w:rPr>
        <w:t>为确保工程建筑继续有效安全使用，涉及装修改造、改变用途或使用条件、需改造和扩建的房屋等，涉及拆改结构、加大荷载、已受一定程度损害的，结合改造方案开展结构安全鉴定工作所发生的的费用。</w:t>
      </w:r>
    </w:p>
    <w:p w14:paraId="5BD7AC0A">
      <w:pPr>
        <w:ind w:firstLine="480" w:firstLineChars="200"/>
        <w:textAlignment w:val="center"/>
      </w:pPr>
      <w:r>
        <w:rPr>
          <w:rFonts w:ascii="Times New Roman" w:hAnsi="Times New Roman" w:cs="Times New Roman"/>
        </w:rPr>
        <w:t>其他与保障工程项目施工安全和质量而发生的费用。</w:t>
      </w:r>
    </w:p>
    <w:p w14:paraId="48FF044E">
      <w:pPr>
        <w:pStyle w:val="6"/>
      </w:pPr>
      <w:r>
        <w:rPr>
          <w:rFonts w:hint="eastAsia"/>
          <w:b/>
          <w:bCs/>
        </w:rPr>
        <w:t xml:space="preserve">5.3.3.15 </w:t>
      </w:r>
      <w:r>
        <w:rPr>
          <w:rFonts w:hint="eastAsia"/>
        </w:rPr>
        <w:t xml:space="preserve"> 文物勘探发掘费</w:t>
      </w:r>
    </w:p>
    <w:p w14:paraId="0F3D52C4">
      <w:pPr>
        <w:ind w:firstLine="480" w:firstLineChars="200"/>
      </w:pPr>
      <w:r>
        <w:rPr>
          <w:rFonts w:hint="eastAsia"/>
        </w:rPr>
        <w:t>文物勘探发掘费（地下文物调查</w:t>
      </w:r>
      <w:r>
        <w:rPr>
          <w:rFonts w:hint="eastAsia" w:ascii="宋体" w:hAnsi="宋体"/>
        </w:rPr>
        <w:t>勘探</w:t>
      </w:r>
      <w:r>
        <w:rPr>
          <w:rFonts w:hint="eastAsia"/>
        </w:rPr>
        <w:t>试掘）是指文物考古单位为科学研究可配合建设工程及其他动土工程进行考古调查、勘探和考古发掘而收取的费用。</w:t>
      </w:r>
    </w:p>
    <w:p w14:paraId="04FD1967">
      <w:pPr>
        <w:pStyle w:val="6"/>
      </w:pPr>
      <w:r>
        <w:rPr>
          <w:rFonts w:hint="eastAsia"/>
          <w:b/>
          <w:bCs/>
        </w:rPr>
        <w:t xml:space="preserve">5.3.3.16 </w:t>
      </w:r>
      <w:r>
        <w:rPr>
          <w:rFonts w:hint="eastAsia"/>
        </w:rPr>
        <w:t xml:space="preserve"> </w:t>
      </w:r>
      <w:r>
        <w:t>配合</w:t>
      </w:r>
      <w:r>
        <w:rPr>
          <w:rFonts w:hint="eastAsia"/>
        </w:rPr>
        <w:t>辅助</w:t>
      </w:r>
      <w:r>
        <w:t>工程建设费</w:t>
      </w:r>
    </w:p>
    <w:p w14:paraId="61F1E5F2">
      <w:pPr>
        <w:ind w:firstLine="480" w:firstLineChars="200"/>
      </w:pPr>
      <w:r>
        <w:t>配合</w:t>
      </w:r>
      <w:r>
        <w:rPr>
          <w:rFonts w:hint="eastAsia"/>
        </w:rPr>
        <w:t>辅助</w:t>
      </w:r>
      <w:r>
        <w:t>工程建设费</w:t>
      </w:r>
      <w:r>
        <w:rPr>
          <w:rFonts w:hint="eastAsia"/>
        </w:rPr>
        <w:t>是指</w:t>
      </w:r>
      <w:r>
        <w:t>为项目配套的工程建设或专用设施投资</w:t>
      </w:r>
      <w:r>
        <w:rPr>
          <w:rFonts w:hint="eastAsia"/>
        </w:rPr>
        <w:t>所发生的费用</w:t>
      </w:r>
      <w:r>
        <w:t>，如专用</w:t>
      </w:r>
      <w:r>
        <w:rPr>
          <w:rFonts w:hint="eastAsia" w:ascii="宋体" w:hAnsi="宋体"/>
        </w:rPr>
        <w:t>铁路线</w:t>
      </w:r>
      <w:r>
        <w:t>、专用公路、专用</w:t>
      </w:r>
      <w:r>
        <w:rPr>
          <w:rFonts w:hint="eastAsia"/>
        </w:rPr>
        <w:t>通信</w:t>
      </w:r>
      <w:r>
        <w:t>设施、变送电站、地下管道等，由建设单位投资但产权不归属本单位的</w:t>
      </w:r>
      <w:r>
        <w:rPr>
          <w:rFonts w:hint="eastAsia"/>
        </w:rPr>
        <w:t>工程。</w:t>
      </w:r>
    </w:p>
    <w:p w14:paraId="27EEE8BA">
      <w:pPr>
        <w:pStyle w:val="6"/>
      </w:pPr>
      <w:r>
        <w:rPr>
          <w:rFonts w:hint="eastAsia"/>
          <w:b/>
          <w:bCs/>
        </w:rPr>
        <w:t>5</w:t>
      </w:r>
      <w:r>
        <w:rPr>
          <w:b/>
          <w:bCs/>
        </w:rPr>
        <w:t>.3.3.1</w:t>
      </w:r>
      <w:r>
        <w:rPr>
          <w:rFonts w:hint="eastAsia"/>
          <w:b/>
          <w:bCs/>
        </w:rPr>
        <w:t>7</w:t>
      </w:r>
      <w:r>
        <w:t xml:space="preserve">  </w:t>
      </w:r>
      <w:r>
        <w:rPr>
          <w:rFonts w:hint="eastAsia"/>
        </w:rPr>
        <w:t>生产准备及开办费</w:t>
      </w:r>
    </w:p>
    <w:p w14:paraId="644A2608">
      <w:pPr>
        <w:ind w:firstLine="480" w:firstLineChars="200"/>
      </w:pPr>
      <w:r>
        <w:rPr>
          <w:rFonts w:ascii="Times New Roman" w:hAnsi="Times New Roman" w:cs="Times New Roman"/>
        </w:rPr>
        <w:t>生产准备及开办费是指在建设期内建设单位为保证正常运营而发生的人员培训费、提前进厂以及投产使用必备的生产办公、生活家具用具及工器具等的购置费用。</w:t>
      </w:r>
    </w:p>
    <w:p w14:paraId="6D77FBED">
      <w:pPr>
        <w:ind w:firstLine="482" w:firstLineChars="200"/>
      </w:pPr>
      <w:r>
        <w:rPr>
          <w:rFonts w:hint="eastAsia"/>
          <w:b/>
          <w:bCs/>
        </w:rPr>
        <w:t xml:space="preserve">1 </w:t>
      </w:r>
      <w:r>
        <w:rPr>
          <w:rFonts w:hint="eastAsia"/>
        </w:rPr>
        <w:t xml:space="preserve"> </w:t>
      </w:r>
      <w:r>
        <w:t>生产准备费包括生产职工培训及提前进厂费</w:t>
      </w:r>
      <w:r>
        <w:rPr>
          <w:rFonts w:hint="eastAsia"/>
        </w:rPr>
        <w:t>。包括：</w:t>
      </w:r>
      <w:r>
        <w:t>新建企业或新增生产能力的扩建企业在交工检收前自行培训或委托其他单位培训技术人员、工人和管理人员所支出的费用</w:t>
      </w:r>
      <w:r>
        <w:rPr>
          <w:rFonts w:hint="eastAsia"/>
        </w:rPr>
        <w:t>；</w:t>
      </w:r>
      <w:r>
        <w:t>生产单位为参加施工</w:t>
      </w:r>
      <w:r>
        <w:rPr>
          <w:rFonts w:hint="eastAsia"/>
        </w:rPr>
        <w:t>、</w:t>
      </w:r>
      <w:r>
        <w:t>设备安装</w:t>
      </w:r>
      <w:r>
        <w:rPr>
          <w:rFonts w:hint="eastAsia"/>
        </w:rPr>
        <w:t>、</w:t>
      </w:r>
      <w:r>
        <w:t>调试等以及熟悉工艺流程</w:t>
      </w:r>
      <w:r>
        <w:rPr>
          <w:rFonts w:hint="eastAsia"/>
        </w:rPr>
        <w:t>、</w:t>
      </w:r>
      <w:r>
        <w:t>机器性能等需要提前进厂人员所支出的费用</w:t>
      </w:r>
      <w:r>
        <w:rPr>
          <w:rFonts w:hint="eastAsia"/>
        </w:rPr>
        <w:t>；</w:t>
      </w:r>
    </w:p>
    <w:p w14:paraId="227395B1">
      <w:pPr>
        <w:ind w:firstLine="480" w:firstLineChars="200"/>
      </w:pPr>
      <w:r>
        <w:t>费用内容包括</w:t>
      </w:r>
      <w:r>
        <w:rPr>
          <w:rFonts w:hint="eastAsia"/>
        </w:rPr>
        <w:t>，</w:t>
      </w:r>
      <w:r>
        <w:t>培训人员和提前进厂人员的工资</w:t>
      </w:r>
      <w:r>
        <w:rPr>
          <w:rFonts w:hint="eastAsia"/>
        </w:rPr>
        <w:t>、</w:t>
      </w:r>
      <w:r>
        <w:t>工资性补贴</w:t>
      </w:r>
      <w:r>
        <w:rPr>
          <w:rFonts w:hint="eastAsia"/>
        </w:rPr>
        <w:t>、</w:t>
      </w:r>
      <w:r>
        <w:t>职工福利费</w:t>
      </w:r>
      <w:r>
        <w:rPr>
          <w:rFonts w:hint="eastAsia"/>
        </w:rPr>
        <w:t>、</w:t>
      </w:r>
      <w:r>
        <w:t>差旅交通费</w:t>
      </w:r>
      <w:r>
        <w:rPr>
          <w:rFonts w:hint="eastAsia"/>
        </w:rPr>
        <w:t>、</w:t>
      </w:r>
      <w:r>
        <w:t>劳动保护费</w:t>
      </w:r>
      <w:r>
        <w:rPr>
          <w:rFonts w:hint="eastAsia"/>
        </w:rPr>
        <w:t>、</w:t>
      </w:r>
      <w:r>
        <w:t>学习资料费等。</w:t>
      </w:r>
    </w:p>
    <w:p w14:paraId="2EEA4EF9">
      <w:pPr>
        <w:ind w:firstLine="482" w:firstLineChars="200"/>
      </w:pPr>
      <w:r>
        <w:rPr>
          <w:rFonts w:hint="eastAsia" w:eastAsia="黑体"/>
          <w:b/>
        </w:rPr>
        <w:t xml:space="preserve">2  </w:t>
      </w:r>
      <w:r>
        <w:t>办公和生活家具购置费是指为保证新建、改建、扩建项目初期正常生产、使用和管理所必需购置的办公和生活家具、用具的费用。改、扩建项目所需的办公和生活用具购置费，应低于新建项目的费用。</w:t>
      </w:r>
    </w:p>
    <w:p w14:paraId="5646EB87">
      <w:pPr>
        <w:ind w:firstLine="480" w:firstLineChars="200"/>
      </w:pPr>
      <w:r>
        <w:t>购置范围包括：办公室、会议室、资料档案室、阅览室、食堂、浴室和单身宿舍等的家具用具。</w:t>
      </w:r>
    </w:p>
    <w:p w14:paraId="297950F3">
      <w:pPr>
        <w:ind w:firstLine="482" w:firstLineChars="200"/>
      </w:pPr>
      <w:r>
        <w:rPr>
          <w:rFonts w:hint="eastAsia" w:eastAsia="黑体"/>
          <w:b/>
        </w:rPr>
        <w:t xml:space="preserve">3  </w:t>
      </w:r>
      <w:r>
        <w:t>工器具及生产家具购置费是指新建项目为保证初期正常生产所必须购置的第一套不够固定资产标准的设备、仪器、工卡模具、器具等的费用（不包括应计入工程费用设备购置费的备品备件购置费）。</w:t>
      </w:r>
    </w:p>
    <w:p w14:paraId="0954949A">
      <w:pPr>
        <w:pStyle w:val="6"/>
      </w:pPr>
      <w:r>
        <w:rPr>
          <w:rFonts w:hint="eastAsia"/>
          <w:b/>
          <w:bCs/>
        </w:rPr>
        <w:t>5.3.3.18</w:t>
      </w:r>
      <w:r>
        <w:rPr>
          <w:rFonts w:hint="eastAsia"/>
        </w:rPr>
        <w:t xml:space="preserve">  研究试验费</w:t>
      </w:r>
    </w:p>
    <w:p w14:paraId="1ACBC0C7">
      <w:pPr>
        <w:ind w:firstLine="480" w:firstLineChars="200"/>
      </w:pPr>
      <w:r>
        <w:t>研究试验费是指为本建设项目提供或验证设计数据、资料所进行必要的研究试验和按照设计规定在施工过程中必须进行的试验、验证所需的费用。</w:t>
      </w:r>
    </w:p>
    <w:p w14:paraId="1D56BF7D">
      <w:pPr>
        <w:ind w:firstLine="480" w:firstLineChars="200"/>
      </w:pPr>
      <w:r>
        <w:t>包括自行或委托其他部门研究试验所需人工费、材料费、试验设备及仪器使用费等。</w:t>
      </w:r>
    </w:p>
    <w:p w14:paraId="1C2216AF">
      <w:pPr>
        <w:ind w:firstLine="480" w:firstLineChars="200"/>
      </w:pPr>
      <w:r>
        <w:t>不包括应由科技三项费用（即新产品试制费、中间试验费和重要科学研究补助费）开支的费用</w:t>
      </w:r>
      <w:r>
        <w:rPr>
          <w:rFonts w:hint="eastAsia"/>
        </w:rPr>
        <w:t>；</w:t>
      </w:r>
      <w:r>
        <w:t>应由工程费用列支的施工企业对建筑材料、构件和对工程质量应进行的一般鉴定、检验所发生的费用，应由施工企业自行开支的技术革新、合理化建议的研究试验费用</w:t>
      </w:r>
      <w:r>
        <w:rPr>
          <w:rFonts w:hint="eastAsia"/>
        </w:rPr>
        <w:t>；</w:t>
      </w:r>
      <w:r>
        <w:t>应由勘察设计费或勘察设计单位事业费开支的研究试验项目费用。</w:t>
      </w:r>
    </w:p>
    <w:p w14:paraId="02A833C1">
      <w:pPr>
        <w:pStyle w:val="6"/>
      </w:pPr>
      <w:r>
        <w:rPr>
          <w:rFonts w:hint="eastAsia"/>
          <w:b/>
          <w:bCs/>
        </w:rPr>
        <w:t xml:space="preserve">5.3.3.19 </w:t>
      </w:r>
      <w:r>
        <w:rPr>
          <w:rFonts w:hint="eastAsia"/>
        </w:rPr>
        <w:t xml:space="preserve"> 联合试运转费</w:t>
      </w:r>
    </w:p>
    <w:p w14:paraId="1F0B9B67">
      <w:pPr>
        <w:ind w:firstLine="480" w:firstLineChars="200"/>
      </w:pPr>
      <w:r>
        <w:t>联合试运转费是指建设项目或新增加生产能力的工程，在竣工验收交付运营前，按照设计文件所规定的工程质量标准和技术要求，进行整个生产线或装置的负荷联合试运转或局部联动试车所发生的费用净支出。</w:t>
      </w:r>
    </w:p>
    <w:p w14:paraId="1CF94844">
      <w:pPr>
        <w:ind w:firstLine="480" w:firstLineChars="200"/>
      </w:pPr>
      <w:r>
        <w:t>当试运转有收入时，则计列支出与收入相抵后的亏损部分。不发生试运转费的工程或者试运转收入和支出相抵消的工程，不列此费用项目。试运转收入包括试运转产品销售和其他收入。</w:t>
      </w:r>
    </w:p>
    <w:p w14:paraId="21F603A1">
      <w:pPr>
        <w:ind w:firstLine="480" w:firstLineChars="200"/>
      </w:pPr>
      <w:r>
        <w:t>试运转费用包括：试运转所需的原料、燃料、动力消耗、机械使用费、低值易耗品、其他物料消耗、工具用具使用费、保险金、参加联合试运人员工资、专家指导费等。不包括：应由设备安装费用开支的试车调试费用，试运转中暴露出来的因施工原因或设备缺陷等发生的处理费用。</w:t>
      </w:r>
    </w:p>
    <w:p w14:paraId="7E8D137A">
      <w:pPr>
        <w:ind w:firstLine="480" w:firstLineChars="200"/>
      </w:pPr>
      <w:r>
        <w:t>政府投资非生产经营性项目不计联合试运转费。</w:t>
      </w:r>
    </w:p>
    <w:p w14:paraId="72842672">
      <w:pPr>
        <w:pStyle w:val="6"/>
      </w:pPr>
      <w:r>
        <w:rPr>
          <w:rFonts w:hint="eastAsia"/>
          <w:b/>
          <w:bCs/>
        </w:rPr>
        <w:t>5.3.3.20</w:t>
      </w:r>
      <w:r>
        <w:rPr>
          <w:rFonts w:hint="eastAsia"/>
        </w:rPr>
        <w:t xml:space="preserve">  </w:t>
      </w:r>
      <w:r>
        <w:rPr>
          <w:rFonts w:hint="eastAsia"/>
          <w:lang w:bidi="ar"/>
        </w:rPr>
        <w:t>专利</w:t>
      </w:r>
      <w:r>
        <w:rPr>
          <w:rFonts w:hint="eastAsia"/>
        </w:rPr>
        <w:t>或专有技术使用费</w:t>
      </w:r>
    </w:p>
    <w:p w14:paraId="702F7D83">
      <w:pPr>
        <w:ind w:firstLine="480" w:firstLineChars="200"/>
      </w:pPr>
      <w:r>
        <w:rPr>
          <w:rFonts w:hint="eastAsia"/>
        </w:rPr>
        <w:t>专利或专有技术使用费</w:t>
      </w:r>
      <w:r>
        <w:t>是指建设项目使用国内外科研成果、专利、先进技术支付的一次性转让费或使用费。包括：国外技术及技术资料费、引进有效专利、专有技术使用费和技术保密费</w:t>
      </w:r>
      <w:r>
        <w:rPr>
          <w:rFonts w:hint="eastAsia"/>
        </w:rPr>
        <w:t>，</w:t>
      </w:r>
      <w:r>
        <w:t>国内有效专利和专有技术使用费</w:t>
      </w:r>
      <w:r>
        <w:rPr>
          <w:rFonts w:hint="eastAsia"/>
        </w:rPr>
        <w:t>。</w:t>
      </w:r>
      <w:r>
        <w:t>商标权、商誉或特许经营权费等。</w:t>
      </w:r>
    </w:p>
    <w:p w14:paraId="4496D67F">
      <w:pPr>
        <w:pStyle w:val="6"/>
      </w:pPr>
      <w:r>
        <w:rPr>
          <w:rFonts w:hint="eastAsia"/>
          <w:b/>
          <w:bCs/>
        </w:rPr>
        <w:t>5.3.3.21</w:t>
      </w:r>
      <w:r>
        <w:rPr>
          <w:rFonts w:hint="eastAsia"/>
        </w:rPr>
        <w:t xml:space="preserve">  </w:t>
      </w:r>
      <w:r>
        <w:t>引进技术和设备</w:t>
      </w:r>
      <w:r>
        <w:rPr>
          <w:rFonts w:hint="eastAsia"/>
          <w:lang w:bidi="ar"/>
        </w:rPr>
        <w:t>其他</w:t>
      </w:r>
      <w:r>
        <w:t>费</w:t>
      </w:r>
    </w:p>
    <w:p w14:paraId="1B1A6D38">
      <w:pPr>
        <w:ind w:firstLine="480" w:firstLineChars="200"/>
      </w:pPr>
      <w:r>
        <w:t>引进技术和设备其他费是指引进技术和设备发生的但未计入设备购置费的费用。包括：引进图纸资料翻译复制费</w:t>
      </w:r>
      <w:r>
        <w:rPr>
          <w:rFonts w:hint="eastAsia"/>
        </w:rPr>
        <w:t>、</w:t>
      </w:r>
      <w:r>
        <w:t>备品备件测绘费</w:t>
      </w:r>
      <w:r>
        <w:rPr>
          <w:rFonts w:hint="eastAsia"/>
        </w:rPr>
        <w:t>，</w:t>
      </w:r>
      <w:r>
        <w:t>出国人员费用</w:t>
      </w:r>
      <w:r>
        <w:rPr>
          <w:rFonts w:hint="eastAsia"/>
        </w:rPr>
        <w:t>，</w:t>
      </w:r>
      <w:r>
        <w:t>来华人员费用</w:t>
      </w:r>
      <w:r>
        <w:rPr>
          <w:rFonts w:hint="eastAsia"/>
        </w:rPr>
        <w:t>，</w:t>
      </w:r>
      <w:r>
        <w:t>银行担保及承诺费。</w:t>
      </w:r>
    </w:p>
    <w:p w14:paraId="30A04CB0">
      <w:pPr>
        <w:pStyle w:val="6"/>
        <w:rPr>
          <w:lang w:bidi="ar"/>
        </w:rPr>
      </w:pPr>
      <w:r>
        <w:rPr>
          <w:rFonts w:hint="eastAsia"/>
          <w:b/>
          <w:bCs/>
          <w:lang w:bidi="ar"/>
        </w:rPr>
        <w:t>5</w:t>
      </w:r>
      <w:r>
        <w:rPr>
          <w:b/>
          <w:bCs/>
          <w:lang w:bidi="ar"/>
        </w:rPr>
        <w:t>.3.3.</w:t>
      </w:r>
      <w:r>
        <w:rPr>
          <w:rFonts w:hint="eastAsia"/>
          <w:b/>
          <w:bCs/>
          <w:lang w:bidi="ar"/>
        </w:rPr>
        <w:t>22</w:t>
      </w:r>
      <w:r>
        <w:rPr>
          <w:lang w:bidi="ar"/>
        </w:rPr>
        <w:t xml:space="preserve">  </w:t>
      </w:r>
      <w:r>
        <w:rPr>
          <w:rFonts w:hint="eastAsia"/>
          <w:lang w:bidi="ar"/>
        </w:rPr>
        <w:t>其他</w:t>
      </w:r>
    </w:p>
    <w:p w14:paraId="1C4B7B5C">
      <w:pPr>
        <w:ind w:firstLine="480" w:firstLineChars="200"/>
        <w:rPr>
          <w:rFonts w:cs="黑体"/>
        </w:rPr>
      </w:pPr>
      <w:r>
        <w:rPr>
          <w:rFonts w:cs="黑体"/>
        </w:rPr>
        <w:t>工程项目建设以及未来生产经营有关的构成建设投资但不包括在工程费用中的费用。</w:t>
      </w:r>
      <w:r>
        <w:rPr>
          <w:rFonts w:hint="eastAsia" w:cs="黑体"/>
        </w:rPr>
        <w:t>除</w:t>
      </w:r>
      <w:r>
        <w:rPr>
          <w:rFonts w:ascii="Times New Roman" w:hAnsi="Times New Roman" w:cs="Times New Roman"/>
          <w:szCs w:val="22"/>
        </w:rPr>
        <w:t>上述费用之外，一般建设项目很少发生或具有明显行业和地区特征的工程建设其他费用项目，如</w:t>
      </w:r>
      <w:r>
        <w:t>信息工程第三方测评和等级保护评价</w:t>
      </w:r>
      <w:r>
        <w:rPr>
          <w:rFonts w:hint="eastAsia"/>
        </w:rPr>
        <w:t>费、</w:t>
      </w:r>
      <w:r>
        <w:t>超航空限高收费</w:t>
      </w:r>
      <w:r>
        <w:rPr>
          <w:rFonts w:ascii="Times New Roman" w:hAnsi="Times New Roman" w:cs="Times New Roman"/>
          <w:szCs w:val="22"/>
        </w:rPr>
        <w:t>、白蚁防治费、专项验收费</w:t>
      </w:r>
      <w:r>
        <w:rPr>
          <w:rFonts w:hint="eastAsia" w:ascii="Times New Roman" w:hAnsi="Times New Roman" w:cs="Times New Roman"/>
          <w:szCs w:val="22"/>
        </w:rPr>
        <w:t>、</w:t>
      </w:r>
      <w:r>
        <w:rPr>
          <w:rFonts w:hint="eastAsia"/>
        </w:rPr>
        <w:t>文物古迹保护工程建设费、</w:t>
      </w:r>
      <w:r>
        <w:t>环评治理工程</w:t>
      </w:r>
      <w:r>
        <w:rPr>
          <w:rFonts w:hint="eastAsia"/>
        </w:rPr>
        <w:t>建设费、</w:t>
      </w:r>
      <w:r>
        <w:t>河势稳定防治工程</w:t>
      </w:r>
      <w:r>
        <w:rPr>
          <w:rFonts w:hint="eastAsia"/>
        </w:rPr>
        <w:t>建设费、</w:t>
      </w:r>
      <w:r>
        <w:t>水土保持工程</w:t>
      </w:r>
      <w:r>
        <w:rPr>
          <w:rFonts w:hint="eastAsia"/>
        </w:rPr>
        <w:t>建设费、</w:t>
      </w:r>
      <w:r>
        <w:t>涉铁、涉高速公路、涉水工相关费</w:t>
      </w:r>
      <w:r>
        <w:rPr>
          <w:rFonts w:ascii="Times New Roman" w:hAnsi="Times New Roman" w:cs="Times New Roman"/>
          <w:szCs w:val="22"/>
        </w:rPr>
        <w:t>等必须</w:t>
      </w:r>
      <w:r>
        <w:rPr>
          <w:rFonts w:cs="黑体"/>
        </w:rPr>
        <w:t>纳入</w:t>
      </w:r>
      <w:r>
        <w:rPr>
          <w:rFonts w:ascii="Times New Roman" w:hAnsi="Times New Roman" w:cs="Times New Roman"/>
          <w:szCs w:val="22"/>
        </w:rPr>
        <w:t>投资估算的其他费用，按照国家、有关行业部委和建设项目所在地省（自治区、直辖市）有关规定计列。</w:t>
      </w:r>
    </w:p>
    <w:p w14:paraId="6F9DB6AC">
      <w:pPr>
        <w:pStyle w:val="4"/>
      </w:pPr>
      <w:bookmarkStart w:id="180" w:name="_Toc17294"/>
      <w:bookmarkStart w:id="181" w:name="_Toc30125"/>
      <w:bookmarkStart w:id="182" w:name="_Toc31502"/>
      <w:bookmarkStart w:id="183" w:name="_Toc17787"/>
      <w:bookmarkStart w:id="184" w:name="_Toc32219"/>
      <w:bookmarkStart w:id="185" w:name="_Toc14428"/>
      <w:bookmarkStart w:id="186" w:name="_Toc17330"/>
      <w:bookmarkStart w:id="187" w:name="_Toc11183"/>
      <w:bookmarkStart w:id="188" w:name="_Toc8151"/>
      <w:bookmarkStart w:id="189" w:name="_Toc17558"/>
      <w:bookmarkStart w:id="190" w:name="_Toc2166"/>
      <w:r>
        <w:rPr>
          <w:rFonts w:hint="eastAsia"/>
          <w:b/>
          <w:bCs/>
        </w:rPr>
        <w:t xml:space="preserve">5.4 </w:t>
      </w:r>
      <w:r>
        <w:rPr>
          <w:rFonts w:hint="eastAsia"/>
        </w:rPr>
        <w:t xml:space="preserve"> </w:t>
      </w:r>
      <w:r>
        <w:t>预备费计算方法</w:t>
      </w:r>
      <w:bookmarkEnd w:id="180"/>
      <w:bookmarkEnd w:id="181"/>
      <w:bookmarkEnd w:id="182"/>
      <w:bookmarkEnd w:id="183"/>
      <w:bookmarkEnd w:id="184"/>
      <w:bookmarkEnd w:id="185"/>
      <w:bookmarkEnd w:id="186"/>
      <w:bookmarkEnd w:id="187"/>
      <w:bookmarkEnd w:id="188"/>
      <w:bookmarkEnd w:id="189"/>
      <w:bookmarkEnd w:id="190"/>
    </w:p>
    <w:p w14:paraId="4BF55D83">
      <w:pPr>
        <w:pStyle w:val="5"/>
      </w:pPr>
      <w:bookmarkStart w:id="191" w:name="_Toc67988575"/>
      <w:r>
        <w:rPr>
          <w:rFonts w:hint="eastAsia"/>
          <w:b/>
          <w:bCs/>
        </w:rPr>
        <w:t>5.4</w:t>
      </w:r>
      <w:r>
        <w:rPr>
          <w:b/>
          <w:bCs/>
        </w:rPr>
        <w:t>.1</w:t>
      </w:r>
      <w:r>
        <w:rPr>
          <w:rFonts w:hint="eastAsia"/>
          <w:b/>
          <w:bCs/>
        </w:rPr>
        <w:t xml:space="preserve"> </w:t>
      </w:r>
      <w:r>
        <w:rPr>
          <w:rFonts w:hint="eastAsia"/>
        </w:rPr>
        <w:t xml:space="preserve"> </w:t>
      </w:r>
      <w:r>
        <w:t>基本预备费</w:t>
      </w:r>
      <w:bookmarkEnd w:id="191"/>
    </w:p>
    <w:p w14:paraId="5B703B78">
      <w:pPr>
        <w:ind w:firstLine="480" w:firstLineChars="200"/>
        <w:rPr>
          <w:rFonts w:ascii="Times New Roman" w:hAnsi="Times New Roman" w:cs="Times New Roman"/>
        </w:rPr>
      </w:pPr>
      <w:r>
        <w:rPr>
          <w:rFonts w:ascii="Times New Roman" w:hAnsi="Times New Roman" w:cs="Times New Roman"/>
        </w:rPr>
        <w:t>基本预备费为工程费用与工程建设其他费用之和扣除建设用地费后乘预备费率计算。</w:t>
      </w:r>
      <w:r>
        <w:rPr>
          <w:rFonts w:hint="eastAsia" w:cs="Times New Roman"/>
        </w:rPr>
        <w:t>项目</w:t>
      </w:r>
      <w:r>
        <w:rPr>
          <w:rFonts w:ascii="Times New Roman" w:hAnsi="Times New Roman" w:cs="Times New Roman"/>
        </w:rPr>
        <w:t>建议书阶段（预可研阶段）基本预备费率按</w:t>
      </w:r>
      <w:r>
        <w:rPr>
          <w:rFonts w:hint="eastAsia" w:ascii="Times New Roman" w:hAnsi="Times New Roman" w:cs="Times New Roman"/>
          <w:lang w:eastAsia="zh"/>
        </w:rPr>
        <w:t>8</w:t>
      </w:r>
      <w:r>
        <w:rPr>
          <w:rFonts w:hint="eastAsia" w:ascii="Times New Roman" w:hAnsi="Times New Roman" w:cs="Times New Roman"/>
        </w:rPr>
        <w:t>%~</w:t>
      </w:r>
      <w:r>
        <w:rPr>
          <w:rFonts w:hint="eastAsia" w:ascii="Times New Roman" w:hAnsi="Times New Roman" w:cs="Times New Roman"/>
          <w:lang w:eastAsia="zh"/>
        </w:rPr>
        <w:t>10</w:t>
      </w:r>
      <w:r>
        <w:rPr>
          <w:rFonts w:ascii="Times New Roman" w:hAnsi="Times New Roman" w:cs="Times New Roman"/>
        </w:rPr>
        <w:t>%计取</w:t>
      </w:r>
      <w:r>
        <w:rPr>
          <w:rFonts w:hint="eastAsia" w:cs="Times New Roman"/>
        </w:rPr>
        <w:t>，</w:t>
      </w:r>
      <w:r>
        <w:rPr>
          <w:rFonts w:ascii="Times New Roman" w:hAnsi="Times New Roman" w:cs="Times New Roman"/>
        </w:rPr>
        <w:t>可行性研究阶段基本预备费率按</w:t>
      </w:r>
      <w:r>
        <w:rPr>
          <w:rFonts w:hint="eastAsia" w:ascii="Times New Roman" w:hAnsi="Times New Roman" w:cs="Times New Roman"/>
          <w:lang w:eastAsia="zh"/>
        </w:rPr>
        <w:t>6</w:t>
      </w:r>
      <w:r>
        <w:rPr>
          <w:rFonts w:hint="eastAsia" w:ascii="Times New Roman" w:hAnsi="Times New Roman" w:cs="Times New Roman"/>
        </w:rPr>
        <w:t>%~</w:t>
      </w:r>
      <w:r>
        <w:rPr>
          <w:rFonts w:hint="eastAsia" w:ascii="Times New Roman" w:hAnsi="Times New Roman" w:cs="Times New Roman"/>
          <w:lang w:eastAsia="zh"/>
        </w:rPr>
        <w:t>8</w:t>
      </w:r>
      <w:r>
        <w:rPr>
          <w:rFonts w:ascii="Times New Roman" w:hAnsi="Times New Roman" w:cs="Times New Roman"/>
        </w:rPr>
        <w:t>%计取</w:t>
      </w:r>
      <w:r>
        <w:rPr>
          <w:rFonts w:hint="eastAsia" w:cs="Times New Roman"/>
        </w:rPr>
        <w:t>。</w:t>
      </w:r>
    </w:p>
    <w:p w14:paraId="032B6146">
      <w:pPr>
        <w:pStyle w:val="5"/>
      </w:pPr>
      <w:bookmarkStart w:id="192" w:name="_Toc67988576"/>
      <w:r>
        <w:rPr>
          <w:rFonts w:hint="eastAsia"/>
          <w:b/>
          <w:bCs/>
        </w:rPr>
        <w:t>5.4</w:t>
      </w:r>
      <w:r>
        <w:rPr>
          <w:b/>
          <w:bCs/>
        </w:rPr>
        <w:t>.2</w:t>
      </w:r>
      <w:r>
        <w:rPr>
          <w:rFonts w:hint="eastAsia"/>
          <w:b/>
          <w:bCs/>
        </w:rPr>
        <w:t xml:space="preserve">  </w:t>
      </w:r>
      <w:r>
        <w:t>价差预备费</w:t>
      </w:r>
      <w:bookmarkEnd w:id="192"/>
    </w:p>
    <w:p w14:paraId="6B68C330">
      <w:pPr>
        <w:pStyle w:val="27"/>
        <w:ind w:firstLine="480" w:firstLineChars="200"/>
      </w:pPr>
      <w:r>
        <w:rPr>
          <w:rFonts w:hint="eastAsia"/>
        </w:rPr>
        <w:t>价差预备费以编制投资估算的年份为基期，计算到项目建成年份为止的设备、材料等价格上涨费用，以工程费用为基数，按建设期分年度资金使用计划进行计算。</w:t>
      </w:r>
      <w:r>
        <w:t>价差预备费计算公式如下：</w:t>
      </w:r>
    </w:p>
    <w:p w14:paraId="6C92E1ED">
      <w:pPr>
        <w:pStyle w:val="27"/>
        <w:rPr>
          <w:color w:val="FF0000"/>
        </w:rPr>
      </w:pPr>
      <w:r>
        <w:rPr>
          <w:rFonts w:hint="eastAsia"/>
          <w:position w:val="-28"/>
        </w:rPr>
        <w:object>
          <v:shape id="_x0000_i1025" o:spt="75" type="#_x0000_t75" style="height:48.5pt;width:154.05pt;" o:ole="t" filled="f" coordsize="21600,21600">
            <v:path/>
            <v:fill on="f" focussize="0,0"/>
            <v:stroke/>
            <v:imagedata r:id="rId21" o:title=""/>
            <o:lock v:ext="edit" aspectratio="t"/>
            <w10:wrap type="none"/>
            <w10:anchorlock/>
          </v:shape>
          <o:OLEObject Type="Embed" ProgID="Equation.3" ShapeID="_x0000_i1025" DrawAspect="Content" ObjectID="_1468075725" r:id="rId20">
            <o:LockedField>false</o:LockedField>
          </o:OLEObject>
        </w:object>
      </w:r>
      <w:r>
        <w:rPr>
          <w:rFonts w:hint="eastAsia"/>
          <w:position w:val="-28"/>
        </w:rPr>
        <w:t xml:space="preserve">                                 （4.4.2）</w:t>
      </w:r>
    </w:p>
    <w:p w14:paraId="475FF48F">
      <w:pPr>
        <w:pStyle w:val="27"/>
      </w:pPr>
      <w:r>
        <w:t>P：</w:t>
      </w:r>
      <w:r>
        <w:rPr>
          <w:rFonts w:hint="eastAsia"/>
        </w:rPr>
        <w:t>计算期</w:t>
      </w:r>
      <w:r>
        <w:t>价差预备费</w:t>
      </w:r>
    </w:p>
    <w:p w14:paraId="28A3CD46">
      <w:pPr>
        <w:pStyle w:val="27"/>
      </w:pPr>
      <w:r>
        <w:t>It：</w:t>
      </w:r>
      <w:r>
        <w:rPr>
          <w:rFonts w:hint="eastAsia"/>
        </w:rPr>
        <w:t>计算</w:t>
      </w:r>
      <w:r>
        <w:t>期第t年的</w:t>
      </w:r>
      <w:r>
        <w:rPr>
          <w:rFonts w:hint="eastAsia"/>
        </w:rPr>
        <w:t>工程费用</w:t>
      </w:r>
    </w:p>
    <w:p w14:paraId="300FC26B">
      <w:pPr>
        <w:pStyle w:val="27"/>
      </w:pPr>
      <w:r>
        <w:t>f：</w:t>
      </w:r>
      <w:r>
        <w:rPr>
          <w:rFonts w:hint="eastAsia"/>
        </w:rPr>
        <w:t>物价上涨系数</w:t>
      </w:r>
    </w:p>
    <w:p w14:paraId="446A2D3A">
      <w:pPr>
        <w:pStyle w:val="27"/>
      </w:pPr>
      <w:r>
        <w:t>n：</w:t>
      </w:r>
      <w:r>
        <w:rPr>
          <w:rFonts w:hint="eastAsia"/>
        </w:rPr>
        <w:t>计算期年数，以编制投资估算的年份为基数，计算至项目建成的年份。</w:t>
      </w:r>
    </w:p>
    <w:p w14:paraId="2EA8A733">
      <w:pPr>
        <w:pStyle w:val="27"/>
      </w:pPr>
      <w:r>
        <w:t>t：</w:t>
      </w:r>
      <w:r>
        <w:rPr>
          <w:rFonts w:hint="eastAsia"/>
        </w:rPr>
        <w:t>计算</w:t>
      </w:r>
      <w:r>
        <w:t>期第t年</w:t>
      </w:r>
      <w:r>
        <w:rPr>
          <w:rFonts w:hint="eastAsia"/>
        </w:rPr>
        <w:t>，以编制投资估算的年份为计算期第一年。</w:t>
      </w:r>
    </w:p>
    <w:p w14:paraId="120512DA">
      <w:pPr>
        <w:pStyle w:val="4"/>
      </w:pPr>
      <w:bookmarkStart w:id="193" w:name="_Toc31362"/>
      <w:bookmarkStart w:id="194" w:name="_Toc29236"/>
      <w:bookmarkStart w:id="195" w:name="_Toc28796"/>
      <w:bookmarkStart w:id="196" w:name="_Toc3101"/>
      <w:bookmarkStart w:id="197" w:name="_Toc23084"/>
      <w:bookmarkStart w:id="198" w:name="_Toc31381"/>
      <w:bookmarkStart w:id="199" w:name="_Toc7046"/>
      <w:bookmarkStart w:id="200" w:name="_Toc8295"/>
      <w:bookmarkStart w:id="201" w:name="_Toc10954"/>
      <w:bookmarkStart w:id="202" w:name="_Toc13232"/>
      <w:bookmarkStart w:id="203" w:name="_Toc889"/>
      <w:r>
        <w:rPr>
          <w:rFonts w:hint="eastAsia"/>
        </w:rPr>
        <w:t>5.5  建设期融资费用</w:t>
      </w:r>
      <w:r>
        <w:t>计算方法</w:t>
      </w:r>
      <w:bookmarkEnd w:id="193"/>
      <w:bookmarkEnd w:id="194"/>
      <w:bookmarkEnd w:id="195"/>
      <w:bookmarkEnd w:id="196"/>
      <w:bookmarkEnd w:id="197"/>
      <w:bookmarkEnd w:id="198"/>
      <w:bookmarkEnd w:id="199"/>
      <w:bookmarkEnd w:id="200"/>
      <w:bookmarkEnd w:id="201"/>
      <w:bookmarkEnd w:id="202"/>
      <w:bookmarkEnd w:id="203"/>
    </w:p>
    <w:p w14:paraId="0964D180">
      <w:pPr>
        <w:pStyle w:val="5"/>
      </w:pPr>
      <w:r>
        <w:rPr>
          <w:rFonts w:hint="eastAsia"/>
          <w:b/>
          <w:bCs/>
        </w:rPr>
        <w:t>5.5</w:t>
      </w:r>
      <w:r>
        <w:rPr>
          <w:b/>
          <w:bCs/>
        </w:rPr>
        <w:t>.1</w:t>
      </w:r>
      <w:r>
        <w:rPr>
          <w:rFonts w:hint="eastAsia"/>
          <w:b/>
          <w:bCs/>
        </w:rPr>
        <w:t xml:space="preserve">  </w:t>
      </w:r>
      <w:r>
        <w:rPr>
          <w:rFonts w:hint="eastAsia"/>
        </w:rPr>
        <w:t>建设期融资费用</w:t>
      </w:r>
      <w:r>
        <w:t>按资金筹措方式、计息期测算。如有融资合同（协议）可具体列表详细测算，根据不同资金来源、借贷时间及利率分别计算。</w:t>
      </w:r>
    </w:p>
    <w:p w14:paraId="3CF3B5DE">
      <w:pPr>
        <w:pStyle w:val="5"/>
      </w:pPr>
      <w:r>
        <w:rPr>
          <w:rFonts w:hint="eastAsia"/>
          <w:b/>
          <w:bCs/>
        </w:rPr>
        <w:t>5.5</w:t>
      </w:r>
      <w:r>
        <w:rPr>
          <w:b/>
          <w:bCs/>
        </w:rPr>
        <w:t>.2</w:t>
      </w:r>
      <w:r>
        <w:rPr>
          <w:rFonts w:hint="eastAsia"/>
          <w:b/>
          <w:bCs/>
        </w:rPr>
        <w:t xml:space="preserve"> </w:t>
      </w:r>
      <w:r>
        <w:rPr>
          <w:rFonts w:hint="eastAsia"/>
        </w:rPr>
        <w:t xml:space="preserve"> </w:t>
      </w:r>
      <w:r>
        <w:t>考虑建设投资在建设期内均匀发生，融资资金考虑在建设期内均匀提用。</w:t>
      </w:r>
    </w:p>
    <w:p w14:paraId="0E32F951">
      <w:pPr>
        <w:ind w:firstLine="482" w:firstLineChars="200"/>
      </w:pPr>
      <w:r>
        <w:rPr>
          <w:b/>
          <w:bCs/>
        </w:rPr>
        <w:t>1</w:t>
      </w:r>
      <w:r>
        <w:rPr>
          <w:rFonts w:hint="eastAsia"/>
          <w:b/>
          <w:bCs/>
        </w:rPr>
        <w:t xml:space="preserve">  </w:t>
      </w:r>
      <w:r>
        <w:rPr>
          <w:rFonts w:hint="eastAsia"/>
        </w:rPr>
        <w:t>建设期融资费用</w:t>
      </w:r>
      <w:r>
        <w:t>计算公式如下：</w:t>
      </w:r>
    </w:p>
    <w:p w14:paraId="40601024">
      <w:r>
        <w:t xml:space="preserve">    </w:t>
      </w:r>
      <w:r>
        <w:rPr>
          <w:rFonts w:hint="eastAsia"/>
          <w:position w:val="-28"/>
        </w:rPr>
        <w:object>
          <v:shape id="_x0000_i1026" o:spt="75" type="#_x0000_t75" style="height:48.5pt;width:151.1pt;" o:ole="t" filled="f" coordsize="21600,21600">
            <v:path/>
            <v:fill on="f" focussize="0,0"/>
            <v:stroke/>
            <v:imagedata r:id="rId23" o:title=""/>
            <o:lock v:ext="edit" aspectratio="t"/>
            <w10:wrap type="none"/>
            <w10:anchorlock/>
          </v:shape>
          <o:OLEObject Type="Embed" ProgID="Equation.3" ShapeID="_x0000_i1026" DrawAspect="Content" ObjectID="_1468075726" r:id="rId22">
            <o:LockedField>false</o:LockedField>
          </o:OLEObject>
        </w:object>
      </w:r>
      <w:r>
        <w:rPr>
          <w:rFonts w:hint="eastAsia"/>
          <w:position w:val="-28"/>
        </w:rPr>
        <w:t xml:space="preserve">                                （4.5.2）</w:t>
      </w:r>
    </w:p>
    <w:p w14:paraId="26A30DFE">
      <w:pPr>
        <w:ind w:firstLine="480"/>
      </w:pPr>
      <w:r>
        <w:rPr>
          <w:rFonts w:hint="eastAsia"/>
        </w:rPr>
        <w:t>Q：建设期融资费用</w:t>
      </w:r>
    </w:p>
    <w:p w14:paraId="4DBE43CE">
      <w:pPr>
        <w:ind w:firstLine="480"/>
      </w:pPr>
      <w:r>
        <w:rPr>
          <w:rFonts w:hint="eastAsia"/>
        </w:rPr>
        <w:t>Pj-1：建设期第j-1年末融资资金本息和</w:t>
      </w:r>
    </w:p>
    <w:p w14:paraId="779748AD">
      <w:pPr>
        <w:ind w:firstLine="480"/>
      </w:pPr>
      <w:r>
        <w:rPr>
          <w:rFonts w:hint="eastAsia"/>
        </w:rPr>
        <w:t>Aj：建设期第j年融资资金额</w:t>
      </w:r>
    </w:p>
    <w:p w14:paraId="3FC5AF69">
      <w:pPr>
        <w:ind w:firstLine="480"/>
      </w:pPr>
      <w:r>
        <w:rPr>
          <w:rFonts w:hint="eastAsia"/>
        </w:rPr>
        <w:t>i：融资资金年利率</w:t>
      </w:r>
    </w:p>
    <w:p w14:paraId="333533FC">
      <w:pPr>
        <w:ind w:firstLine="480"/>
      </w:pPr>
      <w:r>
        <w:rPr>
          <w:rFonts w:hint="eastAsia"/>
        </w:rPr>
        <w:t>n：建设期年数</w:t>
      </w:r>
    </w:p>
    <w:p w14:paraId="056F30F8">
      <w:pPr>
        <w:ind w:firstLine="482" w:firstLineChars="200"/>
      </w:pPr>
      <w:r>
        <w:rPr>
          <w:b/>
          <w:bCs/>
        </w:rPr>
        <w:t>2</w:t>
      </w:r>
      <w:r>
        <w:rPr>
          <w:rFonts w:hint="eastAsia"/>
          <w:b/>
          <w:bCs/>
        </w:rPr>
        <w:t xml:space="preserve"> </w:t>
      </w:r>
      <w:r>
        <w:rPr>
          <w:rFonts w:hint="eastAsia"/>
        </w:rPr>
        <w:t xml:space="preserve"> </w:t>
      </w:r>
      <w:r>
        <w:t>融资资金计费基础为建设投资，即工程费、工程建设其他费及基本预备费之和。</w:t>
      </w:r>
    </w:p>
    <w:p w14:paraId="519B2427">
      <w:pPr>
        <w:ind w:firstLine="482" w:firstLineChars="200"/>
      </w:pPr>
      <w:r>
        <w:rPr>
          <w:b/>
          <w:bCs/>
        </w:rPr>
        <w:t>3</w:t>
      </w:r>
      <w:r>
        <w:rPr>
          <w:rFonts w:hint="eastAsia"/>
          <w:b/>
          <w:bCs/>
        </w:rPr>
        <w:t xml:space="preserve"> </w:t>
      </w:r>
      <w:r>
        <w:rPr>
          <w:rFonts w:hint="eastAsia"/>
        </w:rPr>
        <w:t xml:space="preserve"> </w:t>
      </w:r>
      <w:r>
        <w:t>融资资金额度</w:t>
      </w:r>
    </w:p>
    <w:p w14:paraId="471A8E4F">
      <w:pPr>
        <w:ind w:firstLine="480" w:firstLineChars="200"/>
      </w:pPr>
      <w:r>
        <w:t>政府直接投资项目，建设投资全部由财政资金（城建资金）出资的不计</w:t>
      </w:r>
      <w:r>
        <w:rPr>
          <w:rFonts w:hint="eastAsia"/>
        </w:rPr>
        <w:t>建设期融资费用</w:t>
      </w:r>
      <w:r>
        <w:t>，建设投资中部分</w:t>
      </w:r>
      <w:r>
        <w:rPr>
          <w:rFonts w:hint="eastAsia"/>
        </w:rPr>
        <w:t>不</w:t>
      </w:r>
      <w:r>
        <w:t>由财政资金出资的，计入其融资资金的</w:t>
      </w:r>
      <w:r>
        <w:rPr>
          <w:rFonts w:hint="eastAsia"/>
        </w:rPr>
        <w:t>建设期融资费用</w:t>
      </w:r>
      <w:r>
        <w:t>。</w:t>
      </w:r>
    </w:p>
    <w:p w14:paraId="71AAF026">
      <w:pPr>
        <w:ind w:firstLine="480" w:firstLineChars="200"/>
      </w:pPr>
      <w:r>
        <w:t>政府间接投资项目，建设投资全部由企业筹措的按不低于资本金比例的融资资金部分计</w:t>
      </w:r>
      <w:r>
        <w:rPr>
          <w:rFonts w:hint="eastAsia"/>
        </w:rPr>
        <w:t>建设期融资费用</w:t>
      </w:r>
      <w:r>
        <w:t>。</w:t>
      </w:r>
    </w:p>
    <w:p w14:paraId="408C95D7">
      <w:pPr>
        <w:ind w:firstLine="480" w:firstLineChars="200"/>
      </w:pPr>
      <w:r>
        <w:t>政府投资非经营性项目不计</w:t>
      </w:r>
      <w:r>
        <w:rPr>
          <w:rFonts w:hint="eastAsia"/>
        </w:rPr>
        <w:t>建设期融资费用</w:t>
      </w:r>
      <w:r>
        <w:t>。政府投资经营性项目、PPP项目和要素保障的政府间接投资项目按资本金制度执行后计取</w:t>
      </w:r>
      <w:r>
        <w:rPr>
          <w:rFonts w:hint="eastAsia"/>
        </w:rPr>
        <w:t>建设期融资费用</w:t>
      </w:r>
      <w:r>
        <w:t>。</w:t>
      </w:r>
    </w:p>
    <w:p w14:paraId="1D3D4A9B">
      <w:pPr>
        <w:ind w:firstLine="480" w:firstLineChars="200"/>
      </w:pPr>
      <w:r>
        <w:t>贷款资金≤建设投资×（1-最低资本金比例%）</w:t>
      </w:r>
    </w:p>
    <w:p w14:paraId="38EDD221">
      <w:pPr>
        <w:ind w:firstLine="482" w:firstLineChars="200"/>
      </w:pPr>
      <w:r>
        <w:rPr>
          <w:b/>
          <w:bCs/>
        </w:rPr>
        <w:t>4</w:t>
      </w:r>
      <w:r>
        <w:rPr>
          <w:rFonts w:hint="eastAsia"/>
          <w:b/>
          <w:bCs/>
        </w:rPr>
        <w:t xml:space="preserve"> </w:t>
      </w:r>
      <w:r>
        <w:rPr>
          <w:rFonts w:hint="eastAsia"/>
        </w:rPr>
        <w:t xml:space="preserve"> </w:t>
      </w:r>
      <w:r>
        <w:t>融资年利率</w:t>
      </w:r>
    </w:p>
    <w:p w14:paraId="19667E3A">
      <w:pPr>
        <w:ind w:firstLine="723" w:firstLineChars="300"/>
      </w:pPr>
      <w:r>
        <w:rPr>
          <w:b/>
          <w:bCs/>
        </w:rPr>
        <w:drawing>
          <wp:anchor distT="0" distB="0" distL="114300" distR="114300" simplePos="0" relativeHeight="251663360" behindDoc="0" locked="0" layoutInCell="1" allowOverlap="1">
            <wp:simplePos x="0" y="0"/>
            <wp:positionH relativeFrom="column">
              <wp:posOffset>624840</wp:posOffset>
            </wp:positionH>
            <wp:positionV relativeFrom="paragraph">
              <wp:posOffset>329565</wp:posOffset>
            </wp:positionV>
            <wp:extent cx="2336800" cy="365125"/>
            <wp:effectExtent l="0" t="0" r="10160" b="635"/>
            <wp:wrapTopAndBottom/>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24">
                      <a:extLst>
                        <a:ext uri="{28A0092B-C50C-407E-A947-70E740481C1C}">
                          <a14:useLocalDpi xmlns:a14="http://schemas.microsoft.com/office/drawing/2010/main" val="0"/>
                        </a:ext>
                      </a:extLst>
                    </a:blip>
                    <a:srcRect r="26300" b="-289"/>
                    <a:stretch>
                      <a:fillRect/>
                    </a:stretch>
                  </pic:blipFill>
                  <pic:spPr>
                    <a:xfrm>
                      <a:off x="0" y="0"/>
                      <a:ext cx="2336800" cy="365125"/>
                    </a:xfrm>
                    <a:prstGeom prst="rect">
                      <a:avLst/>
                    </a:prstGeom>
                    <a:noFill/>
                    <a:ln>
                      <a:noFill/>
                    </a:ln>
                  </pic:spPr>
                </pic:pic>
              </a:graphicData>
            </a:graphic>
          </wp:anchor>
        </w:drawing>
      </w:r>
      <w:r>
        <w:rPr>
          <w:b/>
          <w:bCs/>
        </w:rPr>
        <w:t>1</w:t>
      </w:r>
      <w:r>
        <w:t>）国内融资无论实际按年、季、月计息均简化为按年计息：</w:t>
      </w:r>
    </w:p>
    <w:p w14:paraId="5CCCAFA4">
      <w:pPr>
        <w:ind w:firstLine="960" w:firstLineChars="400"/>
      </w:pPr>
      <w:r>
        <w:t>m：每年计息次数</w:t>
      </w:r>
    </w:p>
    <w:p w14:paraId="7498B4A4">
      <w:pPr>
        <w:ind w:firstLine="723" w:firstLineChars="300"/>
      </w:pPr>
      <w:r>
        <w:rPr>
          <w:b/>
          <w:bCs/>
        </w:rPr>
        <w:t>2</w:t>
      </w:r>
      <w:r>
        <w:t>）年利率采用估算编制</w:t>
      </w:r>
      <w:r>
        <w:rPr>
          <w:rFonts w:hint="eastAsia"/>
        </w:rPr>
        <w:t>的</w:t>
      </w:r>
      <w:r>
        <w:t>价格基准期中国人民银行官网公布或全国银行间同业拆借中心授权公布的贷款市场报价利率（LPR）。</w:t>
      </w:r>
    </w:p>
    <w:p w14:paraId="5DC39DDC">
      <w:pPr>
        <w:pStyle w:val="5"/>
      </w:pPr>
      <w:bookmarkStart w:id="204" w:name="_Toc67988579"/>
      <w:r>
        <w:rPr>
          <w:rFonts w:hint="eastAsia"/>
          <w:b/>
          <w:bCs/>
        </w:rPr>
        <w:t>5.5</w:t>
      </w:r>
      <w:r>
        <w:rPr>
          <w:b/>
          <w:bCs/>
        </w:rPr>
        <w:t>.3</w:t>
      </w:r>
      <w:r>
        <w:rPr>
          <w:rFonts w:hint="eastAsia"/>
          <w:b/>
          <w:bCs/>
        </w:rPr>
        <w:t xml:space="preserve">  </w:t>
      </w:r>
      <w:r>
        <w:t>其他融资费用</w:t>
      </w:r>
      <w:bookmarkEnd w:id="204"/>
    </w:p>
    <w:p w14:paraId="6A02DD00">
      <w:pPr>
        <w:ind w:firstLine="480" w:firstLineChars="200"/>
        <w:rPr>
          <w:rFonts w:ascii="Times New Roman" w:hAnsi="Times New Roman" w:cs="Times New Roman"/>
        </w:rPr>
      </w:pPr>
      <w:r>
        <w:rPr>
          <w:rFonts w:ascii="Times New Roman" w:hAnsi="Times New Roman" w:cs="Times New Roman"/>
        </w:rPr>
        <w:t>在建设期内部分债务融资中发生的手续费、承诺费、管理费、信贷保险费等融资费用，应将其单独计算并计入</w:t>
      </w:r>
      <w:r>
        <w:rPr>
          <w:rFonts w:hint="eastAsia" w:ascii="Times New Roman" w:hAnsi="Times New Roman" w:cs="Times New Roman"/>
        </w:rPr>
        <w:t>建设期融资费用</w:t>
      </w:r>
      <w:r>
        <w:rPr>
          <w:rFonts w:ascii="Times New Roman" w:hAnsi="Times New Roman" w:cs="Times New Roman"/>
        </w:rPr>
        <w:t>。</w:t>
      </w:r>
    </w:p>
    <w:p w14:paraId="3EA7BFCD">
      <w:pPr>
        <w:pStyle w:val="4"/>
      </w:pPr>
      <w:bookmarkStart w:id="205" w:name="_Toc10497"/>
      <w:bookmarkStart w:id="206" w:name="_Toc9634"/>
      <w:bookmarkStart w:id="207" w:name="_Toc26750"/>
      <w:bookmarkStart w:id="208" w:name="_Toc1006"/>
      <w:bookmarkStart w:id="209" w:name="_Toc2998"/>
      <w:bookmarkStart w:id="210" w:name="_Toc9194"/>
      <w:bookmarkStart w:id="211" w:name="_Toc3622"/>
      <w:bookmarkStart w:id="212" w:name="_Toc9151"/>
      <w:bookmarkStart w:id="213" w:name="_Toc19994"/>
      <w:bookmarkStart w:id="214" w:name="_Toc28955"/>
      <w:bookmarkStart w:id="215" w:name="_Toc3628"/>
      <w:r>
        <w:rPr>
          <w:rFonts w:hint="eastAsia"/>
        </w:rPr>
        <w:t>5.6  铺底</w:t>
      </w:r>
      <w:r>
        <w:t>流动资金计算方法</w:t>
      </w:r>
      <w:bookmarkEnd w:id="205"/>
      <w:bookmarkEnd w:id="206"/>
      <w:bookmarkEnd w:id="207"/>
      <w:bookmarkEnd w:id="208"/>
      <w:bookmarkEnd w:id="209"/>
      <w:bookmarkEnd w:id="210"/>
      <w:bookmarkEnd w:id="211"/>
      <w:bookmarkEnd w:id="212"/>
      <w:bookmarkEnd w:id="213"/>
      <w:bookmarkEnd w:id="214"/>
      <w:bookmarkEnd w:id="215"/>
    </w:p>
    <w:p w14:paraId="34F56B42">
      <w:pPr>
        <w:pStyle w:val="5"/>
      </w:pPr>
      <w:r>
        <w:rPr>
          <w:rFonts w:hint="eastAsia"/>
          <w:b/>
          <w:bCs/>
        </w:rPr>
        <w:t>5.6</w:t>
      </w:r>
      <w:r>
        <w:rPr>
          <w:b/>
          <w:bCs/>
        </w:rPr>
        <w:t>.1</w:t>
      </w:r>
      <w:r>
        <w:rPr>
          <w:rFonts w:hint="eastAsia"/>
          <w:b/>
          <w:bCs/>
        </w:rPr>
        <w:t xml:space="preserve"> </w:t>
      </w:r>
      <w:r>
        <w:rPr>
          <w:rFonts w:hint="eastAsia"/>
        </w:rPr>
        <w:t xml:space="preserve"> </w:t>
      </w:r>
      <w:r>
        <w:t>流动资金计算方法包括分项详细估算法和扩大指标估算法。</w:t>
      </w:r>
    </w:p>
    <w:p w14:paraId="7D243103">
      <w:pPr>
        <w:pStyle w:val="5"/>
      </w:pPr>
      <w:r>
        <w:rPr>
          <w:rFonts w:hint="eastAsia"/>
          <w:b/>
          <w:bCs/>
        </w:rPr>
        <w:t>5.6</w:t>
      </w:r>
      <w:r>
        <w:rPr>
          <w:b/>
          <w:bCs/>
        </w:rPr>
        <w:t>.2</w:t>
      </w:r>
      <w:r>
        <w:rPr>
          <w:rFonts w:hint="eastAsia"/>
          <w:b/>
          <w:bCs/>
        </w:rPr>
        <w:t xml:space="preserve"> </w:t>
      </w:r>
      <w:r>
        <w:rPr>
          <w:rFonts w:hint="eastAsia"/>
        </w:rPr>
        <w:t xml:space="preserve"> </w:t>
      </w:r>
      <w:r>
        <w:t>分项详细估算法</w:t>
      </w:r>
    </w:p>
    <w:p w14:paraId="105405EE">
      <w:pPr>
        <w:ind w:firstLine="480" w:firstLineChars="200"/>
      </w:pPr>
      <w:r>
        <w:t>根据周转额与周转速度之间的关系，对构成流动资金的各项流动资产和流动负债分别进行估算。可按下述步骤及计算公式计算：</w:t>
      </w:r>
    </w:p>
    <w:p w14:paraId="18D968B0">
      <w:pPr>
        <w:ind w:firstLine="482" w:firstLineChars="200"/>
      </w:pPr>
      <w:r>
        <w:rPr>
          <w:b/>
          <w:bCs/>
        </w:rPr>
        <w:t>1</w:t>
      </w:r>
      <w:r>
        <w:rPr>
          <w:rFonts w:hint="eastAsia"/>
          <w:b/>
          <w:bCs/>
        </w:rPr>
        <w:t xml:space="preserve"> </w:t>
      </w:r>
      <w:r>
        <w:rPr>
          <w:rFonts w:hint="eastAsia"/>
        </w:rPr>
        <w:t xml:space="preserve"> </w:t>
      </w:r>
      <w:r>
        <w:t>流动资金＝流动资产-流动负债</w:t>
      </w:r>
    </w:p>
    <w:p w14:paraId="1D8FE675">
      <w:pPr>
        <w:ind w:firstLine="482" w:firstLineChars="200"/>
      </w:pPr>
      <w:r>
        <w:rPr>
          <w:b/>
          <w:bCs/>
        </w:rPr>
        <w:t>2</w:t>
      </w:r>
      <w:r>
        <w:rPr>
          <w:rFonts w:hint="eastAsia"/>
        </w:rPr>
        <w:t xml:space="preserve">  </w:t>
      </w:r>
      <w:r>
        <w:t>流动资产＝应收账款+预付账款+存货+现金</w:t>
      </w:r>
    </w:p>
    <w:p w14:paraId="48FDE525">
      <w:pPr>
        <w:ind w:firstLine="482" w:firstLineChars="200"/>
      </w:pPr>
      <w:r>
        <w:rPr>
          <w:b/>
          <w:bCs/>
        </w:rPr>
        <w:t>3</w:t>
      </w:r>
      <w:r>
        <w:rPr>
          <w:rFonts w:hint="eastAsia"/>
        </w:rPr>
        <w:t xml:space="preserve">  </w:t>
      </w:r>
      <w:r>
        <w:t>流动负债＝应付账款+预收账款</w:t>
      </w:r>
    </w:p>
    <w:p w14:paraId="6E45CE50">
      <w:pPr>
        <w:ind w:firstLine="482" w:firstLineChars="200"/>
      </w:pPr>
      <w:r>
        <w:rPr>
          <w:b/>
          <w:bCs/>
        </w:rPr>
        <w:t>4</w:t>
      </w:r>
      <w:r>
        <w:rPr>
          <w:rFonts w:hint="eastAsia"/>
          <w:b/>
          <w:bCs/>
        </w:rPr>
        <w:t xml:space="preserve"> </w:t>
      </w:r>
      <w:r>
        <w:rPr>
          <w:rFonts w:hint="eastAsia"/>
        </w:rPr>
        <w:t xml:space="preserve"> </w:t>
      </w:r>
      <w:r>
        <w:t>周转次数＝360天/流动资金最低周转天数</w:t>
      </w:r>
    </w:p>
    <w:p w14:paraId="0488140B">
      <w:pPr>
        <w:ind w:firstLine="482" w:firstLineChars="200"/>
      </w:pPr>
      <w:r>
        <w:rPr>
          <w:b/>
          <w:bCs/>
        </w:rPr>
        <w:t>5</w:t>
      </w:r>
      <w:r>
        <w:rPr>
          <w:rFonts w:hint="eastAsia"/>
        </w:rPr>
        <w:t xml:space="preserve">  </w:t>
      </w:r>
      <w:r>
        <w:t>应收账款＝年经营成本/应收账款周转次数</w:t>
      </w:r>
    </w:p>
    <w:p w14:paraId="2B1704B4">
      <w:pPr>
        <w:ind w:firstLine="482" w:firstLineChars="200"/>
      </w:pPr>
      <w:r>
        <w:rPr>
          <w:b/>
          <w:bCs/>
        </w:rPr>
        <w:t>6</w:t>
      </w:r>
      <w:r>
        <w:rPr>
          <w:rFonts w:hint="eastAsia"/>
          <w:b/>
          <w:bCs/>
        </w:rPr>
        <w:t xml:space="preserve"> </w:t>
      </w:r>
      <w:r>
        <w:rPr>
          <w:rFonts w:hint="eastAsia"/>
        </w:rPr>
        <w:t xml:space="preserve"> </w:t>
      </w:r>
      <w:r>
        <w:t>预付账款＝外购商品或服务年费用金额/预付账款周转次数</w:t>
      </w:r>
    </w:p>
    <w:p w14:paraId="77F356F6">
      <w:pPr>
        <w:ind w:firstLine="482" w:firstLineChars="200"/>
      </w:pPr>
      <w:r>
        <w:rPr>
          <w:b/>
          <w:bCs/>
        </w:rPr>
        <w:t>7</w:t>
      </w:r>
      <w:r>
        <w:rPr>
          <w:rFonts w:hint="eastAsia"/>
          <w:b/>
          <w:bCs/>
        </w:rPr>
        <w:t xml:space="preserve"> </w:t>
      </w:r>
      <w:r>
        <w:rPr>
          <w:rFonts w:hint="eastAsia"/>
        </w:rPr>
        <w:t xml:space="preserve"> </w:t>
      </w:r>
      <w:r>
        <w:t>存货＝外购原材料、燃料+其他材料+在产品+产成品</w:t>
      </w:r>
    </w:p>
    <w:p w14:paraId="2BBCF65E">
      <w:pPr>
        <w:ind w:firstLine="482" w:firstLineChars="200"/>
      </w:pPr>
      <w:r>
        <w:rPr>
          <w:b/>
          <w:bCs/>
        </w:rPr>
        <w:t>8</w:t>
      </w:r>
      <w:r>
        <w:rPr>
          <w:rFonts w:hint="eastAsia"/>
          <w:b/>
          <w:bCs/>
        </w:rPr>
        <w:t xml:space="preserve"> </w:t>
      </w:r>
      <w:r>
        <w:rPr>
          <w:rFonts w:hint="eastAsia"/>
        </w:rPr>
        <w:t xml:space="preserve"> </w:t>
      </w:r>
      <w:r>
        <w:t>外购原材料、燃料＝年外购原材料、燃料费用/分项周转次数</w:t>
      </w:r>
    </w:p>
    <w:p w14:paraId="44A8BEB8">
      <w:pPr>
        <w:ind w:firstLine="482" w:firstLineChars="200"/>
      </w:pPr>
      <w:r>
        <w:rPr>
          <w:b/>
          <w:bCs/>
        </w:rPr>
        <w:t>9</w:t>
      </w:r>
      <w:r>
        <w:rPr>
          <w:rFonts w:hint="eastAsia"/>
          <w:b/>
          <w:bCs/>
        </w:rPr>
        <w:t xml:space="preserve"> </w:t>
      </w:r>
      <w:r>
        <w:rPr>
          <w:rFonts w:hint="eastAsia"/>
        </w:rPr>
        <w:t xml:space="preserve"> </w:t>
      </w:r>
      <w:r>
        <w:t>其他材料＝年其他材料费用/其他材料周转次数</w:t>
      </w:r>
    </w:p>
    <w:p w14:paraId="628C4457">
      <w:pPr>
        <w:ind w:firstLine="482" w:firstLineChars="200"/>
      </w:pPr>
      <w:r>
        <w:rPr>
          <w:b/>
          <w:bCs/>
        </w:rPr>
        <w:t>1</w:t>
      </w:r>
      <w:r>
        <w:rPr>
          <w:rFonts w:hint="eastAsia"/>
          <w:b/>
          <w:bCs/>
        </w:rPr>
        <w:t>0</w:t>
      </w:r>
      <w:r>
        <w:rPr>
          <w:rFonts w:hint="eastAsia"/>
        </w:rPr>
        <w:t xml:space="preserve">  </w:t>
      </w:r>
      <w:r>
        <w:t>在产品＝（年外购原材料、燃料动力费用+年工资及福利费+年修理费+年其他制造费用）/在产品周转次数</w:t>
      </w:r>
    </w:p>
    <w:p w14:paraId="366EB0A0">
      <w:pPr>
        <w:ind w:firstLine="482" w:firstLineChars="200"/>
      </w:pPr>
      <w:r>
        <w:rPr>
          <w:b/>
          <w:bCs/>
        </w:rPr>
        <w:t>11</w:t>
      </w:r>
      <w:r>
        <w:rPr>
          <w:rFonts w:hint="eastAsia"/>
        </w:rPr>
        <w:t xml:space="preserve">  </w:t>
      </w:r>
      <w:r>
        <w:t>产成品＝（年经营成本-年其他营业费用）/产成品周转次数</w:t>
      </w:r>
    </w:p>
    <w:p w14:paraId="4D1F703F">
      <w:pPr>
        <w:ind w:firstLine="482" w:firstLineChars="200"/>
      </w:pPr>
      <w:r>
        <w:rPr>
          <w:b/>
          <w:bCs/>
        </w:rPr>
        <w:t>12</w:t>
      </w:r>
      <w:r>
        <w:rPr>
          <w:rFonts w:hint="eastAsia"/>
          <w:b/>
          <w:bCs/>
        </w:rPr>
        <w:t xml:space="preserve"> </w:t>
      </w:r>
      <w:r>
        <w:rPr>
          <w:rFonts w:hint="eastAsia"/>
        </w:rPr>
        <w:t xml:space="preserve"> </w:t>
      </w:r>
      <w:r>
        <w:t>现金＝（年工资及福利费+年其他费用）/现金周转次数</w:t>
      </w:r>
    </w:p>
    <w:p w14:paraId="47B12B95">
      <w:pPr>
        <w:ind w:firstLine="482" w:firstLineChars="200"/>
      </w:pPr>
      <w:r>
        <w:rPr>
          <w:b/>
          <w:bCs/>
        </w:rPr>
        <w:t>13</w:t>
      </w:r>
      <w:r>
        <w:rPr>
          <w:rFonts w:hint="eastAsia"/>
          <w:b/>
          <w:bCs/>
        </w:rPr>
        <w:t xml:space="preserve"> </w:t>
      </w:r>
      <w:r>
        <w:rPr>
          <w:rFonts w:hint="eastAsia"/>
        </w:rPr>
        <w:t xml:space="preserve"> </w:t>
      </w:r>
      <w:r>
        <w:t>年其他费用＝制造费用+管理费用+营业费用-（以上三项费用中所含的工资及福利费、折旧费、摊销费、修理费）</w:t>
      </w:r>
    </w:p>
    <w:p w14:paraId="5F9B1EEF">
      <w:pPr>
        <w:ind w:firstLine="482" w:firstLineChars="200"/>
      </w:pPr>
      <w:r>
        <w:rPr>
          <w:b/>
          <w:bCs/>
        </w:rPr>
        <w:t>14</w:t>
      </w:r>
      <w:r>
        <w:rPr>
          <w:rFonts w:hint="eastAsia"/>
          <w:b/>
          <w:bCs/>
        </w:rPr>
        <w:t xml:space="preserve"> </w:t>
      </w:r>
      <w:r>
        <w:rPr>
          <w:rFonts w:hint="eastAsia"/>
        </w:rPr>
        <w:t xml:space="preserve"> </w:t>
      </w:r>
      <w:r>
        <w:t>应付账款＝外购原材料、燃料动力及其他材料年费用/应付账款周转次数</w:t>
      </w:r>
    </w:p>
    <w:p w14:paraId="6A7C86C5">
      <w:pPr>
        <w:ind w:firstLine="482" w:firstLineChars="200"/>
      </w:pPr>
      <w:r>
        <w:rPr>
          <w:b/>
          <w:bCs/>
        </w:rPr>
        <w:t>15</w:t>
      </w:r>
      <w:r>
        <w:rPr>
          <w:rFonts w:hint="eastAsia"/>
          <w:b/>
          <w:bCs/>
        </w:rPr>
        <w:t xml:space="preserve"> </w:t>
      </w:r>
      <w:r>
        <w:rPr>
          <w:rFonts w:hint="eastAsia"/>
        </w:rPr>
        <w:t xml:space="preserve"> </w:t>
      </w:r>
      <w:r>
        <w:t>预收账款＝预收的营业收入年金额/预收账款周转次数</w:t>
      </w:r>
    </w:p>
    <w:p w14:paraId="3B0F8D06">
      <w:pPr>
        <w:ind w:firstLine="482" w:firstLineChars="200"/>
      </w:pPr>
      <w:r>
        <w:rPr>
          <w:b/>
          <w:bCs/>
        </w:rPr>
        <w:t>16</w:t>
      </w:r>
      <w:r>
        <w:rPr>
          <w:rFonts w:hint="eastAsia"/>
          <w:b/>
          <w:bCs/>
        </w:rPr>
        <w:t xml:space="preserve"> </w:t>
      </w:r>
      <w:r>
        <w:rPr>
          <w:rFonts w:hint="eastAsia"/>
        </w:rPr>
        <w:t xml:space="preserve"> </w:t>
      </w:r>
      <w:r>
        <w:t>流动资金本年增加额＝本年流动资金-上年流动资金</w:t>
      </w:r>
    </w:p>
    <w:p w14:paraId="778A1842">
      <w:pPr>
        <w:pStyle w:val="5"/>
      </w:pPr>
      <w:r>
        <w:rPr>
          <w:rFonts w:hint="eastAsia"/>
          <w:b/>
          <w:bCs/>
        </w:rPr>
        <w:t>5.6</w:t>
      </w:r>
      <w:r>
        <w:rPr>
          <w:b/>
          <w:bCs/>
        </w:rPr>
        <w:t>.3</w:t>
      </w:r>
      <w:r>
        <w:rPr>
          <w:rFonts w:hint="eastAsia"/>
          <w:b/>
          <w:bCs/>
        </w:rPr>
        <w:t xml:space="preserve"> </w:t>
      </w:r>
      <w:r>
        <w:rPr>
          <w:rFonts w:hint="eastAsia"/>
        </w:rPr>
        <w:t xml:space="preserve"> </w:t>
      </w:r>
      <w:r>
        <w:t>扩大指标估算法</w:t>
      </w:r>
    </w:p>
    <w:p w14:paraId="5DEB67DA">
      <w:pPr>
        <w:ind w:firstLine="480" w:firstLineChars="200"/>
        <w:rPr>
          <w:rFonts w:ascii="Times New Roman" w:hAnsi="Times New Roman" w:cs="Times New Roman"/>
        </w:rPr>
      </w:pPr>
      <w:r>
        <w:rPr>
          <w:rFonts w:ascii="Times New Roman" w:hAnsi="Times New Roman" w:cs="Times New Roman"/>
        </w:rPr>
        <w:t>根据收入、经营成本、总成本费用等与流动资金的关系和比例来估算流动资金。流动资金的计算公式为：</w:t>
      </w:r>
    </w:p>
    <w:p w14:paraId="3EA5A634">
      <w:pPr>
        <w:ind w:firstLine="480" w:firstLineChars="200"/>
      </w:pPr>
      <w:r>
        <w:t>年流动资金额＝年费用基数×各类流动资金率</w:t>
      </w:r>
    </w:p>
    <w:p w14:paraId="6B0BA48E">
      <w:pPr>
        <w:pStyle w:val="5"/>
      </w:pPr>
      <w:r>
        <w:rPr>
          <w:rFonts w:hint="eastAsia"/>
          <w:b/>
          <w:bCs/>
        </w:rPr>
        <w:t>5.6</w:t>
      </w:r>
      <w:r>
        <w:rPr>
          <w:b/>
          <w:bCs/>
        </w:rPr>
        <w:t>.4</w:t>
      </w:r>
      <w:r>
        <w:rPr>
          <w:rFonts w:hint="eastAsia"/>
          <w:b/>
          <w:bCs/>
        </w:rPr>
        <w:t xml:space="preserve"> </w:t>
      </w:r>
      <w:r>
        <w:rPr>
          <w:rFonts w:hint="eastAsia"/>
        </w:rPr>
        <w:t xml:space="preserve"> </w:t>
      </w:r>
      <w:r>
        <w:t>对铺底流动资金有要求的建设项目，应按国家或行业的有关规定计算铺底流动资金。非生产经营性建设项目不列铺底流动资金。铺底流动资金一般按项目建成后所需全部流动资金的30％计算。</w:t>
      </w:r>
    </w:p>
    <w:p w14:paraId="75C132B8"/>
    <w:p w14:paraId="37D542E0">
      <w:pPr>
        <w:pStyle w:val="27"/>
        <w:rPr>
          <w:rFonts w:ascii="Times New Roman" w:hAnsi="Times New Roman" w:cs="Times New Roman"/>
        </w:rPr>
      </w:pPr>
    </w:p>
    <w:p w14:paraId="4CDF2A3C">
      <w:pPr>
        <w:pStyle w:val="27"/>
        <w:rPr>
          <w:rFonts w:ascii="Times New Roman" w:hAnsi="Times New Roman" w:cs="Times New Roman"/>
        </w:rPr>
        <w:sectPr>
          <w:footerReference r:id="rId6" w:type="default"/>
          <w:pgSz w:w="11906" w:h="16838"/>
          <w:pgMar w:top="1440" w:right="1800" w:bottom="1440" w:left="1800" w:header="851" w:footer="512" w:gutter="0"/>
          <w:pgNumType w:start="1"/>
          <w:cols w:space="425" w:num="1"/>
          <w:docGrid w:type="lines" w:linePitch="312" w:charSpace="0"/>
        </w:sectPr>
      </w:pPr>
    </w:p>
    <w:bookmarkEnd w:id="146"/>
    <w:bookmarkEnd w:id="147"/>
    <w:bookmarkEnd w:id="148"/>
    <w:bookmarkEnd w:id="149"/>
    <w:bookmarkEnd w:id="150"/>
    <w:bookmarkEnd w:id="151"/>
    <w:bookmarkEnd w:id="152"/>
    <w:bookmarkEnd w:id="153"/>
    <w:bookmarkEnd w:id="154"/>
    <w:bookmarkEnd w:id="155"/>
    <w:p w14:paraId="6E8DDD6B">
      <w:pPr>
        <w:pStyle w:val="3"/>
        <w:rPr>
          <w:rFonts w:cstheme="minorBidi"/>
          <w:bCs w:val="0"/>
          <w:smallCaps w:val="0"/>
          <w:kern w:val="44"/>
          <w:szCs w:val="24"/>
        </w:rPr>
      </w:pPr>
      <w:bookmarkStart w:id="216" w:name="_Toc16346"/>
      <w:bookmarkStart w:id="217" w:name="_Toc12311"/>
      <w:bookmarkStart w:id="218" w:name="_Toc32598"/>
      <w:bookmarkStart w:id="219" w:name="_Toc27830"/>
      <w:r>
        <w:rPr>
          <w:rFonts w:hint="eastAsia" w:cstheme="minorBidi"/>
          <w:bCs w:val="0"/>
          <w:smallCaps w:val="0"/>
          <w:kern w:val="44"/>
          <w:szCs w:val="24"/>
        </w:rPr>
        <w:t>附录A 投资估算文件格式</w:t>
      </w:r>
      <w:bookmarkEnd w:id="216"/>
      <w:bookmarkEnd w:id="217"/>
      <w:bookmarkEnd w:id="218"/>
      <w:bookmarkEnd w:id="219"/>
    </w:p>
    <w:p w14:paraId="329F7C16">
      <w:pPr>
        <w:pStyle w:val="5"/>
        <w:numPr>
          <w:ilvl w:val="2"/>
          <w:numId w:val="0"/>
        </w:numPr>
        <w:rPr>
          <w:rFonts w:cstheme="minorBidi"/>
        </w:rPr>
      </w:pPr>
      <w:r>
        <w:rPr>
          <w:rFonts w:hint="eastAsia" w:cstheme="minorBidi"/>
        </w:rPr>
        <w:t>A</w:t>
      </w:r>
      <w:r>
        <w:rPr>
          <w:rFonts w:cstheme="minorBidi"/>
        </w:rPr>
        <w:t>.0.1  投资估算书封面</w:t>
      </w:r>
    </w:p>
    <w:tbl>
      <w:tblPr>
        <w:tblStyle w:val="28"/>
        <w:tblpPr w:leftFromText="180" w:rightFromText="180" w:vertAnchor="text" w:horzAnchor="page" w:tblpXSpec="center" w:tblpY="202"/>
        <w:tblOverlap w:val="never"/>
        <w:tblW w:w="4998"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2830"/>
        <w:gridCol w:w="2835"/>
        <w:gridCol w:w="2848"/>
      </w:tblGrid>
      <w:tr w14:paraId="3B58615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662" w:type="pct"/>
            <w:tcBorders>
              <w:top w:val="single" w:color="auto" w:sz="4" w:space="0"/>
              <w:left w:val="single" w:color="auto" w:sz="4" w:space="0"/>
              <w:bottom w:val="nil"/>
              <w:right w:val="nil"/>
            </w:tcBorders>
            <w:vAlign w:val="center"/>
          </w:tcPr>
          <w:p w14:paraId="4CCD1335">
            <w:pPr>
              <w:widowControl/>
              <w:jc w:val="right"/>
              <w:rPr>
                <w:rFonts w:ascii="宋体" w:hAnsi="宋体"/>
                <w:kern w:val="0"/>
              </w:rPr>
            </w:pPr>
          </w:p>
        </w:tc>
        <w:tc>
          <w:tcPr>
            <w:tcW w:w="1665" w:type="pct"/>
            <w:tcBorders>
              <w:top w:val="single" w:color="auto" w:sz="4" w:space="0"/>
              <w:left w:val="nil"/>
              <w:bottom w:val="nil"/>
              <w:right w:val="nil"/>
            </w:tcBorders>
            <w:vAlign w:val="center"/>
          </w:tcPr>
          <w:p w14:paraId="3341D665">
            <w:pPr>
              <w:widowControl/>
              <w:jc w:val="right"/>
              <w:rPr>
                <w:rFonts w:ascii="宋体" w:hAnsi="宋体"/>
                <w:kern w:val="0"/>
              </w:rPr>
            </w:pPr>
          </w:p>
        </w:tc>
        <w:tc>
          <w:tcPr>
            <w:tcW w:w="1672" w:type="pct"/>
            <w:tcBorders>
              <w:top w:val="single" w:color="auto" w:sz="4" w:space="0"/>
              <w:left w:val="nil"/>
              <w:bottom w:val="nil"/>
              <w:right w:val="single" w:color="auto" w:sz="4" w:space="0"/>
            </w:tcBorders>
            <w:vAlign w:val="center"/>
          </w:tcPr>
          <w:p w14:paraId="2BC2BE0A">
            <w:pPr>
              <w:widowControl/>
              <w:jc w:val="right"/>
              <w:rPr>
                <w:rFonts w:ascii="宋体" w:hAnsi="宋体"/>
                <w:kern w:val="0"/>
              </w:rPr>
            </w:pPr>
          </w:p>
        </w:tc>
      </w:tr>
      <w:tr w14:paraId="694EFD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662" w:type="pct"/>
            <w:tcBorders>
              <w:top w:val="nil"/>
              <w:left w:val="single" w:color="auto" w:sz="4" w:space="0"/>
              <w:bottom w:val="nil"/>
            </w:tcBorders>
            <w:vAlign w:val="center"/>
          </w:tcPr>
          <w:p w14:paraId="19DE7F09">
            <w:pPr>
              <w:widowControl/>
              <w:jc w:val="right"/>
              <w:rPr>
                <w:rFonts w:ascii="宋体" w:hAnsi="宋体"/>
                <w:kern w:val="0"/>
              </w:rPr>
            </w:pPr>
          </w:p>
        </w:tc>
        <w:tc>
          <w:tcPr>
            <w:tcW w:w="1665" w:type="pct"/>
            <w:tcBorders>
              <w:top w:val="nil"/>
              <w:bottom w:val="nil"/>
            </w:tcBorders>
            <w:vAlign w:val="center"/>
          </w:tcPr>
          <w:p w14:paraId="60741A98">
            <w:pPr>
              <w:widowControl/>
              <w:jc w:val="right"/>
              <w:rPr>
                <w:rFonts w:ascii="宋体" w:hAnsi="宋体"/>
                <w:kern w:val="0"/>
              </w:rPr>
            </w:pPr>
          </w:p>
        </w:tc>
        <w:tc>
          <w:tcPr>
            <w:tcW w:w="1672" w:type="pct"/>
            <w:tcBorders>
              <w:top w:val="nil"/>
              <w:bottom w:val="nil"/>
              <w:right w:val="single" w:color="auto" w:sz="4" w:space="0"/>
            </w:tcBorders>
            <w:vAlign w:val="center"/>
          </w:tcPr>
          <w:p w14:paraId="1E3C3124">
            <w:pPr>
              <w:widowControl/>
              <w:jc w:val="right"/>
              <w:rPr>
                <w:rFonts w:ascii="宋体" w:hAnsi="宋体"/>
                <w:kern w:val="0"/>
              </w:rPr>
            </w:pPr>
          </w:p>
        </w:tc>
      </w:tr>
      <w:tr w14:paraId="75D251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662" w:type="pct"/>
            <w:tcBorders>
              <w:top w:val="nil"/>
              <w:left w:val="single" w:color="auto" w:sz="4" w:space="0"/>
              <w:bottom w:val="nil"/>
            </w:tcBorders>
            <w:vAlign w:val="center"/>
          </w:tcPr>
          <w:p w14:paraId="3181BE0E">
            <w:pPr>
              <w:widowControl/>
              <w:jc w:val="right"/>
              <w:rPr>
                <w:rFonts w:ascii="宋体" w:hAnsi="宋体"/>
                <w:kern w:val="0"/>
              </w:rPr>
            </w:pPr>
          </w:p>
        </w:tc>
        <w:tc>
          <w:tcPr>
            <w:tcW w:w="1665" w:type="pct"/>
            <w:tcBorders>
              <w:top w:val="nil"/>
              <w:bottom w:val="nil"/>
            </w:tcBorders>
            <w:vAlign w:val="center"/>
          </w:tcPr>
          <w:p w14:paraId="132A745A">
            <w:pPr>
              <w:widowControl/>
              <w:jc w:val="right"/>
              <w:rPr>
                <w:rFonts w:ascii="宋体" w:hAnsi="宋体"/>
                <w:kern w:val="0"/>
              </w:rPr>
            </w:pPr>
          </w:p>
        </w:tc>
        <w:tc>
          <w:tcPr>
            <w:tcW w:w="1672" w:type="pct"/>
            <w:tcBorders>
              <w:top w:val="nil"/>
              <w:bottom w:val="nil"/>
              <w:right w:val="single" w:color="auto" w:sz="4" w:space="0"/>
            </w:tcBorders>
            <w:vAlign w:val="center"/>
          </w:tcPr>
          <w:p w14:paraId="14D7FAD1">
            <w:pPr>
              <w:widowControl/>
              <w:jc w:val="right"/>
              <w:rPr>
                <w:rFonts w:ascii="宋体" w:hAnsi="宋体"/>
                <w:kern w:val="0"/>
              </w:rPr>
            </w:pPr>
          </w:p>
        </w:tc>
      </w:tr>
      <w:tr w14:paraId="65F4C9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5000" w:type="pct"/>
            <w:gridSpan w:val="3"/>
            <w:tcBorders>
              <w:top w:val="nil"/>
              <w:left w:val="single" w:color="auto" w:sz="4" w:space="0"/>
              <w:bottom w:val="nil"/>
              <w:right w:val="single" w:color="auto" w:sz="4" w:space="0"/>
            </w:tcBorders>
            <w:vAlign w:val="center"/>
          </w:tcPr>
          <w:p w14:paraId="4816F6AB">
            <w:pPr>
              <w:widowControl/>
              <w:jc w:val="center"/>
              <w:rPr>
                <w:rFonts w:ascii="宋体" w:hAnsi="宋体"/>
                <w:kern w:val="0"/>
                <w:sz w:val="32"/>
                <w:szCs w:val="32"/>
              </w:rPr>
            </w:pPr>
            <w:r>
              <w:rPr>
                <w:rFonts w:hint="eastAsia" w:ascii="宋体" w:hAnsi="宋体"/>
                <w:kern w:val="0"/>
                <w:sz w:val="32"/>
                <w:szCs w:val="32"/>
              </w:rPr>
              <w:t>（建设项目名称）</w:t>
            </w:r>
          </w:p>
        </w:tc>
      </w:tr>
      <w:tr w14:paraId="47024D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662" w:type="pct"/>
            <w:tcBorders>
              <w:top w:val="nil"/>
              <w:left w:val="single" w:color="auto" w:sz="4" w:space="0"/>
              <w:bottom w:val="nil"/>
            </w:tcBorders>
            <w:vAlign w:val="center"/>
          </w:tcPr>
          <w:p w14:paraId="32CDE4F2">
            <w:pPr>
              <w:widowControl/>
              <w:jc w:val="right"/>
              <w:rPr>
                <w:rFonts w:ascii="宋体" w:hAnsi="宋体"/>
                <w:kern w:val="0"/>
              </w:rPr>
            </w:pPr>
          </w:p>
        </w:tc>
        <w:tc>
          <w:tcPr>
            <w:tcW w:w="1665" w:type="pct"/>
            <w:tcBorders>
              <w:top w:val="nil"/>
              <w:bottom w:val="nil"/>
            </w:tcBorders>
            <w:vAlign w:val="center"/>
          </w:tcPr>
          <w:p w14:paraId="1160200B">
            <w:pPr>
              <w:widowControl/>
              <w:jc w:val="right"/>
              <w:rPr>
                <w:rFonts w:ascii="宋体" w:hAnsi="宋体"/>
                <w:kern w:val="0"/>
              </w:rPr>
            </w:pPr>
          </w:p>
        </w:tc>
        <w:tc>
          <w:tcPr>
            <w:tcW w:w="1672" w:type="pct"/>
            <w:tcBorders>
              <w:top w:val="nil"/>
              <w:bottom w:val="nil"/>
              <w:right w:val="single" w:color="auto" w:sz="4" w:space="0"/>
            </w:tcBorders>
            <w:vAlign w:val="center"/>
          </w:tcPr>
          <w:p w14:paraId="62D1FD04">
            <w:pPr>
              <w:widowControl/>
              <w:jc w:val="right"/>
              <w:rPr>
                <w:rFonts w:ascii="宋体" w:hAnsi="宋体"/>
                <w:kern w:val="0"/>
              </w:rPr>
            </w:pPr>
          </w:p>
        </w:tc>
      </w:tr>
      <w:tr w14:paraId="25F153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662" w:type="pct"/>
            <w:tcBorders>
              <w:top w:val="nil"/>
              <w:left w:val="single" w:color="auto" w:sz="4" w:space="0"/>
              <w:bottom w:val="nil"/>
            </w:tcBorders>
            <w:vAlign w:val="center"/>
          </w:tcPr>
          <w:p w14:paraId="6F4FB8B9">
            <w:pPr>
              <w:widowControl/>
              <w:jc w:val="right"/>
              <w:rPr>
                <w:rFonts w:ascii="宋体" w:hAnsi="宋体"/>
                <w:kern w:val="0"/>
              </w:rPr>
            </w:pPr>
          </w:p>
        </w:tc>
        <w:tc>
          <w:tcPr>
            <w:tcW w:w="1665" w:type="pct"/>
            <w:tcBorders>
              <w:top w:val="nil"/>
              <w:bottom w:val="nil"/>
            </w:tcBorders>
            <w:vAlign w:val="center"/>
          </w:tcPr>
          <w:p w14:paraId="162A7166">
            <w:pPr>
              <w:widowControl/>
              <w:jc w:val="center"/>
              <w:rPr>
                <w:rFonts w:ascii="宋体" w:hAnsi="宋体"/>
                <w:kern w:val="0"/>
              </w:rPr>
            </w:pPr>
            <w:r>
              <w:rPr>
                <w:rFonts w:hint="eastAsia" w:ascii="宋体" w:hAnsi="宋体"/>
                <w:kern w:val="0"/>
              </w:rPr>
              <w:t>投  资  估  算  书</w:t>
            </w:r>
          </w:p>
        </w:tc>
        <w:tc>
          <w:tcPr>
            <w:tcW w:w="1672" w:type="pct"/>
            <w:tcBorders>
              <w:top w:val="nil"/>
              <w:bottom w:val="nil"/>
              <w:right w:val="single" w:color="auto" w:sz="4" w:space="0"/>
            </w:tcBorders>
            <w:vAlign w:val="center"/>
          </w:tcPr>
          <w:p w14:paraId="0EC9C932">
            <w:pPr>
              <w:widowControl/>
              <w:jc w:val="right"/>
              <w:rPr>
                <w:rFonts w:ascii="宋体" w:hAnsi="宋体"/>
                <w:kern w:val="0"/>
              </w:rPr>
            </w:pPr>
          </w:p>
        </w:tc>
      </w:tr>
      <w:tr w14:paraId="30ACBD8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662" w:type="pct"/>
            <w:tcBorders>
              <w:top w:val="nil"/>
            </w:tcBorders>
            <w:vAlign w:val="center"/>
          </w:tcPr>
          <w:p w14:paraId="1D3986DB">
            <w:pPr>
              <w:widowControl/>
              <w:jc w:val="right"/>
              <w:rPr>
                <w:rFonts w:ascii="宋体" w:hAnsi="宋体"/>
                <w:kern w:val="0"/>
              </w:rPr>
            </w:pPr>
          </w:p>
        </w:tc>
        <w:tc>
          <w:tcPr>
            <w:tcW w:w="1665" w:type="pct"/>
            <w:tcBorders>
              <w:top w:val="nil"/>
              <w:bottom w:val="nil"/>
            </w:tcBorders>
            <w:vAlign w:val="center"/>
          </w:tcPr>
          <w:p w14:paraId="3988F518">
            <w:pPr>
              <w:widowControl/>
              <w:jc w:val="right"/>
              <w:rPr>
                <w:rFonts w:ascii="宋体" w:hAnsi="宋体"/>
                <w:kern w:val="0"/>
              </w:rPr>
            </w:pPr>
          </w:p>
        </w:tc>
        <w:tc>
          <w:tcPr>
            <w:tcW w:w="1672" w:type="pct"/>
            <w:tcBorders>
              <w:top w:val="nil"/>
            </w:tcBorders>
            <w:vAlign w:val="center"/>
          </w:tcPr>
          <w:p w14:paraId="55A8AC46">
            <w:pPr>
              <w:widowControl/>
              <w:jc w:val="right"/>
              <w:rPr>
                <w:rFonts w:ascii="宋体" w:hAnsi="宋体"/>
                <w:kern w:val="0"/>
              </w:rPr>
            </w:pPr>
          </w:p>
        </w:tc>
      </w:tr>
      <w:tr w14:paraId="7AEC250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662" w:type="pct"/>
            <w:vAlign w:val="center"/>
          </w:tcPr>
          <w:p w14:paraId="1E151EEC">
            <w:pPr>
              <w:widowControl/>
              <w:jc w:val="right"/>
              <w:rPr>
                <w:rFonts w:ascii="宋体" w:hAnsi="宋体"/>
                <w:kern w:val="0"/>
              </w:rPr>
            </w:pPr>
          </w:p>
        </w:tc>
        <w:tc>
          <w:tcPr>
            <w:tcW w:w="1665" w:type="pct"/>
            <w:tcBorders>
              <w:top w:val="nil"/>
            </w:tcBorders>
            <w:vAlign w:val="center"/>
          </w:tcPr>
          <w:p w14:paraId="0749F027">
            <w:pPr>
              <w:widowControl/>
              <w:jc w:val="right"/>
              <w:rPr>
                <w:rFonts w:ascii="宋体" w:hAnsi="宋体"/>
                <w:kern w:val="0"/>
              </w:rPr>
            </w:pPr>
          </w:p>
        </w:tc>
        <w:tc>
          <w:tcPr>
            <w:tcW w:w="1672" w:type="pct"/>
            <w:vAlign w:val="center"/>
          </w:tcPr>
          <w:p w14:paraId="015C2F5F">
            <w:pPr>
              <w:widowControl/>
              <w:jc w:val="right"/>
              <w:rPr>
                <w:rFonts w:ascii="宋体" w:hAnsi="宋体"/>
                <w:kern w:val="0"/>
              </w:rPr>
            </w:pPr>
          </w:p>
        </w:tc>
      </w:tr>
      <w:tr w14:paraId="24A23A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662" w:type="pct"/>
            <w:vAlign w:val="center"/>
          </w:tcPr>
          <w:p w14:paraId="3847EDC2">
            <w:pPr>
              <w:widowControl/>
              <w:jc w:val="right"/>
              <w:rPr>
                <w:rFonts w:ascii="宋体" w:hAnsi="宋体"/>
                <w:kern w:val="0"/>
              </w:rPr>
            </w:pPr>
          </w:p>
        </w:tc>
        <w:tc>
          <w:tcPr>
            <w:tcW w:w="1665" w:type="pct"/>
            <w:vAlign w:val="center"/>
          </w:tcPr>
          <w:p w14:paraId="5AFE1215">
            <w:pPr>
              <w:widowControl/>
              <w:jc w:val="right"/>
              <w:rPr>
                <w:rFonts w:ascii="宋体" w:hAnsi="宋体"/>
                <w:kern w:val="0"/>
              </w:rPr>
            </w:pPr>
          </w:p>
        </w:tc>
        <w:tc>
          <w:tcPr>
            <w:tcW w:w="1672" w:type="pct"/>
            <w:vAlign w:val="center"/>
          </w:tcPr>
          <w:p w14:paraId="4AD94D12">
            <w:pPr>
              <w:widowControl/>
              <w:jc w:val="right"/>
              <w:rPr>
                <w:rFonts w:ascii="宋体" w:hAnsi="宋体"/>
                <w:kern w:val="0"/>
              </w:rPr>
            </w:pPr>
          </w:p>
        </w:tc>
      </w:tr>
      <w:tr w14:paraId="003A91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662" w:type="pct"/>
            <w:vAlign w:val="center"/>
          </w:tcPr>
          <w:p w14:paraId="26397DDB">
            <w:pPr>
              <w:widowControl/>
              <w:jc w:val="right"/>
              <w:rPr>
                <w:rFonts w:ascii="宋体" w:hAnsi="宋体"/>
                <w:kern w:val="0"/>
              </w:rPr>
            </w:pPr>
          </w:p>
        </w:tc>
        <w:tc>
          <w:tcPr>
            <w:tcW w:w="1665" w:type="pct"/>
            <w:vAlign w:val="center"/>
          </w:tcPr>
          <w:p w14:paraId="48BB851B">
            <w:pPr>
              <w:widowControl/>
              <w:jc w:val="right"/>
              <w:rPr>
                <w:rFonts w:ascii="宋体" w:hAnsi="宋体"/>
                <w:kern w:val="0"/>
              </w:rPr>
            </w:pPr>
          </w:p>
        </w:tc>
        <w:tc>
          <w:tcPr>
            <w:tcW w:w="1672" w:type="pct"/>
            <w:vAlign w:val="center"/>
          </w:tcPr>
          <w:p w14:paraId="05219BD7">
            <w:pPr>
              <w:widowControl/>
              <w:jc w:val="right"/>
              <w:rPr>
                <w:rFonts w:ascii="宋体" w:hAnsi="宋体"/>
                <w:kern w:val="0"/>
              </w:rPr>
            </w:pPr>
          </w:p>
        </w:tc>
      </w:tr>
      <w:tr w14:paraId="2D42C0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662" w:type="pct"/>
            <w:vAlign w:val="center"/>
          </w:tcPr>
          <w:p w14:paraId="77BBD031">
            <w:pPr>
              <w:widowControl/>
              <w:jc w:val="right"/>
              <w:rPr>
                <w:rFonts w:ascii="宋体" w:hAnsi="宋体"/>
                <w:kern w:val="0"/>
              </w:rPr>
            </w:pPr>
          </w:p>
        </w:tc>
        <w:tc>
          <w:tcPr>
            <w:tcW w:w="1665" w:type="pct"/>
            <w:vAlign w:val="center"/>
          </w:tcPr>
          <w:p w14:paraId="56CBDD03">
            <w:pPr>
              <w:widowControl/>
              <w:jc w:val="center"/>
              <w:rPr>
                <w:rFonts w:ascii="宋体" w:hAnsi="宋体"/>
                <w:kern w:val="0"/>
              </w:rPr>
            </w:pPr>
            <w:r>
              <w:rPr>
                <w:rFonts w:hint="eastAsia" w:ascii="宋体" w:hAnsi="宋体"/>
                <w:kern w:val="0"/>
              </w:rPr>
              <w:t>第   册  共   册</w:t>
            </w:r>
          </w:p>
        </w:tc>
        <w:tc>
          <w:tcPr>
            <w:tcW w:w="1672" w:type="pct"/>
            <w:vAlign w:val="center"/>
          </w:tcPr>
          <w:p w14:paraId="72DFDA51">
            <w:pPr>
              <w:widowControl/>
              <w:jc w:val="right"/>
              <w:rPr>
                <w:rFonts w:ascii="宋体" w:hAnsi="宋体"/>
                <w:kern w:val="0"/>
              </w:rPr>
            </w:pPr>
          </w:p>
        </w:tc>
      </w:tr>
      <w:tr w14:paraId="4DD826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662" w:type="pct"/>
            <w:vAlign w:val="center"/>
          </w:tcPr>
          <w:p w14:paraId="0E33D761">
            <w:pPr>
              <w:widowControl/>
              <w:jc w:val="right"/>
              <w:rPr>
                <w:rFonts w:ascii="宋体" w:hAnsi="宋体"/>
                <w:kern w:val="0"/>
              </w:rPr>
            </w:pPr>
          </w:p>
        </w:tc>
        <w:tc>
          <w:tcPr>
            <w:tcW w:w="1665" w:type="pct"/>
            <w:vAlign w:val="center"/>
          </w:tcPr>
          <w:p w14:paraId="4F1F4BB2">
            <w:pPr>
              <w:widowControl/>
              <w:jc w:val="right"/>
              <w:rPr>
                <w:rFonts w:ascii="宋体" w:hAnsi="宋体"/>
                <w:kern w:val="0"/>
              </w:rPr>
            </w:pPr>
          </w:p>
        </w:tc>
        <w:tc>
          <w:tcPr>
            <w:tcW w:w="1672" w:type="pct"/>
            <w:vAlign w:val="center"/>
          </w:tcPr>
          <w:p w14:paraId="7A208791">
            <w:pPr>
              <w:widowControl/>
              <w:jc w:val="right"/>
              <w:rPr>
                <w:rFonts w:ascii="宋体" w:hAnsi="宋体"/>
                <w:kern w:val="0"/>
              </w:rPr>
            </w:pPr>
          </w:p>
        </w:tc>
      </w:tr>
      <w:tr w14:paraId="4406C13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662" w:type="pct"/>
            <w:vAlign w:val="center"/>
          </w:tcPr>
          <w:p w14:paraId="4878AAE3">
            <w:pPr>
              <w:widowControl/>
              <w:jc w:val="right"/>
              <w:rPr>
                <w:rFonts w:ascii="宋体" w:hAnsi="宋体"/>
                <w:kern w:val="0"/>
              </w:rPr>
            </w:pPr>
          </w:p>
        </w:tc>
        <w:tc>
          <w:tcPr>
            <w:tcW w:w="1665" w:type="pct"/>
            <w:vAlign w:val="center"/>
          </w:tcPr>
          <w:p w14:paraId="220C3308">
            <w:pPr>
              <w:widowControl/>
              <w:jc w:val="right"/>
              <w:rPr>
                <w:rFonts w:ascii="宋体" w:hAnsi="宋体"/>
                <w:kern w:val="0"/>
              </w:rPr>
            </w:pPr>
          </w:p>
        </w:tc>
        <w:tc>
          <w:tcPr>
            <w:tcW w:w="1672" w:type="pct"/>
            <w:vAlign w:val="center"/>
          </w:tcPr>
          <w:p w14:paraId="0222B6AC">
            <w:pPr>
              <w:widowControl/>
              <w:jc w:val="right"/>
              <w:rPr>
                <w:rFonts w:ascii="宋体" w:hAnsi="宋体"/>
                <w:kern w:val="0"/>
              </w:rPr>
            </w:pPr>
          </w:p>
        </w:tc>
      </w:tr>
      <w:tr w14:paraId="77F0A03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662" w:type="pct"/>
            <w:vAlign w:val="center"/>
          </w:tcPr>
          <w:p w14:paraId="546DD841">
            <w:pPr>
              <w:widowControl/>
              <w:jc w:val="right"/>
              <w:rPr>
                <w:rFonts w:ascii="宋体" w:hAnsi="宋体"/>
                <w:kern w:val="0"/>
              </w:rPr>
            </w:pPr>
          </w:p>
        </w:tc>
        <w:tc>
          <w:tcPr>
            <w:tcW w:w="1665" w:type="pct"/>
            <w:vAlign w:val="center"/>
          </w:tcPr>
          <w:p w14:paraId="714DB3E7">
            <w:pPr>
              <w:widowControl/>
              <w:jc w:val="right"/>
              <w:rPr>
                <w:rFonts w:ascii="宋体" w:hAnsi="宋体"/>
                <w:kern w:val="0"/>
              </w:rPr>
            </w:pPr>
          </w:p>
        </w:tc>
        <w:tc>
          <w:tcPr>
            <w:tcW w:w="1672" w:type="pct"/>
            <w:vAlign w:val="center"/>
          </w:tcPr>
          <w:p w14:paraId="0BF2E58C">
            <w:pPr>
              <w:widowControl/>
              <w:jc w:val="right"/>
              <w:rPr>
                <w:rFonts w:ascii="宋体" w:hAnsi="宋体"/>
                <w:kern w:val="0"/>
              </w:rPr>
            </w:pPr>
          </w:p>
        </w:tc>
      </w:tr>
      <w:tr w14:paraId="501EFA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662" w:type="pct"/>
            <w:vAlign w:val="center"/>
          </w:tcPr>
          <w:p w14:paraId="5BCF9747">
            <w:pPr>
              <w:widowControl/>
              <w:jc w:val="right"/>
              <w:rPr>
                <w:rFonts w:ascii="宋体" w:hAnsi="宋体"/>
                <w:kern w:val="0"/>
              </w:rPr>
            </w:pPr>
          </w:p>
        </w:tc>
        <w:tc>
          <w:tcPr>
            <w:tcW w:w="1665" w:type="pct"/>
            <w:vAlign w:val="center"/>
          </w:tcPr>
          <w:p w14:paraId="47DD3899">
            <w:pPr>
              <w:widowControl/>
              <w:jc w:val="right"/>
              <w:rPr>
                <w:rFonts w:ascii="宋体" w:hAnsi="宋体"/>
                <w:kern w:val="0"/>
              </w:rPr>
            </w:pPr>
          </w:p>
        </w:tc>
        <w:tc>
          <w:tcPr>
            <w:tcW w:w="1672" w:type="pct"/>
            <w:vAlign w:val="center"/>
          </w:tcPr>
          <w:p w14:paraId="0F1A1AB4">
            <w:pPr>
              <w:widowControl/>
              <w:jc w:val="right"/>
              <w:rPr>
                <w:rFonts w:ascii="宋体" w:hAnsi="宋体"/>
                <w:kern w:val="0"/>
              </w:rPr>
            </w:pPr>
          </w:p>
        </w:tc>
      </w:tr>
      <w:tr w14:paraId="799A88C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662" w:type="pct"/>
            <w:vAlign w:val="center"/>
          </w:tcPr>
          <w:p w14:paraId="4791ECF3">
            <w:pPr>
              <w:widowControl/>
              <w:jc w:val="right"/>
              <w:rPr>
                <w:rFonts w:ascii="宋体" w:hAnsi="宋体"/>
                <w:kern w:val="0"/>
              </w:rPr>
            </w:pPr>
          </w:p>
        </w:tc>
        <w:tc>
          <w:tcPr>
            <w:tcW w:w="1665" w:type="pct"/>
            <w:vAlign w:val="center"/>
          </w:tcPr>
          <w:p w14:paraId="04069702">
            <w:pPr>
              <w:widowControl/>
              <w:jc w:val="right"/>
              <w:rPr>
                <w:rFonts w:ascii="宋体" w:hAnsi="宋体"/>
                <w:kern w:val="0"/>
              </w:rPr>
            </w:pPr>
          </w:p>
        </w:tc>
        <w:tc>
          <w:tcPr>
            <w:tcW w:w="1672" w:type="pct"/>
            <w:vAlign w:val="center"/>
          </w:tcPr>
          <w:p w14:paraId="5710A552">
            <w:pPr>
              <w:widowControl/>
              <w:jc w:val="right"/>
              <w:rPr>
                <w:rFonts w:ascii="宋体" w:hAnsi="宋体"/>
                <w:kern w:val="0"/>
              </w:rPr>
            </w:pPr>
          </w:p>
        </w:tc>
      </w:tr>
      <w:tr w14:paraId="770F8DF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662" w:type="pct"/>
            <w:vAlign w:val="center"/>
          </w:tcPr>
          <w:p w14:paraId="3A76BAAA">
            <w:pPr>
              <w:widowControl/>
              <w:jc w:val="right"/>
              <w:rPr>
                <w:rFonts w:ascii="宋体" w:hAnsi="宋体"/>
                <w:kern w:val="0"/>
              </w:rPr>
            </w:pPr>
          </w:p>
        </w:tc>
        <w:tc>
          <w:tcPr>
            <w:tcW w:w="1665" w:type="pct"/>
            <w:vAlign w:val="center"/>
          </w:tcPr>
          <w:p w14:paraId="068296D5">
            <w:pPr>
              <w:widowControl/>
              <w:jc w:val="center"/>
              <w:rPr>
                <w:rFonts w:ascii="宋体" w:hAnsi="宋体"/>
                <w:kern w:val="0"/>
              </w:rPr>
            </w:pPr>
            <w:r>
              <w:rPr>
                <w:rFonts w:hint="eastAsia" w:ascii="宋体" w:hAnsi="宋体"/>
                <w:kern w:val="0"/>
              </w:rPr>
              <w:t>（编制单位名称）</w:t>
            </w:r>
          </w:p>
        </w:tc>
        <w:tc>
          <w:tcPr>
            <w:tcW w:w="1672" w:type="pct"/>
            <w:vAlign w:val="center"/>
          </w:tcPr>
          <w:p w14:paraId="39EAFE21">
            <w:pPr>
              <w:widowControl/>
              <w:jc w:val="right"/>
              <w:rPr>
                <w:rFonts w:ascii="宋体" w:hAnsi="宋体"/>
                <w:kern w:val="0"/>
              </w:rPr>
            </w:pPr>
          </w:p>
        </w:tc>
      </w:tr>
      <w:tr w14:paraId="237BB98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662" w:type="pct"/>
            <w:vAlign w:val="center"/>
          </w:tcPr>
          <w:p w14:paraId="0FB9510A">
            <w:pPr>
              <w:widowControl/>
              <w:jc w:val="right"/>
              <w:rPr>
                <w:rFonts w:ascii="宋体" w:hAnsi="宋体"/>
                <w:kern w:val="0"/>
              </w:rPr>
            </w:pPr>
          </w:p>
        </w:tc>
        <w:tc>
          <w:tcPr>
            <w:tcW w:w="1665" w:type="pct"/>
            <w:vAlign w:val="center"/>
          </w:tcPr>
          <w:p w14:paraId="01D61EAB">
            <w:pPr>
              <w:widowControl/>
              <w:jc w:val="center"/>
              <w:rPr>
                <w:rFonts w:ascii="宋体" w:hAnsi="宋体"/>
                <w:kern w:val="0"/>
              </w:rPr>
            </w:pPr>
            <w:r>
              <w:rPr>
                <w:rFonts w:hint="eastAsia" w:ascii="宋体" w:hAnsi="宋体"/>
                <w:kern w:val="0"/>
              </w:rPr>
              <w:t>（盖企业公章或出图章）</w:t>
            </w:r>
          </w:p>
        </w:tc>
        <w:tc>
          <w:tcPr>
            <w:tcW w:w="1672" w:type="pct"/>
            <w:vAlign w:val="center"/>
          </w:tcPr>
          <w:p w14:paraId="772B49AB">
            <w:pPr>
              <w:widowControl/>
              <w:jc w:val="right"/>
              <w:rPr>
                <w:rFonts w:ascii="宋体" w:hAnsi="宋体"/>
                <w:kern w:val="0"/>
              </w:rPr>
            </w:pPr>
          </w:p>
        </w:tc>
      </w:tr>
      <w:tr w14:paraId="07F05AE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662" w:type="pct"/>
            <w:vAlign w:val="center"/>
          </w:tcPr>
          <w:p w14:paraId="05F2C67D">
            <w:pPr>
              <w:widowControl/>
              <w:jc w:val="right"/>
              <w:rPr>
                <w:rFonts w:ascii="宋体" w:hAnsi="宋体"/>
                <w:kern w:val="0"/>
              </w:rPr>
            </w:pPr>
          </w:p>
        </w:tc>
        <w:tc>
          <w:tcPr>
            <w:tcW w:w="1665" w:type="pct"/>
            <w:vAlign w:val="center"/>
          </w:tcPr>
          <w:p w14:paraId="1DA13AF3">
            <w:pPr>
              <w:widowControl/>
              <w:jc w:val="center"/>
              <w:rPr>
                <w:rFonts w:ascii="宋体" w:hAnsi="宋体"/>
                <w:kern w:val="0"/>
              </w:rPr>
            </w:pPr>
            <w:r>
              <w:rPr>
                <w:rFonts w:hint="eastAsia" w:ascii="宋体" w:hAnsi="宋体"/>
                <w:kern w:val="0"/>
              </w:rPr>
              <w:t>年   月   日</w:t>
            </w:r>
          </w:p>
        </w:tc>
        <w:tc>
          <w:tcPr>
            <w:tcW w:w="1672" w:type="pct"/>
            <w:vAlign w:val="center"/>
          </w:tcPr>
          <w:p w14:paraId="21F16A83">
            <w:pPr>
              <w:widowControl/>
              <w:jc w:val="center"/>
              <w:rPr>
                <w:rFonts w:ascii="宋体" w:hAnsi="宋体"/>
                <w:kern w:val="0"/>
              </w:rPr>
            </w:pPr>
          </w:p>
        </w:tc>
      </w:tr>
      <w:tr w14:paraId="797D26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662" w:type="pct"/>
            <w:vAlign w:val="center"/>
          </w:tcPr>
          <w:p w14:paraId="1DBBBEEB">
            <w:pPr>
              <w:widowControl/>
              <w:jc w:val="right"/>
              <w:rPr>
                <w:rFonts w:ascii="宋体" w:hAnsi="宋体"/>
                <w:kern w:val="0"/>
              </w:rPr>
            </w:pPr>
          </w:p>
        </w:tc>
        <w:tc>
          <w:tcPr>
            <w:tcW w:w="1665" w:type="pct"/>
            <w:vAlign w:val="center"/>
          </w:tcPr>
          <w:p w14:paraId="4E3C03CF">
            <w:pPr>
              <w:widowControl/>
              <w:jc w:val="right"/>
              <w:rPr>
                <w:rFonts w:ascii="宋体" w:hAnsi="宋体"/>
                <w:kern w:val="0"/>
              </w:rPr>
            </w:pPr>
          </w:p>
        </w:tc>
        <w:tc>
          <w:tcPr>
            <w:tcW w:w="1672" w:type="pct"/>
            <w:vAlign w:val="center"/>
          </w:tcPr>
          <w:p w14:paraId="6D4C2EDE">
            <w:pPr>
              <w:widowControl/>
              <w:jc w:val="right"/>
              <w:rPr>
                <w:rFonts w:ascii="宋体" w:hAnsi="宋体"/>
                <w:kern w:val="0"/>
              </w:rPr>
            </w:pPr>
          </w:p>
        </w:tc>
      </w:tr>
      <w:tr w14:paraId="3069AC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662" w:type="pct"/>
            <w:vAlign w:val="center"/>
          </w:tcPr>
          <w:p w14:paraId="09F13589">
            <w:pPr>
              <w:widowControl/>
              <w:jc w:val="right"/>
              <w:rPr>
                <w:rFonts w:ascii="宋体" w:hAnsi="宋体"/>
                <w:kern w:val="0"/>
              </w:rPr>
            </w:pPr>
          </w:p>
        </w:tc>
        <w:tc>
          <w:tcPr>
            <w:tcW w:w="1665" w:type="pct"/>
            <w:vAlign w:val="center"/>
          </w:tcPr>
          <w:p w14:paraId="0DB3160F">
            <w:pPr>
              <w:widowControl/>
              <w:jc w:val="right"/>
              <w:rPr>
                <w:rFonts w:ascii="宋体" w:hAnsi="宋体"/>
                <w:kern w:val="0"/>
              </w:rPr>
            </w:pPr>
          </w:p>
        </w:tc>
        <w:tc>
          <w:tcPr>
            <w:tcW w:w="1672" w:type="pct"/>
            <w:vAlign w:val="center"/>
          </w:tcPr>
          <w:p w14:paraId="6C91A464">
            <w:pPr>
              <w:widowControl/>
              <w:jc w:val="right"/>
              <w:rPr>
                <w:rFonts w:ascii="宋体" w:hAnsi="宋体"/>
                <w:kern w:val="0"/>
              </w:rPr>
            </w:pPr>
          </w:p>
        </w:tc>
      </w:tr>
      <w:tr w14:paraId="05A34EF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662" w:type="pct"/>
            <w:vAlign w:val="center"/>
          </w:tcPr>
          <w:p w14:paraId="15B75045">
            <w:pPr>
              <w:widowControl/>
              <w:jc w:val="right"/>
              <w:rPr>
                <w:rFonts w:ascii="宋体" w:hAnsi="宋体"/>
                <w:kern w:val="0"/>
              </w:rPr>
            </w:pPr>
          </w:p>
        </w:tc>
        <w:tc>
          <w:tcPr>
            <w:tcW w:w="1665" w:type="pct"/>
            <w:vAlign w:val="center"/>
          </w:tcPr>
          <w:p w14:paraId="22D4407A">
            <w:pPr>
              <w:widowControl/>
              <w:jc w:val="right"/>
              <w:rPr>
                <w:rFonts w:ascii="宋体" w:hAnsi="宋体"/>
                <w:kern w:val="0"/>
              </w:rPr>
            </w:pPr>
          </w:p>
        </w:tc>
        <w:tc>
          <w:tcPr>
            <w:tcW w:w="1672" w:type="pct"/>
            <w:vAlign w:val="center"/>
          </w:tcPr>
          <w:p w14:paraId="20121D0F">
            <w:pPr>
              <w:widowControl/>
              <w:jc w:val="right"/>
              <w:rPr>
                <w:rFonts w:ascii="宋体" w:hAnsi="宋体"/>
                <w:kern w:val="0"/>
              </w:rPr>
            </w:pPr>
          </w:p>
        </w:tc>
      </w:tr>
    </w:tbl>
    <w:p w14:paraId="2A239546">
      <w:pPr>
        <w:spacing w:line="235" w:lineRule="exact"/>
        <w:rPr>
          <w:rFonts w:ascii="Times New Roman" w:hAnsi="Times New Roman" w:cs="Times New Roman"/>
          <w:sz w:val="20"/>
        </w:rPr>
      </w:pPr>
    </w:p>
    <w:p w14:paraId="130A216B">
      <w:pPr>
        <w:rPr>
          <w:rFonts w:ascii="Times New Roman" w:hAnsi="Times New Roman" w:cs="Times New Roman"/>
          <w:sz w:val="21"/>
        </w:rPr>
      </w:pPr>
      <w:r>
        <w:rPr>
          <w:rFonts w:ascii="Times New Roman" w:hAnsi="Times New Roman" w:cs="Times New Roman"/>
          <w:sz w:val="21"/>
        </w:rPr>
        <w:br w:type="page"/>
      </w:r>
    </w:p>
    <w:p w14:paraId="0DDDCF3F">
      <w:pPr>
        <w:pStyle w:val="5"/>
        <w:numPr>
          <w:ilvl w:val="2"/>
          <w:numId w:val="0"/>
        </w:numPr>
        <w:rPr>
          <w:rFonts w:cstheme="minorBidi"/>
        </w:rPr>
      </w:pPr>
      <w:bookmarkStart w:id="220" w:name="_bookmark19"/>
      <w:bookmarkEnd w:id="220"/>
      <w:r>
        <w:rPr>
          <w:rFonts w:hint="eastAsia" w:cstheme="minorBidi"/>
        </w:rPr>
        <w:t>A</w:t>
      </w:r>
      <w:r>
        <w:rPr>
          <w:rFonts w:cstheme="minorBidi"/>
        </w:rPr>
        <w:t>.0.2  投资估算书签署页</w:t>
      </w:r>
    </w:p>
    <w:tbl>
      <w:tblPr>
        <w:tblStyle w:val="28"/>
        <w:tblpPr w:leftFromText="180" w:rightFromText="180" w:vertAnchor="text" w:horzAnchor="page" w:tblpX="1870" w:tblpY="446"/>
        <w:tblOverlap w:val="never"/>
        <w:tblW w:w="8221"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740"/>
        <w:gridCol w:w="2740"/>
        <w:gridCol w:w="2741"/>
      </w:tblGrid>
      <w:tr w14:paraId="338D4B2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03FDDC21">
            <w:pPr>
              <w:widowControl/>
              <w:jc w:val="right"/>
              <w:rPr>
                <w:rFonts w:ascii="宋体" w:hAnsi="宋体"/>
                <w:kern w:val="0"/>
              </w:rPr>
            </w:pPr>
          </w:p>
        </w:tc>
        <w:tc>
          <w:tcPr>
            <w:tcW w:w="2740" w:type="dxa"/>
            <w:vAlign w:val="center"/>
          </w:tcPr>
          <w:p w14:paraId="10482CEE">
            <w:pPr>
              <w:widowControl/>
              <w:jc w:val="right"/>
              <w:rPr>
                <w:rFonts w:ascii="宋体" w:hAnsi="宋体"/>
                <w:kern w:val="0"/>
              </w:rPr>
            </w:pPr>
          </w:p>
        </w:tc>
        <w:tc>
          <w:tcPr>
            <w:tcW w:w="2741" w:type="dxa"/>
            <w:vAlign w:val="center"/>
          </w:tcPr>
          <w:p w14:paraId="760C0779">
            <w:pPr>
              <w:widowControl/>
              <w:jc w:val="right"/>
              <w:rPr>
                <w:rFonts w:ascii="宋体" w:hAnsi="宋体"/>
                <w:kern w:val="0"/>
              </w:rPr>
            </w:pPr>
          </w:p>
        </w:tc>
      </w:tr>
      <w:tr w14:paraId="535A19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5B921195">
            <w:pPr>
              <w:widowControl/>
              <w:jc w:val="right"/>
              <w:rPr>
                <w:rFonts w:ascii="宋体" w:hAnsi="宋体"/>
                <w:kern w:val="0"/>
              </w:rPr>
            </w:pPr>
          </w:p>
        </w:tc>
        <w:tc>
          <w:tcPr>
            <w:tcW w:w="2740" w:type="dxa"/>
            <w:vAlign w:val="center"/>
          </w:tcPr>
          <w:p w14:paraId="03100899">
            <w:pPr>
              <w:widowControl/>
              <w:jc w:val="right"/>
              <w:rPr>
                <w:rFonts w:ascii="宋体" w:hAnsi="宋体"/>
                <w:kern w:val="0"/>
              </w:rPr>
            </w:pPr>
          </w:p>
        </w:tc>
        <w:tc>
          <w:tcPr>
            <w:tcW w:w="2741" w:type="dxa"/>
            <w:vAlign w:val="center"/>
          </w:tcPr>
          <w:p w14:paraId="7CB03F0C">
            <w:pPr>
              <w:widowControl/>
              <w:jc w:val="right"/>
              <w:rPr>
                <w:rFonts w:ascii="宋体" w:hAnsi="宋体"/>
                <w:kern w:val="0"/>
              </w:rPr>
            </w:pPr>
          </w:p>
        </w:tc>
      </w:tr>
      <w:tr w14:paraId="0B15D17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0B33450D">
            <w:pPr>
              <w:widowControl/>
              <w:jc w:val="right"/>
              <w:rPr>
                <w:rFonts w:ascii="宋体" w:hAnsi="宋体"/>
                <w:kern w:val="0"/>
              </w:rPr>
            </w:pPr>
          </w:p>
        </w:tc>
        <w:tc>
          <w:tcPr>
            <w:tcW w:w="2740" w:type="dxa"/>
            <w:vAlign w:val="center"/>
          </w:tcPr>
          <w:p w14:paraId="3C4AFE34">
            <w:pPr>
              <w:widowControl/>
              <w:jc w:val="right"/>
              <w:rPr>
                <w:rFonts w:ascii="宋体" w:hAnsi="宋体"/>
                <w:kern w:val="0"/>
              </w:rPr>
            </w:pPr>
          </w:p>
        </w:tc>
        <w:tc>
          <w:tcPr>
            <w:tcW w:w="2741" w:type="dxa"/>
            <w:vAlign w:val="center"/>
          </w:tcPr>
          <w:p w14:paraId="7F00DC67">
            <w:pPr>
              <w:widowControl/>
              <w:jc w:val="right"/>
              <w:rPr>
                <w:rFonts w:ascii="宋体" w:hAnsi="宋体"/>
                <w:kern w:val="0"/>
              </w:rPr>
            </w:pPr>
          </w:p>
        </w:tc>
      </w:tr>
      <w:tr w14:paraId="099F20F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01D8EBC9">
            <w:pPr>
              <w:widowControl/>
              <w:jc w:val="right"/>
              <w:rPr>
                <w:rFonts w:ascii="宋体" w:hAnsi="宋体"/>
                <w:kern w:val="0"/>
              </w:rPr>
            </w:pPr>
          </w:p>
        </w:tc>
        <w:tc>
          <w:tcPr>
            <w:tcW w:w="2740" w:type="dxa"/>
            <w:vAlign w:val="center"/>
          </w:tcPr>
          <w:p w14:paraId="38135886">
            <w:pPr>
              <w:widowControl/>
              <w:jc w:val="right"/>
              <w:rPr>
                <w:rFonts w:ascii="宋体" w:hAnsi="宋体"/>
                <w:kern w:val="0"/>
              </w:rPr>
            </w:pPr>
            <w:r>
              <w:rPr>
                <w:rFonts w:hint="eastAsia" w:ascii="宋体" w:hAnsi="宋体"/>
                <w:kern w:val="0"/>
                <w:sz w:val="32"/>
                <w:szCs w:val="32"/>
              </w:rPr>
              <w:t>（建设项目名称）</w:t>
            </w:r>
          </w:p>
        </w:tc>
        <w:tc>
          <w:tcPr>
            <w:tcW w:w="2741" w:type="dxa"/>
            <w:vAlign w:val="center"/>
          </w:tcPr>
          <w:p w14:paraId="37485CD5">
            <w:pPr>
              <w:widowControl/>
              <w:jc w:val="right"/>
              <w:rPr>
                <w:rFonts w:ascii="宋体" w:hAnsi="宋体"/>
                <w:kern w:val="0"/>
              </w:rPr>
            </w:pPr>
          </w:p>
        </w:tc>
      </w:tr>
      <w:tr w14:paraId="0442ACD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2F37B4DF">
            <w:pPr>
              <w:widowControl/>
              <w:jc w:val="right"/>
              <w:rPr>
                <w:rFonts w:ascii="宋体" w:hAnsi="宋体"/>
                <w:kern w:val="0"/>
              </w:rPr>
            </w:pPr>
          </w:p>
        </w:tc>
        <w:tc>
          <w:tcPr>
            <w:tcW w:w="2740" w:type="dxa"/>
            <w:vAlign w:val="center"/>
          </w:tcPr>
          <w:p w14:paraId="4AA8F3BB">
            <w:pPr>
              <w:widowControl/>
              <w:jc w:val="right"/>
              <w:rPr>
                <w:rFonts w:ascii="宋体" w:hAnsi="宋体"/>
                <w:kern w:val="0"/>
              </w:rPr>
            </w:pPr>
          </w:p>
        </w:tc>
        <w:tc>
          <w:tcPr>
            <w:tcW w:w="2741" w:type="dxa"/>
            <w:vAlign w:val="center"/>
          </w:tcPr>
          <w:p w14:paraId="680B9A00">
            <w:pPr>
              <w:widowControl/>
              <w:jc w:val="right"/>
              <w:rPr>
                <w:rFonts w:ascii="宋体" w:hAnsi="宋体"/>
                <w:kern w:val="0"/>
              </w:rPr>
            </w:pPr>
          </w:p>
        </w:tc>
      </w:tr>
      <w:tr w14:paraId="350A6D8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56CEEE4C">
            <w:pPr>
              <w:widowControl/>
              <w:jc w:val="right"/>
              <w:rPr>
                <w:rFonts w:ascii="宋体" w:hAnsi="宋体"/>
                <w:kern w:val="0"/>
              </w:rPr>
            </w:pPr>
          </w:p>
        </w:tc>
        <w:tc>
          <w:tcPr>
            <w:tcW w:w="2740" w:type="dxa"/>
            <w:vAlign w:val="center"/>
          </w:tcPr>
          <w:p w14:paraId="39D3868E">
            <w:pPr>
              <w:widowControl/>
              <w:jc w:val="center"/>
              <w:rPr>
                <w:rFonts w:ascii="宋体" w:hAnsi="宋体"/>
                <w:kern w:val="0"/>
              </w:rPr>
            </w:pPr>
            <w:r>
              <w:rPr>
                <w:rFonts w:hint="eastAsia" w:ascii="宋体" w:hAnsi="宋体"/>
                <w:kern w:val="0"/>
              </w:rPr>
              <w:t>投  资  估  算  书</w:t>
            </w:r>
          </w:p>
        </w:tc>
        <w:tc>
          <w:tcPr>
            <w:tcW w:w="2741" w:type="dxa"/>
            <w:vAlign w:val="center"/>
          </w:tcPr>
          <w:p w14:paraId="746EE46C">
            <w:pPr>
              <w:widowControl/>
              <w:jc w:val="right"/>
              <w:rPr>
                <w:rFonts w:ascii="宋体" w:hAnsi="宋体"/>
                <w:kern w:val="0"/>
              </w:rPr>
            </w:pPr>
          </w:p>
        </w:tc>
      </w:tr>
      <w:tr w14:paraId="3EBF617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39A45A56">
            <w:pPr>
              <w:widowControl/>
              <w:jc w:val="right"/>
              <w:rPr>
                <w:rFonts w:ascii="宋体" w:hAnsi="宋体"/>
                <w:kern w:val="0"/>
              </w:rPr>
            </w:pPr>
          </w:p>
        </w:tc>
        <w:tc>
          <w:tcPr>
            <w:tcW w:w="2740" w:type="dxa"/>
            <w:vAlign w:val="center"/>
          </w:tcPr>
          <w:p w14:paraId="6792CDD0">
            <w:pPr>
              <w:widowControl/>
              <w:jc w:val="right"/>
              <w:rPr>
                <w:rFonts w:ascii="宋体" w:hAnsi="宋体"/>
                <w:kern w:val="0"/>
              </w:rPr>
            </w:pPr>
          </w:p>
        </w:tc>
        <w:tc>
          <w:tcPr>
            <w:tcW w:w="2741" w:type="dxa"/>
            <w:vAlign w:val="center"/>
          </w:tcPr>
          <w:p w14:paraId="609AC213">
            <w:pPr>
              <w:widowControl/>
              <w:jc w:val="right"/>
              <w:rPr>
                <w:rFonts w:ascii="宋体" w:hAnsi="宋体"/>
                <w:kern w:val="0"/>
              </w:rPr>
            </w:pPr>
          </w:p>
        </w:tc>
      </w:tr>
      <w:tr w14:paraId="12AA2CF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3FBA943A">
            <w:pPr>
              <w:widowControl/>
              <w:jc w:val="right"/>
              <w:rPr>
                <w:rFonts w:ascii="宋体" w:hAnsi="宋体"/>
                <w:kern w:val="0"/>
              </w:rPr>
            </w:pPr>
          </w:p>
        </w:tc>
        <w:tc>
          <w:tcPr>
            <w:tcW w:w="2740" w:type="dxa"/>
            <w:vAlign w:val="center"/>
          </w:tcPr>
          <w:p w14:paraId="1190A77A">
            <w:pPr>
              <w:widowControl/>
              <w:jc w:val="right"/>
              <w:rPr>
                <w:rFonts w:ascii="宋体" w:hAnsi="宋体"/>
                <w:kern w:val="0"/>
              </w:rPr>
            </w:pPr>
          </w:p>
        </w:tc>
        <w:tc>
          <w:tcPr>
            <w:tcW w:w="2741" w:type="dxa"/>
            <w:vAlign w:val="center"/>
          </w:tcPr>
          <w:p w14:paraId="7D244E2C">
            <w:pPr>
              <w:widowControl/>
              <w:jc w:val="right"/>
              <w:rPr>
                <w:rFonts w:ascii="宋体" w:hAnsi="宋体"/>
                <w:kern w:val="0"/>
              </w:rPr>
            </w:pPr>
          </w:p>
        </w:tc>
      </w:tr>
      <w:tr w14:paraId="352998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3F73C4DC">
            <w:pPr>
              <w:widowControl/>
              <w:jc w:val="right"/>
              <w:rPr>
                <w:rFonts w:ascii="宋体" w:hAnsi="宋体"/>
                <w:kern w:val="0"/>
              </w:rPr>
            </w:pPr>
            <w:r>
              <w:rPr>
                <w:rFonts w:hint="eastAsia" w:ascii="宋体" w:hAnsi="宋体"/>
                <w:kern w:val="0"/>
              </w:rPr>
              <w:t>估算金额：</w:t>
            </w:r>
          </w:p>
        </w:tc>
        <w:tc>
          <w:tcPr>
            <w:tcW w:w="2740" w:type="dxa"/>
            <w:tcBorders>
              <w:bottom w:val="single" w:color="auto" w:sz="4" w:space="0"/>
            </w:tcBorders>
            <w:vAlign w:val="center"/>
          </w:tcPr>
          <w:p w14:paraId="31460118">
            <w:pPr>
              <w:widowControl/>
              <w:jc w:val="center"/>
              <w:rPr>
                <w:rFonts w:ascii="宋体" w:hAnsi="宋体"/>
                <w:kern w:val="0"/>
              </w:rPr>
            </w:pPr>
            <w:r>
              <w:rPr>
                <w:rFonts w:hint="eastAsia" w:ascii="宋体" w:hAnsi="宋体"/>
                <w:kern w:val="0"/>
              </w:rPr>
              <w:t>（小写）</w:t>
            </w:r>
          </w:p>
        </w:tc>
        <w:tc>
          <w:tcPr>
            <w:tcW w:w="2741" w:type="dxa"/>
            <w:vAlign w:val="center"/>
          </w:tcPr>
          <w:p w14:paraId="479BE8C7">
            <w:pPr>
              <w:widowControl/>
              <w:jc w:val="left"/>
              <w:rPr>
                <w:rFonts w:ascii="宋体" w:hAnsi="宋体"/>
                <w:kern w:val="0"/>
              </w:rPr>
            </w:pPr>
            <w:r>
              <w:rPr>
                <w:rFonts w:hint="eastAsia" w:ascii="宋体" w:hAnsi="宋体"/>
                <w:kern w:val="0"/>
              </w:rPr>
              <w:t>元</w:t>
            </w:r>
          </w:p>
        </w:tc>
      </w:tr>
      <w:tr w14:paraId="0B54609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3D46CF63">
            <w:pPr>
              <w:widowControl/>
              <w:jc w:val="right"/>
              <w:rPr>
                <w:rFonts w:ascii="宋体" w:hAnsi="宋体"/>
                <w:kern w:val="0"/>
              </w:rPr>
            </w:pPr>
          </w:p>
        </w:tc>
        <w:tc>
          <w:tcPr>
            <w:tcW w:w="2740" w:type="dxa"/>
            <w:tcBorders>
              <w:top w:val="single" w:color="auto" w:sz="4" w:space="0"/>
            </w:tcBorders>
            <w:vAlign w:val="center"/>
          </w:tcPr>
          <w:p w14:paraId="0C341FC2">
            <w:pPr>
              <w:widowControl/>
              <w:jc w:val="center"/>
              <w:rPr>
                <w:rFonts w:ascii="宋体" w:hAnsi="宋体"/>
                <w:kern w:val="0"/>
              </w:rPr>
            </w:pPr>
          </w:p>
        </w:tc>
        <w:tc>
          <w:tcPr>
            <w:tcW w:w="2741" w:type="dxa"/>
            <w:vAlign w:val="center"/>
          </w:tcPr>
          <w:p w14:paraId="662FD924">
            <w:pPr>
              <w:widowControl/>
              <w:jc w:val="left"/>
              <w:rPr>
                <w:rFonts w:ascii="宋体" w:hAnsi="宋体"/>
                <w:kern w:val="0"/>
              </w:rPr>
            </w:pPr>
          </w:p>
        </w:tc>
      </w:tr>
      <w:tr w14:paraId="4F13DD2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2D382677">
            <w:pPr>
              <w:widowControl/>
              <w:jc w:val="right"/>
              <w:rPr>
                <w:rFonts w:ascii="宋体" w:hAnsi="宋体"/>
                <w:kern w:val="0"/>
              </w:rPr>
            </w:pPr>
          </w:p>
        </w:tc>
        <w:tc>
          <w:tcPr>
            <w:tcW w:w="2740" w:type="dxa"/>
            <w:tcBorders>
              <w:bottom w:val="single" w:color="auto" w:sz="4" w:space="0"/>
            </w:tcBorders>
            <w:vAlign w:val="center"/>
          </w:tcPr>
          <w:p w14:paraId="6FA966AD">
            <w:pPr>
              <w:widowControl/>
              <w:jc w:val="center"/>
              <w:rPr>
                <w:rFonts w:ascii="宋体" w:hAnsi="宋体"/>
                <w:kern w:val="0"/>
              </w:rPr>
            </w:pPr>
            <w:r>
              <w:rPr>
                <w:rFonts w:hint="eastAsia" w:ascii="宋体" w:hAnsi="宋体"/>
                <w:kern w:val="0"/>
              </w:rPr>
              <w:t>（大写）</w:t>
            </w:r>
          </w:p>
        </w:tc>
        <w:tc>
          <w:tcPr>
            <w:tcW w:w="2741" w:type="dxa"/>
            <w:vAlign w:val="center"/>
          </w:tcPr>
          <w:p w14:paraId="08E09BF2">
            <w:pPr>
              <w:widowControl/>
              <w:jc w:val="left"/>
              <w:rPr>
                <w:rFonts w:ascii="宋体" w:hAnsi="宋体"/>
                <w:kern w:val="0"/>
              </w:rPr>
            </w:pPr>
            <w:r>
              <w:rPr>
                <w:rFonts w:hint="eastAsia" w:ascii="宋体" w:hAnsi="宋体"/>
                <w:kern w:val="0"/>
              </w:rPr>
              <w:t>元</w:t>
            </w:r>
          </w:p>
        </w:tc>
      </w:tr>
      <w:tr w14:paraId="2AF3D0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5FD4434F">
            <w:pPr>
              <w:widowControl/>
              <w:jc w:val="right"/>
              <w:rPr>
                <w:rFonts w:ascii="宋体" w:hAnsi="宋体"/>
                <w:kern w:val="0"/>
              </w:rPr>
            </w:pPr>
          </w:p>
        </w:tc>
        <w:tc>
          <w:tcPr>
            <w:tcW w:w="2740" w:type="dxa"/>
            <w:tcBorders>
              <w:top w:val="single" w:color="auto" w:sz="4" w:space="0"/>
            </w:tcBorders>
            <w:vAlign w:val="center"/>
          </w:tcPr>
          <w:p w14:paraId="5AECED4A">
            <w:pPr>
              <w:widowControl/>
              <w:jc w:val="right"/>
              <w:rPr>
                <w:rFonts w:ascii="宋体" w:hAnsi="宋体"/>
                <w:kern w:val="0"/>
              </w:rPr>
            </w:pPr>
          </w:p>
        </w:tc>
        <w:tc>
          <w:tcPr>
            <w:tcW w:w="2741" w:type="dxa"/>
            <w:vAlign w:val="center"/>
          </w:tcPr>
          <w:p w14:paraId="24F5CEEC">
            <w:pPr>
              <w:widowControl/>
              <w:jc w:val="right"/>
              <w:rPr>
                <w:rFonts w:ascii="宋体" w:hAnsi="宋体"/>
                <w:kern w:val="0"/>
              </w:rPr>
            </w:pPr>
          </w:p>
        </w:tc>
      </w:tr>
      <w:tr w14:paraId="4BF5C7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73F65C5E">
            <w:pPr>
              <w:widowControl/>
              <w:jc w:val="right"/>
              <w:rPr>
                <w:rFonts w:ascii="宋体" w:hAnsi="宋体"/>
                <w:kern w:val="0"/>
              </w:rPr>
            </w:pPr>
          </w:p>
        </w:tc>
        <w:tc>
          <w:tcPr>
            <w:tcW w:w="2740" w:type="dxa"/>
            <w:vAlign w:val="center"/>
          </w:tcPr>
          <w:p w14:paraId="14D33059">
            <w:pPr>
              <w:widowControl/>
              <w:jc w:val="right"/>
              <w:rPr>
                <w:rFonts w:ascii="宋体" w:hAnsi="宋体"/>
                <w:kern w:val="0"/>
              </w:rPr>
            </w:pPr>
          </w:p>
        </w:tc>
        <w:tc>
          <w:tcPr>
            <w:tcW w:w="2741" w:type="dxa"/>
            <w:vAlign w:val="center"/>
          </w:tcPr>
          <w:p w14:paraId="1D0D39CF">
            <w:pPr>
              <w:widowControl/>
              <w:jc w:val="right"/>
              <w:rPr>
                <w:rFonts w:ascii="宋体" w:hAnsi="宋体"/>
                <w:kern w:val="0"/>
              </w:rPr>
            </w:pPr>
          </w:p>
        </w:tc>
      </w:tr>
      <w:tr w14:paraId="42D33F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431F6633">
            <w:pPr>
              <w:widowControl/>
              <w:jc w:val="right"/>
              <w:rPr>
                <w:rFonts w:ascii="宋体" w:hAnsi="宋体"/>
                <w:kern w:val="0"/>
              </w:rPr>
            </w:pPr>
          </w:p>
        </w:tc>
        <w:tc>
          <w:tcPr>
            <w:tcW w:w="2740" w:type="dxa"/>
            <w:vAlign w:val="center"/>
          </w:tcPr>
          <w:p w14:paraId="2C6A0FFC">
            <w:pPr>
              <w:widowControl/>
              <w:jc w:val="center"/>
              <w:rPr>
                <w:rFonts w:ascii="宋体" w:hAnsi="宋体"/>
                <w:kern w:val="0"/>
              </w:rPr>
            </w:pPr>
          </w:p>
        </w:tc>
        <w:tc>
          <w:tcPr>
            <w:tcW w:w="2741" w:type="dxa"/>
            <w:vAlign w:val="center"/>
          </w:tcPr>
          <w:p w14:paraId="6BD1E596">
            <w:pPr>
              <w:widowControl/>
              <w:jc w:val="right"/>
              <w:rPr>
                <w:rFonts w:ascii="宋体" w:hAnsi="宋体"/>
                <w:kern w:val="0"/>
              </w:rPr>
            </w:pPr>
          </w:p>
        </w:tc>
      </w:tr>
      <w:tr w14:paraId="582E2F9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61CC3C49">
            <w:pPr>
              <w:widowControl/>
              <w:jc w:val="right"/>
              <w:rPr>
                <w:rFonts w:ascii="宋体" w:hAnsi="宋体"/>
                <w:kern w:val="0"/>
              </w:rPr>
            </w:pPr>
            <w:r>
              <w:rPr>
                <w:rFonts w:hint="eastAsia" w:ascii="宋体" w:hAnsi="宋体"/>
                <w:kern w:val="0"/>
              </w:rPr>
              <w:t>编制人：</w:t>
            </w:r>
          </w:p>
        </w:tc>
        <w:tc>
          <w:tcPr>
            <w:tcW w:w="2740" w:type="dxa"/>
            <w:tcBorders>
              <w:bottom w:val="single" w:color="auto" w:sz="4" w:space="0"/>
            </w:tcBorders>
            <w:vAlign w:val="center"/>
          </w:tcPr>
          <w:p w14:paraId="15C01E94">
            <w:pPr>
              <w:widowControl/>
              <w:jc w:val="right"/>
              <w:rPr>
                <w:rFonts w:ascii="宋体" w:hAnsi="宋体"/>
                <w:kern w:val="0"/>
              </w:rPr>
            </w:pPr>
          </w:p>
        </w:tc>
        <w:tc>
          <w:tcPr>
            <w:tcW w:w="2741" w:type="dxa"/>
            <w:vAlign w:val="center"/>
          </w:tcPr>
          <w:p w14:paraId="6F7DF95A">
            <w:pPr>
              <w:widowControl/>
              <w:jc w:val="left"/>
              <w:rPr>
                <w:rFonts w:ascii="宋体" w:hAnsi="宋体"/>
                <w:kern w:val="0"/>
              </w:rPr>
            </w:pPr>
            <w:r>
              <w:rPr>
                <w:rFonts w:hint="eastAsia" w:ascii="宋体" w:hAnsi="宋体"/>
                <w:kern w:val="0"/>
              </w:rPr>
              <w:t>（盖执业印章）</w:t>
            </w:r>
          </w:p>
        </w:tc>
      </w:tr>
      <w:tr w14:paraId="5198E59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73F5E17D">
            <w:pPr>
              <w:widowControl/>
              <w:jc w:val="right"/>
              <w:rPr>
                <w:rFonts w:ascii="宋体" w:hAnsi="宋体"/>
                <w:kern w:val="0"/>
              </w:rPr>
            </w:pPr>
          </w:p>
        </w:tc>
        <w:tc>
          <w:tcPr>
            <w:tcW w:w="2740" w:type="dxa"/>
            <w:tcBorders>
              <w:top w:val="single" w:color="auto" w:sz="4" w:space="0"/>
              <w:bottom w:val="nil"/>
            </w:tcBorders>
            <w:vAlign w:val="center"/>
          </w:tcPr>
          <w:p w14:paraId="2CDB8B05">
            <w:pPr>
              <w:widowControl/>
              <w:jc w:val="right"/>
              <w:rPr>
                <w:rFonts w:ascii="宋体" w:hAnsi="宋体"/>
                <w:kern w:val="0"/>
              </w:rPr>
            </w:pPr>
          </w:p>
        </w:tc>
        <w:tc>
          <w:tcPr>
            <w:tcW w:w="2741" w:type="dxa"/>
            <w:vAlign w:val="center"/>
          </w:tcPr>
          <w:p w14:paraId="34B81637">
            <w:pPr>
              <w:widowControl/>
              <w:jc w:val="right"/>
              <w:rPr>
                <w:rFonts w:ascii="宋体" w:hAnsi="宋体"/>
                <w:kern w:val="0"/>
              </w:rPr>
            </w:pPr>
          </w:p>
        </w:tc>
      </w:tr>
      <w:tr w14:paraId="3F4CFC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56E449E1">
            <w:pPr>
              <w:widowControl/>
              <w:jc w:val="right"/>
              <w:rPr>
                <w:rFonts w:ascii="宋体" w:hAnsi="宋体"/>
                <w:kern w:val="0"/>
              </w:rPr>
            </w:pPr>
            <w:r>
              <w:rPr>
                <w:rFonts w:hint="eastAsia" w:ascii="宋体" w:hAnsi="宋体"/>
                <w:kern w:val="0"/>
              </w:rPr>
              <w:t>审核人：</w:t>
            </w:r>
          </w:p>
        </w:tc>
        <w:tc>
          <w:tcPr>
            <w:tcW w:w="2740" w:type="dxa"/>
            <w:tcBorders>
              <w:top w:val="nil"/>
            </w:tcBorders>
            <w:vAlign w:val="center"/>
          </w:tcPr>
          <w:p w14:paraId="7287E202">
            <w:pPr>
              <w:widowControl/>
              <w:jc w:val="right"/>
              <w:rPr>
                <w:rFonts w:ascii="宋体" w:hAnsi="宋体"/>
                <w:kern w:val="0"/>
              </w:rPr>
            </w:pPr>
          </w:p>
        </w:tc>
        <w:tc>
          <w:tcPr>
            <w:tcW w:w="2741" w:type="dxa"/>
            <w:vAlign w:val="center"/>
          </w:tcPr>
          <w:p w14:paraId="4BAB177F">
            <w:pPr>
              <w:widowControl/>
              <w:rPr>
                <w:rFonts w:ascii="宋体" w:hAnsi="宋体"/>
                <w:kern w:val="0"/>
              </w:rPr>
            </w:pPr>
            <w:r>
              <w:rPr>
                <w:rFonts w:hint="eastAsia" w:ascii="宋体" w:hAnsi="宋体"/>
                <w:kern w:val="0"/>
              </w:rPr>
              <w:t>（盖执业印章）</w:t>
            </w:r>
          </w:p>
        </w:tc>
      </w:tr>
      <w:tr w14:paraId="19241B5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5C6FF02D">
            <w:pPr>
              <w:widowControl/>
              <w:jc w:val="right"/>
              <w:rPr>
                <w:rFonts w:ascii="宋体" w:hAnsi="宋体"/>
                <w:kern w:val="0"/>
              </w:rPr>
            </w:pPr>
          </w:p>
        </w:tc>
        <w:tc>
          <w:tcPr>
            <w:tcW w:w="2740" w:type="dxa"/>
            <w:tcBorders>
              <w:top w:val="single" w:color="auto" w:sz="4" w:space="0"/>
            </w:tcBorders>
            <w:vAlign w:val="center"/>
          </w:tcPr>
          <w:p w14:paraId="48F7F00C">
            <w:pPr>
              <w:widowControl/>
              <w:jc w:val="right"/>
              <w:rPr>
                <w:rFonts w:ascii="宋体" w:hAnsi="宋体"/>
                <w:kern w:val="0"/>
              </w:rPr>
            </w:pPr>
          </w:p>
        </w:tc>
        <w:tc>
          <w:tcPr>
            <w:tcW w:w="2741" w:type="dxa"/>
            <w:vAlign w:val="center"/>
          </w:tcPr>
          <w:p w14:paraId="35831758">
            <w:pPr>
              <w:widowControl/>
              <w:jc w:val="right"/>
              <w:rPr>
                <w:rFonts w:ascii="宋体" w:hAnsi="宋体"/>
                <w:kern w:val="0"/>
              </w:rPr>
            </w:pPr>
          </w:p>
        </w:tc>
      </w:tr>
      <w:tr w14:paraId="1E9181C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5F2D653E">
            <w:pPr>
              <w:widowControl/>
              <w:jc w:val="right"/>
              <w:rPr>
                <w:rFonts w:ascii="宋体" w:hAnsi="宋体"/>
                <w:kern w:val="0"/>
              </w:rPr>
            </w:pPr>
            <w:r>
              <w:rPr>
                <w:rFonts w:hint="eastAsia" w:ascii="宋体" w:hAnsi="宋体"/>
                <w:kern w:val="0"/>
              </w:rPr>
              <w:t>审定人：</w:t>
            </w:r>
          </w:p>
        </w:tc>
        <w:tc>
          <w:tcPr>
            <w:tcW w:w="2740" w:type="dxa"/>
            <w:tcBorders>
              <w:bottom w:val="single" w:color="auto" w:sz="4" w:space="0"/>
            </w:tcBorders>
            <w:vAlign w:val="center"/>
          </w:tcPr>
          <w:p w14:paraId="428CA1D0">
            <w:pPr>
              <w:widowControl/>
              <w:jc w:val="right"/>
              <w:rPr>
                <w:rFonts w:ascii="宋体" w:hAnsi="宋体"/>
                <w:kern w:val="0"/>
              </w:rPr>
            </w:pPr>
          </w:p>
        </w:tc>
        <w:tc>
          <w:tcPr>
            <w:tcW w:w="2741" w:type="dxa"/>
            <w:vAlign w:val="center"/>
          </w:tcPr>
          <w:p w14:paraId="281BFA7F">
            <w:pPr>
              <w:widowControl/>
              <w:jc w:val="left"/>
              <w:rPr>
                <w:rFonts w:ascii="宋体" w:hAnsi="宋体"/>
                <w:kern w:val="0"/>
              </w:rPr>
            </w:pPr>
            <w:r>
              <w:rPr>
                <w:rFonts w:hint="eastAsia" w:ascii="宋体" w:hAnsi="宋体"/>
                <w:kern w:val="0"/>
              </w:rPr>
              <w:t>（盖执业印章）</w:t>
            </w:r>
          </w:p>
        </w:tc>
      </w:tr>
      <w:tr w14:paraId="4B2962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60C24C3D">
            <w:pPr>
              <w:widowControl/>
              <w:jc w:val="right"/>
              <w:rPr>
                <w:rFonts w:ascii="宋体" w:hAnsi="宋体"/>
                <w:kern w:val="0"/>
              </w:rPr>
            </w:pPr>
          </w:p>
        </w:tc>
        <w:tc>
          <w:tcPr>
            <w:tcW w:w="2740" w:type="dxa"/>
            <w:tcBorders>
              <w:top w:val="single" w:color="auto" w:sz="4" w:space="0"/>
            </w:tcBorders>
            <w:vAlign w:val="center"/>
          </w:tcPr>
          <w:p w14:paraId="318BBEC1">
            <w:pPr>
              <w:widowControl/>
              <w:jc w:val="right"/>
              <w:rPr>
                <w:rFonts w:ascii="宋体" w:hAnsi="宋体"/>
                <w:kern w:val="0"/>
              </w:rPr>
            </w:pPr>
          </w:p>
        </w:tc>
        <w:tc>
          <w:tcPr>
            <w:tcW w:w="2741" w:type="dxa"/>
            <w:vAlign w:val="center"/>
          </w:tcPr>
          <w:p w14:paraId="518FCE4B">
            <w:pPr>
              <w:widowControl/>
              <w:jc w:val="left"/>
              <w:rPr>
                <w:rFonts w:ascii="宋体" w:hAnsi="宋体"/>
                <w:kern w:val="0"/>
              </w:rPr>
            </w:pPr>
          </w:p>
        </w:tc>
      </w:tr>
      <w:tr w14:paraId="4C2FB4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09906D84">
            <w:pPr>
              <w:widowControl/>
              <w:jc w:val="right"/>
              <w:rPr>
                <w:rFonts w:ascii="宋体" w:hAnsi="宋体"/>
                <w:kern w:val="0"/>
              </w:rPr>
            </w:pPr>
          </w:p>
        </w:tc>
        <w:tc>
          <w:tcPr>
            <w:tcW w:w="2740" w:type="dxa"/>
            <w:tcBorders>
              <w:bottom w:val="nil"/>
            </w:tcBorders>
            <w:vAlign w:val="center"/>
          </w:tcPr>
          <w:p w14:paraId="5ED89FD0">
            <w:pPr>
              <w:widowControl/>
              <w:jc w:val="right"/>
              <w:rPr>
                <w:rFonts w:ascii="宋体" w:hAnsi="宋体"/>
                <w:kern w:val="0"/>
              </w:rPr>
            </w:pPr>
          </w:p>
        </w:tc>
        <w:tc>
          <w:tcPr>
            <w:tcW w:w="2741" w:type="dxa"/>
            <w:vAlign w:val="center"/>
          </w:tcPr>
          <w:p w14:paraId="4F0D6B80">
            <w:pPr>
              <w:widowControl/>
              <w:jc w:val="left"/>
              <w:rPr>
                <w:rFonts w:ascii="宋体" w:hAnsi="宋体"/>
                <w:kern w:val="0"/>
              </w:rPr>
            </w:pPr>
          </w:p>
        </w:tc>
      </w:tr>
      <w:tr w14:paraId="3A4FAD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0395B734">
            <w:pPr>
              <w:widowControl/>
              <w:jc w:val="right"/>
              <w:rPr>
                <w:rFonts w:ascii="宋体" w:hAnsi="宋体"/>
                <w:kern w:val="0"/>
              </w:rPr>
            </w:pPr>
          </w:p>
        </w:tc>
        <w:tc>
          <w:tcPr>
            <w:tcW w:w="2740" w:type="dxa"/>
            <w:tcBorders>
              <w:top w:val="nil"/>
            </w:tcBorders>
            <w:vAlign w:val="center"/>
          </w:tcPr>
          <w:p w14:paraId="54DB5967">
            <w:pPr>
              <w:widowControl/>
              <w:jc w:val="right"/>
              <w:rPr>
                <w:rFonts w:ascii="宋体" w:hAnsi="宋体"/>
                <w:kern w:val="0"/>
              </w:rPr>
            </w:pPr>
          </w:p>
        </w:tc>
        <w:tc>
          <w:tcPr>
            <w:tcW w:w="2741" w:type="dxa"/>
            <w:vAlign w:val="center"/>
          </w:tcPr>
          <w:p w14:paraId="6FE9B1FC">
            <w:pPr>
              <w:widowControl/>
              <w:jc w:val="right"/>
              <w:rPr>
                <w:rFonts w:ascii="宋体" w:hAnsi="宋体"/>
                <w:kern w:val="0"/>
              </w:rPr>
            </w:pPr>
          </w:p>
        </w:tc>
      </w:tr>
      <w:tr w14:paraId="25BC2B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740" w:type="dxa"/>
            <w:vAlign w:val="center"/>
          </w:tcPr>
          <w:p w14:paraId="432ED2FF">
            <w:pPr>
              <w:widowControl/>
              <w:jc w:val="right"/>
              <w:rPr>
                <w:rFonts w:ascii="宋体" w:hAnsi="宋体"/>
                <w:kern w:val="0"/>
              </w:rPr>
            </w:pPr>
          </w:p>
        </w:tc>
        <w:tc>
          <w:tcPr>
            <w:tcW w:w="2740" w:type="dxa"/>
            <w:vAlign w:val="center"/>
          </w:tcPr>
          <w:p w14:paraId="5184E711">
            <w:pPr>
              <w:widowControl/>
              <w:jc w:val="center"/>
              <w:rPr>
                <w:rFonts w:ascii="宋体" w:hAnsi="宋体"/>
                <w:kern w:val="0"/>
              </w:rPr>
            </w:pPr>
            <w:r>
              <w:rPr>
                <w:rFonts w:hint="eastAsia" w:ascii="宋体" w:hAnsi="宋体"/>
                <w:kern w:val="0"/>
              </w:rPr>
              <w:t>年   月   日</w:t>
            </w:r>
          </w:p>
        </w:tc>
        <w:tc>
          <w:tcPr>
            <w:tcW w:w="2741" w:type="dxa"/>
            <w:vAlign w:val="center"/>
          </w:tcPr>
          <w:p w14:paraId="302164AA">
            <w:pPr>
              <w:widowControl/>
              <w:jc w:val="right"/>
              <w:rPr>
                <w:rFonts w:ascii="宋体" w:hAnsi="宋体"/>
                <w:kern w:val="0"/>
              </w:rPr>
            </w:pPr>
          </w:p>
        </w:tc>
      </w:tr>
      <w:tr w14:paraId="583E788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tcBorders>
              <w:bottom w:val="single" w:color="auto" w:sz="4" w:space="0"/>
            </w:tcBorders>
            <w:vAlign w:val="center"/>
          </w:tcPr>
          <w:p w14:paraId="6DC87320">
            <w:pPr>
              <w:widowControl/>
              <w:jc w:val="right"/>
              <w:rPr>
                <w:rFonts w:ascii="宋体" w:hAnsi="宋体"/>
                <w:kern w:val="0"/>
              </w:rPr>
            </w:pPr>
          </w:p>
        </w:tc>
        <w:tc>
          <w:tcPr>
            <w:tcW w:w="2740" w:type="dxa"/>
            <w:tcBorders>
              <w:bottom w:val="single" w:color="auto" w:sz="4" w:space="0"/>
            </w:tcBorders>
            <w:vAlign w:val="center"/>
          </w:tcPr>
          <w:p w14:paraId="0E86A9C0">
            <w:pPr>
              <w:widowControl/>
              <w:jc w:val="right"/>
              <w:rPr>
                <w:rFonts w:ascii="宋体" w:hAnsi="宋体"/>
                <w:kern w:val="0"/>
              </w:rPr>
            </w:pPr>
          </w:p>
        </w:tc>
        <w:tc>
          <w:tcPr>
            <w:tcW w:w="2741" w:type="dxa"/>
            <w:tcBorders>
              <w:bottom w:val="single" w:color="auto" w:sz="4" w:space="0"/>
            </w:tcBorders>
            <w:vAlign w:val="center"/>
          </w:tcPr>
          <w:p w14:paraId="1D3EC0FE">
            <w:pPr>
              <w:widowControl/>
              <w:jc w:val="right"/>
              <w:rPr>
                <w:rFonts w:ascii="宋体" w:hAnsi="宋体"/>
                <w:kern w:val="0"/>
              </w:rPr>
            </w:pPr>
          </w:p>
        </w:tc>
      </w:tr>
    </w:tbl>
    <w:p w14:paraId="314EF91A">
      <w:pPr>
        <w:rPr>
          <w:rFonts w:cstheme="minorBidi"/>
        </w:rPr>
      </w:pPr>
    </w:p>
    <w:p w14:paraId="5E37818E">
      <w:pPr>
        <w:spacing w:line="237" w:lineRule="exact"/>
        <w:rPr>
          <w:rFonts w:ascii="Times New Roman" w:hAnsi="Times New Roman" w:cs="Times New Roman"/>
          <w:sz w:val="20"/>
        </w:rPr>
      </w:pPr>
    </w:p>
    <w:p w14:paraId="641FDF13">
      <w:pPr>
        <w:rPr>
          <w:rFonts w:ascii="Times New Roman" w:hAnsi="Times New Roman" w:cs="Times New Roman"/>
        </w:rPr>
        <w:sectPr>
          <w:footerReference r:id="rId7" w:type="default"/>
          <w:pgSz w:w="11906" w:h="16838"/>
          <w:pgMar w:top="1440" w:right="1803" w:bottom="1440" w:left="1803" w:header="0" w:footer="478" w:gutter="0"/>
          <w:cols w:space="720" w:num="1"/>
        </w:sectPr>
      </w:pPr>
    </w:p>
    <w:p w14:paraId="362BF794">
      <w:pPr>
        <w:pStyle w:val="5"/>
        <w:numPr>
          <w:ilvl w:val="2"/>
          <w:numId w:val="0"/>
        </w:numPr>
        <w:rPr>
          <w:rFonts w:cstheme="minorBidi"/>
        </w:rPr>
      </w:pPr>
      <w:r>
        <w:rPr>
          <w:rFonts w:hint="eastAsia" w:cstheme="minorBidi"/>
        </w:rPr>
        <w:t>A.0.3  投资估算目录样式</w:t>
      </w:r>
    </w:p>
    <w:tbl>
      <w:tblPr>
        <w:tblStyle w:val="28"/>
        <w:tblW w:w="8221" w:type="dxa"/>
        <w:tblInd w:w="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5669"/>
        <w:gridCol w:w="1134"/>
      </w:tblGrid>
      <w:tr w14:paraId="455DC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blHeader/>
        </w:trPr>
        <w:tc>
          <w:tcPr>
            <w:tcW w:w="1418" w:type="dxa"/>
            <w:vAlign w:val="center"/>
          </w:tcPr>
          <w:p w14:paraId="61FC09C9">
            <w:pPr>
              <w:widowControl/>
              <w:jc w:val="center"/>
              <w:rPr>
                <w:rFonts w:ascii="宋体" w:hAnsi="宋体"/>
                <w:kern w:val="0"/>
                <w:szCs w:val="24"/>
              </w:rPr>
            </w:pPr>
            <w:r>
              <w:rPr>
                <w:rFonts w:hint="eastAsia" w:ascii="宋体" w:hAnsi="宋体"/>
                <w:kern w:val="0"/>
                <w:szCs w:val="24"/>
              </w:rPr>
              <w:t>序号</w:t>
            </w:r>
          </w:p>
        </w:tc>
        <w:tc>
          <w:tcPr>
            <w:tcW w:w="5669" w:type="dxa"/>
            <w:vAlign w:val="center"/>
          </w:tcPr>
          <w:p w14:paraId="208C35B1">
            <w:pPr>
              <w:widowControl/>
              <w:jc w:val="center"/>
              <w:rPr>
                <w:rFonts w:ascii="宋体" w:hAnsi="宋体"/>
                <w:kern w:val="0"/>
                <w:szCs w:val="24"/>
              </w:rPr>
            </w:pPr>
            <w:r>
              <w:rPr>
                <w:rFonts w:hint="eastAsia" w:ascii="宋体" w:hAnsi="宋体"/>
                <w:kern w:val="0"/>
                <w:szCs w:val="24"/>
              </w:rPr>
              <w:t>名称</w:t>
            </w:r>
          </w:p>
        </w:tc>
        <w:tc>
          <w:tcPr>
            <w:tcW w:w="1134" w:type="dxa"/>
            <w:vAlign w:val="center"/>
          </w:tcPr>
          <w:p w14:paraId="51A19004">
            <w:pPr>
              <w:widowControl/>
              <w:jc w:val="center"/>
              <w:rPr>
                <w:rFonts w:ascii="宋体" w:hAnsi="宋体"/>
                <w:kern w:val="0"/>
                <w:szCs w:val="24"/>
              </w:rPr>
            </w:pPr>
            <w:r>
              <w:rPr>
                <w:rFonts w:hint="eastAsia" w:ascii="宋体" w:hAnsi="宋体"/>
                <w:kern w:val="0"/>
                <w:szCs w:val="24"/>
              </w:rPr>
              <w:t>页次</w:t>
            </w:r>
          </w:p>
        </w:tc>
      </w:tr>
      <w:tr w14:paraId="582F1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1A956C6B">
            <w:pPr>
              <w:widowControl/>
              <w:jc w:val="center"/>
              <w:rPr>
                <w:rFonts w:ascii="宋体" w:hAnsi="宋体"/>
                <w:kern w:val="0"/>
                <w:szCs w:val="24"/>
              </w:rPr>
            </w:pPr>
            <w:r>
              <w:rPr>
                <w:rFonts w:hint="eastAsia" w:ascii="宋体" w:hAnsi="宋体"/>
                <w:kern w:val="0"/>
                <w:szCs w:val="24"/>
              </w:rPr>
              <w:t>1</w:t>
            </w:r>
          </w:p>
        </w:tc>
        <w:tc>
          <w:tcPr>
            <w:tcW w:w="5669" w:type="dxa"/>
            <w:vAlign w:val="center"/>
          </w:tcPr>
          <w:p w14:paraId="0D579616">
            <w:pPr>
              <w:widowControl/>
              <w:jc w:val="center"/>
              <w:rPr>
                <w:rFonts w:ascii="宋体" w:hAnsi="宋体"/>
                <w:kern w:val="0"/>
                <w:szCs w:val="24"/>
              </w:rPr>
            </w:pPr>
            <w:r>
              <w:rPr>
                <w:rFonts w:hint="eastAsia" w:ascii="宋体" w:hAnsi="宋体"/>
                <w:kern w:val="0"/>
                <w:szCs w:val="24"/>
              </w:rPr>
              <w:t>编制说明</w:t>
            </w:r>
          </w:p>
        </w:tc>
        <w:tc>
          <w:tcPr>
            <w:tcW w:w="1134" w:type="dxa"/>
            <w:vAlign w:val="center"/>
          </w:tcPr>
          <w:p w14:paraId="27D4E891">
            <w:pPr>
              <w:widowControl/>
              <w:jc w:val="center"/>
              <w:rPr>
                <w:rFonts w:ascii="宋体" w:hAnsi="宋体"/>
                <w:kern w:val="0"/>
                <w:szCs w:val="24"/>
              </w:rPr>
            </w:pPr>
          </w:p>
        </w:tc>
      </w:tr>
      <w:tr w14:paraId="154D8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44BF7857">
            <w:pPr>
              <w:widowControl/>
              <w:jc w:val="center"/>
              <w:rPr>
                <w:rFonts w:ascii="宋体" w:hAnsi="宋体"/>
                <w:kern w:val="0"/>
                <w:szCs w:val="24"/>
              </w:rPr>
            </w:pPr>
            <w:r>
              <w:rPr>
                <w:rFonts w:hint="eastAsia" w:ascii="宋体" w:hAnsi="宋体"/>
                <w:kern w:val="0"/>
                <w:szCs w:val="24"/>
              </w:rPr>
              <w:t>2</w:t>
            </w:r>
          </w:p>
        </w:tc>
        <w:tc>
          <w:tcPr>
            <w:tcW w:w="5669" w:type="dxa"/>
            <w:vAlign w:val="center"/>
          </w:tcPr>
          <w:p w14:paraId="65F570C0">
            <w:pPr>
              <w:widowControl/>
              <w:jc w:val="center"/>
              <w:rPr>
                <w:rFonts w:ascii="宋体" w:hAnsi="宋体"/>
                <w:kern w:val="0"/>
                <w:szCs w:val="24"/>
              </w:rPr>
            </w:pPr>
            <w:r>
              <w:rPr>
                <w:rFonts w:hint="eastAsia" w:ascii="宋体" w:hAnsi="宋体"/>
                <w:kern w:val="0"/>
                <w:szCs w:val="24"/>
              </w:rPr>
              <w:t>总投资估算表</w:t>
            </w:r>
          </w:p>
        </w:tc>
        <w:tc>
          <w:tcPr>
            <w:tcW w:w="1134" w:type="dxa"/>
            <w:vAlign w:val="center"/>
          </w:tcPr>
          <w:p w14:paraId="2146B2DF">
            <w:pPr>
              <w:widowControl/>
              <w:jc w:val="center"/>
              <w:rPr>
                <w:rFonts w:ascii="宋体" w:hAnsi="宋体"/>
                <w:kern w:val="0"/>
                <w:szCs w:val="24"/>
              </w:rPr>
            </w:pPr>
          </w:p>
        </w:tc>
      </w:tr>
      <w:tr w14:paraId="0A18B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51EB4068">
            <w:pPr>
              <w:widowControl/>
              <w:jc w:val="center"/>
              <w:rPr>
                <w:rFonts w:ascii="宋体" w:hAnsi="宋体"/>
                <w:kern w:val="0"/>
                <w:szCs w:val="24"/>
              </w:rPr>
            </w:pPr>
            <w:r>
              <w:rPr>
                <w:rFonts w:hint="eastAsia" w:ascii="宋体" w:hAnsi="宋体"/>
                <w:kern w:val="0"/>
                <w:szCs w:val="24"/>
              </w:rPr>
              <w:t>3</w:t>
            </w:r>
          </w:p>
        </w:tc>
        <w:tc>
          <w:tcPr>
            <w:tcW w:w="5669" w:type="dxa"/>
            <w:vAlign w:val="center"/>
          </w:tcPr>
          <w:p w14:paraId="269A8973">
            <w:pPr>
              <w:widowControl/>
              <w:jc w:val="center"/>
              <w:rPr>
                <w:rFonts w:ascii="宋体" w:hAnsi="宋体"/>
                <w:kern w:val="0"/>
                <w:szCs w:val="24"/>
              </w:rPr>
            </w:pPr>
            <w:r>
              <w:rPr>
                <w:rFonts w:hint="eastAsia" w:ascii="宋体" w:hAnsi="宋体"/>
                <w:kern w:val="0"/>
                <w:szCs w:val="24"/>
              </w:rPr>
              <w:t>单项工程投资估算表</w:t>
            </w:r>
          </w:p>
        </w:tc>
        <w:tc>
          <w:tcPr>
            <w:tcW w:w="1134" w:type="dxa"/>
            <w:vAlign w:val="center"/>
          </w:tcPr>
          <w:p w14:paraId="4443FDC6">
            <w:pPr>
              <w:widowControl/>
              <w:jc w:val="center"/>
              <w:rPr>
                <w:rFonts w:ascii="宋体" w:hAnsi="宋体"/>
                <w:kern w:val="0"/>
                <w:szCs w:val="24"/>
              </w:rPr>
            </w:pPr>
          </w:p>
        </w:tc>
      </w:tr>
      <w:tr w14:paraId="4DFF8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30AC8BED">
            <w:pPr>
              <w:widowControl/>
              <w:jc w:val="center"/>
              <w:rPr>
                <w:rFonts w:ascii="宋体" w:hAnsi="宋体"/>
                <w:kern w:val="0"/>
                <w:szCs w:val="24"/>
              </w:rPr>
            </w:pPr>
            <w:r>
              <w:rPr>
                <w:rFonts w:hint="eastAsia" w:ascii="宋体" w:hAnsi="宋体"/>
                <w:kern w:val="0"/>
                <w:szCs w:val="24"/>
              </w:rPr>
              <w:t>4</w:t>
            </w:r>
          </w:p>
        </w:tc>
        <w:tc>
          <w:tcPr>
            <w:tcW w:w="5669" w:type="dxa"/>
            <w:vAlign w:val="center"/>
          </w:tcPr>
          <w:p w14:paraId="36FD2E8E">
            <w:pPr>
              <w:widowControl/>
              <w:jc w:val="center"/>
              <w:rPr>
                <w:rFonts w:ascii="宋体" w:hAnsi="宋体"/>
                <w:kern w:val="0"/>
                <w:szCs w:val="24"/>
              </w:rPr>
            </w:pPr>
            <w:r>
              <w:rPr>
                <w:rFonts w:hint="eastAsia" w:ascii="宋体" w:hAnsi="宋体"/>
                <w:kern w:val="0"/>
                <w:szCs w:val="24"/>
              </w:rPr>
              <w:t>设备购置费估算表</w:t>
            </w:r>
          </w:p>
        </w:tc>
        <w:tc>
          <w:tcPr>
            <w:tcW w:w="1134" w:type="dxa"/>
            <w:vAlign w:val="center"/>
          </w:tcPr>
          <w:p w14:paraId="503EF66B">
            <w:pPr>
              <w:widowControl/>
              <w:jc w:val="center"/>
              <w:rPr>
                <w:rFonts w:ascii="宋体" w:hAnsi="宋体"/>
                <w:kern w:val="0"/>
                <w:szCs w:val="24"/>
              </w:rPr>
            </w:pPr>
          </w:p>
        </w:tc>
      </w:tr>
      <w:tr w14:paraId="4FDA3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6F9930A6">
            <w:pPr>
              <w:widowControl/>
              <w:jc w:val="center"/>
              <w:rPr>
                <w:rFonts w:ascii="宋体" w:hAnsi="宋体"/>
                <w:kern w:val="0"/>
                <w:szCs w:val="24"/>
              </w:rPr>
            </w:pPr>
            <w:r>
              <w:rPr>
                <w:rFonts w:hint="eastAsia" w:ascii="宋体" w:hAnsi="宋体"/>
                <w:kern w:val="0"/>
                <w:szCs w:val="24"/>
              </w:rPr>
              <w:t>5</w:t>
            </w:r>
          </w:p>
        </w:tc>
        <w:tc>
          <w:tcPr>
            <w:tcW w:w="5669" w:type="dxa"/>
            <w:vAlign w:val="center"/>
          </w:tcPr>
          <w:p w14:paraId="16B0349C">
            <w:pPr>
              <w:widowControl/>
              <w:jc w:val="center"/>
              <w:rPr>
                <w:rFonts w:ascii="宋体" w:hAnsi="宋体"/>
                <w:kern w:val="0"/>
                <w:szCs w:val="24"/>
              </w:rPr>
            </w:pPr>
            <w:r>
              <w:rPr>
                <w:rFonts w:hint="eastAsia" w:ascii="宋体" w:hAnsi="宋体"/>
                <w:kern w:val="0"/>
                <w:szCs w:val="24"/>
              </w:rPr>
              <w:t>工程建设其他费用估算表</w:t>
            </w:r>
          </w:p>
        </w:tc>
        <w:tc>
          <w:tcPr>
            <w:tcW w:w="1134" w:type="dxa"/>
            <w:vAlign w:val="center"/>
          </w:tcPr>
          <w:p w14:paraId="6D528F2B">
            <w:pPr>
              <w:widowControl/>
              <w:jc w:val="center"/>
              <w:rPr>
                <w:rFonts w:ascii="宋体" w:hAnsi="宋体"/>
                <w:kern w:val="0"/>
                <w:szCs w:val="24"/>
              </w:rPr>
            </w:pPr>
          </w:p>
        </w:tc>
      </w:tr>
      <w:tr w14:paraId="1AD8E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0B2EF64B">
            <w:pPr>
              <w:widowControl/>
              <w:jc w:val="center"/>
              <w:rPr>
                <w:rFonts w:ascii="宋体" w:hAnsi="宋体"/>
                <w:kern w:val="0"/>
                <w:szCs w:val="24"/>
              </w:rPr>
            </w:pPr>
            <w:r>
              <w:rPr>
                <w:rFonts w:hint="eastAsia" w:ascii="宋体" w:hAnsi="宋体"/>
                <w:kern w:val="0"/>
                <w:szCs w:val="24"/>
              </w:rPr>
              <w:t>6</w:t>
            </w:r>
          </w:p>
        </w:tc>
        <w:tc>
          <w:tcPr>
            <w:tcW w:w="5669" w:type="dxa"/>
            <w:vAlign w:val="center"/>
          </w:tcPr>
          <w:p w14:paraId="6FBE8939">
            <w:pPr>
              <w:widowControl/>
              <w:jc w:val="center"/>
              <w:rPr>
                <w:rFonts w:ascii="宋体" w:hAnsi="宋体"/>
                <w:kern w:val="0"/>
                <w:szCs w:val="24"/>
              </w:rPr>
            </w:pPr>
            <w:r>
              <w:rPr>
                <w:rFonts w:hint="eastAsia" w:ascii="宋体" w:hAnsi="宋体"/>
                <w:kern w:val="0"/>
                <w:szCs w:val="24"/>
              </w:rPr>
              <w:t>资金筹措及建设期内分年度投资计划表</w:t>
            </w:r>
          </w:p>
        </w:tc>
        <w:tc>
          <w:tcPr>
            <w:tcW w:w="1134" w:type="dxa"/>
            <w:vAlign w:val="center"/>
          </w:tcPr>
          <w:p w14:paraId="0C3EDE5B">
            <w:pPr>
              <w:widowControl/>
              <w:jc w:val="center"/>
              <w:rPr>
                <w:rFonts w:ascii="宋体" w:hAnsi="宋体"/>
                <w:kern w:val="0"/>
                <w:szCs w:val="24"/>
              </w:rPr>
            </w:pPr>
          </w:p>
        </w:tc>
      </w:tr>
      <w:tr w14:paraId="2555E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6E5645E1">
            <w:pPr>
              <w:widowControl/>
              <w:jc w:val="center"/>
              <w:rPr>
                <w:rFonts w:ascii="宋体" w:hAnsi="宋体"/>
                <w:kern w:val="0"/>
                <w:szCs w:val="24"/>
              </w:rPr>
            </w:pPr>
          </w:p>
        </w:tc>
        <w:tc>
          <w:tcPr>
            <w:tcW w:w="5669" w:type="dxa"/>
            <w:vAlign w:val="center"/>
          </w:tcPr>
          <w:p w14:paraId="118C87AE">
            <w:pPr>
              <w:widowControl/>
              <w:jc w:val="center"/>
              <w:rPr>
                <w:rFonts w:ascii="宋体" w:hAnsi="宋体"/>
                <w:kern w:val="0"/>
                <w:szCs w:val="24"/>
              </w:rPr>
            </w:pPr>
          </w:p>
        </w:tc>
        <w:tc>
          <w:tcPr>
            <w:tcW w:w="1134" w:type="dxa"/>
            <w:vAlign w:val="center"/>
          </w:tcPr>
          <w:p w14:paraId="3678E3C9">
            <w:pPr>
              <w:widowControl/>
              <w:jc w:val="center"/>
              <w:rPr>
                <w:rFonts w:ascii="宋体" w:hAnsi="宋体"/>
                <w:kern w:val="0"/>
                <w:szCs w:val="24"/>
              </w:rPr>
            </w:pPr>
          </w:p>
        </w:tc>
      </w:tr>
      <w:tr w14:paraId="2AE36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27807DCD">
            <w:pPr>
              <w:widowControl/>
              <w:jc w:val="center"/>
              <w:rPr>
                <w:rFonts w:ascii="宋体" w:hAnsi="宋体"/>
                <w:kern w:val="0"/>
                <w:szCs w:val="24"/>
              </w:rPr>
            </w:pPr>
          </w:p>
        </w:tc>
        <w:tc>
          <w:tcPr>
            <w:tcW w:w="5669" w:type="dxa"/>
            <w:vAlign w:val="center"/>
          </w:tcPr>
          <w:p w14:paraId="3951C782">
            <w:pPr>
              <w:widowControl/>
              <w:jc w:val="center"/>
              <w:rPr>
                <w:rFonts w:ascii="宋体" w:hAnsi="宋体"/>
                <w:kern w:val="0"/>
                <w:szCs w:val="24"/>
              </w:rPr>
            </w:pPr>
          </w:p>
        </w:tc>
        <w:tc>
          <w:tcPr>
            <w:tcW w:w="1134" w:type="dxa"/>
            <w:vAlign w:val="center"/>
          </w:tcPr>
          <w:p w14:paraId="4A2D3863">
            <w:pPr>
              <w:widowControl/>
              <w:jc w:val="center"/>
              <w:rPr>
                <w:rFonts w:ascii="宋体" w:hAnsi="宋体"/>
                <w:kern w:val="0"/>
                <w:szCs w:val="24"/>
              </w:rPr>
            </w:pPr>
          </w:p>
        </w:tc>
      </w:tr>
      <w:tr w14:paraId="6E1AA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56D8AEBD">
            <w:pPr>
              <w:widowControl/>
              <w:jc w:val="center"/>
              <w:rPr>
                <w:rFonts w:ascii="宋体" w:hAnsi="宋体"/>
                <w:kern w:val="0"/>
                <w:szCs w:val="24"/>
              </w:rPr>
            </w:pPr>
          </w:p>
        </w:tc>
        <w:tc>
          <w:tcPr>
            <w:tcW w:w="5669" w:type="dxa"/>
            <w:vAlign w:val="center"/>
          </w:tcPr>
          <w:p w14:paraId="482AC2D7">
            <w:pPr>
              <w:widowControl/>
              <w:jc w:val="center"/>
              <w:rPr>
                <w:rFonts w:ascii="宋体" w:hAnsi="宋体"/>
                <w:kern w:val="0"/>
                <w:szCs w:val="24"/>
              </w:rPr>
            </w:pPr>
          </w:p>
        </w:tc>
        <w:tc>
          <w:tcPr>
            <w:tcW w:w="1134" w:type="dxa"/>
            <w:vAlign w:val="center"/>
          </w:tcPr>
          <w:p w14:paraId="683C805A">
            <w:pPr>
              <w:widowControl/>
              <w:jc w:val="center"/>
              <w:rPr>
                <w:rFonts w:ascii="宋体" w:hAnsi="宋体"/>
                <w:kern w:val="0"/>
                <w:szCs w:val="24"/>
              </w:rPr>
            </w:pPr>
          </w:p>
        </w:tc>
      </w:tr>
      <w:tr w14:paraId="62775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24C8D734">
            <w:pPr>
              <w:widowControl/>
              <w:jc w:val="center"/>
              <w:rPr>
                <w:rFonts w:ascii="宋体" w:hAnsi="宋体"/>
                <w:kern w:val="0"/>
                <w:szCs w:val="24"/>
              </w:rPr>
            </w:pPr>
          </w:p>
        </w:tc>
        <w:tc>
          <w:tcPr>
            <w:tcW w:w="5669" w:type="dxa"/>
            <w:vAlign w:val="center"/>
          </w:tcPr>
          <w:p w14:paraId="0819E75F">
            <w:pPr>
              <w:widowControl/>
              <w:jc w:val="center"/>
              <w:rPr>
                <w:rFonts w:ascii="宋体" w:hAnsi="宋体"/>
                <w:kern w:val="0"/>
                <w:szCs w:val="24"/>
              </w:rPr>
            </w:pPr>
          </w:p>
        </w:tc>
        <w:tc>
          <w:tcPr>
            <w:tcW w:w="1134" w:type="dxa"/>
            <w:vAlign w:val="center"/>
          </w:tcPr>
          <w:p w14:paraId="162F9E80">
            <w:pPr>
              <w:widowControl/>
              <w:jc w:val="center"/>
              <w:rPr>
                <w:rFonts w:ascii="宋体" w:hAnsi="宋体"/>
                <w:kern w:val="0"/>
                <w:szCs w:val="24"/>
              </w:rPr>
            </w:pPr>
          </w:p>
        </w:tc>
      </w:tr>
      <w:tr w14:paraId="51CA3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2D0E24AF">
            <w:pPr>
              <w:widowControl/>
              <w:jc w:val="center"/>
              <w:rPr>
                <w:rFonts w:ascii="宋体" w:hAnsi="宋体"/>
                <w:kern w:val="0"/>
                <w:szCs w:val="24"/>
              </w:rPr>
            </w:pPr>
          </w:p>
        </w:tc>
        <w:tc>
          <w:tcPr>
            <w:tcW w:w="5669" w:type="dxa"/>
            <w:vAlign w:val="center"/>
          </w:tcPr>
          <w:p w14:paraId="020A900E">
            <w:pPr>
              <w:widowControl/>
              <w:jc w:val="center"/>
              <w:rPr>
                <w:rFonts w:ascii="宋体" w:hAnsi="宋体"/>
                <w:kern w:val="0"/>
                <w:szCs w:val="24"/>
              </w:rPr>
            </w:pPr>
          </w:p>
        </w:tc>
        <w:tc>
          <w:tcPr>
            <w:tcW w:w="1134" w:type="dxa"/>
            <w:vAlign w:val="center"/>
          </w:tcPr>
          <w:p w14:paraId="31666B64">
            <w:pPr>
              <w:widowControl/>
              <w:jc w:val="center"/>
              <w:rPr>
                <w:rFonts w:ascii="宋体" w:hAnsi="宋体"/>
                <w:kern w:val="0"/>
                <w:szCs w:val="24"/>
              </w:rPr>
            </w:pPr>
          </w:p>
        </w:tc>
      </w:tr>
      <w:tr w14:paraId="4F661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0FAB6E5F">
            <w:pPr>
              <w:widowControl/>
              <w:jc w:val="center"/>
              <w:rPr>
                <w:rFonts w:ascii="宋体" w:hAnsi="宋体"/>
                <w:kern w:val="0"/>
                <w:szCs w:val="24"/>
              </w:rPr>
            </w:pPr>
          </w:p>
        </w:tc>
        <w:tc>
          <w:tcPr>
            <w:tcW w:w="5669" w:type="dxa"/>
            <w:vAlign w:val="center"/>
          </w:tcPr>
          <w:p w14:paraId="392F392D">
            <w:pPr>
              <w:widowControl/>
              <w:jc w:val="center"/>
              <w:rPr>
                <w:rFonts w:ascii="宋体" w:hAnsi="宋体"/>
                <w:kern w:val="0"/>
                <w:szCs w:val="24"/>
              </w:rPr>
            </w:pPr>
          </w:p>
        </w:tc>
        <w:tc>
          <w:tcPr>
            <w:tcW w:w="1134" w:type="dxa"/>
            <w:vAlign w:val="center"/>
          </w:tcPr>
          <w:p w14:paraId="548D9111">
            <w:pPr>
              <w:widowControl/>
              <w:jc w:val="center"/>
              <w:rPr>
                <w:rFonts w:ascii="宋体" w:hAnsi="宋体"/>
                <w:kern w:val="0"/>
                <w:szCs w:val="24"/>
              </w:rPr>
            </w:pPr>
          </w:p>
        </w:tc>
      </w:tr>
      <w:tr w14:paraId="5AF05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5D6F566A">
            <w:pPr>
              <w:widowControl/>
              <w:jc w:val="center"/>
              <w:rPr>
                <w:rFonts w:ascii="宋体" w:hAnsi="宋体"/>
                <w:kern w:val="0"/>
                <w:szCs w:val="24"/>
              </w:rPr>
            </w:pPr>
          </w:p>
        </w:tc>
        <w:tc>
          <w:tcPr>
            <w:tcW w:w="5669" w:type="dxa"/>
            <w:vAlign w:val="center"/>
          </w:tcPr>
          <w:p w14:paraId="2B0FDFCF">
            <w:pPr>
              <w:widowControl/>
              <w:jc w:val="center"/>
              <w:rPr>
                <w:rFonts w:ascii="宋体" w:hAnsi="宋体"/>
                <w:kern w:val="0"/>
                <w:szCs w:val="24"/>
              </w:rPr>
            </w:pPr>
          </w:p>
        </w:tc>
        <w:tc>
          <w:tcPr>
            <w:tcW w:w="1134" w:type="dxa"/>
            <w:vAlign w:val="center"/>
          </w:tcPr>
          <w:p w14:paraId="1F1A8388">
            <w:pPr>
              <w:widowControl/>
              <w:jc w:val="center"/>
              <w:rPr>
                <w:rFonts w:ascii="宋体" w:hAnsi="宋体"/>
                <w:kern w:val="0"/>
                <w:szCs w:val="24"/>
              </w:rPr>
            </w:pPr>
          </w:p>
        </w:tc>
      </w:tr>
      <w:tr w14:paraId="55F88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05427CC7">
            <w:pPr>
              <w:widowControl/>
              <w:jc w:val="center"/>
              <w:rPr>
                <w:rFonts w:ascii="宋体" w:hAnsi="宋体"/>
                <w:kern w:val="0"/>
                <w:szCs w:val="24"/>
              </w:rPr>
            </w:pPr>
          </w:p>
        </w:tc>
        <w:tc>
          <w:tcPr>
            <w:tcW w:w="5669" w:type="dxa"/>
            <w:vAlign w:val="center"/>
          </w:tcPr>
          <w:p w14:paraId="104D7989">
            <w:pPr>
              <w:widowControl/>
              <w:jc w:val="center"/>
              <w:rPr>
                <w:rFonts w:ascii="宋体" w:hAnsi="宋体"/>
                <w:kern w:val="0"/>
                <w:szCs w:val="24"/>
              </w:rPr>
            </w:pPr>
          </w:p>
        </w:tc>
        <w:tc>
          <w:tcPr>
            <w:tcW w:w="1134" w:type="dxa"/>
            <w:vAlign w:val="center"/>
          </w:tcPr>
          <w:p w14:paraId="5985811D">
            <w:pPr>
              <w:widowControl/>
              <w:jc w:val="center"/>
              <w:rPr>
                <w:rFonts w:ascii="宋体" w:hAnsi="宋体"/>
                <w:kern w:val="0"/>
                <w:szCs w:val="24"/>
              </w:rPr>
            </w:pPr>
          </w:p>
        </w:tc>
      </w:tr>
      <w:tr w14:paraId="32FBA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tcBorders>
              <w:left w:val="single" w:color="auto" w:sz="4" w:space="0"/>
              <w:bottom w:val="single" w:color="auto" w:sz="4" w:space="0"/>
              <w:right w:val="single" w:color="auto" w:sz="4" w:space="0"/>
            </w:tcBorders>
            <w:vAlign w:val="center"/>
          </w:tcPr>
          <w:p w14:paraId="1F264349">
            <w:pPr>
              <w:widowControl/>
              <w:jc w:val="center"/>
              <w:rPr>
                <w:rFonts w:ascii="宋体" w:hAnsi="宋体"/>
                <w:kern w:val="0"/>
                <w:szCs w:val="24"/>
              </w:rPr>
            </w:pPr>
          </w:p>
        </w:tc>
        <w:tc>
          <w:tcPr>
            <w:tcW w:w="5669" w:type="dxa"/>
            <w:tcBorders>
              <w:left w:val="single" w:color="auto" w:sz="4" w:space="0"/>
              <w:bottom w:val="single" w:color="auto" w:sz="4" w:space="0"/>
              <w:right w:val="single" w:color="auto" w:sz="4" w:space="0"/>
            </w:tcBorders>
            <w:vAlign w:val="center"/>
          </w:tcPr>
          <w:p w14:paraId="268EB6D9">
            <w:pPr>
              <w:widowControl/>
              <w:jc w:val="center"/>
              <w:rPr>
                <w:rFonts w:ascii="宋体" w:hAnsi="宋体"/>
                <w:kern w:val="0"/>
                <w:szCs w:val="24"/>
              </w:rPr>
            </w:pPr>
          </w:p>
        </w:tc>
        <w:tc>
          <w:tcPr>
            <w:tcW w:w="1134" w:type="dxa"/>
            <w:tcBorders>
              <w:left w:val="single" w:color="auto" w:sz="4" w:space="0"/>
              <w:bottom w:val="single" w:color="auto" w:sz="4" w:space="0"/>
              <w:right w:val="single" w:color="auto" w:sz="4" w:space="0"/>
            </w:tcBorders>
            <w:vAlign w:val="center"/>
          </w:tcPr>
          <w:p w14:paraId="269C18DF">
            <w:pPr>
              <w:widowControl/>
              <w:jc w:val="center"/>
              <w:rPr>
                <w:rFonts w:ascii="宋体" w:hAnsi="宋体"/>
                <w:kern w:val="0"/>
                <w:szCs w:val="24"/>
              </w:rPr>
            </w:pPr>
          </w:p>
        </w:tc>
      </w:tr>
      <w:tr w14:paraId="3E0A2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tcBorders>
              <w:top w:val="single" w:color="auto" w:sz="4" w:space="0"/>
              <w:left w:val="single" w:color="auto" w:sz="4" w:space="0"/>
              <w:bottom w:val="single" w:color="auto" w:sz="4" w:space="0"/>
              <w:right w:val="single" w:color="auto" w:sz="4" w:space="0"/>
            </w:tcBorders>
            <w:vAlign w:val="center"/>
          </w:tcPr>
          <w:p w14:paraId="5D626CE5">
            <w:pPr>
              <w:widowControl/>
              <w:jc w:val="center"/>
              <w:rPr>
                <w:rFonts w:ascii="宋体" w:hAnsi="宋体"/>
                <w:kern w:val="0"/>
                <w:szCs w:val="24"/>
              </w:rPr>
            </w:pPr>
          </w:p>
        </w:tc>
        <w:tc>
          <w:tcPr>
            <w:tcW w:w="5669" w:type="dxa"/>
            <w:tcBorders>
              <w:top w:val="single" w:color="auto" w:sz="4" w:space="0"/>
              <w:left w:val="single" w:color="auto" w:sz="4" w:space="0"/>
              <w:bottom w:val="single" w:color="auto" w:sz="4" w:space="0"/>
              <w:right w:val="single" w:color="auto" w:sz="4" w:space="0"/>
            </w:tcBorders>
            <w:vAlign w:val="center"/>
          </w:tcPr>
          <w:p w14:paraId="138AC285">
            <w:pPr>
              <w:widowControl/>
              <w:jc w:val="center"/>
              <w:rPr>
                <w:rFonts w:ascii="宋体" w:hAnsi="宋体"/>
                <w:kern w:val="0"/>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3F124875">
            <w:pPr>
              <w:widowControl/>
              <w:jc w:val="center"/>
              <w:rPr>
                <w:rFonts w:ascii="宋体" w:hAnsi="宋体"/>
                <w:kern w:val="0"/>
                <w:szCs w:val="24"/>
              </w:rPr>
            </w:pPr>
          </w:p>
        </w:tc>
      </w:tr>
      <w:tr w14:paraId="38123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tcBorders>
              <w:top w:val="single" w:color="auto" w:sz="4" w:space="0"/>
              <w:left w:val="single" w:color="auto" w:sz="4" w:space="0"/>
              <w:bottom w:val="single" w:color="auto" w:sz="4" w:space="0"/>
              <w:right w:val="single" w:color="auto" w:sz="4" w:space="0"/>
            </w:tcBorders>
            <w:vAlign w:val="center"/>
          </w:tcPr>
          <w:p w14:paraId="2967BE95">
            <w:pPr>
              <w:widowControl/>
              <w:jc w:val="center"/>
              <w:rPr>
                <w:rFonts w:ascii="宋体" w:hAnsi="宋体"/>
                <w:kern w:val="0"/>
                <w:szCs w:val="24"/>
              </w:rPr>
            </w:pPr>
          </w:p>
        </w:tc>
        <w:tc>
          <w:tcPr>
            <w:tcW w:w="5669" w:type="dxa"/>
            <w:tcBorders>
              <w:top w:val="single" w:color="auto" w:sz="4" w:space="0"/>
              <w:left w:val="single" w:color="auto" w:sz="4" w:space="0"/>
              <w:bottom w:val="single" w:color="auto" w:sz="4" w:space="0"/>
              <w:right w:val="single" w:color="auto" w:sz="4" w:space="0"/>
            </w:tcBorders>
            <w:vAlign w:val="center"/>
          </w:tcPr>
          <w:p w14:paraId="58D02BDB">
            <w:pPr>
              <w:widowControl/>
              <w:jc w:val="center"/>
              <w:rPr>
                <w:rFonts w:ascii="宋体" w:hAnsi="宋体"/>
                <w:kern w:val="0"/>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55C57AED">
            <w:pPr>
              <w:widowControl/>
              <w:jc w:val="center"/>
              <w:rPr>
                <w:rFonts w:ascii="宋体" w:hAnsi="宋体"/>
                <w:kern w:val="0"/>
                <w:szCs w:val="24"/>
              </w:rPr>
            </w:pPr>
          </w:p>
        </w:tc>
      </w:tr>
      <w:tr w14:paraId="7B36F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tcBorders>
              <w:top w:val="single" w:color="auto" w:sz="4" w:space="0"/>
              <w:left w:val="single" w:color="auto" w:sz="4" w:space="0"/>
              <w:bottom w:val="single" w:color="auto" w:sz="4" w:space="0"/>
              <w:right w:val="single" w:color="auto" w:sz="4" w:space="0"/>
            </w:tcBorders>
            <w:vAlign w:val="center"/>
          </w:tcPr>
          <w:p w14:paraId="2F1AA800">
            <w:pPr>
              <w:widowControl/>
              <w:jc w:val="center"/>
              <w:rPr>
                <w:rFonts w:ascii="宋体" w:hAnsi="宋体"/>
                <w:kern w:val="0"/>
                <w:szCs w:val="24"/>
              </w:rPr>
            </w:pPr>
          </w:p>
        </w:tc>
        <w:tc>
          <w:tcPr>
            <w:tcW w:w="5669" w:type="dxa"/>
            <w:tcBorders>
              <w:top w:val="single" w:color="auto" w:sz="4" w:space="0"/>
              <w:left w:val="single" w:color="auto" w:sz="4" w:space="0"/>
              <w:bottom w:val="single" w:color="auto" w:sz="4" w:space="0"/>
              <w:right w:val="single" w:color="auto" w:sz="4" w:space="0"/>
            </w:tcBorders>
            <w:vAlign w:val="center"/>
          </w:tcPr>
          <w:p w14:paraId="2BD6584A">
            <w:pPr>
              <w:widowControl/>
              <w:jc w:val="center"/>
              <w:rPr>
                <w:rFonts w:ascii="宋体" w:hAnsi="宋体"/>
                <w:kern w:val="0"/>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63CC79AF">
            <w:pPr>
              <w:widowControl/>
              <w:jc w:val="center"/>
              <w:rPr>
                <w:rFonts w:ascii="宋体" w:hAnsi="宋体"/>
                <w:kern w:val="0"/>
                <w:szCs w:val="24"/>
              </w:rPr>
            </w:pPr>
          </w:p>
        </w:tc>
      </w:tr>
      <w:tr w14:paraId="346D2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tcBorders>
              <w:top w:val="single" w:color="auto" w:sz="4" w:space="0"/>
              <w:left w:val="single" w:color="auto" w:sz="4" w:space="0"/>
              <w:bottom w:val="single" w:color="auto" w:sz="4" w:space="0"/>
              <w:right w:val="single" w:color="auto" w:sz="4" w:space="0"/>
            </w:tcBorders>
            <w:vAlign w:val="center"/>
          </w:tcPr>
          <w:p w14:paraId="6D7FC842">
            <w:pPr>
              <w:widowControl/>
              <w:jc w:val="center"/>
              <w:rPr>
                <w:rFonts w:ascii="宋体" w:hAnsi="宋体"/>
                <w:kern w:val="0"/>
                <w:szCs w:val="24"/>
              </w:rPr>
            </w:pPr>
          </w:p>
        </w:tc>
        <w:tc>
          <w:tcPr>
            <w:tcW w:w="5669" w:type="dxa"/>
            <w:tcBorders>
              <w:top w:val="single" w:color="auto" w:sz="4" w:space="0"/>
              <w:left w:val="single" w:color="auto" w:sz="4" w:space="0"/>
              <w:bottom w:val="single" w:color="auto" w:sz="4" w:space="0"/>
              <w:right w:val="single" w:color="auto" w:sz="4" w:space="0"/>
            </w:tcBorders>
            <w:vAlign w:val="center"/>
          </w:tcPr>
          <w:p w14:paraId="59686933">
            <w:pPr>
              <w:widowControl/>
              <w:jc w:val="center"/>
              <w:rPr>
                <w:rFonts w:ascii="宋体" w:hAnsi="宋体"/>
                <w:kern w:val="0"/>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28F77DD1">
            <w:pPr>
              <w:widowControl/>
              <w:jc w:val="center"/>
              <w:rPr>
                <w:rFonts w:ascii="宋体" w:hAnsi="宋体"/>
                <w:kern w:val="0"/>
                <w:szCs w:val="24"/>
              </w:rPr>
            </w:pPr>
          </w:p>
        </w:tc>
      </w:tr>
      <w:tr w14:paraId="404C7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tcBorders>
              <w:top w:val="single" w:color="auto" w:sz="4" w:space="0"/>
              <w:left w:val="single" w:color="auto" w:sz="4" w:space="0"/>
              <w:bottom w:val="single" w:color="auto" w:sz="4" w:space="0"/>
              <w:right w:val="single" w:color="auto" w:sz="4" w:space="0"/>
            </w:tcBorders>
            <w:vAlign w:val="center"/>
          </w:tcPr>
          <w:p w14:paraId="47AF323B">
            <w:pPr>
              <w:widowControl/>
              <w:jc w:val="center"/>
              <w:rPr>
                <w:rFonts w:ascii="宋体" w:hAnsi="宋体"/>
                <w:kern w:val="0"/>
                <w:szCs w:val="24"/>
              </w:rPr>
            </w:pPr>
          </w:p>
        </w:tc>
        <w:tc>
          <w:tcPr>
            <w:tcW w:w="5669" w:type="dxa"/>
            <w:tcBorders>
              <w:top w:val="single" w:color="auto" w:sz="4" w:space="0"/>
              <w:left w:val="single" w:color="auto" w:sz="4" w:space="0"/>
              <w:bottom w:val="single" w:color="auto" w:sz="4" w:space="0"/>
              <w:right w:val="single" w:color="auto" w:sz="4" w:space="0"/>
            </w:tcBorders>
            <w:vAlign w:val="center"/>
          </w:tcPr>
          <w:p w14:paraId="7D99BC6D">
            <w:pPr>
              <w:widowControl/>
              <w:jc w:val="center"/>
              <w:rPr>
                <w:rFonts w:ascii="宋体" w:hAnsi="宋体"/>
                <w:kern w:val="0"/>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1D483E46">
            <w:pPr>
              <w:widowControl/>
              <w:jc w:val="center"/>
              <w:rPr>
                <w:rFonts w:ascii="宋体" w:hAnsi="宋体"/>
                <w:kern w:val="0"/>
                <w:szCs w:val="24"/>
              </w:rPr>
            </w:pPr>
          </w:p>
        </w:tc>
      </w:tr>
      <w:tr w14:paraId="33CCC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tcBorders>
              <w:top w:val="single" w:color="auto" w:sz="4" w:space="0"/>
              <w:left w:val="single" w:color="auto" w:sz="4" w:space="0"/>
              <w:bottom w:val="single" w:color="auto" w:sz="4" w:space="0"/>
              <w:right w:val="single" w:color="auto" w:sz="4" w:space="0"/>
            </w:tcBorders>
            <w:vAlign w:val="center"/>
          </w:tcPr>
          <w:p w14:paraId="541521D3">
            <w:pPr>
              <w:widowControl/>
              <w:jc w:val="center"/>
              <w:rPr>
                <w:rFonts w:ascii="宋体" w:hAnsi="宋体"/>
                <w:kern w:val="0"/>
                <w:szCs w:val="24"/>
              </w:rPr>
            </w:pPr>
          </w:p>
        </w:tc>
        <w:tc>
          <w:tcPr>
            <w:tcW w:w="5669" w:type="dxa"/>
            <w:tcBorders>
              <w:top w:val="single" w:color="auto" w:sz="4" w:space="0"/>
              <w:left w:val="single" w:color="auto" w:sz="4" w:space="0"/>
              <w:bottom w:val="single" w:color="auto" w:sz="4" w:space="0"/>
              <w:right w:val="single" w:color="auto" w:sz="4" w:space="0"/>
            </w:tcBorders>
            <w:vAlign w:val="center"/>
          </w:tcPr>
          <w:p w14:paraId="16D8A302">
            <w:pPr>
              <w:widowControl/>
              <w:jc w:val="center"/>
              <w:rPr>
                <w:rFonts w:ascii="宋体" w:hAnsi="宋体"/>
                <w:kern w:val="0"/>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5464B648">
            <w:pPr>
              <w:widowControl/>
              <w:jc w:val="center"/>
              <w:rPr>
                <w:rFonts w:ascii="宋体" w:hAnsi="宋体"/>
                <w:kern w:val="0"/>
                <w:szCs w:val="24"/>
              </w:rPr>
            </w:pPr>
          </w:p>
        </w:tc>
      </w:tr>
      <w:tr w14:paraId="242A1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tcBorders>
              <w:top w:val="single" w:color="auto" w:sz="4" w:space="0"/>
              <w:left w:val="single" w:color="auto" w:sz="4" w:space="0"/>
              <w:bottom w:val="single" w:color="auto" w:sz="4" w:space="0"/>
              <w:right w:val="single" w:color="auto" w:sz="4" w:space="0"/>
            </w:tcBorders>
            <w:vAlign w:val="center"/>
          </w:tcPr>
          <w:p w14:paraId="7E9703D7">
            <w:pPr>
              <w:widowControl/>
              <w:jc w:val="center"/>
              <w:rPr>
                <w:rFonts w:ascii="宋体" w:hAnsi="宋体"/>
                <w:kern w:val="0"/>
                <w:szCs w:val="24"/>
              </w:rPr>
            </w:pPr>
          </w:p>
        </w:tc>
        <w:tc>
          <w:tcPr>
            <w:tcW w:w="5669" w:type="dxa"/>
            <w:tcBorders>
              <w:top w:val="single" w:color="auto" w:sz="4" w:space="0"/>
              <w:left w:val="single" w:color="auto" w:sz="4" w:space="0"/>
              <w:bottom w:val="single" w:color="auto" w:sz="4" w:space="0"/>
              <w:right w:val="single" w:color="auto" w:sz="4" w:space="0"/>
            </w:tcBorders>
            <w:vAlign w:val="center"/>
          </w:tcPr>
          <w:p w14:paraId="1A51DEA9">
            <w:pPr>
              <w:widowControl/>
              <w:jc w:val="center"/>
              <w:rPr>
                <w:rFonts w:ascii="宋体" w:hAnsi="宋体"/>
                <w:kern w:val="0"/>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65C42080">
            <w:pPr>
              <w:widowControl/>
              <w:jc w:val="center"/>
              <w:rPr>
                <w:rFonts w:ascii="宋体" w:hAnsi="宋体"/>
                <w:kern w:val="0"/>
                <w:szCs w:val="24"/>
              </w:rPr>
            </w:pPr>
          </w:p>
        </w:tc>
      </w:tr>
      <w:tr w14:paraId="50E5E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tcBorders>
              <w:top w:val="single" w:color="auto" w:sz="4" w:space="0"/>
              <w:left w:val="single" w:color="auto" w:sz="4" w:space="0"/>
              <w:bottom w:val="single" w:color="auto" w:sz="4" w:space="0"/>
              <w:right w:val="single" w:color="auto" w:sz="4" w:space="0"/>
            </w:tcBorders>
            <w:vAlign w:val="center"/>
          </w:tcPr>
          <w:p w14:paraId="23016374">
            <w:pPr>
              <w:widowControl/>
              <w:jc w:val="center"/>
              <w:rPr>
                <w:rFonts w:ascii="宋体" w:hAnsi="宋体"/>
                <w:kern w:val="0"/>
                <w:szCs w:val="24"/>
              </w:rPr>
            </w:pPr>
          </w:p>
        </w:tc>
        <w:tc>
          <w:tcPr>
            <w:tcW w:w="5669" w:type="dxa"/>
            <w:tcBorders>
              <w:top w:val="single" w:color="auto" w:sz="4" w:space="0"/>
              <w:left w:val="single" w:color="auto" w:sz="4" w:space="0"/>
              <w:bottom w:val="single" w:color="auto" w:sz="4" w:space="0"/>
              <w:right w:val="single" w:color="auto" w:sz="4" w:space="0"/>
            </w:tcBorders>
            <w:vAlign w:val="center"/>
          </w:tcPr>
          <w:p w14:paraId="25674165">
            <w:pPr>
              <w:widowControl/>
              <w:jc w:val="center"/>
              <w:rPr>
                <w:rFonts w:ascii="宋体" w:hAnsi="宋体"/>
                <w:kern w:val="0"/>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42E82AF3">
            <w:pPr>
              <w:widowControl/>
              <w:jc w:val="center"/>
              <w:rPr>
                <w:rFonts w:ascii="宋体" w:hAnsi="宋体"/>
                <w:kern w:val="0"/>
                <w:szCs w:val="24"/>
              </w:rPr>
            </w:pPr>
          </w:p>
        </w:tc>
      </w:tr>
      <w:tr w14:paraId="78F10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tcBorders>
              <w:top w:val="single" w:color="auto" w:sz="4" w:space="0"/>
              <w:left w:val="single" w:color="auto" w:sz="4" w:space="0"/>
              <w:bottom w:val="single" w:color="auto" w:sz="4" w:space="0"/>
              <w:right w:val="single" w:color="auto" w:sz="4" w:space="0"/>
            </w:tcBorders>
            <w:vAlign w:val="center"/>
          </w:tcPr>
          <w:p w14:paraId="39688E7B">
            <w:pPr>
              <w:widowControl/>
              <w:jc w:val="center"/>
              <w:rPr>
                <w:rFonts w:ascii="宋体" w:hAnsi="宋体"/>
                <w:kern w:val="0"/>
                <w:szCs w:val="24"/>
              </w:rPr>
            </w:pPr>
          </w:p>
        </w:tc>
        <w:tc>
          <w:tcPr>
            <w:tcW w:w="5669" w:type="dxa"/>
            <w:tcBorders>
              <w:top w:val="single" w:color="auto" w:sz="4" w:space="0"/>
              <w:left w:val="single" w:color="auto" w:sz="4" w:space="0"/>
              <w:bottom w:val="single" w:color="auto" w:sz="4" w:space="0"/>
              <w:right w:val="single" w:color="auto" w:sz="4" w:space="0"/>
            </w:tcBorders>
            <w:vAlign w:val="center"/>
          </w:tcPr>
          <w:p w14:paraId="67F6E7A7">
            <w:pPr>
              <w:widowControl/>
              <w:jc w:val="center"/>
              <w:rPr>
                <w:rFonts w:ascii="宋体" w:hAnsi="宋体"/>
                <w:kern w:val="0"/>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0A4C4587">
            <w:pPr>
              <w:widowControl/>
              <w:jc w:val="center"/>
              <w:rPr>
                <w:rFonts w:ascii="宋体" w:hAnsi="宋体"/>
                <w:kern w:val="0"/>
                <w:szCs w:val="24"/>
              </w:rPr>
            </w:pPr>
          </w:p>
        </w:tc>
      </w:tr>
    </w:tbl>
    <w:p w14:paraId="767F4EE1"/>
    <w:p w14:paraId="15B71911"/>
    <w:p w14:paraId="7E9FD122">
      <w:pPr>
        <w:pStyle w:val="27"/>
      </w:pPr>
    </w:p>
    <w:p w14:paraId="17ED24F6">
      <w:pPr>
        <w:pStyle w:val="5"/>
        <w:numPr>
          <w:ilvl w:val="2"/>
          <w:numId w:val="0"/>
        </w:numPr>
        <w:rPr>
          <w:rFonts w:cstheme="minorBidi"/>
        </w:rPr>
      </w:pPr>
      <w:r>
        <w:rPr>
          <w:rFonts w:hint="eastAsia" w:cstheme="minorBidi"/>
          <w:bCs/>
        </w:rPr>
        <w:t>A</w:t>
      </w:r>
      <w:r>
        <w:rPr>
          <w:rFonts w:cstheme="minorBidi"/>
          <w:bCs/>
        </w:rPr>
        <w:t>.0.</w:t>
      </w:r>
      <w:r>
        <w:rPr>
          <w:rFonts w:hint="eastAsia" w:cstheme="minorBidi"/>
          <w:bCs/>
        </w:rPr>
        <w:t>4</w:t>
      </w:r>
      <w:r>
        <w:rPr>
          <w:rFonts w:cstheme="minorBidi"/>
        </w:rPr>
        <w:t xml:space="preserve"> </w:t>
      </w:r>
      <w:r>
        <w:rPr>
          <w:rFonts w:hint="eastAsia" w:cstheme="minorBidi"/>
        </w:rPr>
        <w:t xml:space="preserve"> </w:t>
      </w:r>
      <w:r>
        <w:rPr>
          <w:rFonts w:cstheme="minorBidi"/>
        </w:rPr>
        <w:t>编制说明</w:t>
      </w:r>
      <w:r>
        <w:rPr>
          <w:rFonts w:hint="eastAsia" w:cstheme="minorBidi"/>
        </w:rPr>
        <w:t>样式</w:t>
      </w:r>
    </w:p>
    <w:p w14:paraId="45345563">
      <w:pPr>
        <w:spacing w:line="44" w:lineRule="exact"/>
        <w:rPr>
          <w:rFonts w:ascii="Times New Roman" w:hAnsi="Times New Roman" w:cs="Times New Roman"/>
        </w:rPr>
      </w:pPr>
    </w:p>
    <w:tbl>
      <w:tblPr>
        <w:tblStyle w:val="75"/>
        <w:tblW w:w="8340" w:type="dxa"/>
        <w:tblInd w:w="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8340"/>
      </w:tblGrid>
      <w:tr w14:paraId="5277C5B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280" w:hRule="atLeast"/>
        </w:trPr>
        <w:tc>
          <w:tcPr>
            <w:tcW w:w="8340" w:type="dxa"/>
          </w:tcPr>
          <w:p w14:paraId="61F90A6E">
            <w:pPr>
              <w:spacing w:line="345" w:lineRule="auto"/>
            </w:pPr>
          </w:p>
          <w:p w14:paraId="08955742">
            <w:pPr>
              <w:jc w:val="center"/>
            </w:pPr>
            <w:r>
              <w:rPr>
                <w:rFonts w:hint="eastAsia"/>
              </w:rPr>
              <w:t>编制说明</w:t>
            </w:r>
          </w:p>
          <w:p w14:paraId="66DA8C5F">
            <w:pPr>
              <w:spacing w:line="281" w:lineRule="auto"/>
            </w:pPr>
          </w:p>
          <w:p w14:paraId="2984BC4A">
            <w:pPr>
              <w:ind w:firstLine="480" w:firstLineChars="200"/>
            </w:pPr>
            <w:r>
              <w:rPr>
                <w:rFonts w:hint="eastAsia"/>
              </w:rPr>
              <w:t>1  工程概况</w:t>
            </w:r>
          </w:p>
          <w:p w14:paraId="585C766E">
            <w:pPr>
              <w:ind w:firstLine="720" w:firstLineChars="300"/>
            </w:pPr>
            <w:r>
              <w:rPr>
                <w:rFonts w:hint="eastAsia"/>
              </w:rPr>
              <w:t>1.1  建设单位：×××。</w:t>
            </w:r>
          </w:p>
          <w:p w14:paraId="5E650570">
            <w:pPr>
              <w:ind w:firstLine="720" w:firstLineChars="300"/>
            </w:pPr>
            <w:r>
              <w:rPr>
                <w:rFonts w:hint="eastAsia"/>
              </w:rPr>
              <w:t>1.2  建设地点：×××。</w:t>
            </w:r>
          </w:p>
          <w:p w14:paraId="2DDC937C">
            <w:pPr>
              <w:ind w:firstLine="720" w:firstLineChars="300"/>
            </w:pPr>
            <w:r>
              <w:rPr>
                <w:rFonts w:hint="eastAsia"/>
              </w:rPr>
              <w:t>1.3  建设内容及规模：（用地面积、基底面积、总建筑面积，各单体概况&lt;建筑面积、高度、层数、层高&gt;）。</w:t>
            </w:r>
          </w:p>
          <w:p w14:paraId="0827F605">
            <w:pPr>
              <w:ind w:firstLine="720" w:firstLineChars="300"/>
            </w:pPr>
            <w:r>
              <w:rPr>
                <w:rFonts w:hint="eastAsia"/>
              </w:rPr>
              <w:t>1.4  项目主要经济技术指标</w:t>
            </w:r>
          </w:p>
          <w:p w14:paraId="6B11819B">
            <w:pPr>
              <w:ind w:firstLine="720" w:firstLineChars="300"/>
            </w:pPr>
            <w:r>
              <w:rPr>
                <w:rFonts w:hint="eastAsia"/>
              </w:rPr>
              <w:t>1.5  建筑结构：（抗震设防烈度、结构形式、基础形式、装配方案）。</w:t>
            </w:r>
          </w:p>
          <w:p w14:paraId="283CA94D">
            <w:pPr>
              <w:ind w:firstLine="720" w:firstLineChars="300"/>
            </w:pPr>
            <w:r>
              <w:rPr>
                <w:rFonts w:hint="eastAsia"/>
              </w:rPr>
              <w:t>1.6  装修标准与机电安装系统配置：装饰装修（外墙面、内装、门窗、设施）、机电安装（给排水、强电、建筑智能化、消防、暖通）。</w:t>
            </w:r>
          </w:p>
          <w:p w14:paraId="304E1ACD">
            <w:pPr>
              <w:ind w:firstLine="720" w:firstLineChars="300"/>
            </w:pPr>
            <w:r>
              <w:rPr>
                <w:rFonts w:hint="eastAsia"/>
              </w:rPr>
              <w:t>1.7  建设性质：（新建/扩建/改建）。</w:t>
            </w:r>
          </w:p>
          <w:p w14:paraId="2D71AB93">
            <w:pPr>
              <w:ind w:firstLine="720" w:firstLineChars="300"/>
            </w:pPr>
            <w:r>
              <w:rPr>
                <w:rFonts w:hint="eastAsia"/>
              </w:rPr>
              <w:t>1.8  施工场地条件等：（管线迁改、临水临电临路、交通疏解、地形地貌、正式用电外线工程）。</w:t>
            </w:r>
          </w:p>
          <w:p w14:paraId="7FB09080">
            <w:pPr>
              <w:ind w:firstLine="480" w:firstLineChars="200"/>
            </w:pPr>
            <w:r>
              <w:rPr>
                <w:rFonts w:hint="eastAsia"/>
              </w:rPr>
              <w:t>2  编制依据</w:t>
            </w:r>
          </w:p>
          <w:p w14:paraId="5AC1A6A0">
            <w:pPr>
              <w:ind w:firstLine="720" w:firstLineChars="300"/>
            </w:pPr>
            <w:r>
              <w:rPr>
                <w:rFonts w:hint="eastAsia"/>
              </w:rPr>
              <w:t>2.1  审批文件：有关会议纪要或批示等。</w:t>
            </w:r>
          </w:p>
          <w:p w14:paraId="40CF2591">
            <w:pPr>
              <w:ind w:firstLine="720" w:firstLineChars="300"/>
            </w:pPr>
            <w:r>
              <w:rPr>
                <w:rFonts w:hint="eastAsia"/>
              </w:rPr>
              <w:t>2.2  勘察设计文件</w:t>
            </w:r>
          </w:p>
          <w:p w14:paraId="72BAFDDB">
            <w:pPr>
              <w:ind w:firstLine="720" w:firstLineChars="300"/>
            </w:pPr>
            <w:r>
              <w:rPr>
                <w:rFonts w:hint="eastAsia"/>
              </w:rPr>
              <w:t>2.2.1  地质勘察报告（如有）。</w:t>
            </w:r>
          </w:p>
          <w:p w14:paraId="24D2CA6B">
            <w:pPr>
              <w:ind w:firstLine="720" w:firstLineChars="300"/>
            </w:pPr>
            <w:r>
              <w:rPr>
                <w:rFonts w:hint="eastAsia"/>
              </w:rPr>
              <w:t>2.2.2  方案设计文件。</w:t>
            </w:r>
          </w:p>
          <w:p w14:paraId="7B7DAFF1">
            <w:pPr>
              <w:ind w:firstLine="720" w:firstLineChars="300"/>
            </w:pPr>
            <w:r>
              <w:rPr>
                <w:rFonts w:hint="eastAsia"/>
              </w:rPr>
              <w:t>2.3  计价规范、计价依据和规定</w:t>
            </w:r>
          </w:p>
          <w:p w14:paraId="5E7304B8">
            <w:pPr>
              <w:ind w:firstLine="720" w:firstLineChars="300"/>
            </w:pPr>
            <w:r>
              <w:rPr>
                <w:rFonts w:hint="eastAsia"/>
              </w:rPr>
              <w:t>2.4  价格和指标</w:t>
            </w:r>
          </w:p>
          <w:p w14:paraId="5B8DCB25">
            <w:pPr>
              <w:ind w:firstLine="720" w:firstLineChars="300"/>
            </w:pPr>
            <w:r>
              <w:rPr>
                <w:rFonts w:hint="eastAsia"/>
              </w:rPr>
              <w:t>2.4.1  价格基准期确定：××年××月</w:t>
            </w:r>
          </w:p>
          <w:p w14:paraId="27028DD6">
            <w:pPr>
              <w:ind w:firstLine="720" w:firstLineChars="300"/>
            </w:pPr>
            <w:r>
              <w:rPr>
                <w:rFonts w:hint="eastAsia"/>
              </w:rPr>
              <w:t>2.4.2  材料、设备市场调查价，类似项目指标调查价</w:t>
            </w:r>
          </w:p>
          <w:p w14:paraId="4AFF6132">
            <w:pPr>
              <w:ind w:firstLine="720" w:firstLineChars="300"/>
            </w:pPr>
            <w:r>
              <w:rPr>
                <w:rFonts w:hint="eastAsia"/>
              </w:rPr>
              <w:t>2.4.3  工程数量指标</w:t>
            </w:r>
          </w:p>
          <w:p w14:paraId="16C9EF0E">
            <w:pPr>
              <w:ind w:firstLine="720" w:firstLineChars="300"/>
            </w:pPr>
            <w:r>
              <w:rPr>
                <w:rFonts w:hint="eastAsia"/>
              </w:rPr>
              <w:t>2.5  拟定的特殊施工措施测算说明（如深基坑支护、地基处理等）</w:t>
            </w:r>
          </w:p>
          <w:p w14:paraId="11E0A5DC">
            <w:pPr>
              <w:ind w:firstLine="720" w:firstLineChars="300"/>
            </w:pPr>
            <w:r>
              <w:rPr>
                <w:rFonts w:hint="eastAsia"/>
              </w:rPr>
              <w:t>2.6  建设场地的自然条件和施工条件，以及踏勘现场了解的情况</w:t>
            </w:r>
          </w:p>
          <w:p w14:paraId="1EF87539">
            <w:pPr>
              <w:ind w:firstLine="720" w:firstLineChars="300"/>
            </w:pPr>
            <w:r>
              <w:rPr>
                <w:rFonts w:hint="eastAsia"/>
              </w:rPr>
              <w:t>2.7  其他费依据</w:t>
            </w:r>
          </w:p>
          <w:p w14:paraId="00D577DC">
            <w:pPr>
              <w:ind w:firstLine="720" w:firstLineChars="300"/>
            </w:pPr>
            <w:r>
              <w:rPr>
                <w:rFonts w:hint="eastAsia"/>
              </w:rPr>
              <w:t>2.7.1  各项其他费用的取费依据、计费水平（比例）及计费明细</w:t>
            </w:r>
          </w:p>
          <w:p w14:paraId="05C79DE0">
            <w:pPr>
              <w:ind w:firstLine="720" w:firstLineChars="300"/>
            </w:pPr>
            <w:r>
              <w:rPr>
                <w:rFonts w:hint="eastAsia"/>
              </w:rPr>
              <w:t>2.7.2  用地费调查测算</w:t>
            </w:r>
          </w:p>
          <w:p w14:paraId="34EEDB02">
            <w:pPr>
              <w:ind w:firstLine="720" w:firstLineChars="300"/>
            </w:pPr>
            <w:r>
              <w:rPr>
                <w:rFonts w:hint="eastAsia"/>
              </w:rPr>
              <w:t>2.7.3  迁改调查，工程相关的水电气讯等专业工程产权管理部门意见</w:t>
            </w:r>
          </w:p>
          <w:p w14:paraId="31EBC0D3">
            <w:pPr>
              <w:ind w:firstLine="720" w:firstLineChars="300"/>
            </w:pPr>
            <w:r>
              <w:rPr>
                <w:rFonts w:hint="eastAsia"/>
              </w:rPr>
              <w:t>2.7.4  咨询的外电方案，专项费批准，交通疏解大纲</w:t>
            </w:r>
          </w:p>
          <w:p w14:paraId="35027C7C">
            <w:pPr>
              <w:ind w:firstLine="720" w:firstLineChars="300"/>
            </w:pPr>
            <w:r>
              <w:rPr>
                <w:rFonts w:hint="eastAsia"/>
              </w:rPr>
              <w:t>2.7.5  已形成的有关合同、协议或洽商</w:t>
            </w:r>
          </w:p>
          <w:p w14:paraId="32F539D6">
            <w:pPr>
              <w:ind w:firstLine="720" w:firstLineChars="300"/>
            </w:pPr>
            <w:r>
              <w:rPr>
                <w:rFonts w:hint="eastAsia"/>
              </w:rPr>
              <w:t>2.8  其他相关资料</w:t>
            </w:r>
          </w:p>
          <w:p w14:paraId="5976C290">
            <w:pPr>
              <w:pStyle w:val="27"/>
            </w:pPr>
          </w:p>
          <w:p w14:paraId="0AC27638">
            <w:pPr>
              <w:ind w:firstLine="480" w:firstLineChars="200"/>
            </w:pPr>
            <w:r>
              <w:rPr>
                <w:rFonts w:hint="eastAsia"/>
              </w:rPr>
              <w:t>3  编制范围</w:t>
            </w:r>
          </w:p>
          <w:p w14:paraId="3619BD26">
            <w:pPr>
              <w:ind w:firstLine="480" w:firstLineChars="200"/>
            </w:pPr>
            <w:r>
              <w:rPr>
                <w:rFonts w:hint="eastAsia"/>
              </w:rPr>
              <w:t>编制范围包括依据图纸及设计说明、计价依据及费用文件及其他相关规定计算的建筑安装工程费用、设备购置费用、工程建设其他费、预备费、建设期融资费用，但不包括以下费用：</w:t>
            </w:r>
          </w:p>
          <w:p w14:paraId="23E2B278">
            <w:pPr>
              <w:ind w:firstLine="480" w:firstLineChars="200"/>
            </w:pPr>
            <w:r>
              <w:rPr>
                <w:rFonts w:hint="eastAsia"/>
              </w:rPr>
              <w:t>（1）×××；</w:t>
            </w:r>
          </w:p>
          <w:p w14:paraId="56A17DC4">
            <w:pPr>
              <w:ind w:firstLine="480" w:firstLineChars="200"/>
            </w:pPr>
            <w:r>
              <w:rPr>
                <w:rFonts w:hint="eastAsia"/>
              </w:rPr>
              <w:t>（2）×××；</w:t>
            </w:r>
          </w:p>
          <w:p w14:paraId="4633245C">
            <w:pPr>
              <w:ind w:firstLine="480" w:firstLineChars="200"/>
            </w:pPr>
            <w:r>
              <w:rPr>
                <w:rFonts w:hint="eastAsia"/>
              </w:rPr>
              <w:t>...........</w:t>
            </w:r>
          </w:p>
          <w:p w14:paraId="45D0A3FC">
            <w:pPr>
              <w:ind w:firstLine="480" w:firstLineChars="200"/>
            </w:pPr>
            <w:r>
              <w:rPr>
                <w:rFonts w:hint="eastAsia"/>
              </w:rPr>
              <w:t>4  编制结果</w:t>
            </w:r>
          </w:p>
          <w:p w14:paraId="0F94DD93">
            <w:pPr>
              <w:pStyle w:val="27"/>
            </w:pPr>
          </w:p>
          <w:p w14:paraId="6EDF8F59">
            <w:pPr>
              <w:ind w:firstLine="480" w:firstLineChars="200"/>
            </w:pPr>
            <w:r>
              <w:rPr>
                <w:rFonts w:hint="eastAsia"/>
              </w:rPr>
              <w:t>5  特殊问题的说明</w:t>
            </w:r>
          </w:p>
          <w:p w14:paraId="427EB953">
            <w:pPr>
              <w:ind w:firstLine="480" w:firstLineChars="200"/>
            </w:pPr>
            <w:r>
              <w:rPr>
                <w:rFonts w:hint="eastAsia"/>
              </w:rPr>
              <w:t>采用新技术、新材料、新设备、新工艺，必须说明价格的确定过程，进口材料、设备、技术费用的构成与计算参数，采用特殊结构的费用估算方法；建设项目总投资中未计算项目或费用的必要说明等。</w:t>
            </w:r>
          </w:p>
          <w:p w14:paraId="54FB245B">
            <w:pPr>
              <w:pStyle w:val="27"/>
              <w:ind w:firstLine="0"/>
            </w:pPr>
          </w:p>
        </w:tc>
      </w:tr>
    </w:tbl>
    <w:p w14:paraId="76D7DCDB">
      <w:pPr>
        <w:rPr>
          <w:rFonts w:ascii="Times New Roman" w:hAnsi="Times New Roman" w:cs="Times New Roman"/>
        </w:rPr>
        <w:sectPr>
          <w:pgSz w:w="11906" w:h="16838"/>
          <w:pgMar w:top="1440" w:right="1800" w:bottom="1440" w:left="1800" w:header="851" w:footer="992" w:gutter="0"/>
          <w:cols w:space="425" w:num="1"/>
          <w:docGrid w:type="lines" w:linePitch="312" w:charSpace="0"/>
        </w:sectPr>
      </w:pPr>
    </w:p>
    <w:p w14:paraId="502884D8">
      <w:pPr>
        <w:pStyle w:val="5"/>
        <w:numPr>
          <w:ilvl w:val="2"/>
          <w:numId w:val="0"/>
        </w:numPr>
        <w:rPr>
          <w:rFonts w:cstheme="minorBidi"/>
        </w:rPr>
      </w:pPr>
      <w:r>
        <w:rPr>
          <w:rFonts w:hint="eastAsia" w:cstheme="minorBidi"/>
          <w:bCs/>
        </w:rPr>
        <w:t>A</w:t>
      </w:r>
      <w:r>
        <w:rPr>
          <w:rFonts w:cstheme="minorBidi"/>
          <w:bCs/>
        </w:rPr>
        <w:t>.0.</w:t>
      </w:r>
      <w:r>
        <w:rPr>
          <w:rFonts w:hint="eastAsia" w:cstheme="minorBidi"/>
          <w:bCs/>
        </w:rPr>
        <w:t>5</w:t>
      </w:r>
      <w:r>
        <w:rPr>
          <w:rFonts w:cstheme="minorBidi"/>
          <w:bCs/>
        </w:rPr>
        <w:t xml:space="preserve"> </w:t>
      </w:r>
      <w:r>
        <w:rPr>
          <w:rFonts w:cstheme="minorBidi"/>
        </w:rPr>
        <w:t xml:space="preserve"> </w:t>
      </w:r>
      <w:r>
        <w:rPr>
          <w:rFonts w:hint="eastAsia" w:cstheme="minorBidi"/>
        </w:rPr>
        <w:t>总投资估算表样式</w:t>
      </w:r>
    </w:p>
    <w:tbl>
      <w:tblPr>
        <w:tblStyle w:val="29"/>
        <w:tblW w:w="475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
        <w:gridCol w:w="2238"/>
        <w:gridCol w:w="914"/>
        <w:gridCol w:w="1166"/>
        <w:gridCol w:w="19"/>
        <w:gridCol w:w="1015"/>
        <w:gridCol w:w="150"/>
        <w:gridCol w:w="745"/>
        <w:gridCol w:w="289"/>
        <w:gridCol w:w="380"/>
        <w:gridCol w:w="514"/>
        <w:gridCol w:w="198"/>
        <w:gridCol w:w="472"/>
        <w:gridCol w:w="407"/>
        <w:gridCol w:w="305"/>
        <w:gridCol w:w="879"/>
        <w:gridCol w:w="72"/>
        <w:gridCol w:w="1104"/>
        <w:gridCol w:w="1613"/>
      </w:tblGrid>
      <w:tr w14:paraId="00429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blHeader/>
          <w:jc w:val="center"/>
        </w:trPr>
        <w:tc>
          <w:tcPr>
            <w:tcW w:w="5000" w:type="pct"/>
            <w:gridSpan w:val="19"/>
            <w:tcBorders>
              <w:top w:val="nil"/>
              <w:left w:val="nil"/>
              <w:bottom w:val="nil"/>
              <w:right w:val="nil"/>
            </w:tcBorders>
            <w:vAlign w:val="center"/>
          </w:tcPr>
          <w:p w14:paraId="592E7315">
            <w:pPr>
              <w:pStyle w:val="27"/>
              <w:spacing w:line="240" w:lineRule="auto"/>
              <w:ind w:firstLine="0"/>
              <w:jc w:val="center"/>
              <w:rPr>
                <w:b/>
                <w:bCs/>
              </w:rPr>
            </w:pPr>
            <w:r>
              <w:rPr>
                <w:rFonts w:hint="eastAsia"/>
                <w:b/>
                <w:bCs/>
                <w:sz w:val="32"/>
                <w:szCs w:val="40"/>
              </w:rPr>
              <w:t>总投资估算表</w:t>
            </w:r>
          </w:p>
        </w:tc>
      </w:tr>
      <w:tr w14:paraId="785F0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blHeader/>
          <w:jc w:val="center"/>
        </w:trPr>
        <w:tc>
          <w:tcPr>
            <w:tcW w:w="1960" w:type="pct"/>
            <w:gridSpan w:val="5"/>
            <w:tcBorders>
              <w:top w:val="nil"/>
              <w:left w:val="nil"/>
              <w:bottom w:val="single" w:color="auto" w:sz="4" w:space="0"/>
              <w:right w:val="nil"/>
            </w:tcBorders>
            <w:vAlign w:val="center"/>
          </w:tcPr>
          <w:p w14:paraId="3BB0634F">
            <w:pPr>
              <w:spacing w:line="240" w:lineRule="auto"/>
              <w:rPr>
                <w:b/>
                <w:bCs/>
                <w:sz w:val="21"/>
              </w:rPr>
            </w:pPr>
            <w:r>
              <w:rPr>
                <w:rFonts w:hint="eastAsia" w:ascii="宋体" w:hAnsi="宋体"/>
                <w:b/>
                <w:bCs/>
                <w:color w:val="000000"/>
                <w:kern w:val="0"/>
                <w:sz w:val="21"/>
                <w:lang w:bidi="ar"/>
              </w:rPr>
              <w:t>工程名称：×××项目</w:t>
            </w:r>
          </w:p>
        </w:tc>
        <w:tc>
          <w:tcPr>
            <w:tcW w:w="435" w:type="pct"/>
            <w:gridSpan w:val="2"/>
            <w:tcBorders>
              <w:top w:val="nil"/>
              <w:left w:val="nil"/>
              <w:bottom w:val="single" w:color="auto" w:sz="4" w:space="0"/>
              <w:right w:val="nil"/>
            </w:tcBorders>
            <w:vAlign w:val="center"/>
          </w:tcPr>
          <w:p w14:paraId="049487D7">
            <w:pPr>
              <w:spacing w:line="240" w:lineRule="auto"/>
              <w:rPr>
                <w:b/>
                <w:bCs/>
                <w:sz w:val="21"/>
              </w:rPr>
            </w:pPr>
          </w:p>
        </w:tc>
        <w:tc>
          <w:tcPr>
            <w:tcW w:w="386" w:type="pct"/>
            <w:gridSpan w:val="2"/>
            <w:tcBorders>
              <w:top w:val="nil"/>
              <w:left w:val="nil"/>
              <w:bottom w:val="single" w:color="auto" w:sz="4" w:space="0"/>
              <w:right w:val="nil"/>
            </w:tcBorders>
            <w:vAlign w:val="center"/>
          </w:tcPr>
          <w:p w14:paraId="21930436">
            <w:pPr>
              <w:spacing w:line="240" w:lineRule="auto"/>
              <w:rPr>
                <w:b/>
                <w:bCs/>
                <w:sz w:val="21"/>
              </w:rPr>
            </w:pPr>
          </w:p>
        </w:tc>
        <w:tc>
          <w:tcPr>
            <w:tcW w:w="334" w:type="pct"/>
            <w:gridSpan w:val="2"/>
            <w:tcBorders>
              <w:top w:val="nil"/>
              <w:left w:val="nil"/>
              <w:bottom w:val="single" w:color="auto" w:sz="4" w:space="0"/>
              <w:right w:val="nil"/>
            </w:tcBorders>
            <w:vAlign w:val="center"/>
          </w:tcPr>
          <w:p w14:paraId="408A88BD">
            <w:pPr>
              <w:spacing w:line="240" w:lineRule="auto"/>
              <w:rPr>
                <w:b/>
                <w:bCs/>
                <w:sz w:val="21"/>
              </w:rPr>
            </w:pPr>
          </w:p>
        </w:tc>
        <w:tc>
          <w:tcPr>
            <w:tcW w:w="250" w:type="pct"/>
            <w:gridSpan w:val="2"/>
            <w:tcBorders>
              <w:top w:val="nil"/>
              <w:left w:val="nil"/>
              <w:bottom w:val="single" w:color="auto" w:sz="4" w:space="0"/>
              <w:right w:val="nil"/>
            </w:tcBorders>
            <w:vAlign w:val="center"/>
          </w:tcPr>
          <w:p w14:paraId="688C7623">
            <w:pPr>
              <w:spacing w:line="240" w:lineRule="auto"/>
              <w:rPr>
                <w:b/>
                <w:bCs/>
                <w:sz w:val="21"/>
              </w:rPr>
            </w:pPr>
          </w:p>
        </w:tc>
        <w:tc>
          <w:tcPr>
            <w:tcW w:w="266" w:type="pct"/>
            <w:gridSpan w:val="2"/>
            <w:tcBorders>
              <w:top w:val="nil"/>
              <w:left w:val="nil"/>
              <w:bottom w:val="single" w:color="auto" w:sz="4" w:space="0"/>
              <w:right w:val="nil"/>
            </w:tcBorders>
            <w:vAlign w:val="center"/>
          </w:tcPr>
          <w:p w14:paraId="79A019F8">
            <w:pPr>
              <w:spacing w:line="240" w:lineRule="auto"/>
              <w:rPr>
                <w:b/>
                <w:bCs/>
                <w:sz w:val="21"/>
              </w:rPr>
            </w:pPr>
          </w:p>
        </w:tc>
        <w:tc>
          <w:tcPr>
            <w:tcW w:w="328" w:type="pct"/>
            <w:tcBorders>
              <w:top w:val="nil"/>
              <w:left w:val="nil"/>
              <w:bottom w:val="single" w:color="auto" w:sz="4" w:space="0"/>
              <w:right w:val="nil"/>
            </w:tcBorders>
            <w:vAlign w:val="center"/>
          </w:tcPr>
          <w:p w14:paraId="51828689">
            <w:pPr>
              <w:widowControl/>
              <w:spacing w:line="240" w:lineRule="auto"/>
              <w:jc w:val="center"/>
              <w:textAlignment w:val="center"/>
              <w:rPr>
                <w:b/>
                <w:bCs/>
                <w:sz w:val="21"/>
              </w:rPr>
            </w:pPr>
          </w:p>
        </w:tc>
        <w:tc>
          <w:tcPr>
            <w:tcW w:w="438" w:type="pct"/>
            <w:gridSpan w:val="2"/>
            <w:tcBorders>
              <w:top w:val="nil"/>
              <w:left w:val="nil"/>
              <w:bottom w:val="single" w:color="auto" w:sz="4" w:space="0"/>
              <w:right w:val="nil"/>
            </w:tcBorders>
            <w:vAlign w:val="center"/>
          </w:tcPr>
          <w:p w14:paraId="6AB541D3">
            <w:pPr>
              <w:spacing w:line="240" w:lineRule="auto"/>
              <w:rPr>
                <w:b/>
                <w:bCs/>
                <w:sz w:val="21"/>
              </w:rPr>
            </w:pPr>
          </w:p>
        </w:tc>
        <w:tc>
          <w:tcPr>
            <w:tcW w:w="597" w:type="pct"/>
            <w:tcBorders>
              <w:top w:val="nil"/>
              <w:left w:val="nil"/>
              <w:bottom w:val="single" w:color="auto" w:sz="4" w:space="0"/>
              <w:right w:val="nil"/>
            </w:tcBorders>
            <w:vAlign w:val="center"/>
          </w:tcPr>
          <w:p w14:paraId="0F07002D">
            <w:pPr>
              <w:spacing w:line="240" w:lineRule="auto"/>
              <w:jc w:val="right"/>
              <w:rPr>
                <w:b/>
                <w:bCs/>
                <w:sz w:val="21"/>
              </w:rPr>
            </w:pPr>
            <w:r>
              <w:rPr>
                <w:rFonts w:hint="eastAsia" w:ascii="宋体" w:hAnsi="宋体"/>
                <w:b/>
                <w:bCs/>
                <w:color w:val="000000"/>
                <w:kern w:val="0"/>
                <w:sz w:val="21"/>
                <w:lang w:bidi="ar"/>
              </w:rPr>
              <w:t>单位：万元</w:t>
            </w:r>
          </w:p>
        </w:tc>
      </w:tr>
      <w:tr w14:paraId="4AF21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blHeader/>
          <w:jc w:val="center"/>
        </w:trPr>
        <w:tc>
          <w:tcPr>
            <w:tcW w:w="342" w:type="pct"/>
            <w:vMerge w:val="restart"/>
            <w:tcBorders>
              <w:top w:val="single" w:color="auto" w:sz="4" w:space="0"/>
            </w:tcBorders>
            <w:vAlign w:val="center"/>
          </w:tcPr>
          <w:p w14:paraId="16F867F8">
            <w:pPr>
              <w:pStyle w:val="27"/>
              <w:spacing w:line="240" w:lineRule="auto"/>
              <w:ind w:firstLine="0"/>
              <w:jc w:val="center"/>
              <w:rPr>
                <w:b/>
                <w:bCs/>
                <w:sz w:val="21"/>
              </w:rPr>
            </w:pPr>
            <w:r>
              <w:rPr>
                <w:rFonts w:hint="eastAsia"/>
                <w:b/>
                <w:bCs/>
                <w:sz w:val="21"/>
              </w:rPr>
              <w:t>序号</w:t>
            </w:r>
          </w:p>
        </w:tc>
        <w:tc>
          <w:tcPr>
            <w:tcW w:w="835" w:type="pct"/>
            <w:vMerge w:val="restart"/>
            <w:tcBorders>
              <w:top w:val="single" w:color="auto" w:sz="4" w:space="0"/>
            </w:tcBorders>
            <w:vAlign w:val="center"/>
          </w:tcPr>
          <w:p w14:paraId="447F2852">
            <w:pPr>
              <w:pStyle w:val="27"/>
              <w:spacing w:line="240" w:lineRule="auto"/>
              <w:ind w:firstLine="0"/>
              <w:jc w:val="center"/>
              <w:rPr>
                <w:b/>
                <w:bCs/>
                <w:sz w:val="21"/>
              </w:rPr>
            </w:pPr>
            <w:r>
              <w:rPr>
                <w:rFonts w:hint="eastAsia"/>
                <w:b/>
                <w:bCs/>
                <w:sz w:val="21"/>
              </w:rPr>
              <w:t>工程项目或费用名称</w:t>
            </w:r>
          </w:p>
        </w:tc>
        <w:tc>
          <w:tcPr>
            <w:tcW w:w="341" w:type="pct"/>
            <w:vMerge w:val="restart"/>
            <w:tcBorders>
              <w:top w:val="single" w:color="auto" w:sz="4" w:space="0"/>
            </w:tcBorders>
            <w:vAlign w:val="center"/>
          </w:tcPr>
          <w:p w14:paraId="79B97091">
            <w:pPr>
              <w:pStyle w:val="27"/>
              <w:spacing w:line="240" w:lineRule="auto"/>
              <w:ind w:firstLine="0"/>
              <w:jc w:val="center"/>
              <w:rPr>
                <w:b/>
                <w:bCs/>
                <w:sz w:val="21"/>
              </w:rPr>
            </w:pPr>
            <w:r>
              <w:rPr>
                <w:rFonts w:hint="eastAsia"/>
                <w:b/>
                <w:bCs/>
                <w:sz w:val="21"/>
              </w:rPr>
              <w:t>建筑</w:t>
            </w:r>
          </w:p>
          <w:p w14:paraId="1988AD92">
            <w:pPr>
              <w:pStyle w:val="27"/>
              <w:spacing w:line="240" w:lineRule="auto"/>
              <w:ind w:firstLine="0"/>
              <w:jc w:val="center"/>
              <w:rPr>
                <w:b/>
                <w:bCs/>
                <w:sz w:val="21"/>
              </w:rPr>
            </w:pPr>
            <w:r>
              <w:rPr>
                <w:rFonts w:hint="eastAsia"/>
                <w:b/>
                <w:bCs/>
                <w:sz w:val="21"/>
              </w:rPr>
              <w:t>工程费</w:t>
            </w:r>
          </w:p>
        </w:tc>
        <w:tc>
          <w:tcPr>
            <w:tcW w:w="435" w:type="pct"/>
            <w:vMerge w:val="restart"/>
            <w:tcBorders>
              <w:top w:val="single" w:color="auto" w:sz="4" w:space="0"/>
            </w:tcBorders>
            <w:vAlign w:val="center"/>
          </w:tcPr>
          <w:p w14:paraId="75CB0EA5">
            <w:pPr>
              <w:pStyle w:val="27"/>
              <w:spacing w:line="240" w:lineRule="auto"/>
              <w:ind w:firstLine="0"/>
              <w:jc w:val="center"/>
              <w:rPr>
                <w:b/>
                <w:bCs/>
                <w:sz w:val="21"/>
              </w:rPr>
            </w:pPr>
            <w:r>
              <w:rPr>
                <w:rFonts w:hint="eastAsia"/>
                <w:b/>
                <w:bCs/>
                <w:sz w:val="21"/>
                <w:lang w:eastAsia="zh"/>
              </w:rPr>
              <w:t>安装工程费</w:t>
            </w:r>
          </w:p>
        </w:tc>
        <w:tc>
          <w:tcPr>
            <w:tcW w:w="386" w:type="pct"/>
            <w:gridSpan w:val="2"/>
            <w:vMerge w:val="restart"/>
            <w:tcBorders>
              <w:top w:val="single" w:color="auto" w:sz="4" w:space="0"/>
            </w:tcBorders>
            <w:vAlign w:val="center"/>
          </w:tcPr>
          <w:p w14:paraId="02C4A01C">
            <w:pPr>
              <w:pStyle w:val="27"/>
              <w:spacing w:line="240" w:lineRule="auto"/>
              <w:ind w:firstLine="0"/>
              <w:jc w:val="center"/>
              <w:rPr>
                <w:b/>
                <w:bCs/>
                <w:sz w:val="21"/>
              </w:rPr>
            </w:pPr>
            <w:r>
              <w:rPr>
                <w:rFonts w:hint="eastAsia"/>
                <w:b/>
                <w:bCs/>
                <w:sz w:val="21"/>
                <w:lang w:eastAsia="zh"/>
              </w:rPr>
              <w:t>设备购置费</w:t>
            </w:r>
          </w:p>
        </w:tc>
        <w:tc>
          <w:tcPr>
            <w:tcW w:w="334" w:type="pct"/>
            <w:gridSpan w:val="2"/>
            <w:vMerge w:val="restart"/>
            <w:tcBorders>
              <w:top w:val="single" w:color="auto" w:sz="4" w:space="0"/>
            </w:tcBorders>
            <w:vAlign w:val="center"/>
          </w:tcPr>
          <w:p w14:paraId="5A1AB9E1">
            <w:pPr>
              <w:pStyle w:val="27"/>
              <w:spacing w:line="240" w:lineRule="auto"/>
              <w:ind w:firstLine="0"/>
              <w:jc w:val="center"/>
              <w:rPr>
                <w:b/>
                <w:bCs/>
                <w:sz w:val="21"/>
              </w:rPr>
            </w:pPr>
            <w:r>
              <w:rPr>
                <w:rFonts w:hint="eastAsia"/>
                <w:b/>
                <w:bCs/>
                <w:sz w:val="21"/>
              </w:rPr>
              <w:t>其他</w:t>
            </w:r>
          </w:p>
          <w:p w14:paraId="08EB83AE">
            <w:pPr>
              <w:pStyle w:val="27"/>
              <w:spacing w:line="240" w:lineRule="auto"/>
              <w:ind w:firstLine="0"/>
              <w:jc w:val="center"/>
              <w:rPr>
                <w:b/>
                <w:bCs/>
                <w:sz w:val="21"/>
              </w:rPr>
            </w:pPr>
            <w:r>
              <w:rPr>
                <w:rFonts w:hint="eastAsia"/>
                <w:b/>
                <w:bCs/>
                <w:sz w:val="21"/>
              </w:rPr>
              <w:t>费用</w:t>
            </w:r>
          </w:p>
        </w:tc>
        <w:tc>
          <w:tcPr>
            <w:tcW w:w="250" w:type="pct"/>
            <w:gridSpan w:val="2"/>
            <w:vMerge w:val="restart"/>
            <w:tcBorders>
              <w:top w:val="single" w:color="auto" w:sz="4" w:space="0"/>
            </w:tcBorders>
            <w:vAlign w:val="center"/>
          </w:tcPr>
          <w:p w14:paraId="70588575">
            <w:pPr>
              <w:pStyle w:val="27"/>
              <w:spacing w:line="240" w:lineRule="auto"/>
              <w:ind w:firstLine="0"/>
              <w:jc w:val="center"/>
              <w:rPr>
                <w:b/>
                <w:bCs/>
                <w:sz w:val="21"/>
              </w:rPr>
            </w:pPr>
            <w:r>
              <w:rPr>
                <w:rFonts w:hint="eastAsia"/>
                <w:b/>
                <w:bCs/>
                <w:sz w:val="21"/>
              </w:rPr>
              <w:t>合计</w:t>
            </w:r>
          </w:p>
          <w:p w14:paraId="112E3AE7">
            <w:pPr>
              <w:pStyle w:val="27"/>
              <w:spacing w:line="240" w:lineRule="auto"/>
              <w:ind w:firstLine="0"/>
              <w:jc w:val="center"/>
              <w:rPr>
                <w:b/>
                <w:bCs/>
                <w:sz w:val="21"/>
              </w:rPr>
            </w:pPr>
          </w:p>
        </w:tc>
        <w:tc>
          <w:tcPr>
            <w:tcW w:w="1475" w:type="pct"/>
            <w:gridSpan w:val="8"/>
            <w:tcBorders>
              <w:top w:val="single" w:color="auto" w:sz="4" w:space="0"/>
            </w:tcBorders>
            <w:vAlign w:val="center"/>
          </w:tcPr>
          <w:p w14:paraId="75A6A245">
            <w:pPr>
              <w:pStyle w:val="27"/>
              <w:spacing w:line="240" w:lineRule="auto"/>
              <w:ind w:firstLine="0"/>
              <w:jc w:val="center"/>
              <w:rPr>
                <w:b/>
                <w:bCs/>
                <w:sz w:val="21"/>
              </w:rPr>
            </w:pPr>
            <w:r>
              <w:rPr>
                <w:rFonts w:hint="eastAsia" w:ascii="宋体" w:hAnsi="宋体"/>
                <w:b/>
                <w:bCs/>
                <w:color w:val="000000"/>
                <w:sz w:val="21"/>
              </w:rPr>
              <w:t>技术经济指标</w:t>
            </w:r>
          </w:p>
        </w:tc>
        <w:tc>
          <w:tcPr>
            <w:tcW w:w="597" w:type="pct"/>
            <w:vMerge w:val="restart"/>
            <w:tcBorders>
              <w:top w:val="single" w:color="auto" w:sz="4" w:space="0"/>
            </w:tcBorders>
            <w:vAlign w:val="center"/>
          </w:tcPr>
          <w:p w14:paraId="2155F149">
            <w:pPr>
              <w:pStyle w:val="27"/>
              <w:spacing w:line="240" w:lineRule="auto"/>
              <w:ind w:firstLine="0"/>
              <w:jc w:val="center"/>
              <w:rPr>
                <w:b/>
                <w:bCs/>
                <w:sz w:val="21"/>
              </w:rPr>
            </w:pPr>
            <w:r>
              <w:rPr>
                <w:rFonts w:hint="eastAsia"/>
                <w:b/>
                <w:bCs/>
                <w:sz w:val="21"/>
              </w:rPr>
              <w:t>备注</w:t>
            </w:r>
          </w:p>
        </w:tc>
      </w:tr>
      <w:tr w14:paraId="3A6F4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tblHeader/>
          <w:jc w:val="center"/>
        </w:trPr>
        <w:tc>
          <w:tcPr>
            <w:tcW w:w="342" w:type="pct"/>
            <w:vMerge w:val="continue"/>
            <w:vAlign w:val="center"/>
          </w:tcPr>
          <w:p w14:paraId="7BF59939">
            <w:pPr>
              <w:pStyle w:val="27"/>
              <w:spacing w:line="240" w:lineRule="auto"/>
              <w:ind w:firstLine="0"/>
              <w:jc w:val="center"/>
              <w:rPr>
                <w:b/>
                <w:bCs/>
              </w:rPr>
            </w:pPr>
          </w:p>
        </w:tc>
        <w:tc>
          <w:tcPr>
            <w:tcW w:w="835" w:type="pct"/>
            <w:vMerge w:val="continue"/>
            <w:vAlign w:val="center"/>
          </w:tcPr>
          <w:p w14:paraId="5ED8505F">
            <w:pPr>
              <w:pStyle w:val="27"/>
              <w:spacing w:line="240" w:lineRule="auto"/>
              <w:ind w:firstLine="0"/>
              <w:jc w:val="center"/>
              <w:rPr>
                <w:b/>
                <w:bCs/>
              </w:rPr>
            </w:pPr>
          </w:p>
        </w:tc>
        <w:tc>
          <w:tcPr>
            <w:tcW w:w="341" w:type="pct"/>
            <w:vMerge w:val="continue"/>
            <w:vAlign w:val="center"/>
          </w:tcPr>
          <w:p w14:paraId="11D626B6">
            <w:pPr>
              <w:pStyle w:val="27"/>
              <w:spacing w:line="240" w:lineRule="auto"/>
              <w:ind w:firstLine="0"/>
              <w:jc w:val="center"/>
              <w:rPr>
                <w:b/>
                <w:bCs/>
              </w:rPr>
            </w:pPr>
          </w:p>
        </w:tc>
        <w:tc>
          <w:tcPr>
            <w:tcW w:w="435" w:type="pct"/>
            <w:vMerge w:val="continue"/>
            <w:vAlign w:val="center"/>
          </w:tcPr>
          <w:p w14:paraId="3DE8E4C7">
            <w:pPr>
              <w:pStyle w:val="27"/>
              <w:spacing w:line="240" w:lineRule="auto"/>
              <w:ind w:firstLine="0"/>
              <w:jc w:val="center"/>
              <w:rPr>
                <w:b/>
                <w:bCs/>
              </w:rPr>
            </w:pPr>
          </w:p>
        </w:tc>
        <w:tc>
          <w:tcPr>
            <w:tcW w:w="386" w:type="pct"/>
            <w:gridSpan w:val="2"/>
            <w:vMerge w:val="continue"/>
            <w:vAlign w:val="center"/>
          </w:tcPr>
          <w:p w14:paraId="19F8EC91">
            <w:pPr>
              <w:pStyle w:val="27"/>
              <w:spacing w:line="240" w:lineRule="auto"/>
              <w:ind w:firstLine="0"/>
              <w:jc w:val="center"/>
              <w:rPr>
                <w:b/>
                <w:bCs/>
              </w:rPr>
            </w:pPr>
          </w:p>
        </w:tc>
        <w:tc>
          <w:tcPr>
            <w:tcW w:w="334" w:type="pct"/>
            <w:gridSpan w:val="2"/>
            <w:vMerge w:val="continue"/>
            <w:vAlign w:val="center"/>
          </w:tcPr>
          <w:p w14:paraId="68E30D25">
            <w:pPr>
              <w:pStyle w:val="27"/>
              <w:spacing w:line="240" w:lineRule="auto"/>
              <w:ind w:firstLine="0"/>
              <w:jc w:val="center"/>
              <w:rPr>
                <w:b/>
                <w:bCs/>
              </w:rPr>
            </w:pPr>
          </w:p>
        </w:tc>
        <w:tc>
          <w:tcPr>
            <w:tcW w:w="250" w:type="pct"/>
            <w:gridSpan w:val="2"/>
            <w:vMerge w:val="continue"/>
            <w:vAlign w:val="center"/>
          </w:tcPr>
          <w:p w14:paraId="2327DC31">
            <w:pPr>
              <w:pStyle w:val="27"/>
              <w:spacing w:line="240" w:lineRule="auto"/>
              <w:ind w:firstLine="0"/>
              <w:jc w:val="center"/>
              <w:rPr>
                <w:b/>
                <w:bCs/>
              </w:rPr>
            </w:pPr>
          </w:p>
        </w:tc>
        <w:tc>
          <w:tcPr>
            <w:tcW w:w="266" w:type="pct"/>
            <w:gridSpan w:val="2"/>
            <w:vAlign w:val="center"/>
          </w:tcPr>
          <w:p w14:paraId="4168821D">
            <w:pPr>
              <w:pStyle w:val="27"/>
              <w:spacing w:line="240" w:lineRule="auto"/>
              <w:ind w:firstLine="0"/>
              <w:jc w:val="center"/>
              <w:rPr>
                <w:b/>
                <w:bCs/>
              </w:rPr>
            </w:pPr>
            <w:r>
              <w:rPr>
                <w:rFonts w:hint="eastAsia"/>
                <w:b/>
                <w:bCs/>
                <w:sz w:val="21"/>
              </w:rPr>
              <w:t>单位</w:t>
            </w:r>
          </w:p>
        </w:tc>
        <w:tc>
          <w:tcPr>
            <w:tcW w:w="328" w:type="pct"/>
            <w:gridSpan w:val="2"/>
            <w:tcBorders>
              <w:top w:val="single" w:color="auto" w:sz="4" w:space="0"/>
            </w:tcBorders>
            <w:vAlign w:val="center"/>
          </w:tcPr>
          <w:p w14:paraId="38782EBC">
            <w:pPr>
              <w:pStyle w:val="27"/>
              <w:spacing w:line="240" w:lineRule="auto"/>
              <w:ind w:firstLine="0"/>
              <w:jc w:val="center"/>
              <w:rPr>
                <w:b/>
                <w:bCs/>
                <w:sz w:val="21"/>
              </w:rPr>
            </w:pPr>
            <w:r>
              <w:rPr>
                <w:rFonts w:hint="eastAsia"/>
                <w:b/>
                <w:bCs/>
                <w:sz w:val="21"/>
              </w:rPr>
              <w:t>数量</w:t>
            </w:r>
          </w:p>
        </w:tc>
        <w:tc>
          <w:tcPr>
            <w:tcW w:w="469" w:type="pct"/>
            <w:gridSpan w:val="3"/>
            <w:tcBorders>
              <w:top w:val="single" w:color="auto" w:sz="4" w:space="0"/>
            </w:tcBorders>
            <w:vAlign w:val="center"/>
          </w:tcPr>
          <w:p w14:paraId="0233748C">
            <w:pPr>
              <w:pStyle w:val="27"/>
              <w:spacing w:line="240" w:lineRule="auto"/>
              <w:ind w:firstLine="0"/>
              <w:jc w:val="center"/>
              <w:rPr>
                <w:b/>
                <w:bCs/>
                <w:sz w:val="21"/>
              </w:rPr>
            </w:pPr>
            <w:r>
              <w:rPr>
                <w:rFonts w:hint="eastAsia"/>
                <w:b/>
                <w:bCs/>
                <w:sz w:val="21"/>
              </w:rPr>
              <w:t>单位指标</w:t>
            </w:r>
          </w:p>
          <w:p w14:paraId="743C3275">
            <w:pPr>
              <w:pStyle w:val="27"/>
              <w:spacing w:line="240" w:lineRule="auto"/>
              <w:ind w:firstLine="0"/>
              <w:jc w:val="center"/>
              <w:rPr>
                <w:b/>
                <w:bCs/>
                <w:sz w:val="21"/>
              </w:rPr>
            </w:pPr>
            <w:r>
              <w:rPr>
                <w:rFonts w:hint="eastAsia" w:ascii="宋体" w:hAnsi="宋体"/>
                <w:b/>
                <w:bCs/>
                <w:color w:val="000000"/>
                <w:sz w:val="21"/>
              </w:rPr>
              <w:t>(元/单位)</w:t>
            </w:r>
          </w:p>
        </w:tc>
        <w:tc>
          <w:tcPr>
            <w:tcW w:w="410" w:type="pct"/>
            <w:vAlign w:val="center"/>
          </w:tcPr>
          <w:p w14:paraId="09C589EC">
            <w:pPr>
              <w:pStyle w:val="27"/>
              <w:spacing w:line="240" w:lineRule="auto"/>
              <w:ind w:firstLine="0"/>
              <w:jc w:val="center"/>
              <w:rPr>
                <w:b/>
                <w:bCs/>
                <w:sz w:val="21"/>
              </w:rPr>
            </w:pPr>
            <w:r>
              <w:rPr>
                <w:rFonts w:hint="eastAsia"/>
                <w:b/>
                <w:bCs/>
                <w:sz w:val="21"/>
              </w:rPr>
              <w:t>占总投资比例</w:t>
            </w:r>
          </w:p>
          <w:p w14:paraId="322E1930">
            <w:pPr>
              <w:pStyle w:val="27"/>
              <w:spacing w:line="240" w:lineRule="auto"/>
              <w:ind w:firstLine="0"/>
              <w:jc w:val="center"/>
              <w:rPr>
                <w:b/>
                <w:bCs/>
              </w:rPr>
            </w:pPr>
            <w:r>
              <w:rPr>
                <w:rFonts w:hint="eastAsia"/>
                <w:b/>
                <w:bCs/>
                <w:sz w:val="21"/>
              </w:rPr>
              <w:t>（%）</w:t>
            </w:r>
          </w:p>
        </w:tc>
        <w:tc>
          <w:tcPr>
            <w:tcW w:w="597" w:type="pct"/>
            <w:vMerge w:val="continue"/>
            <w:vAlign w:val="center"/>
          </w:tcPr>
          <w:p w14:paraId="20DAAC33">
            <w:pPr>
              <w:pStyle w:val="27"/>
              <w:spacing w:line="240" w:lineRule="auto"/>
              <w:ind w:firstLine="0"/>
              <w:jc w:val="center"/>
              <w:rPr>
                <w:b/>
                <w:bCs/>
              </w:rPr>
            </w:pPr>
          </w:p>
        </w:tc>
      </w:tr>
      <w:tr w14:paraId="0B30B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342" w:type="pct"/>
            <w:vAlign w:val="center"/>
          </w:tcPr>
          <w:p w14:paraId="619C174E">
            <w:pPr>
              <w:pStyle w:val="27"/>
              <w:spacing w:line="240" w:lineRule="auto"/>
              <w:ind w:firstLine="0"/>
              <w:jc w:val="center"/>
              <w:rPr>
                <w:sz w:val="21"/>
              </w:rPr>
            </w:pPr>
            <w:r>
              <w:rPr>
                <w:rFonts w:hint="eastAsia"/>
                <w:sz w:val="21"/>
              </w:rPr>
              <w:t>一</w:t>
            </w:r>
          </w:p>
        </w:tc>
        <w:tc>
          <w:tcPr>
            <w:tcW w:w="835" w:type="pct"/>
            <w:vAlign w:val="center"/>
          </w:tcPr>
          <w:p w14:paraId="7EEBBA38">
            <w:pPr>
              <w:pStyle w:val="27"/>
              <w:spacing w:line="240" w:lineRule="auto"/>
              <w:ind w:firstLine="0"/>
              <w:jc w:val="center"/>
              <w:rPr>
                <w:sz w:val="21"/>
              </w:rPr>
            </w:pPr>
            <w:r>
              <w:rPr>
                <w:rFonts w:hint="eastAsia"/>
                <w:sz w:val="21"/>
              </w:rPr>
              <w:t>工程费</w:t>
            </w:r>
          </w:p>
        </w:tc>
        <w:tc>
          <w:tcPr>
            <w:tcW w:w="341" w:type="pct"/>
            <w:vAlign w:val="center"/>
          </w:tcPr>
          <w:p w14:paraId="364B4031">
            <w:pPr>
              <w:pStyle w:val="27"/>
              <w:spacing w:line="240" w:lineRule="auto"/>
              <w:ind w:firstLine="0"/>
              <w:jc w:val="center"/>
            </w:pPr>
          </w:p>
        </w:tc>
        <w:tc>
          <w:tcPr>
            <w:tcW w:w="435" w:type="pct"/>
            <w:vAlign w:val="center"/>
          </w:tcPr>
          <w:p w14:paraId="3994DC2C">
            <w:pPr>
              <w:pStyle w:val="27"/>
              <w:spacing w:line="240" w:lineRule="auto"/>
              <w:ind w:firstLine="0"/>
              <w:jc w:val="center"/>
            </w:pPr>
          </w:p>
        </w:tc>
        <w:tc>
          <w:tcPr>
            <w:tcW w:w="386" w:type="pct"/>
            <w:gridSpan w:val="2"/>
            <w:vAlign w:val="center"/>
          </w:tcPr>
          <w:p w14:paraId="2806175C">
            <w:pPr>
              <w:pStyle w:val="27"/>
              <w:spacing w:line="240" w:lineRule="auto"/>
              <w:ind w:firstLine="0"/>
              <w:jc w:val="center"/>
            </w:pPr>
          </w:p>
        </w:tc>
        <w:tc>
          <w:tcPr>
            <w:tcW w:w="334" w:type="pct"/>
            <w:gridSpan w:val="2"/>
            <w:vAlign w:val="center"/>
          </w:tcPr>
          <w:p w14:paraId="0DFCEDC9">
            <w:pPr>
              <w:pStyle w:val="27"/>
              <w:spacing w:line="240" w:lineRule="auto"/>
              <w:ind w:firstLine="0"/>
              <w:jc w:val="center"/>
            </w:pPr>
          </w:p>
        </w:tc>
        <w:tc>
          <w:tcPr>
            <w:tcW w:w="250" w:type="pct"/>
            <w:gridSpan w:val="2"/>
            <w:vAlign w:val="center"/>
          </w:tcPr>
          <w:p w14:paraId="71352E92">
            <w:pPr>
              <w:pStyle w:val="27"/>
              <w:spacing w:line="240" w:lineRule="auto"/>
              <w:ind w:firstLine="0"/>
              <w:jc w:val="center"/>
            </w:pPr>
          </w:p>
        </w:tc>
        <w:tc>
          <w:tcPr>
            <w:tcW w:w="266" w:type="pct"/>
            <w:gridSpan w:val="2"/>
            <w:vAlign w:val="center"/>
          </w:tcPr>
          <w:p w14:paraId="1DABC0E8">
            <w:pPr>
              <w:pStyle w:val="27"/>
              <w:spacing w:line="240" w:lineRule="auto"/>
              <w:ind w:firstLine="0"/>
              <w:jc w:val="center"/>
            </w:pPr>
          </w:p>
        </w:tc>
        <w:tc>
          <w:tcPr>
            <w:tcW w:w="328" w:type="pct"/>
            <w:gridSpan w:val="2"/>
            <w:vAlign w:val="center"/>
          </w:tcPr>
          <w:p w14:paraId="4399C80F">
            <w:pPr>
              <w:pStyle w:val="27"/>
              <w:spacing w:line="240" w:lineRule="auto"/>
              <w:ind w:firstLine="0"/>
              <w:jc w:val="center"/>
            </w:pPr>
          </w:p>
        </w:tc>
        <w:tc>
          <w:tcPr>
            <w:tcW w:w="469" w:type="pct"/>
            <w:gridSpan w:val="3"/>
            <w:vAlign w:val="center"/>
          </w:tcPr>
          <w:p w14:paraId="0B7B1C7E">
            <w:pPr>
              <w:pStyle w:val="27"/>
              <w:spacing w:line="240" w:lineRule="auto"/>
              <w:ind w:firstLine="0"/>
              <w:jc w:val="center"/>
            </w:pPr>
          </w:p>
        </w:tc>
        <w:tc>
          <w:tcPr>
            <w:tcW w:w="410" w:type="pct"/>
            <w:vAlign w:val="center"/>
          </w:tcPr>
          <w:p w14:paraId="5B6F682F">
            <w:pPr>
              <w:pStyle w:val="27"/>
              <w:spacing w:line="240" w:lineRule="auto"/>
              <w:ind w:firstLine="0"/>
              <w:jc w:val="center"/>
            </w:pPr>
          </w:p>
        </w:tc>
        <w:tc>
          <w:tcPr>
            <w:tcW w:w="597" w:type="pct"/>
            <w:vAlign w:val="center"/>
          </w:tcPr>
          <w:p w14:paraId="6681FC17">
            <w:pPr>
              <w:pStyle w:val="27"/>
              <w:spacing w:line="240" w:lineRule="auto"/>
              <w:ind w:firstLine="0"/>
              <w:jc w:val="center"/>
            </w:pPr>
          </w:p>
        </w:tc>
      </w:tr>
      <w:tr w14:paraId="20A11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342" w:type="pct"/>
            <w:vAlign w:val="center"/>
          </w:tcPr>
          <w:p w14:paraId="6F05137D">
            <w:pPr>
              <w:pStyle w:val="27"/>
              <w:spacing w:line="240" w:lineRule="auto"/>
              <w:ind w:firstLine="0"/>
              <w:jc w:val="center"/>
              <w:rPr>
                <w:sz w:val="21"/>
              </w:rPr>
            </w:pPr>
            <w:r>
              <w:rPr>
                <w:rFonts w:hint="eastAsia"/>
                <w:sz w:val="21"/>
              </w:rPr>
              <w:t>（一）</w:t>
            </w:r>
          </w:p>
        </w:tc>
        <w:tc>
          <w:tcPr>
            <w:tcW w:w="835" w:type="pct"/>
            <w:vAlign w:val="center"/>
          </w:tcPr>
          <w:p w14:paraId="7EBBA90C">
            <w:pPr>
              <w:pStyle w:val="27"/>
              <w:spacing w:line="240" w:lineRule="auto"/>
              <w:ind w:firstLine="0"/>
              <w:jc w:val="center"/>
              <w:rPr>
                <w:sz w:val="21"/>
              </w:rPr>
            </w:pPr>
            <w:r>
              <w:rPr>
                <w:rFonts w:hint="eastAsia"/>
                <w:sz w:val="21"/>
              </w:rPr>
              <w:t>建筑工程费</w:t>
            </w:r>
          </w:p>
        </w:tc>
        <w:tc>
          <w:tcPr>
            <w:tcW w:w="341" w:type="pct"/>
            <w:vAlign w:val="center"/>
          </w:tcPr>
          <w:p w14:paraId="218ED0B5">
            <w:pPr>
              <w:pStyle w:val="27"/>
              <w:spacing w:line="240" w:lineRule="auto"/>
              <w:ind w:firstLine="0"/>
              <w:jc w:val="center"/>
            </w:pPr>
          </w:p>
        </w:tc>
        <w:tc>
          <w:tcPr>
            <w:tcW w:w="435" w:type="pct"/>
            <w:vAlign w:val="center"/>
          </w:tcPr>
          <w:p w14:paraId="7D1E8603">
            <w:pPr>
              <w:pStyle w:val="27"/>
              <w:spacing w:line="240" w:lineRule="auto"/>
              <w:ind w:firstLine="0"/>
              <w:jc w:val="center"/>
            </w:pPr>
          </w:p>
        </w:tc>
        <w:tc>
          <w:tcPr>
            <w:tcW w:w="386" w:type="pct"/>
            <w:gridSpan w:val="2"/>
            <w:vAlign w:val="center"/>
          </w:tcPr>
          <w:p w14:paraId="63536F73">
            <w:pPr>
              <w:pStyle w:val="27"/>
              <w:spacing w:line="240" w:lineRule="auto"/>
              <w:ind w:firstLine="0"/>
              <w:jc w:val="center"/>
            </w:pPr>
          </w:p>
        </w:tc>
        <w:tc>
          <w:tcPr>
            <w:tcW w:w="334" w:type="pct"/>
            <w:gridSpan w:val="2"/>
            <w:vAlign w:val="center"/>
          </w:tcPr>
          <w:p w14:paraId="521ED030">
            <w:pPr>
              <w:pStyle w:val="27"/>
              <w:spacing w:line="240" w:lineRule="auto"/>
              <w:ind w:firstLine="0"/>
              <w:jc w:val="center"/>
            </w:pPr>
          </w:p>
        </w:tc>
        <w:tc>
          <w:tcPr>
            <w:tcW w:w="250" w:type="pct"/>
            <w:gridSpan w:val="2"/>
            <w:vAlign w:val="center"/>
          </w:tcPr>
          <w:p w14:paraId="1449AA0D">
            <w:pPr>
              <w:pStyle w:val="27"/>
              <w:spacing w:line="240" w:lineRule="auto"/>
              <w:ind w:firstLine="0"/>
              <w:jc w:val="center"/>
            </w:pPr>
          </w:p>
        </w:tc>
        <w:tc>
          <w:tcPr>
            <w:tcW w:w="266" w:type="pct"/>
            <w:gridSpan w:val="2"/>
            <w:vAlign w:val="center"/>
          </w:tcPr>
          <w:p w14:paraId="6CFBC22B">
            <w:pPr>
              <w:pStyle w:val="27"/>
              <w:spacing w:line="240" w:lineRule="auto"/>
              <w:ind w:firstLine="0"/>
              <w:jc w:val="center"/>
            </w:pPr>
          </w:p>
        </w:tc>
        <w:tc>
          <w:tcPr>
            <w:tcW w:w="328" w:type="pct"/>
            <w:gridSpan w:val="2"/>
            <w:vAlign w:val="center"/>
          </w:tcPr>
          <w:p w14:paraId="243403EE">
            <w:pPr>
              <w:pStyle w:val="27"/>
              <w:spacing w:line="240" w:lineRule="auto"/>
              <w:ind w:firstLine="0"/>
              <w:jc w:val="center"/>
            </w:pPr>
          </w:p>
        </w:tc>
        <w:tc>
          <w:tcPr>
            <w:tcW w:w="469" w:type="pct"/>
            <w:gridSpan w:val="3"/>
            <w:vAlign w:val="center"/>
          </w:tcPr>
          <w:p w14:paraId="15536195">
            <w:pPr>
              <w:pStyle w:val="27"/>
              <w:spacing w:line="240" w:lineRule="auto"/>
              <w:ind w:firstLine="0"/>
              <w:jc w:val="center"/>
            </w:pPr>
          </w:p>
        </w:tc>
        <w:tc>
          <w:tcPr>
            <w:tcW w:w="410" w:type="pct"/>
            <w:vAlign w:val="center"/>
          </w:tcPr>
          <w:p w14:paraId="553A7DF5">
            <w:pPr>
              <w:pStyle w:val="27"/>
              <w:spacing w:line="240" w:lineRule="auto"/>
              <w:ind w:firstLine="0"/>
              <w:jc w:val="center"/>
            </w:pPr>
          </w:p>
        </w:tc>
        <w:tc>
          <w:tcPr>
            <w:tcW w:w="597" w:type="pct"/>
            <w:vAlign w:val="center"/>
          </w:tcPr>
          <w:p w14:paraId="46020539">
            <w:pPr>
              <w:pStyle w:val="27"/>
              <w:spacing w:line="240" w:lineRule="auto"/>
              <w:ind w:firstLine="0"/>
              <w:jc w:val="center"/>
            </w:pPr>
          </w:p>
        </w:tc>
      </w:tr>
      <w:tr w14:paraId="34794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342" w:type="pct"/>
            <w:vAlign w:val="center"/>
          </w:tcPr>
          <w:p w14:paraId="297D62B9">
            <w:pPr>
              <w:pStyle w:val="27"/>
              <w:spacing w:line="240" w:lineRule="auto"/>
              <w:ind w:firstLine="0"/>
              <w:jc w:val="center"/>
              <w:rPr>
                <w:sz w:val="21"/>
              </w:rPr>
            </w:pPr>
            <w:r>
              <w:rPr>
                <w:rFonts w:hint="eastAsia"/>
                <w:sz w:val="21"/>
              </w:rPr>
              <w:t>1</w:t>
            </w:r>
          </w:p>
        </w:tc>
        <w:tc>
          <w:tcPr>
            <w:tcW w:w="835" w:type="pct"/>
            <w:vAlign w:val="center"/>
          </w:tcPr>
          <w:p w14:paraId="68592190">
            <w:pPr>
              <w:pStyle w:val="27"/>
              <w:spacing w:line="240" w:lineRule="auto"/>
              <w:ind w:firstLine="0"/>
              <w:jc w:val="left"/>
              <w:rPr>
                <w:sz w:val="21"/>
              </w:rPr>
            </w:pPr>
            <w:r>
              <w:rPr>
                <w:rFonts w:hint="eastAsia"/>
                <w:sz w:val="21"/>
              </w:rPr>
              <w:t>竖向土石方工程</w:t>
            </w:r>
          </w:p>
        </w:tc>
        <w:tc>
          <w:tcPr>
            <w:tcW w:w="341" w:type="pct"/>
            <w:vAlign w:val="center"/>
          </w:tcPr>
          <w:p w14:paraId="1D4D1CDC">
            <w:pPr>
              <w:pStyle w:val="27"/>
              <w:spacing w:line="240" w:lineRule="auto"/>
              <w:ind w:firstLine="0"/>
              <w:jc w:val="center"/>
            </w:pPr>
          </w:p>
        </w:tc>
        <w:tc>
          <w:tcPr>
            <w:tcW w:w="435" w:type="pct"/>
            <w:vAlign w:val="center"/>
          </w:tcPr>
          <w:p w14:paraId="09F194D9">
            <w:pPr>
              <w:pStyle w:val="27"/>
              <w:spacing w:line="240" w:lineRule="auto"/>
              <w:ind w:firstLine="0"/>
              <w:jc w:val="center"/>
            </w:pPr>
          </w:p>
        </w:tc>
        <w:tc>
          <w:tcPr>
            <w:tcW w:w="386" w:type="pct"/>
            <w:gridSpan w:val="2"/>
            <w:vAlign w:val="center"/>
          </w:tcPr>
          <w:p w14:paraId="5623F20B">
            <w:pPr>
              <w:pStyle w:val="27"/>
              <w:spacing w:line="240" w:lineRule="auto"/>
              <w:ind w:firstLine="0"/>
              <w:jc w:val="center"/>
            </w:pPr>
          </w:p>
        </w:tc>
        <w:tc>
          <w:tcPr>
            <w:tcW w:w="334" w:type="pct"/>
            <w:gridSpan w:val="2"/>
            <w:vAlign w:val="center"/>
          </w:tcPr>
          <w:p w14:paraId="2B5CD198">
            <w:pPr>
              <w:pStyle w:val="27"/>
              <w:spacing w:line="240" w:lineRule="auto"/>
              <w:ind w:firstLine="0"/>
              <w:jc w:val="center"/>
            </w:pPr>
          </w:p>
        </w:tc>
        <w:tc>
          <w:tcPr>
            <w:tcW w:w="250" w:type="pct"/>
            <w:gridSpan w:val="2"/>
            <w:vAlign w:val="center"/>
          </w:tcPr>
          <w:p w14:paraId="719BE00B">
            <w:pPr>
              <w:pStyle w:val="27"/>
              <w:spacing w:line="240" w:lineRule="auto"/>
              <w:ind w:firstLine="0"/>
              <w:jc w:val="center"/>
            </w:pPr>
          </w:p>
        </w:tc>
        <w:tc>
          <w:tcPr>
            <w:tcW w:w="266" w:type="pct"/>
            <w:gridSpan w:val="2"/>
            <w:vAlign w:val="center"/>
          </w:tcPr>
          <w:p w14:paraId="1E9B3A76">
            <w:pPr>
              <w:pStyle w:val="27"/>
              <w:spacing w:line="240" w:lineRule="auto"/>
              <w:ind w:firstLine="0"/>
              <w:jc w:val="center"/>
            </w:pPr>
          </w:p>
        </w:tc>
        <w:tc>
          <w:tcPr>
            <w:tcW w:w="328" w:type="pct"/>
            <w:gridSpan w:val="2"/>
            <w:vAlign w:val="center"/>
          </w:tcPr>
          <w:p w14:paraId="4554DBFB">
            <w:pPr>
              <w:pStyle w:val="27"/>
              <w:spacing w:line="240" w:lineRule="auto"/>
              <w:ind w:firstLine="0"/>
              <w:jc w:val="center"/>
            </w:pPr>
          </w:p>
        </w:tc>
        <w:tc>
          <w:tcPr>
            <w:tcW w:w="469" w:type="pct"/>
            <w:gridSpan w:val="3"/>
            <w:vAlign w:val="center"/>
          </w:tcPr>
          <w:p w14:paraId="45236F3B">
            <w:pPr>
              <w:pStyle w:val="27"/>
              <w:spacing w:line="240" w:lineRule="auto"/>
              <w:ind w:firstLine="0"/>
              <w:jc w:val="center"/>
            </w:pPr>
          </w:p>
        </w:tc>
        <w:tc>
          <w:tcPr>
            <w:tcW w:w="410" w:type="pct"/>
            <w:vAlign w:val="center"/>
          </w:tcPr>
          <w:p w14:paraId="2AF4BF63">
            <w:pPr>
              <w:pStyle w:val="27"/>
              <w:spacing w:line="240" w:lineRule="auto"/>
              <w:ind w:firstLine="0"/>
              <w:jc w:val="center"/>
            </w:pPr>
          </w:p>
        </w:tc>
        <w:tc>
          <w:tcPr>
            <w:tcW w:w="597" w:type="pct"/>
            <w:vAlign w:val="center"/>
          </w:tcPr>
          <w:p w14:paraId="541B8B79">
            <w:pPr>
              <w:pStyle w:val="27"/>
              <w:spacing w:line="240" w:lineRule="auto"/>
              <w:ind w:firstLine="0"/>
              <w:jc w:val="center"/>
            </w:pPr>
          </w:p>
        </w:tc>
      </w:tr>
      <w:tr w14:paraId="2CA1B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342" w:type="pct"/>
            <w:vAlign w:val="center"/>
          </w:tcPr>
          <w:p w14:paraId="39A49522">
            <w:pPr>
              <w:pStyle w:val="27"/>
              <w:spacing w:line="240" w:lineRule="auto"/>
              <w:ind w:firstLine="0"/>
              <w:jc w:val="center"/>
              <w:rPr>
                <w:sz w:val="21"/>
              </w:rPr>
            </w:pPr>
            <w:r>
              <w:rPr>
                <w:rFonts w:hint="eastAsia"/>
                <w:sz w:val="21"/>
              </w:rPr>
              <w:t>2</w:t>
            </w:r>
          </w:p>
        </w:tc>
        <w:tc>
          <w:tcPr>
            <w:tcW w:w="835" w:type="pct"/>
            <w:vAlign w:val="center"/>
          </w:tcPr>
          <w:p w14:paraId="0D4C31E2">
            <w:pPr>
              <w:pStyle w:val="27"/>
              <w:spacing w:line="240" w:lineRule="auto"/>
              <w:ind w:firstLine="0"/>
              <w:jc w:val="left"/>
              <w:rPr>
                <w:sz w:val="21"/>
              </w:rPr>
            </w:pPr>
            <w:r>
              <w:rPr>
                <w:rFonts w:hint="eastAsia" w:cs="Times New Roman"/>
                <w:sz w:val="21"/>
              </w:rPr>
              <w:t>地下室</w:t>
            </w:r>
          </w:p>
        </w:tc>
        <w:tc>
          <w:tcPr>
            <w:tcW w:w="341" w:type="pct"/>
            <w:vAlign w:val="center"/>
          </w:tcPr>
          <w:p w14:paraId="32F23071">
            <w:pPr>
              <w:pStyle w:val="27"/>
              <w:spacing w:line="240" w:lineRule="auto"/>
              <w:ind w:firstLine="0"/>
              <w:jc w:val="center"/>
            </w:pPr>
          </w:p>
        </w:tc>
        <w:tc>
          <w:tcPr>
            <w:tcW w:w="435" w:type="pct"/>
            <w:vAlign w:val="center"/>
          </w:tcPr>
          <w:p w14:paraId="6859D743">
            <w:pPr>
              <w:pStyle w:val="27"/>
              <w:spacing w:line="240" w:lineRule="auto"/>
              <w:ind w:firstLine="0"/>
              <w:jc w:val="center"/>
            </w:pPr>
          </w:p>
        </w:tc>
        <w:tc>
          <w:tcPr>
            <w:tcW w:w="386" w:type="pct"/>
            <w:gridSpan w:val="2"/>
            <w:vAlign w:val="center"/>
          </w:tcPr>
          <w:p w14:paraId="278698CC">
            <w:pPr>
              <w:pStyle w:val="27"/>
              <w:spacing w:line="240" w:lineRule="auto"/>
              <w:ind w:firstLine="0"/>
              <w:jc w:val="center"/>
            </w:pPr>
          </w:p>
        </w:tc>
        <w:tc>
          <w:tcPr>
            <w:tcW w:w="334" w:type="pct"/>
            <w:gridSpan w:val="2"/>
            <w:vAlign w:val="center"/>
          </w:tcPr>
          <w:p w14:paraId="18EE58ED">
            <w:pPr>
              <w:pStyle w:val="27"/>
              <w:spacing w:line="240" w:lineRule="auto"/>
              <w:ind w:firstLine="0"/>
              <w:jc w:val="center"/>
            </w:pPr>
          </w:p>
        </w:tc>
        <w:tc>
          <w:tcPr>
            <w:tcW w:w="250" w:type="pct"/>
            <w:gridSpan w:val="2"/>
            <w:vAlign w:val="center"/>
          </w:tcPr>
          <w:p w14:paraId="3C58AAA9">
            <w:pPr>
              <w:pStyle w:val="27"/>
              <w:spacing w:line="240" w:lineRule="auto"/>
              <w:ind w:firstLine="0"/>
              <w:jc w:val="center"/>
            </w:pPr>
          </w:p>
        </w:tc>
        <w:tc>
          <w:tcPr>
            <w:tcW w:w="266" w:type="pct"/>
            <w:gridSpan w:val="2"/>
            <w:vAlign w:val="center"/>
          </w:tcPr>
          <w:p w14:paraId="6AFD8754">
            <w:pPr>
              <w:pStyle w:val="27"/>
              <w:spacing w:line="240" w:lineRule="auto"/>
              <w:ind w:firstLine="0"/>
              <w:jc w:val="center"/>
            </w:pPr>
          </w:p>
        </w:tc>
        <w:tc>
          <w:tcPr>
            <w:tcW w:w="328" w:type="pct"/>
            <w:gridSpan w:val="2"/>
            <w:vAlign w:val="center"/>
          </w:tcPr>
          <w:p w14:paraId="298BB40A">
            <w:pPr>
              <w:pStyle w:val="27"/>
              <w:spacing w:line="240" w:lineRule="auto"/>
              <w:ind w:firstLine="0"/>
              <w:jc w:val="center"/>
            </w:pPr>
          </w:p>
        </w:tc>
        <w:tc>
          <w:tcPr>
            <w:tcW w:w="469" w:type="pct"/>
            <w:gridSpan w:val="3"/>
            <w:vAlign w:val="center"/>
          </w:tcPr>
          <w:p w14:paraId="7323C26E">
            <w:pPr>
              <w:pStyle w:val="27"/>
              <w:spacing w:line="240" w:lineRule="auto"/>
              <w:ind w:firstLine="0"/>
              <w:jc w:val="center"/>
            </w:pPr>
          </w:p>
        </w:tc>
        <w:tc>
          <w:tcPr>
            <w:tcW w:w="410" w:type="pct"/>
            <w:vAlign w:val="center"/>
          </w:tcPr>
          <w:p w14:paraId="1CA70188">
            <w:pPr>
              <w:pStyle w:val="27"/>
              <w:spacing w:line="240" w:lineRule="auto"/>
              <w:ind w:firstLine="0"/>
              <w:jc w:val="center"/>
            </w:pPr>
          </w:p>
        </w:tc>
        <w:tc>
          <w:tcPr>
            <w:tcW w:w="597" w:type="pct"/>
            <w:vAlign w:val="center"/>
          </w:tcPr>
          <w:p w14:paraId="15182704">
            <w:pPr>
              <w:pStyle w:val="27"/>
              <w:spacing w:line="240" w:lineRule="auto"/>
              <w:ind w:firstLine="0"/>
              <w:jc w:val="center"/>
            </w:pPr>
          </w:p>
        </w:tc>
      </w:tr>
      <w:tr w14:paraId="06ECF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342" w:type="pct"/>
            <w:vAlign w:val="center"/>
          </w:tcPr>
          <w:p w14:paraId="7152AD1B">
            <w:pPr>
              <w:pStyle w:val="27"/>
              <w:spacing w:line="240" w:lineRule="auto"/>
              <w:ind w:firstLine="0"/>
              <w:jc w:val="center"/>
              <w:rPr>
                <w:sz w:val="21"/>
              </w:rPr>
            </w:pPr>
            <w:r>
              <w:rPr>
                <w:rFonts w:hint="eastAsia"/>
                <w:sz w:val="21"/>
              </w:rPr>
              <w:t>3</w:t>
            </w:r>
          </w:p>
        </w:tc>
        <w:tc>
          <w:tcPr>
            <w:tcW w:w="835" w:type="pct"/>
            <w:vAlign w:val="center"/>
          </w:tcPr>
          <w:p w14:paraId="086C2E9A">
            <w:pPr>
              <w:pStyle w:val="27"/>
              <w:spacing w:line="240" w:lineRule="auto"/>
              <w:ind w:firstLine="0"/>
              <w:jc w:val="left"/>
              <w:rPr>
                <w:sz w:val="21"/>
              </w:rPr>
            </w:pPr>
            <w:r>
              <w:rPr>
                <w:rFonts w:hint="eastAsia"/>
                <w:sz w:val="21"/>
              </w:rPr>
              <w:t>地上工程（单体一）</w:t>
            </w:r>
          </w:p>
        </w:tc>
        <w:tc>
          <w:tcPr>
            <w:tcW w:w="341" w:type="pct"/>
            <w:vAlign w:val="center"/>
          </w:tcPr>
          <w:p w14:paraId="25138588">
            <w:pPr>
              <w:pStyle w:val="27"/>
              <w:spacing w:line="240" w:lineRule="auto"/>
              <w:ind w:firstLine="0"/>
              <w:jc w:val="center"/>
            </w:pPr>
          </w:p>
        </w:tc>
        <w:tc>
          <w:tcPr>
            <w:tcW w:w="435" w:type="pct"/>
            <w:vAlign w:val="center"/>
          </w:tcPr>
          <w:p w14:paraId="37B6A954">
            <w:pPr>
              <w:pStyle w:val="27"/>
              <w:spacing w:line="240" w:lineRule="auto"/>
              <w:ind w:firstLine="0"/>
              <w:jc w:val="center"/>
            </w:pPr>
          </w:p>
        </w:tc>
        <w:tc>
          <w:tcPr>
            <w:tcW w:w="386" w:type="pct"/>
            <w:gridSpan w:val="2"/>
            <w:vAlign w:val="center"/>
          </w:tcPr>
          <w:p w14:paraId="6D17D591">
            <w:pPr>
              <w:pStyle w:val="27"/>
              <w:spacing w:line="240" w:lineRule="auto"/>
              <w:ind w:firstLine="0"/>
              <w:jc w:val="center"/>
            </w:pPr>
          </w:p>
        </w:tc>
        <w:tc>
          <w:tcPr>
            <w:tcW w:w="334" w:type="pct"/>
            <w:gridSpan w:val="2"/>
            <w:vAlign w:val="center"/>
          </w:tcPr>
          <w:p w14:paraId="09ED1EA9">
            <w:pPr>
              <w:pStyle w:val="27"/>
              <w:spacing w:line="240" w:lineRule="auto"/>
              <w:ind w:firstLine="0"/>
              <w:jc w:val="center"/>
            </w:pPr>
          </w:p>
        </w:tc>
        <w:tc>
          <w:tcPr>
            <w:tcW w:w="250" w:type="pct"/>
            <w:gridSpan w:val="2"/>
            <w:vAlign w:val="center"/>
          </w:tcPr>
          <w:p w14:paraId="3BD04D25">
            <w:pPr>
              <w:pStyle w:val="27"/>
              <w:spacing w:line="240" w:lineRule="auto"/>
              <w:ind w:firstLine="0"/>
              <w:jc w:val="center"/>
            </w:pPr>
          </w:p>
        </w:tc>
        <w:tc>
          <w:tcPr>
            <w:tcW w:w="266" w:type="pct"/>
            <w:gridSpan w:val="2"/>
            <w:vAlign w:val="center"/>
          </w:tcPr>
          <w:p w14:paraId="4AAA076E">
            <w:pPr>
              <w:pStyle w:val="27"/>
              <w:spacing w:line="240" w:lineRule="auto"/>
              <w:ind w:firstLine="0"/>
              <w:jc w:val="center"/>
            </w:pPr>
          </w:p>
        </w:tc>
        <w:tc>
          <w:tcPr>
            <w:tcW w:w="328" w:type="pct"/>
            <w:gridSpan w:val="2"/>
            <w:vAlign w:val="center"/>
          </w:tcPr>
          <w:p w14:paraId="1AE0484E">
            <w:pPr>
              <w:pStyle w:val="27"/>
              <w:spacing w:line="240" w:lineRule="auto"/>
              <w:ind w:firstLine="0"/>
              <w:jc w:val="center"/>
            </w:pPr>
          </w:p>
        </w:tc>
        <w:tc>
          <w:tcPr>
            <w:tcW w:w="469" w:type="pct"/>
            <w:gridSpan w:val="3"/>
            <w:vAlign w:val="center"/>
          </w:tcPr>
          <w:p w14:paraId="26B80038">
            <w:pPr>
              <w:pStyle w:val="27"/>
              <w:spacing w:line="240" w:lineRule="auto"/>
              <w:ind w:firstLine="0"/>
              <w:jc w:val="center"/>
            </w:pPr>
          </w:p>
        </w:tc>
        <w:tc>
          <w:tcPr>
            <w:tcW w:w="410" w:type="pct"/>
            <w:vAlign w:val="center"/>
          </w:tcPr>
          <w:p w14:paraId="5D0A2B80">
            <w:pPr>
              <w:pStyle w:val="27"/>
              <w:spacing w:line="240" w:lineRule="auto"/>
              <w:ind w:firstLine="0"/>
              <w:jc w:val="center"/>
            </w:pPr>
          </w:p>
        </w:tc>
        <w:tc>
          <w:tcPr>
            <w:tcW w:w="597" w:type="pct"/>
            <w:vAlign w:val="center"/>
          </w:tcPr>
          <w:p w14:paraId="63DC7422">
            <w:pPr>
              <w:pStyle w:val="27"/>
              <w:spacing w:line="240" w:lineRule="auto"/>
              <w:ind w:firstLine="0"/>
              <w:jc w:val="center"/>
            </w:pPr>
          </w:p>
        </w:tc>
      </w:tr>
      <w:tr w14:paraId="07A7A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42" w:type="pct"/>
            <w:vAlign w:val="center"/>
          </w:tcPr>
          <w:p w14:paraId="5F62D30E">
            <w:pPr>
              <w:pStyle w:val="27"/>
              <w:spacing w:line="240" w:lineRule="auto"/>
              <w:ind w:firstLine="0"/>
              <w:jc w:val="center"/>
              <w:rPr>
                <w:sz w:val="21"/>
              </w:rPr>
            </w:pPr>
            <w:r>
              <w:rPr>
                <w:rFonts w:hint="eastAsia"/>
                <w:sz w:val="21"/>
              </w:rPr>
              <w:t>4</w:t>
            </w:r>
          </w:p>
        </w:tc>
        <w:tc>
          <w:tcPr>
            <w:tcW w:w="835" w:type="pct"/>
            <w:vAlign w:val="center"/>
          </w:tcPr>
          <w:p w14:paraId="42A7F6A3">
            <w:pPr>
              <w:pStyle w:val="27"/>
              <w:spacing w:line="240" w:lineRule="auto"/>
              <w:ind w:firstLine="0"/>
              <w:jc w:val="left"/>
              <w:rPr>
                <w:sz w:val="21"/>
              </w:rPr>
            </w:pPr>
            <w:r>
              <w:rPr>
                <w:rFonts w:hint="eastAsia"/>
                <w:sz w:val="21"/>
              </w:rPr>
              <w:t>地上工程（单体二）</w:t>
            </w:r>
          </w:p>
        </w:tc>
        <w:tc>
          <w:tcPr>
            <w:tcW w:w="341" w:type="pct"/>
            <w:vAlign w:val="center"/>
          </w:tcPr>
          <w:p w14:paraId="75B3A1BF">
            <w:pPr>
              <w:pStyle w:val="27"/>
              <w:spacing w:line="240" w:lineRule="auto"/>
              <w:ind w:firstLine="0"/>
              <w:jc w:val="center"/>
            </w:pPr>
          </w:p>
        </w:tc>
        <w:tc>
          <w:tcPr>
            <w:tcW w:w="435" w:type="pct"/>
            <w:vAlign w:val="center"/>
          </w:tcPr>
          <w:p w14:paraId="32ADEBD0">
            <w:pPr>
              <w:pStyle w:val="27"/>
              <w:spacing w:line="240" w:lineRule="auto"/>
              <w:ind w:firstLine="0"/>
              <w:jc w:val="center"/>
            </w:pPr>
          </w:p>
        </w:tc>
        <w:tc>
          <w:tcPr>
            <w:tcW w:w="386" w:type="pct"/>
            <w:gridSpan w:val="2"/>
            <w:vAlign w:val="center"/>
          </w:tcPr>
          <w:p w14:paraId="5AAB43F6">
            <w:pPr>
              <w:pStyle w:val="27"/>
              <w:spacing w:line="240" w:lineRule="auto"/>
              <w:ind w:firstLine="0"/>
              <w:jc w:val="center"/>
            </w:pPr>
          </w:p>
        </w:tc>
        <w:tc>
          <w:tcPr>
            <w:tcW w:w="334" w:type="pct"/>
            <w:gridSpan w:val="2"/>
            <w:vAlign w:val="center"/>
          </w:tcPr>
          <w:p w14:paraId="71EFD09D">
            <w:pPr>
              <w:pStyle w:val="27"/>
              <w:spacing w:line="240" w:lineRule="auto"/>
              <w:ind w:firstLine="0"/>
              <w:jc w:val="center"/>
            </w:pPr>
          </w:p>
        </w:tc>
        <w:tc>
          <w:tcPr>
            <w:tcW w:w="250" w:type="pct"/>
            <w:gridSpan w:val="2"/>
            <w:vAlign w:val="center"/>
          </w:tcPr>
          <w:p w14:paraId="30AC6EB7">
            <w:pPr>
              <w:pStyle w:val="27"/>
              <w:spacing w:line="240" w:lineRule="auto"/>
              <w:ind w:firstLine="0"/>
              <w:jc w:val="center"/>
            </w:pPr>
          </w:p>
        </w:tc>
        <w:tc>
          <w:tcPr>
            <w:tcW w:w="266" w:type="pct"/>
            <w:gridSpan w:val="2"/>
            <w:vAlign w:val="center"/>
          </w:tcPr>
          <w:p w14:paraId="647D314F">
            <w:pPr>
              <w:pStyle w:val="27"/>
              <w:spacing w:line="240" w:lineRule="auto"/>
              <w:ind w:firstLine="0"/>
              <w:jc w:val="center"/>
            </w:pPr>
          </w:p>
        </w:tc>
        <w:tc>
          <w:tcPr>
            <w:tcW w:w="328" w:type="pct"/>
            <w:gridSpan w:val="2"/>
            <w:vAlign w:val="center"/>
          </w:tcPr>
          <w:p w14:paraId="7C4FAC15">
            <w:pPr>
              <w:pStyle w:val="27"/>
              <w:spacing w:line="240" w:lineRule="auto"/>
              <w:ind w:firstLine="0"/>
              <w:jc w:val="center"/>
            </w:pPr>
          </w:p>
        </w:tc>
        <w:tc>
          <w:tcPr>
            <w:tcW w:w="469" w:type="pct"/>
            <w:gridSpan w:val="3"/>
            <w:vAlign w:val="center"/>
          </w:tcPr>
          <w:p w14:paraId="39F94A05">
            <w:pPr>
              <w:pStyle w:val="27"/>
              <w:spacing w:line="240" w:lineRule="auto"/>
              <w:ind w:firstLine="0"/>
              <w:jc w:val="center"/>
            </w:pPr>
          </w:p>
        </w:tc>
        <w:tc>
          <w:tcPr>
            <w:tcW w:w="410" w:type="pct"/>
            <w:vAlign w:val="center"/>
          </w:tcPr>
          <w:p w14:paraId="708847DD">
            <w:pPr>
              <w:pStyle w:val="27"/>
              <w:spacing w:line="240" w:lineRule="auto"/>
              <w:ind w:firstLine="0"/>
              <w:jc w:val="center"/>
            </w:pPr>
          </w:p>
        </w:tc>
        <w:tc>
          <w:tcPr>
            <w:tcW w:w="597" w:type="pct"/>
            <w:vAlign w:val="center"/>
          </w:tcPr>
          <w:p w14:paraId="436AC8E2">
            <w:pPr>
              <w:pStyle w:val="27"/>
              <w:spacing w:line="240" w:lineRule="auto"/>
              <w:ind w:firstLine="0"/>
              <w:jc w:val="center"/>
            </w:pPr>
          </w:p>
        </w:tc>
      </w:tr>
      <w:tr w14:paraId="6F84A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42" w:type="pct"/>
            <w:vAlign w:val="center"/>
          </w:tcPr>
          <w:p w14:paraId="562CDDDF">
            <w:pPr>
              <w:pStyle w:val="27"/>
              <w:spacing w:line="240" w:lineRule="auto"/>
              <w:ind w:firstLine="0"/>
              <w:jc w:val="center"/>
              <w:rPr>
                <w:sz w:val="21"/>
              </w:rPr>
            </w:pPr>
            <w:r>
              <w:rPr>
                <w:rFonts w:hint="eastAsia"/>
                <w:sz w:val="21"/>
              </w:rPr>
              <w:t>5</w:t>
            </w:r>
          </w:p>
        </w:tc>
        <w:tc>
          <w:tcPr>
            <w:tcW w:w="835" w:type="pct"/>
            <w:vAlign w:val="center"/>
          </w:tcPr>
          <w:p w14:paraId="15A7AC87">
            <w:pPr>
              <w:pStyle w:val="27"/>
              <w:spacing w:line="240" w:lineRule="auto"/>
              <w:ind w:firstLine="0"/>
              <w:jc w:val="left"/>
              <w:rPr>
                <w:rFonts w:ascii="Times New Roman" w:hAnsi="Times New Roman" w:cs="Times New Roman"/>
                <w:sz w:val="21"/>
              </w:rPr>
            </w:pPr>
            <w:r>
              <w:rPr>
                <w:rFonts w:hint="eastAsia"/>
                <w:sz w:val="21"/>
              </w:rPr>
              <w:t>......</w:t>
            </w:r>
          </w:p>
        </w:tc>
        <w:tc>
          <w:tcPr>
            <w:tcW w:w="341" w:type="pct"/>
            <w:vAlign w:val="center"/>
          </w:tcPr>
          <w:p w14:paraId="58B53AF9">
            <w:pPr>
              <w:pStyle w:val="27"/>
              <w:spacing w:line="240" w:lineRule="auto"/>
              <w:ind w:firstLine="0"/>
              <w:jc w:val="center"/>
              <w:rPr>
                <w:rFonts w:ascii="Times New Roman" w:hAnsi="Times New Roman" w:cs="Times New Roman"/>
                <w:sz w:val="21"/>
                <w:szCs w:val="24"/>
              </w:rPr>
            </w:pPr>
          </w:p>
        </w:tc>
        <w:tc>
          <w:tcPr>
            <w:tcW w:w="435" w:type="pct"/>
            <w:vAlign w:val="center"/>
          </w:tcPr>
          <w:p w14:paraId="79FB9DE9">
            <w:pPr>
              <w:pStyle w:val="27"/>
              <w:spacing w:line="240" w:lineRule="auto"/>
              <w:ind w:firstLine="0"/>
              <w:jc w:val="center"/>
            </w:pPr>
          </w:p>
        </w:tc>
        <w:tc>
          <w:tcPr>
            <w:tcW w:w="386" w:type="pct"/>
            <w:gridSpan w:val="2"/>
            <w:vAlign w:val="center"/>
          </w:tcPr>
          <w:p w14:paraId="75CA2D63">
            <w:pPr>
              <w:pStyle w:val="27"/>
              <w:spacing w:line="240" w:lineRule="auto"/>
              <w:ind w:firstLine="0"/>
              <w:jc w:val="center"/>
            </w:pPr>
          </w:p>
        </w:tc>
        <w:tc>
          <w:tcPr>
            <w:tcW w:w="334" w:type="pct"/>
            <w:gridSpan w:val="2"/>
            <w:vAlign w:val="center"/>
          </w:tcPr>
          <w:p w14:paraId="3C49D010">
            <w:pPr>
              <w:pStyle w:val="27"/>
              <w:spacing w:line="240" w:lineRule="auto"/>
              <w:ind w:firstLine="0"/>
              <w:jc w:val="center"/>
            </w:pPr>
          </w:p>
        </w:tc>
        <w:tc>
          <w:tcPr>
            <w:tcW w:w="250" w:type="pct"/>
            <w:gridSpan w:val="2"/>
            <w:vAlign w:val="center"/>
          </w:tcPr>
          <w:p w14:paraId="0CD52EAB">
            <w:pPr>
              <w:pStyle w:val="27"/>
              <w:spacing w:line="240" w:lineRule="auto"/>
              <w:ind w:firstLine="0"/>
              <w:jc w:val="center"/>
            </w:pPr>
          </w:p>
        </w:tc>
        <w:tc>
          <w:tcPr>
            <w:tcW w:w="266" w:type="pct"/>
            <w:gridSpan w:val="2"/>
            <w:vAlign w:val="center"/>
          </w:tcPr>
          <w:p w14:paraId="3EACFF87">
            <w:pPr>
              <w:pStyle w:val="27"/>
              <w:spacing w:line="240" w:lineRule="auto"/>
              <w:ind w:firstLine="0"/>
              <w:jc w:val="center"/>
            </w:pPr>
          </w:p>
        </w:tc>
        <w:tc>
          <w:tcPr>
            <w:tcW w:w="328" w:type="pct"/>
            <w:gridSpan w:val="2"/>
            <w:vAlign w:val="center"/>
          </w:tcPr>
          <w:p w14:paraId="7D26FEA7">
            <w:pPr>
              <w:pStyle w:val="27"/>
              <w:spacing w:line="240" w:lineRule="auto"/>
              <w:ind w:firstLine="0"/>
              <w:jc w:val="center"/>
            </w:pPr>
          </w:p>
        </w:tc>
        <w:tc>
          <w:tcPr>
            <w:tcW w:w="469" w:type="pct"/>
            <w:gridSpan w:val="3"/>
            <w:vAlign w:val="center"/>
          </w:tcPr>
          <w:p w14:paraId="6015E1AD">
            <w:pPr>
              <w:pStyle w:val="27"/>
              <w:spacing w:line="240" w:lineRule="auto"/>
              <w:ind w:firstLine="0"/>
              <w:jc w:val="center"/>
            </w:pPr>
          </w:p>
        </w:tc>
        <w:tc>
          <w:tcPr>
            <w:tcW w:w="410" w:type="pct"/>
            <w:vAlign w:val="center"/>
          </w:tcPr>
          <w:p w14:paraId="0922BF55">
            <w:pPr>
              <w:pStyle w:val="27"/>
              <w:spacing w:line="240" w:lineRule="auto"/>
              <w:ind w:firstLine="0"/>
              <w:jc w:val="center"/>
            </w:pPr>
          </w:p>
        </w:tc>
        <w:tc>
          <w:tcPr>
            <w:tcW w:w="597" w:type="pct"/>
            <w:vAlign w:val="center"/>
          </w:tcPr>
          <w:p w14:paraId="03E46DB5">
            <w:pPr>
              <w:pStyle w:val="27"/>
              <w:spacing w:line="240" w:lineRule="auto"/>
              <w:ind w:firstLine="0"/>
              <w:jc w:val="center"/>
            </w:pPr>
          </w:p>
        </w:tc>
      </w:tr>
      <w:tr w14:paraId="5E85F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42" w:type="pct"/>
            <w:vAlign w:val="center"/>
          </w:tcPr>
          <w:p w14:paraId="0212E005">
            <w:pPr>
              <w:pStyle w:val="27"/>
              <w:spacing w:line="240" w:lineRule="auto"/>
              <w:ind w:firstLine="0"/>
              <w:jc w:val="center"/>
              <w:rPr>
                <w:rFonts w:ascii="Times New Roman" w:hAnsi="Times New Roman" w:cs="Times New Roman"/>
                <w:sz w:val="21"/>
              </w:rPr>
            </w:pPr>
            <w:r>
              <w:rPr>
                <w:rFonts w:hint="eastAsia"/>
                <w:sz w:val="21"/>
              </w:rPr>
              <w:t>......</w:t>
            </w:r>
          </w:p>
        </w:tc>
        <w:tc>
          <w:tcPr>
            <w:tcW w:w="835" w:type="pct"/>
            <w:vAlign w:val="center"/>
          </w:tcPr>
          <w:p w14:paraId="78924CFF">
            <w:pPr>
              <w:pStyle w:val="27"/>
              <w:spacing w:line="240" w:lineRule="auto"/>
              <w:ind w:firstLine="0"/>
              <w:jc w:val="left"/>
              <w:rPr>
                <w:rFonts w:ascii="Times New Roman" w:hAnsi="Times New Roman" w:cs="Times New Roman"/>
                <w:sz w:val="21"/>
              </w:rPr>
            </w:pPr>
            <w:r>
              <w:rPr>
                <w:rFonts w:hint="eastAsia"/>
                <w:sz w:val="21"/>
              </w:rPr>
              <w:t>......</w:t>
            </w:r>
          </w:p>
        </w:tc>
        <w:tc>
          <w:tcPr>
            <w:tcW w:w="341" w:type="pct"/>
            <w:vAlign w:val="center"/>
          </w:tcPr>
          <w:p w14:paraId="739EE86A">
            <w:pPr>
              <w:pStyle w:val="27"/>
              <w:spacing w:line="240" w:lineRule="auto"/>
              <w:ind w:firstLine="0"/>
              <w:jc w:val="center"/>
            </w:pPr>
          </w:p>
        </w:tc>
        <w:tc>
          <w:tcPr>
            <w:tcW w:w="435" w:type="pct"/>
            <w:vAlign w:val="center"/>
          </w:tcPr>
          <w:p w14:paraId="32DAAAF8">
            <w:pPr>
              <w:pStyle w:val="27"/>
              <w:spacing w:line="240" w:lineRule="auto"/>
              <w:ind w:firstLine="0"/>
              <w:jc w:val="center"/>
            </w:pPr>
          </w:p>
        </w:tc>
        <w:tc>
          <w:tcPr>
            <w:tcW w:w="386" w:type="pct"/>
            <w:gridSpan w:val="2"/>
            <w:vAlign w:val="center"/>
          </w:tcPr>
          <w:p w14:paraId="4E5DDABF">
            <w:pPr>
              <w:pStyle w:val="27"/>
              <w:spacing w:line="240" w:lineRule="auto"/>
              <w:ind w:firstLine="0"/>
              <w:jc w:val="center"/>
            </w:pPr>
          </w:p>
        </w:tc>
        <w:tc>
          <w:tcPr>
            <w:tcW w:w="334" w:type="pct"/>
            <w:gridSpan w:val="2"/>
            <w:vAlign w:val="center"/>
          </w:tcPr>
          <w:p w14:paraId="3D3AED89">
            <w:pPr>
              <w:pStyle w:val="27"/>
              <w:spacing w:line="240" w:lineRule="auto"/>
              <w:ind w:firstLine="0"/>
              <w:jc w:val="center"/>
            </w:pPr>
          </w:p>
        </w:tc>
        <w:tc>
          <w:tcPr>
            <w:tcW w:w="250" w:type="pct"/>
            <w:gridSpan w:val="2"/>
            <w:vAlign w:val="center"/>
          </w:tcPr>
          <w:p w14:paraId="77FCE7D4">
            <w:pPr>
              <w:pStyle w:val="27"/>
              <w:spacing w:line="240" w:lineRule="auto"/>
              <w:ind w:firstLine="0"/>
              <w:jc w:val="center"/>
            </w:pPr>
          </w:p>
        </w:tc>
        <w:tc>
          <w:tcPr>
            <w:tcW w:w="266" w:type="pct"/>
            <w:gridSpan w:val="2"/>
            <w:vAlign w:val="center"/>
          </w:tcPr>
          <w:p w14:paraId="4E27C153">
            <w:pPr>
              <w:pStyle w:val="27"/>
              <w:spacing w:line="240" w:lineRule="auto"/>
              <w:ind w:firstLine="0"/>
              <w:jc w:val="center"/>
            </w:pPr>
          </w:p>
        </w:tc>
        <w:tc>
          <w:tcPr>
            <w:tcW w:w="328" w:type="pct"/>
            <w:gridSpan w:val="2"/>
            <w:vAlign w:val="center"/>
          </w:tcPr>
          <w:p w14:paraId="6D329EB8">
            <w:pPr>
              <w:pStyle w:val="27"/>
              <w:spacing w:line="240" w:lineRule="auto"/>
              <w:ind w:firstLine="0"/>
              <w:jc w:val="center"/>
            </w:pPr>
          </w:p>
        </w:tc>
        <w:tc>
          <w:tcPr>
            <w:tcW w:w="469" w:type="pct"/>
            <w:gridSpan w:val="3"/>
            <w:vAlign w:val="center"/>
          </w:tcPr>
          <w:p w14:paraId="75E1C4D4">
            <w:pPr>
              <w:pStyle w:val="27"/>
              <w:spacing w:line="240" w:lineRule="auto"/>
              <w:ind w:firstLine="0"/>
              <w:jc w:val="center"/>
            </w:pPr>
          </w:p>
        </w:tc>
        <w:tc>
          <w:tcPr>
            <w:tcW w:w="410" w:type="pct"/>
            <w:vAlign w:val="center"/>
          </w:tcPr>
          <w:p w14:paraId="6D0A36D9">
            <w:pPr>
              <w:pStyle w:val="27"/>
              <w:spacing w:line="240" w:lineRule="auto"/>
              <w:ind w:firstLine="0"/>
              <w:jc w:val="center"/>
            </w:pPr>
          </w:p>
        </w:tc>
        <w:tc>
          <w:tcPr>
            <w:tcW w:w="597" w:type="pct"/>
            <w:vAlign w:val="center"/>
          </w:tcPr>
          <w:p w14:paraId="7CB6126E">
            <w:pPr>
              <w:pStyle w:val="27"/>
              <w:spacing w:line="240" w:lineRule="auto"/>
              <w:ind w:firstLine="0"/>
              <w:jc w:val="center"/>
            </w:pPr>
          </w:p>
        </w:tc>
      </w:tr>
      <w:tr w14:paraId="1E910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42" w:type="pct"/>
            <w:vAlign w:val="center"/>
          </w:tcPr>
          <w:p w14:paraId="3CF5260C">
            <w:pPr>
              <w:pStyle w:val="27"/>
              <w:spacing w:line="240" w:lineRule="auto"/>
              <w:ind w:firstLine="0"/>
              <w:jc w:val="center"/>
              <w:rPr>
                <w:sz w:val="21"/>
              </w:rPr>
            </w:pPr>
            <w:r>
              <w:rPr>
                <w:rFonts w:hint="eastAsia"/>
                <w:sz w:val="21"/>
              </w:rPr>
              <w:t>6</w:t>
            </w:r>
          </w:p>
        </w:tc>
        <w:tc>
          <w:tcPr>
            <w:tcW w:w="835" w:type="pct"/>
            <w:vAlign w:val="center"/>
          </w:tcPr>
          <w:p w14:paraId="649719D8">
            <w:pPr>
              <w:pStyle w:val="27"/>
              <w:spacing w:line="240" w:lineRule="auto"/>
              <w:ind w:firstLine="0"/>
              <w:jc w:val="left"/>
              <w:rPr>
                <w:sz w:val="21"/>
              </w:rPr>
            </w:pPr>
            <w:r>
              <w:rPr>
                <w:rFonts w:hint="eastAsia"/>
                <w:sz w:val="21"/>
              </w:rPr>
              <w:t>总图工程</w:t>
            </w:r>
          </w:p>
        </w:tc>
        <w:tc>
          <w:tcPr>
            <w:tcW w:w="341" w:type="pct"/>
            <w:vAlign w:val="center"/>
          </w:tcPr>
          <w:p w14:paraId="7FB19084">
            <w:pPr>
              <w:pStyle w:val="27"/>
              <w:spacing w:line="240" w:lineRule="auto"/>
              <w:ind w:firstLine="0"/>
              <w:jc w:val="center"/>
            </w:pPr>
          </w:p>
        </w:tc>
        <w:tc>
          <w:tcPr>
            <w:tcW w:w="435" w:type="pct"/>
            <w:vAlign w:val="center"/>
          </w:tcPr>
          <w:p w14:paraId="5074BD64">
            <w:pPr>
              <w:pStyle w:val="27"/>
              <w:spacing w:line="240" w:lineRule="auto"/>
              <w:ind w:firstLine="0"/>
              <w:jc w:val="center"/>
            </w:pPr>
          </w:p>
        </w:tc>
        <w:tc>
          <w:tcPr>
            <w:tcW w:w="386" w:type="pct"/>
            <w:gridSpan w:val="2"/>
            <w:vAlign w:val="center"/>
          </w:tcPr>
          <w:p w14:paraId="18C895D3">
            <w:pPr>
              <w:pStyle w:val="27"/>
              <w:spacing w:line="240" w:lineRule="auto"/>
              <w:ind w:firstLine="0"/>
              <w:jc w:val="center"/>
            </w:pPr>
          </w:p>
        </w:tc>
        <w:tc>
          <w:tcPr>
            <w:tcW w:w="334" w:type="pct"/>
            <w:gridSpan w:val="2"/>
            <w:vAlign w:val="center"/>
          </w:tcPr>
          <w:p w14:paraId="26F4049E">
            <w:pPr>
              <w:pStyle w:val="27"/>
              <w:spacing w:line="240" w:lineRule="auto"/>
              <w:ind w:firstLine="0"/>
              <w:jc w:val="center"/>
            </w:pPr>
          </w:p>
        </w:tc>
        <w:tc>
          <w:tcPr>
            <w:tcW w:w="250" w:type="pct"/>
            <w:gridSpan w:val="2"/>
            <w:vAlign w:val="center"/>
          </w:tcPr>
          <w:p w14:paraId="5B9AD34A">
            <w:pPr>
              <w:pStyle w:val="27"/>
              <w:spacing w:line="240" w:lineRule="auto"/>
              <w:ind w:firstLine="0"/>
              <w:jc w:val="center"/>
            </w:pPr>
          </w:p>
        </w:tc>
        <w:tc>
          <w:tcPr>
            <w:tcW w:w="266" w:type="pct"/>
            <w:gridSpan w:val="2"/>
            <w:vAlign w:val="center"/>
          </w:tcPr>
          <w:p w14:paraId="735BDCEF">
            <w:pPr>
              <w:pStyle w:val="27"/>
              <w:spacing w:line="240" w:lineRule="auto"/>
              <w:ind w:firstLine="0"/>
              <w:jc w:val="center"/>
            </w:pPr>
          </w:p>
        </w:tc>
        <w:tc>
          <w:tcPr>
            <w:tcW w:w="328" w:type="pct"/>
            <w:gridSpan w:val="2"/>
            <w:vAlign w:val="center"/>
          </w:tcPr>
          <w:p w14:paraId="1836BFA2">
            <w:pPr>
              <w:pStyle w:val="27"/>
              <w:spacing w:line="240" w:lineRule="auto"/>
              <w:ind w:firstLine="0"/>
              <w:jc w:val="center"/>
            </w:pPr>
          </w:p>
        </w:tc>
        <w:tc>
          <w:tcPr>
            <w:tcW w:w="469" w:type="pct"/>
            <w:gridSpan w:val="3"/>
            <w:vAlign w:val="center"/>
          </w:tcPr>
          <w:p w14:paraId="4EB8FE22">
            <w:pPr>
              <w:pStyle w:val="27"/>
              <w:spacing w:line="240" w:lineRule="auto"/>
              <w:ind w:firstLine="0"/>
              <w:jc w:val="center"/>
            </w:pPr>
          </w:p>
        </w:tc>
        <w:tc>
          <w:tcPr>
            <w:tcW w:w="410" w:type="pct"/>
            <w:vAlign w:val="center"/>
          </w:tcPr>
          <w:p w14:paraId="2E1D5290">
            <w:pPr>
              <w:pStyle w:val="27"/>
              <w:spacing w:line="240" w:lineRule="auto"/>
              <w:ind w:firstLine="0"/>
              <w:jc w:val="center"/>
            </w:pPr>
          </w:p>
        </w:tc>
        <w:tc>
          <w:tcPr>
            <w:tcW w:w="597" w:type="pct"/>
            <w:vAlign w:val="center"/>
          </w:tcPr>
          <w:p w14:paraId="7FA871E0">
            <w:pPr>
              <w:pStyle w:val="27"/>
              <w:spacing w:line="240" w:lineRule="auto"/>
              <w:ind w:firstLine="0"/>
              <w:jc w:val="center"/>
            </w:pPr>
          </w:p>
        </w:tc>
      </w:tr>
      <w:tr w14:paraId="1F3A0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42" w:type="pct"/>
            <w:vAlign w:val="center"/>
          </w:tcPr>
          <w:p w14:paraId="3EC456CA">
            <w:pPr>
              <w:pStyle w:val="27"/>
              <w:spacing w:line="240" w:lineRule="auto"/>
              <w:ind w:firstLine="0"/>
              <w:jc w:val="center"/>
              <w:rPr>
                <w:sz w:val="21"/>
              </w:rPr>
            </w:pPr>
            <w:r>
              <w:rPr>
                <w:rFonts w:hint="eastAsia"/>
                <w:sz w:val="21"/>
              </w:rPr>
              <w:t>......</w:t>
            </w:r>
          </w:p>
        </w:tc>
        <w:tc>
          <w:tcPr>
            <w:tcW w:w="835" w:type="pct"/>
            <w:vAlign w:val="center"/>
          </w:tcPr>
          <w:p w14:paraId="68342781">
            <w:pPr>
              <w:pStyle w:val="27"/>
              <w:spacing w:line="240" w:lineRule="auto"/>
              <w:ind w:firstLine="0"/>
              <w:jc w:val="left"/>
              <w:rPr>
                <w:sz w:val="21"/>
              </w:rPr>
            </w:pPr>
            <w:r>
              <w:rPr>
                <w:rFonts w:hint="eastAsia"/>
                <w:sz w:val="21"/>
              </w:rPr>
              <w:t>......</w:t>
            </w:r>
          </w:p>
        </w:tc>
        <w:tc>
          <w:tcPr>
            <w:tcW w:w="341" w:type="pct"/>
            <w:vAlign w:val="center"/>
          </w:tcPr>
          <w:p w14:paraId="4ED26FBE">
            <w:pPr>
              <w:pStyle w:val="27"/>
              <w:spacing w:line="240" w:lineRule="auto"/>
              <w:ind w:firstLine="0"/>
              <w:jc w:val="center"/>
            </w:pPr>
          </w:p>
        </w:tc>
        <w:tc>
          <w:tcPr>
            <w:tcW w:w="435" w:type="pct"/>
            <w:vAlign w:val="center"/>
          </w:tcPr>
          <w:p w14:paraId="5084DFB7">
            <w:pPr>
              <w:pStyle w:val="27"/>
              <w:spacing w:line="240" w:lineRule="auto"/>
              <w:ind w:firstLine="0"/>
              <w:jc w:val="center"/>
            </w:pPr>
          </w:p>
        </w:tc>
        <w:tc>
          <w:tcPr>
            <w:tcW w:w="386" w:type="pct"/>
            <w:gridSpan w:val="2"/>
            <w:vAlign w:val="center"/>
          </w:tcPr>
          <w:p w14:paraId="6FC77735">
            <w:pPr>
              <w:pStyle w:val="27"/>
              <w:spacing w:line="240" w:lineRule="auto"/>
              <w:ind w:firstLine="0"/>
              <w:jc w:val="center"/>
            </w:pPr>
          </w:p>
        </w:tc>
        <w:tc>
          <w:tcPr>
            <w:tcW w:w="334" w:type="pct"/>
            <w:gridSpan w:val="2"/>
            <w:vAlign w:val="center"/>
          </w:tcPr>
          <w:p w14:paraId="2A365ED7">
            <w:pPr>
              <w:pStyle w:val="27"/>
              <w:spacing w:line="240" w:lineRule="auto"/>
              <w:ind w:firstLine="0"/>
              <w:jc w:val="center"/>
            </w:pPr>
          </w:p>
        </w:tc>
        <w:tc>
          <w:tcPr>
            <w:tcW w:w="250" w:type="pct"/>
            <w:gridSpan w:val="2"/>
            <w:vAlign w:val="center"/>
          </w:tcPr>
          <w:p w14:paraId="795F3D08">
            <w:pPr>
              <w:pStyle w:val="27"/>
              <w:spacing w:line="240" w:lineRule="auto"/>
              <w:ind w:firstLine="0"/>
              <w:jc w:val="center"/>
            </w:pPr>
          </w:p>
        </w:tc>
        <w:tc>
          <w:tcPr>
            <w:tcW w:w="266" w:type="pct"/>
            <w:gridSpan w:val="2"/>
            <w:vAlign w:val="center"/>
          </w:tcPr>
          <w:p w14:paraId="23BF6C52">
            <w:pPr>
              <w:pStyle w:val="27"/>
              <w:spacing w:line="240" w:lineRule="auto"/>
              <w:ind w:firstLine="0"/>
              <w:jc w:val="center"/>
            </w:pPr>
          </w:p>
        </w:tc>
        <w:tc>
          <w:tcPr>
            <w:tcW w:w="328" w:type="pct"/>
            <w:gridSpan w:val="2"/>
            <w:vAlign w:val="center"/>
          </w:tcPr>
          <w:p w14:paraId="3B93F002">
            <w:pPr>
              <w:pStyle w:val="27"/>
              <w:spacing w:line="240" w:lineRule="auto"/>
              <w:ind w:firstLine="0"/>
              <w:jc w:val="center"/>
            </w:pPr>
          </w:p>
        </w:tc>
        <w:tc>
          <w:tcPr>
            <w:tcW w:w="469" w:type="pct"/>
            <w:gridSpan w:val="3"/>
            <w:vAlign w:val="center"/>
          </w:tcPr>
          <w:p w14:paraId="679555DB">
            <w:pPr>
              <w:pStyle w:val="27"/>
              <w:spacing w:line="240" w:lineRule="auto"/>
              <w:ind w:firstLine="0"/>
              <w:jc w:val="center"/>
            </w:pPr>
          </w:p>
        </w:tc>
        <w:tc>
          <w:tcPr>
            <w:tcW w:w="410" w:type="pct"/>
            <w:vAlign w:val="center"/>
          </w:tcPr>
          <w:p w14:paraId="3031B484">
            <w:pPr>
              <w:pStyle w:val="27"/>
              <w:spacing w:line="240" w:lineRule="auto"/>
              <w:ind w:firstLine="0"/>
              <w:jc w:val="center"/>
            </w:pPr>
          </w:p>
        </w:tc>
        <w:tc>
          <w:tcPr>
            <w:tcW w:w="597" w:type="pct"/>
            <w:vAlign w:val="center"/>
          </w:tcPr>
          <w:p w14:paraId="503D07C3">
            <w:pPr>
              <w:pStyle w:val="27"/>
              <w:spacing w:line="240" w:lineRule="auto"/>
              <w:ind w:firstLine="0"/>
              <w:jc w:val="center"/>
            </w:pPr>
          </w:p>
        </w:tc>
      </w:tr>
      <w:tr w14:paraId="7DE53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42" w:type="pct"/>
            <w:vAlign w:val="center"/>
          </w:tcPr>
          <w:p w14:paraId="2B25FB04">
            <w:pPr>
              <w:pStyle w:val="27"/>
              <w:spacing w:line="240" w:lineRule="auto"/>
              <w:ind w:firstLine="0"/>
              <w:jc w:val="center"/>
              <w:rPr>
                <w:sz w:val="21"/>
              </w:rPr>
            </w:pPr>
            <w:r>
              <w:rPr>
                <w:rFonts w:hint="eastAsia"/>
                <w:sz w:val="21"/>
              </w:rPr>
              <w:t>7</w:t>
            </w:r>
          </w:p>
        </w:tc>
        <w:tc>
          <w:tcPr>
            <w:tcW w:w="835" w:type="pct"/>
            <w:vAlign w:val="center"/>
          </w:tcPr>
          <w:p w14:paraId="495B03A8">
            <w:pPr>
              <w:pStyle w:val="27"/>
              <w:spacing w:line="240" w:lineRule="auto"/>
              <w:ind w:firstLine="0"/>
              <w:jc w:val="left"/>
              <w:rPr>
                <w:sz w:val="21"/>
              </w:rPr>
            </w:pPr>
            <w:r>
              <w:rPr>
                <w:rFonts w:hint="eastAsia"/>
                <w:sz w:val="21"/>
              </w:rPr>
              <w:t>专项工程</w:t>
            </w:r>
          </w:p>
        </w:tc>
        <w:tc>
          <w:tcPr>
            <w:tcW w:w="341" w:type="pct"/>
            <w:vAlign w:val="center"/>
          </w:tcPr>
          <w:p w14:paraId="008F75B3">
            <w:pPr>
              <w:pStyle w:val="27"/>
              <w:spacing w:line="240" w:lineRule="auto"/>
              <w:ind w:firstLine="0"/>
              <w:jc w:val="center"/>
            </w:pPr>
          </w:p>
        </w:tc>
        <w:tc>
          <w:tcPr>
            <w:tcW w:w="435" w:type="pct"/>
            <w:vAlign w:val="center"/>
          </w:tcPr>
          <w:p w14:paraId="0FD17FD3">
            <w:pPr>
              <w:pStyle w:val="27"/>
              <w:spacing w:line="240" w:lineRule="auto"/>
              <w:ind w:firstLine="0"/>
              <w:jc w:val="center"/>
            </w:pPr>
          </w:p>
        </w:tc>
        <w:tc>
          <w:tcPr>
            <w:tcW w:w="386" w:type="pct"/>
            <w:gridSpan w:val="2"/>
            <w:vAlign w:val="center"/>
          </w:tcPr>
          <w:p w14:paraId="201C7A0A">
            <w:pPr>
              <w:pStyle w:val="27"/>
              <w:spacing w:line="240" w:lineRule="auto"/>
              <w:ind w:firstLine="0"/>
              <w:jc w:val="center"/>
            </w:pPr>
          </w:p>
        </w:tc>
        <w:tc>
          <w:tcPr>
            <w:tcW w:w="334" w:type="pct"/>
            <w:gridSpan w:val="2"/>
            <w:vAlign w:val="center"/>
          </w:tcPr>
          <w:p w14:paraId="015B39F1">
            <w:pPr>
              <w:pStyle w:val="27"/>
              <w:spacing w:line="240" w:lineRule="auto"/>
              <w:ind w:firstLine="0"/>
              <w:jc w:val="center"/>
            </w:pPr>
          </w:p>
        </w:tc>
        <w:tc>
          <w:tcPr>
            <w:tcW w:w="250" w:type="pct"/>
            <w:gridSpan w:val="2"/>
            <w:vAlign w:val="center"/>
          </w:tcPr>
          <w:p w14:paraId="07F8B953">
            <w:pPr>
              <w:pStyle w:val="27"/>
              <w:spacing w:line="240" w:lineRule="auto"/>
              <w:ind w:firstLine="0"/>
              <w:jc w:val="center"/>
            </w:pPr>
          </w:p>
        </w:tc>
        <w:tc>
          <w:tcPr>
            <w:tcW w:w="266" w:type="pct"/>
            <w:gridSpan w:val="2"/>
            <w:vAlign w:val="center"/>
          </w:tcPr>
          <w:p w14:paraId="64A533B5">
            <w:pPr>
              <w:pStyle w:val="27"/>
              <w:spacing w:line="240" w:lineRule="auto"/>
              <w:ind w:firstLine="0"/>
              <w:jc w:val="center"/>
            </w:pPr>
          </w:p>
        </w:tc>
        <w:tc>
          <w:tcPr>
            <w:tcW w:w="328" w:type="pct"/>
            <w:gridSpan w:val="2"/>
            <w:vAlign w:val="center"/>
          </w:tcPr>
          <w:p w14:paraId="46B2CB16">
            <w:pPr>
              <w:pStyle w:val="27"/>
              <w:spacing w:line="240" w:lineRule="auto"/>
              <w:ind w:firstLine="0"/>
              <w:jc w:val="center"/>
            </w:pPr>
          </w:p>
        </w:tc>
        <w:tc>
          <w:tcPr>
            <w:tcW w:w="469" w:type="pct"/>
            <w:gridSpan w:val="3"/>
            <w:vAlign w:val="center"/>
          </w:tcPr>
          <w:p w14:paraId="59ECA15F">
            <w:pPr>
              <w:pStyle w:val="27"/>
              <w:spacing w:line="240" w:lineRule="auto"/>
              <w:ind w:firstLine="0"/>
              <w:jc w:val="center"/>
            </w:pPr>
          </w:p>
        </w:tc>
        <w:tc>
          <w:tcPr>
            <w:tcW w:w="410" w:type="pct"/>
            <w:vAlign w:val="center"/>
          </w:tcPr>
          <w:p w14:paraId="0C630F04">
            <w:pPr>
              <w:pStyle w:val="27"/>
              <w:spacing w:line="240" w:lineRule="auto"/>
              <w:ind w:firstLine="0"/>
              <w:jc w:val="center"/>
            </w:pPr>
          </w:p>
        </w:tc>
        <w:tc>
          <w:tcPr>
            <w:tcW w:w="597" w:type="pct"/>
            <w:vAlign w:val="center"/>
          </w:tcPr>
          <w:p w14:paraId="4A8CEA7D">
            <w:pPr>
              <w:pStyle w:val="27"/>
              <w:spacing w:line="240" w:lineRule="auto"/>
              <w:ind w:firstLine="0"/>
              <w:jc w:val="center"/>
            </w:pPr>
          </w:p>
        </w:tc>
      </w:tr>
      <w:tr w14:paraId="4E81F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42" w:type="pct"/>
            <w:vAlign w:val="center"/>
          </w:tcPr>
          <w:p w14:paraId="3F6BA729">
            <w:pPr>
              <w:pStyle w:val="27"/>
              <w:spacing w:line="240" w:lineRule="auto"/>
              <w:ind w:firstLine="0"/>
              <w:jc w:val="center"/>
              <w:rPr>
                <w:sz w:val="21"/>
              </w:rPr>
            </w:pPr>
            <w:r>
              <w:rPr>
                <w:rFonts w:hint="eastAsia"/>
                <w:sz w:val="21"/>
              </w:rPr>
              <w:t>......</w:t>
            </w:r>
          </w:p>
        </w:tc>
        <w:tc>
          <w:tcPr>
            <w:tcW w:w="835" w:type="pct"/>
            <w:vAlign w:val="center"/>
          </w:tcPr>
          <w:p w14:paraId="7CC2D23F">
            <w:pPr>
              <w:pStyle w:val="27"/>
              <w:spacing w:line="240" w:lineRule="auto"/>
              <w:ind w:firstLine="0"/>
              <w:jc w:val="left"/>
              <w:rPr>
                <w:sz w:val="21"/>
              </w:rPr>
            </w:pPr>
            <w:r>
              <w:rPr>
                <w:rFonts w:hint="eastAsia"/>
                <w:sz w:val="21"/>
              </w:rPr>
              <w:t>......</w:t>
            </w:r>
          </w:p>
        </w:tc>
        <w:tc>
          <w:tcPr>
            <w:tcW w:w="341" w:type="pct"/>
            <w:vAlign w:val="center"/>
          </w:tcPr>
          <w:p w14:paraId="5246A74E">
            <w:pPr>
              <w:pStyle w:val="27"/>
              <w:spacing w:line="240" w:lineRule="auto"/>
              <w:ind w:firstLine="0"/>
              <w:jc w:val="center"/>
            </w:pPr>
          </w:p>
        </w:tc>
        <w:tc>
          <w:tcPr>
            <w:tcW w:w="435" w:type="pct"/>
            <w:vAlign w:val="center"/>
          </w:tcPr>
          <w:p w14:paraId="60B44616">
            <w:pPr>
              <w:pStyle w:val="27"/>
              <w:spacing w:line="240" w:lineRule="auto"/>
              <w:ind w:firstLine="0"/>
              <w:jc w:val="center"/>
            </w:pPr>
          </w:p>
        </w:tc>
        <w:tc>
          <w:tcPr>
            <w:tcW w:w="386" w:type="pct"/>
            <w:gridSpan w:val="2"/>
            <w:vAlign w:val="center"/>
          </w:tcPr>
          <w:p w14:paraId="0AE9ADB8">
            <w:pPr>
              <w:pStyle w:val="27"/>
              <w:spacing w:line="240" w:lineRule="auto"/>
              <w:ind w:firstLine="0"/>
              <w:jc w:val="center"/>
            </w:pPr>
          </w:p>
        </w:tc>
        <w:tc>
          <w:tcPr>
            <w:tcW w:w="334" w:type="pct"/>
            <w:gridSpan w:val="2"/>
            <w:vAlign w:val="center"/>
          </w:tcPr>
          <w:p w14:paraId="69E080CC">
            <w:pPr>
              <w:pStyle w:val="27"/>
              <w:spacing w:line="240" w:lineRule="auto"/>
              <w:ind w:firstLine="0"/>
              <w:jc w:val="center"/>
            </w:pPr>
          </w:p>
        </w:tc>
        <w:tc>
          <w:tcPr>
            <w:tcW w:w="250" w:type="pct"/>
            <w:gridSpan w:val="2"/>
            <w:vAlign w:val="center"/>
          </w:tcPr>
          <w:p w14:paraId="2E7B2A7C">
            <w:pPr>
              <w:pStyle w:val="27"/>
              <w:spacing w:line="240" w:lineRule="auto"/>
              <w:ind w:firstLine="0"/>
              <w:jc w:val="center"/>
            </w:pPr>
          </w:p>
        </w:tc>
        <w:tc>
          <w:tcPr>
            <w:tcW w:w="266" w:type="pct"/>
            <w:gridSpan w:val="2"/>
            <w:vAlign w:val="center"/>
          </w:tcPr>
          <w:p w14:paraId="76F00C89">
            <w:pPr>
              <w:pStyle w:val="27"/>
              <w:spacing w:line="240" w:lineRule="auto"/>
              <w:ind w:firstLine="0"/>
              <w:jc w:val="center"/>
            </w:pPr>
          </w:p>
        </w:tc>
        <w:tc>
          <w:tcPr>
            <w:tcW w:w="328" w:type="pct"/>
            <w:gridSpan w:val="2"/>
            <w:vAlign w:val="center"/>
          </w:tcPr>
          <w:p w14:paraId="1AD6520A">
            <w:pPr>
              <w:pStyle w:val="27"/>
              <w:spacing w:line="240" w:lineRule="auto"/>
              <w:ind w:firstLine="0"/>
              <w:jc w:val="center"/>
            </w:pPr>
          </w:p>
        </w:tc>
        <w:tc>
          <w:tcPr>
            <w:tcW w:w="469" w:type="pct"/>
            <w:gridSpan w:val="3"/>
            <w:vAlign w:val="center"/>
          </w:tcPr>
          <w:p w14:paraId="6F23CD85">
            <w:pPr>
              <w:pStyle w:val="27"/>
              <w:spacing w:line="240" w:lineRule="auto"/>
              <w:ind w:firstLine="0"/>
              <w:jc w:val="center"/>
            </w:pPr>
          </w:p>
        </w:tc>
        <w:tc>
          <w:tcPr>
            <w:tcW w:w="410" w:type="pct"/>
            <w:vAlign w:val="center"/>
          </w:tcPr>
          <w:p w14:paraId="21C67220">
            <w:pPr>
              <w:pStyle w:val="27"/>
              <w:spacing w:line="240" w:lineRule="auto"/>
              <w:ind w:firstLine="0"/>
              <w:jc w:val="center"/>
            </w:pPr>
          </w:p>
        </w:tc>
        <w:tc>
          <w:tcPr>
            <w:tcW w:w="597" w:type="pct"/>
            <w:vAlign w:val="center"/>
          </w:tcPr>
          <w:p w14:paraId="25CBD792">
            <w:pPr>
              <w:pStyle w:val="27"/>
              <w:spacing w:line="240" w:lineRule="auto"/>
              <w:ind w:firstLine="0"/>
              <w:jc w:val="center"/>
            </w:pPr>
          </w:p>
        </w:tc>
      </w:tr>
      <w:tr w14:paraId="66A50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342" w:type="pct"/>
            <w:vAlign w:val="center"/>
          </w:tcPr>
          <w:p w14:paraId="40D90DDF">
            <w:pPr>
              <w:pStyle w:val="27"/>
              <w:spacing w:line="240" w:lineRule="auto"/>
              <w:ind w:firstLine="0"/>
              <w:jc w:val="center"/>
              <w:rPr>
                <w:sz w:val="21"/>
              </w:rPr>
            </w:pPr>
            <w:r>
              <w:rPr>
                <w:rFonts w:hint="eastAsia"/>
                <w:sz w:val="21"/>
              </w:rPr>
              <w:t>8</w:t>
            </w:r>
          </w:p>
        </w:tc>
        <w:tc>
          <w:tcPr>
            <w:tcW w:w="835" w:type="pct"/>
            <w:vAlign w:val="center"/>
          </w:tcPr>
          <w:p w14:paraId="422430C5">
            <w:pPr>
              <w:pStyle w:val="27"/>
              <w:spacing w:line="240" w:lineRule="auto"/>
              <w:ind w:firstLine="0"/>
              <w:jc w:val="left"/>
              <w:rPr>
                <w:sz w:val="21"/>
              </w:rPr>
            </w:pPr>
            <w:r>
              <w:rPr>
                <w:rFonts w:hint="eastAsia"/>
                <w:sz w:val="21"/>
              </w:rPr>
              <w:t>外部配套工程</w:t>
            </w:r>
          </w:p>
        </w:tc>
        <w:tc>
          <w:tcPr>
            <w:tcW w:w="341" w:type="pct"/>
            <w:vAlign w:val="center"/>
          </w:tcPr>
          <w:p w14:paraId="3665BF28">
            <w:pPr>
              <w:pStyle w:val="27"/>
              <w:spacing w:line="240" w:lineRule="auto"/>
              <w:ind w:firstLine="0"/>
              <w:jc w:val="center"/>
            </w:pPr>
          </w:p>
        </w:tc>
        <w:tc>
          <w:tcPr>
            <w:tcW w:w="435" w:type="pct"/>
            <w:vAlign w:val="center"/>
          </w:tcPr>
          <w:p w14:paraId="6D531CDC">
            <w:pPr>
              <w:pStyle w:val="27"/>
              <w:spacing w:line="240" w:lineRule="auto"/>
              <w:ind w:firstLine="0"/>
              <w:jc w:val="center"/>
            </w:pPr>
          </w:p>
        </w:tc>
        <w:tc>
          <w:tcPr>
            <w:tcW w:w="386" w:type="pct"/>
            <w:gridSpan w:val="2"/>
            <w:vAlign w:val="center"/>
          </w:tcPr>
          <w:p w14:paraId="44D57831">
            <w:pPr>
              <w:pStyle w:val="27"/>
              <w:spacing w:line="240" w:lineRule="auto"/>
              <w:ind w:firstLine="0"/>
              <w:jc w:val="center"/>
            </w:pPr>
          </w:p>
        </w:tc>
        <w:tc>
          <w:tcPr>
            <w:tcW w:w="334" w:type="pct"/>
            <w:gridSpan w:val="2"/>
            <w:vAlign w:val="center"/>
          </w:tcPr>
          <w:p w14:paraId="6C7DFD40">
            <w:pPr>
              <w:pStyle w:val="27"/>
              <w:spacing w:line="240" w:lineRule="auto"/>
              <w:ind w:firstLine="0"/>
              <w:jc w:val="center"/>
            </w:pPr>
          </w:p>
        </w:tc>
        <w:tc>
          <w:tcPr>
            <w:tcW w:w="250" w:type="pct"/>
            <w:gridSpan w:val="2"/>
            <w:vAlign w:val="center"/>
          </w:tcPr>
          <w:p w14:paraId="2F5C789F">
            <w:pPr>
              <w:pStyle w:val="27"/>
              <w:spacing w:line="240" w:lineRule="auto"/>
              <w:ind w:firstLine="0"/>
              <w:jc w:val="center"/>
            </w:pPr>
          </w:p>
        </w:tc>
        <w:tc>
          <w:tcPr>
            <w:tcW w:w="266" w:type="pct"/>
            <w:gridSpan w:val="2"/>
            <w:vAlign w:val="center"/>
          </w:tcPr>
          <w:p w14:paraId="6FBD5EDF">
            <w:pPr>
              <w:pStyle w:val="27"/>
              <w:spacing w:line="240" w:lineRule="auto"/>
              <w:ind w:firstLine="0"/>
              <w:jc w:val="center"/>
            </w:pPr>
          </w:p>
        </w:tc>
        <w:tc>
          <w:tcPr>
            <w:tcW w:w="328" w:type="pct"/>
            <w:gridSpan w:val="2"/>
            <w:vAlign w:val="center"/>
          </w:tcPr>
          <w:p w14:paraId="55DF16BE">
            <w:pPr>
              <w:pStyle w:val="27"/>
              <w:spacing w:line="240" w:lineRule="auto"/>
              <w:ind w:firstLine="0"/>
              <w:jc w:val="center"/>
            </w:pPr>
          </w:p>
        </w:tc>
        <w:tc>
          <w:tcPr>
            <w:tcW w:w="469" w:type="pct"/>
            <w:gridSpan w:val="3"/>
            <w:vAlign w:val="center"/>
          </w:tcPr>
          <w:p w14:paraId="150BA357">
            <w:pPr>
              <w:pStyle w:val="27"/>
              <w:spacing w:line="240" w:lineRule="auto"/>
              <w:ind w:firstLine="0"/>
              <w:jc w:val="center"/>
            </w:pPr>
          </w:p>
        </w:tc>
        <w:tc>
          <w:tcPr>
            <w:tcW w:w="410" w:type="pct"/>
            <w:vAlign w:val="center"/>
          </w:tcPr>
          <w:p w14:paraId="187D12AB">
            <w:pPr>
              <w:pStyle w:val="27"/>
              <w:spacing w:line="240" w:lineRule="auto"/>
              <w:ind w:firstLine="0"/>
              <w:jc w:val="center"/>
            </w:pPr>
          </w:p>
        </w:tc>
        <w:tc>
          <w:tcPr>
            <w:tcW w:w="597" w:type="pct"/>
            <w:vAlign w:val="center"/>
          </w:tcPr>
          <w:p w14:paraId="270D91E2">
            <w:pPr>
              <w:pStyle w:val="27"/>
              <w:spacing w:line="240" w:lineRule="auto"/>
              <w:ind w:firstLine="0"/>
              <w:jc w:val="center"/>
            </w:pPr>
          </w:p>
        </w:tc>
      </w:tr>
      <w:tr w14:paraId="58202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42" w:type="pct"/>
            <w:vAlign w:val="center"/>
          </w:tcPr>
          <w:p w14:paraId="050A4525">
            <w:pPr>
              <w:pStyle w:val="27"/>
              <w:spacing w:line="240" w:lineRule="auto"/>
              <w:ind w:firstLine="0"/>
              <w:jc w:val="center"/>
              <w:rPr>
                <w:sz w:val="21"/>
              </w:rPr>
            </w:pPr>
            <w:r>
              <w:rPr>
                <w:rFonts w:hint="eastAsia"/>
                <w:sz w:val="21"/>
              </w:rPr>
              <w:t>......</w:t>
            </w:r>
          </w:p>
        </w:tc>
        <w:tc>
          <w:tcPr>
            <w:tcW w:w="835" w:type="pct"/>
            <w:vAlign w:val="center"/>
          </w:tcPr>
          <w:p w14:paraId="5CAFF452">
            <w:pPr>
              <w:pStyle w:val="27"/>
              <w:spacing w:line="240" w:lineRule="auto"/>
              <w:ind w:firstLine="0"/>
              <w:jc w:val="left"/>
              <w:rPr>
                <w:sz w:val="21"/>
              </w:rPr>
            </w:pPr>
            <w:r>
              <w:rPr>
                <w:rFonts w:hint="eastAsia"/>
                <w:sz w:val="21"/>
              </w:rPr>
              <w:t>......</w:t>
            </w:r>
          </w:p>
        </w:tc>
        <w:tc>
          <w:tcPr>
            <w:tcW w:w="341" w:type="pct"/>
            <w:vAlign w:val="center"/>
          </w:tcPr>
          <w:p w14:paraId="0039B482">
            <w:pPr>
              <w:pStyle w:val="27"/>
              <w:spacing w:line="240" w:lineRule="auto"/>
              <w:ind w:firstLine="0"/>
              <w:jc w:val="center"/>
            </w:pPr>
          </w:p>
        </w:tc>
        <w:tc>
          <w:tcPr>
            <w:tcW w:w="435" w:type="pct"/>
            <w:vAlign w:val="center"/>
          </w:tcPr>
          <w:p w14:paraId="70CAE0D4">
            <w:pPr>
              <w:pStyle w:val="27"/>
              <w:spacing w:line="240" w:lineRule="auto"/>
              <w:ind w:firstLine="0"/>
              <w:jc w:val="center"/>
            </w:pPr>
          </w:p>
        </w:tc>
        <w:tc>
          <w:tcPr>
            <w:tcW w:w="386" w:type="pct"/>
            <w:gridSpan w:val="2"/>
            <w:vAlign w:val="center"/>
          </w:tcPr>
          <w:p w14:paraId="21A9A57B">
            <w:pPr>
              <w:pStyle w:val="27"/>
              <w:spacing w:line="240" w:lineRule="auto"/>
              <w:ind w:firstLine="0"/>
              <w:jc w:val="center"/>
            </w:pPr>
          </w:p>
        </w:tc>
        <w:tc>
          <w:tcPr>
            <w:tcW w:w="334" w:type="pct"/>
            <w:gridSpan w:val="2"/>
            <w:vAlign w:val="center"/>
          </w:tcPr>
          <w:p w14:paraId="73AD4FB8">
            <w:pPr>
              <w:pStyle w:val="27"/>
              <w:spacing w:line="240" w:lineRule="auto"/>
              <w:ind w:firstLine="0"/>
              <w:jc w:val="center"/>
            </w:pPr>
          </w:p>
        </w:tc>
        <w:tc>
          <w:tcPr>
            <w:tcW w:w="250" w:type="pct"/>
            <w:gridSpan w:val="2"/>
            <w:vAlign w:val="center"/>
          </w:tcPr>
          <w:p w14:paraId="74CC3A95">
            <w:pPr>
              <w:pStyle w:val="27"/>
              <w:spacing w:line="240" w:lineRule="auto"/>
              <w:ind w:firstLine="0"/>
              <w:jc w:val="center"/>
            </w:pPr>
          </w:p>
        </w:tc>
        <w:tc>
          <w:tcPr>
            <w:tcW w:w="266" w:type="pct"/>
            <w:gridSpan w:val="2"/>
            <w:vAlign w:val="center"/>
          </w:tcPr>
          <w:p w14:paraId="067CDF5D">
            <w:pPr>
              <w:pStyle w:val="27"/>
              <w:spacing w:line="240" w:lineRule="auto"/>
              <w:ind w:firstLine="0"/>
              <w:jc w:val="center"/>
            </w:pPr>
          </w:p>
        </w:tc>
        <w:tc>
          <w:tcPr>
            <w:tcW w:w="328" w:type="pct"/>
            <w:gridSpan w:val="2"/>
            <w:vAlign w:val="center"/>
          </w:tcPr>
          <w:p w14:paraId="1300F188">
            <w:pPr>
              <w:pStyle w:val="27"/>
              <w:spacing w:line="240" w:lineRule="auto"/>
              <w:ind w:firstLine="0"/>
              <w:jc w:val="center"/>
            </w:pPr>
          </w:p>
        </w:tc>
        <w:tc>
          <w:tcPr>
            <w:tcW w:w="469" w:type="pct"/>
            <w:gridSpan w:val="3"/>
            <w:vAlign w:val="center"/>
          </w:tcPr>
          <w:p w14:paraId="03C37A75">
            <w:pPr>
              <w:pStyle w:val="27"/>
              <w:spacing w:line="240" w:lineRule="auto"/>
              <w:ind w:firstLine="0"/>
              <w:jc w:val="center"/>
            </w:pPr>
          </w:p>
        </w:tc>
        <w:tc>
          <w:tcPr>
            <w:tcW w:w="410" w:type="pct"/>
            <w:vAlign w:val="center"/>
          </w:tcPr>
          <w:p w14:paraId="2EF53ADC">
            <w:pPr>
              <w:pStyle w:val="27"/>
              <w:spacing w:line="240" w:lineRule="auto"/>
              <w:ind w:firstLine="0"/>
              <w:jc w:val="center"/>
            </w:pPr>
          </w:p>
        </w:tc>
        <w:tc>
          <w:tcPr>
            <w:tcW w:w="597" w:type="pct"/>
            <w:vAlign w:val="center"/>
          </w:tcPr>
          <w:p w14:paraId="1523AA2E">
            <w:pPr>
              <w:pStyle w:val="27"/>
              <w:spacing w:line="240" w:lineRule="auto"/>
              <w:ind w:firstLine="0"/>
              <w:jc w:val="center"/>
            </w:pPr>
          </w:p>
        </w:tc>
      </w:tr>
      <w:tr w14:paraId="3AB32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42" w:type="pct"/>
            <w:vAlign w:val="center"/>
          </w:tcPr>
          <w:p w14:paraId="732E41D0">
            <w:pPr>
              <w:pStyle w:val="27"/>
              <w:spacing w:line="240" w:lineRule="auto"/>
              <w:ind w:firstLine="0"/>
              <w:jc w:val="center"/>
              <w:rPr>
                <w:sz w:val="21"/>
              </w:rPr>
            </w:pPr>
            <w:r>
              <w:rPr>
                <w:rFonts w:hint="eastAsia"/>
                <w:sz w:val="21"/>
              </w:rPr>
              <w:t>（二）</w:t>
            </w:r>
          </w:p>
        </w:tc>
        <w:tc>
          <w:tcPr>
            <w:tcW w:w="835" w:type="pct"/>
            <w:vAlign w:val="center"/>
          </w:tcPr>
          <w:p w14:paraId="75EABFD5">
            <w:pPr>
              <w:pStyle w:val="27"/>
              <w:spacing w:line="240" w:lineRule="auto"/>
              <w:ind w:firstLine="0"/>
              <w:jc w:val="left"/>
              <w:rPr>
                <w:sz w:val="21"/>
              </w:rPr>
            </w:pPr>
            <w:r>
              <w:rPr>
                <w:rFonts w:hint="eastAsia"/>
                <w:sz w:val="21"/>
              </w:rPr>
              <w:t>设备</w:t>
            </w:r>
            <w:r>
              <w:rPr>
                <w:rFonts w:hint="eastAsia"/>
                <w:sz w:val="21"/>
                <w:lang w:eastAsia="zh"/>
              </w:rPr>
              <w:t>购置及安装工程</w:t>
            </w:r>
            <w:r>
              <w:rPr>
                <w:rFonts w:hint="eastAsia"/>
                <w:sz w:val="21"/>
              </w:rPr>
              <w:t>费</w:t>
            </w:r>
          </w:p>
        </w:tc>
        <w:tc>
          <w:tcPr>
            <w:tcW w:w="341" w:type="pct"/>
            <w:vAlign w:val="center"/>
          </w:tcPr>
          <w:p w14:paraId="5F04BFDE">
            <w:pPr>
              <w:pStyle w:val="27"/>
              <w:spacing w:line="240" w:lineRule="auto"/>
              <w:ind w:firstLine="0"/>
              <w:jc w:val="center"/>
            </w:pPr>
          </w:p>
        </w:tc>
        <w:tc>
          <w:tcPr>
            <w:tcW w:w="435" w:type="pct"/>
            <w:vAlign w:val="center"/>
          </w:tcPr>
          <w:p w14:paraId="36F3FB31">
            <w:pPr>
              <w:pStyle w:val="27"/>
              <w:spacing w:line="240" w:lineRule="auto"/>
              <w:ind w:firstLine="0"/>
              <w:jc w:val="center"/>
            </w:pPr>
          </w:p>
        </w:tc>
        <w:tc>
          <w:tcPr>
            <w:tcW w:w="386" w:type="pct"/>
            <w:gridSpan w:val="2"/>
            <w:vAlign w:val="center"/>
          </w:tcPr>
          <w:p w14:paraId="0DE005C3">
            <w:pPr>
              <w:pStyle w:val="27"/>
              <w:spacing w:line="240" w:lineRule="auto"/>
              <w:ind w:firstLine="0"/>
              <w:jc w:val="center"/>
            </w:pPr>
          </w:p>
        </w:tc>
        <w:tc>
          <w:tcPr>
            <w:tcW w:w="334" w:type="pct"/>
            <w:gridSpan w:val="2"/>
            <w:vAlign w:val="center"/>
          </w:tcPr>
          <w:p w14:paraId="31AB710E">
            <w:pPr>
              <w:pStyle w:val="27"/>
              <w:spacing w:line="240" w:lineRule="auto"/>
              <w:ind w:firstLine="0"/>
              <w:jc w:val="center"/>
            </w:pPr>
          </w:p>
        </w:tc>
        <w:tc>
          <w:tcPr>
            <w:tcW w:w="250" w:type="pct"/>
            <w:gridSpan w:val="2"/>
            <w:vAlign w:val="center"/>
          </w:tcPr>
          <w:p w14:paraId="7EFA0027">
            <w:pPr>
              <w:pStyle w:val="27"/>
              <w:spacing w:line="240" w:lineRule="auto"/>
              <w:ind w:firstLine="0"/>
              <w:jc w:val="center"/>
            </w:pPr>
          </w:p>
        </w:tc>
        <w:tc>
          <w:tcPr>
            <w:tcW w:w="266" w:type="pct"/>
            <w:gridSpan w:val="2"/>
            <w:vAlign w:val="center"/>
          </w:tcPr>
          <w:p w14:paraId="60D64E93">
            <w:pPr>
              <w:pStyle w:val="27"/>
              <w:spacing w:line="240" w:lineRule="auto"/>
              <w:ind w:firstLine="0"/>
              <w:jc w:val="center"/>
            </w:pPr>
          </w:p>
        </w:tc>
        <w:tc>
          <w:tcPr>
            <w:tcW w:w="328" w:type="pct"/>
            <w:gridSpan w:val="2"/>
            <w:vAlign w:val="center"/>
          </w:tcPr>
          <w:p w14:paraId="10264F2A">
            <w:pPr>
              <w:pStyle w:val="27"/>
              <w:spacing w:line="240" w:lineRule="auto"/>
              <w:ind w:firstLine="0"/>
              <w:jc w:val="center"/>
            </w:pPr>
          </w:p>
        </w:tc>
        <w:tc>
          <w:tcPr>
            <w:tcW w:w="469" w:type="pct"/>
            <w:gridSpan w:val="3"/>
            <w:vAlign w:val="center"/>
          </w:tcPr>
          <w:p w14:paraId="0058A209">
            <w:pPr>
              <w:pStyle w:val="27"/>
              <w:spacing w:line="240" w:lineRule="auto"/>
              <w:ind w:firstLine="0"/>
              <w:jc w:val="center"/>
            </w:pPr>
          </w:p>
        </w:tc>
        <w:tc>
          <w:tcPr>
            <w:tcW w:w="410" w:type="pct"/>
            <w:vAlign w:val="center"/>
          </w:tcPr>
          <w:p w14:paraId="2FA1F971">
            <w:pPr>
              <w:pStyle w:val="27"/>
              <w:spacing w:line="240" w:lineRule="auto"/>
              <w:ind w:firstLine="0"/>
              <w:jc w:val="center"/>
            </w:pPr>
          </w:p>
        </w:tc>
        <w:tc>
          <w:tcPr>
            <w:tcW w:w="597" w:type="pct"/>
            <w:vAlign w:val="center"/>
          </w:tcPr>
          <w:p w14:paraId="0C4DA0DF">
            <w:pPr>
              <w:pStyle w:val="27"/>
              <w:spacing w:line="240" w:lineRule="auto"/>
              <w:ind w:firstLine="0"/>
              <w:jc w:val="center"/>
            </w:pPr>
          </w:p>
        </w:tc>
      </w:tr>
      <w:tr w14:paraId="27A22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342" w:type="pct"/>
            <w:vAlign w:val="center"/>
          </w:tcPr>
          <w:p w14:paraId="3877AF63">
            <w:pPr>
              <w:pStyle w:val="27"/>
              <w:spacing w:line="240" w:lineRule="auto"/>
              <w:ind w:firstLine="0"/>
              <w:jc w:val="center"/>
              <w:rPr>
                <w:rFonts w:ascii="Times New Roman" w:hAnsi="Times New Roman" w:cs="Times New Roman"/>
                <w:sz w:val="21"/>
              </w:rPr>
            </w:pPr>
            <w:r>
              <w:rPr>
                <w:rFonts w:hint="eastAsia"/>
                <w:sz w:val="21"/>
              </w:rPr>
              <w:t>二</w:t>
            </w:r>
          </w:p>
        </w:tc>
        <w:tc>
          <w:tcPr>
            <w:tcW w:w="835" w:type="pct"/>
            <w:vAlign w:val="center"/>
          </w:tcPr>
          <w:p w14:paraId="61F40611">
            <w:pPr>
              <w:pStyle w:val="27"/>
              <w:spacing w:line="240" w:lineRule="auto"/>
              <w:ind w:firstLine="0"/>
              <w:jc w:val="left"/>
              <w:rPr>
                <w:rFonts w:ascii="Times New Roman" w:hAnsi="Times New Roman" w:cs="Times New Roman"/>
                <w:sz w:val="21"/>
              </w:rPr>
            </w:pPr>
            <w:r>
              <w:rPr>
                <w:rFonts w:hint="eastAsia"/>
                <w:sz w:val="21"/>
              </w:rPr>
              <w:t>工程建设其他费</w:t>
            </w:r>
          </w:p>
        </w:tc>
        <w:tc>
          <w:tcPr>
            <w:tcW w:w="341" w:type="pct"/>
            <w:vAlign w:val="center"/>
          </w:tcPr>
          <w:p w14:paraId="36B9B9AC">
            <w:pPr>
              <w:pStyle w:val="27"/>
              <w:spacing w:line="240" w:lineRule="auto"/>
              <w:ind w:firstLine="0"/>
              <w:jc w:val="center"/>
            </w:pPr>
          </w:p>
        </w:tc>
        <w:tc>
          <w:tcPr>
            <w:tcW w:w="435" w:type="pct"/>
            <w:vAlign w:val="center"/>
          </w:tcPr>
          <w:p w14:paraId="0E45B2D5">
            <w:pPr>
              <w:pStyle w:val="27"/>
              <w:spacing w:line="240" w:lineRule="auto"/>
              <w:ind w:firstLine="0"/>
              <w:jc w:val="center"/>
            </w:pPr>
          </w:p>
        </w:tc>
        <w:tc>
          <w:tcPr>
            <w:tcW w:w="386" w:type="pct"/>
            <w:gridSpan w:val="2"/>
            <w:vAlign w:val="center"/>
          </w:tcPr>
          <w:p w14:paraId="3B07E866">
            <w:pPr>
              <w:pStyle w:val="27"/>
              <w:spacing w:line="240" w:lineRule="auto"/>
              <w:ind w:firstLine="0"/>
              <w:jc w:val="center"/>
            </w:pPr>
          </w:p>
        </w:tc>
        <w:tc>
          <w:tcPr>
            <w:tcW w:w="334" w:type="pct"/>
            <w:gridSpan w:val="2"/>
            <w:vAlign w:val="center"/>
          </w:tcPr>
          <w:p w14:paraId="7B2415F9">
            <w:pPr>
              <w:pStyle w:val="27"/>
              <w:spacing w:line="240" w:lineRule="auto"/>
              <w:ind w:firstLine="0"/>
              <w:jc w:val="center"/>
            </w:pPr>
          </w:p>
        </w:tc>
        <w:tc>
          <w:tcPr>
            <w:tcW w:w="250" w:type="pct"/>
            <w:gridSpan w:val="2"/>
            <w:vAlign w:val="center"/>
          </w:tcPr>
          <w:p w14:paraId="263DD61C">
            <w:pPr>
              <w:pStyle w:val="27"/>
              <w:spacing w:line="240" w:lineRule="auto"/>
              <w:ind w:firstLine="0"/>
              <w:jc w:val="center"/>
            </w:pPr>
          </w:p>
        </w:tc>
        <w:tc>
          <w:tcPr>
            <w:tcW w:w="266" w:type="pct"/>
            <w:gridSpan w:val="2"/>
            <w:vAlign w:val="center"/>
          </w:tcPr>
          <w:p w14:paraId="68DC2F41">
            <w:pPr>
              <w:pStyle w:val="27"/>
              <w:spacing w:line="240" w:lineRule="auto"/>
              <w:ind w:firstLine="0"/>
              <w:jc w:val="center"/>
            </w:pPr>
          </w:p>
        </w:tc>
        <w:tc>
          <w:tcPr>
            <w:tcW w:w="328" w:type="pct"/>
            <w:gridSpan w:val="2"/>
            <w:vAlign w:val="center"/>
          </w:tcPr>
          <w:p w14:paraId="5D050EE3">
            <w:pPr>
              <w:pStyle w:val="27"/>
              <w:spacing w:line="240" w:lineRule="auto"/>
              <w:ind w:firstLine="0"/>
              <w:jc w:val="center"/>
            </w:pPr>
          </w:p>
        </w:tc>
        <w:tc>
          <w:tcPr>
            <w:tcW w:w="469" w:type="pct"/>
            <w:gridSpan w:val="3"/>
            <w:vAlign w:val="center"/>
          </w:tcPr>
          <w:p w14:paraId="4704E067">
            <w:pPr>
              <w:pStyle w:val="27"/>
              <w:spacing w:line="240" w:lineRule="auto"/>
              <w:ind w:firstLine="0"/>
              <w:jc w:val="center"/>
            </w:pPr>
          </w:p>
        </w:tc>
        <w:tc>
          <w:tcPr>
            <w:tcW w:w="410" w:type="pct"/>
            <w:vAlign w:val="center"/>
          </w:tcPr>
          <w:p w14:paraId="71E2CF7B">
            <w:pPr>
              <w:pStyle w:val="27"/>
              <w:spacing w:line="240" w:lineRule="auto"/>
              <w:ind w:firstLine="0"/>
              <w:jc w:val="center"/>
            </w:pPr>
          </w:p>
        </w:tc>
        <w:tc>
          <w:tcPr>
            <w:tcW w:w="597" w:type="pct"/>
            <w:vAlign w:val="center"/>
          </w:tcPr>
          <w:p w14:paraId="15EF1606">
            <w:pPr>
              <w:pStyle w:val="27"/>
              <w:spacing w:line="240" w:lineRule="auto"/>
              <w:ind w:firstLine="0"/>
              <w:jc w:val="center"/>
            </w:pPr>
          </w:p>
        </w:tc>
      </w:tr>
      <w:tr w14:paraId="706DC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42" w:type="pct"/>
            <w:vAlign w:val="center"/>
          </w:tcPr>
          <w:p w14:paraId="3D72A628">
            <w:pPr>
              <w:pStyle w:val="27"/>
              <w:spacing w:line="240" w:lineRule="auto"/>
              <w:ind w:firstLine="0"/>
              <w:jc w:val="center"/>
              <w:rPr>
                <w:sz w:val="21"/>
              </w:rPr>
            </w:pPr>
            <w:r>
              <w:rPr>
                <w:rFonts w:hint="eastAsia"/>
                <w:sz w:val="21"/>
              </w:rPr>
              <w:t>......</w:t>
            </w:r>
          </w:p>
        </w:tc>
        <w:tc>
          <w:tcPr>
            <w:tcW w:w="835" w:type="pct"/>
            <w:vAlign w:val="center"/>
          </w:tcPr>
          <w:p w14:paraId="2CBE320F">
            <w:pPr>
              <w:pStyle w:val="27"/>
              <w:spacing w:line="240" w:lineRule="auto"/>
              <w:ind w:firstLine="0"/>
              <w:jc w:val="left"/>
              <w:rPr>
                <w:sz w:val="21"/>
              </w:rPr>
            </w:pPr>
            <w:r>
              <w:rPr>
                <w:rFonts w:hint="eastAsia"/>
                <w:sz w:val="21"/>
              </w:rPr>
              <w:t>......</w:t>
            </w:r>
          </w:p>
        </w:tc>
        <w:tc>
          <w:tcPr>
            <w:tcW w:w="341" w:type="pct"/>
            <w:vAlign w:val="center"/>
          </w:tcPr>
          <w:p w14:paraId="0B5FD693">
            <w:pPr>
              <w:pStyle w:val="27"/>
              <w:spacing w:line="240" w:lineRule="auto"/>
              <w:ind w:firstLine="0"/>
              <w:jc w:val="center"/>
            </w:pPr>
          </w:p>
        </w:tc>
        <w:tc>
          <w:tcPr>
            <w:tcW w:w="435" w:type="pct"/>
            <w:vAlign w:val="center"/>
          </w:tcPr>
          <w:p w14:paraId="0384C085">
            <w:pPr>
              <w:pStyle w:val="27"/>
              <w:spacing w:line="240" w:lineRule="auto"/>
              <w:ind w:firstLine="0"/>
              <w:jc w:val="center"/>
            </w:pPr>
          </w:p>
        </w:tc>
        <w:tc>
          <w:tcPr>
            <w:tcW w:w="386" w:type="pct"/>
            <w:gridSpan w:val="2"/>
            <w:vAlign w:val="center"/>
          </w:tcPr>
          <w:p w14:paraId="734D2FA5">
            <w:pPr>
              <w:pStyle w:val="27"/>
              <w:spacing w:line="240" w:lineRule="auto"/>
              <w:ind w:firstLine="0"/>
              <w:jc w:val="center"/>
            </w:pPr>
          </w:p>
        </w:tc>
        <w:tc>
          <w:tcPr>
            <w:tcW w:w="334" w:type="pct"/>
            <w:gridSpan w:val="2"/>
            <w:vAlign w:val="center"/>
          </w:tcPr>
          <w:p w14:paraId="3E739E5C">
            <w:pPr>
              <w:pStyle w:val="27"/>
              <w:spacing w:line="240" w:lineRule="auto"/>
              <w:ind w:firstLine="0"/>
              <w:jc w:val="center"/>
            </w:pPr>
          </w:p>
        </w:tc>
        <w:tc>
          <w:tcPr>
            <w:tcW w:w="250" w:type="pct"/>
            <w:gridSpan w:val="2"/>
            <w:vAlign w:val="center"/>
          </w:tcPr>
          <w:p w14:paraId="4D2D9273">
            <w:pPr>
              <w:pStyle w:val="27"/>
              <w:spacing w:line="240" w:lineRule="auto"/>
              <w:ind w:firstLine="0"/>
              <w:jc w:val="center"/>
            </w:pPr>
          </w:p>
        </w:tc>
        <w:tc>
          <w:tcPr>
            <w:tcW w:w="266" w:type="pct"/>
            <w:gridSpan w:val="2"/>
            <w:vAlign w:val="center"/>
          </w:tcPr>
          <w:p w14:paraId="6377B46C">
            <w:pPr>
              <w:pStyle w:val="27"/>
              <w:spacing w:line="240" w:lineRule="auto"/>
              <w:ind w:firstLine="0"/>
              <w:jc w:val="center"/>
            </w:pPr>
          </w:p>
        </w:tc>
        <w:tc>
          <w:tcPr>
            <w:tcW w:w="328" w:type="pct"/>
            <w:gridSpan w:val="2"/>
            <w:vAlign w:val="center"/>
          </w:tcPr>
          <w:p w14:paraId="70C9A960">
            <w:pPr>
              <w:pStyle w:val="27"/>
              <w:spacing w:line="240" w:lineRule="auto"/>
              <w:ind w:firstLine="0"/>
              <w:jc w:val="center"/>
            </w:pPr>
          </w:p>
        </w:tc>
        <w:tc>
          <w:tcPr>
            <w:tcW w:w="469" w:type="pct"/>
            <w:gridSpan w:val="3"/>
            <w:vAlign w:val="center"/>
          </w:tcPr>
          <w:p w14:paraId="0A87B747">
            <w:pPr>
              <w:pStyle w:val="27"/>
              <w:spacing w:line="240" w:lineRule="auto"/>
              <w:ind w:firstLine="0"/>
              <w:jc w:val="center"/>
            </w:pPr>
          </w:p>
        </w:tc>
        <w:tc>
          <w:tcPr>
            <w:tcW w:w="410" w:type="pct"/>
            <w:vAlign w:val="center"/>
          </w:tcPr>
          <w:p w14:paraId="436CCDF9">
            <w:pPr>
              <w:pStyle w:val="27"/>
              <w:spacing w:line="240" w:lineRule="auto"/>
              <w:ind w:firstLine="0"/>
              <w:jc w:val="center"/>
            </w:pPr>
          </w:p>
        </w:tc>
        <w:tc>
          <w:tcPr>
            <w:tcW w:w="597" w:type="pct"/>
            <w:vAlign w:val="center"/>
          </w:tcPr>
          <w:p w14:paraId="49C114F7">
            <w:pPr>
              <w:pStyle w:val="27"/>
              <w:spacing w:line="240" w:lineRule="auto"/>
              <w:ind w:firstLine="0"/>
              <w:jc w:val="center"/>
            </w:pPr>
          </w:p>
        </w:tc>
      </w:tr>
      <w:tr w14:paraId="6B572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42" w:type="pct"/>
            <w:vAlign w:val="center"/>
          </w:tcPr>
          <w:p w14:paraId="14E98861">
            <w:pPr>
              <w:pStyle w:val="27"/>
              <w:spacing w:line="240" w:lineRule="auto"/>
              <w:ind w:firstLine="0"/>
              <w:jc w:val="center"/>
              <w:rPr>
                <w:sz w:val="21"/>
              </w:rPr>
            </w:pPr>
            <w:r>
              <w:rPr>
                <w:rFonts w:hint="eastAsia"/>
                <w:sz w:val="21"/>
              </w:rPr>
              <w:t>三</w:t>
            </w:r>
          </w:p>
        </w:tc>
        <w:tc>
          <w:tcPr>
            <w:tcW w:w="835" w:type="pct"/>
            <w:vAlign w:val="center"/>
          </w:tcPr>
          <w:p w14:paraId="5F699151">
            <w:pPr>
              <w:pStyle w:val="27"/>
              <w:spacing w:line="240" w:lineRule="auto"/>
              <w:ind w:firstLine="0"/>
              <w:jc w:val="center"/>
              <w:rPr>
                <w:sz w:val="21"/>
              </w:rPr>
            </w:pPr>
            <w:r>
              <w:rPr>
                <w:rFonts w:hint="eastAsia"/>
                <w:sz w:val="21"/>
              </w:rPr>
              <w:t>预备费</w:t>
            </w:r>
          </w:p>
        </w:tc>
        <w:tc>
          <w:tcPr>
            <w:tcW w:w="341" w:type="pct"/>
            <w:vAlign w:val="center"/>
          </w:tcPr>
          <w:p w14:paraId="238837DF">
            <w:pPr>
              <w:pStyle w:val="27"/>
              <w:spacing w:line="240" w:lineRule="auto"/>
              <w:ind w:firstLine="0"/>
              <w:jc w:val="center"/>
            </w:pPr>
          </w:p>
        </w:tc>
        <w:tc>
          <w:tcPr>
            <w:tcW w:w="435" w:type="pct"/>
            <w:vAlign w:val="center"/>
          </w:tcPr>
          <w:p w14:paraId="6D664247">
            <w:pPr>
              <w:pStyle w:val="27"/>
              <w:spacing w:line="240" w:lineRule="auto"/>
              <w:ind w:firstLine="0"/>
              <w:jc w:val="center"/>
            </w:pPr>
          </w:p>
        </w:tc>
        <w:tc>
          <w:tcPr>
            <w:tcW w:w="386" w:type="pct"/>
            <w:gridSpan w:val="2"/>
            <w:vAlign w:val="center"/>
          </w:tcPr>
          <w:p w14:paraId="5C1078FA">
            <w:pPr>
              <w:pStyle w:val="27"/>
              <w:spacing w:line="240" w:lineRule="auto"/>
              <w:ind w:firstLine="0"/>
              <w:jc w:val="center"/>
            </w:pPr>
          </w:p>
        </w:tc>
        <w:tc>
          <w:tcPr>
            <w:tcW w:w="334" w:type="pct"/>
            <w:gridSpan w:val="2"/>
            <w:vAlign w:val="center"/>
          </w:tcPr>
          <w:p w14:paraId="4BF3DC32">
            <w:pPr>
              <w:pStyle w:val="27"/>
              <w:spacing w:line="240" w:lineRule="auto"/>
              <w:ind w:firstLine="0"/>
              <w:jc w:val="center"/>
            </w:pPr>
          </w:p>
        </w:tc>
        <w:tc>
          <w:tcPr>
            <w:tcW w:w="250" w:type="pct"/>
            <w:gridSpan w:val="2"/>
            <w:vAlign w:val="center"/>
          </w:tcPr>
          <w:p w14:paraId="2D21F6AB">
            <w:pPr>
              <w:pStyle w:val="27"/>
              <w:spacing w:line="240" w:lineRule="auto"/>
              <w:ind w:firstLine="0"/>
              <w:jc w:val="center"/>
            </w:pPr>
          </w:p>
        </w:tc>
        <w:tc>
          <w:tcPr>
            <w:tcW w:w="266" w:type="pct"/>
            <w:gridSpan w:val="2"/>
            <w:vAlign w:val="center"/>
          </w:tcPr>
          <w:p w14:paraId="322977F8">
            <w:pPr>
              <w:pStyle w:val="27"/>
              <w:spacing w:line="240" w:lineRule="auto"/>
              <w:ind w:firstLine="0"/>
              <w:jc w:val="center"/>
            </w:pPr>
          </w:p>
        </w:tc>
        <w:tc>
          <w:tcPr>
            <w:tcW w:w="328" w:type="pct"/>
            <w:gridSpan w:val="2"/>
            <w:vAlign w:val="center"/>
          </w:tcPr>
          <w:p w14:paraId="4307943E">
            <w:pPr>
              <w:pStyle w:val="27"/>
              <w:spacing w:line="240" w:lineRule="auto"/>
              <w:ind w:firstLine="0"/>
              <w:jc w:val="center"/>
            </w:pPr>
          </w:p>
        </w:tc>
        <w:tc>
          <w:tcPr>
            <w:tcW w:w="469" w:type="pct"/>
            <w:gridSpan w:val="3"/>
            <w:vAlign w:val="center"/>
          </w:tcPr>
          <w:p w14:paraId="5E3D5F53">
            <w:pPr>
              <w:pStyle w:val="27"/>
              <w:spacing w:line="240" w:lineRule="auto"/>
              <w:ind w:firstLine="0"/>
              <w:jc w:val="center"/>
            </w:pPr>
          </w:p>
        </w:tc>
        <w:tc>
          <w:tcPr>
            <w:tcW w:w="410" w:type="pct"/>
            <w:vAlign w:val="center"/>
          </w:tcPr>
          <w:p w14:paraId="250310E4">
            <w:pPr>
              <w:pStyle w:val="27"/>
              <w:spacing w:line="240" w:lineRule="auto"/>
              <w:ind w:firstLine="0"/>
              <w:jc w:val="center"/>
            </w:pPr>
          </w:p>
        </w:tc>
        <w:tc>
          <w:tcPr>
            <w:tcW w:w="597" w:type="pct"/>
            <w:vAlign w:val="center"/>
          </w:tcPr>
          <w:p w14:paraId="3B45C723">
            <w:pPr>
              <w:pStyle w:val="27"/>
              <w:spacing w:line="240" w:lineRule="auto"/>
              <w:ind w:firstLine="0"/>
              <w:jc w:val="center"/>
            </w:pPr>
          </w:p>
        </w:tc>
      </w:tr>
      <w:tr w14:paraId="2D8F3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42" w:type="pct"/>
            <w:vAlign w:val="center"/>
          </w:tcPr>
          <w:p w14:paraId="2286A936">
            <w:pPr>
              <w:pStyle w:val="27"/>
              <w:spacing w:line="240" w:lineRule="auto"/>
              <w:ind w:firstLine="0"/>
              <w:jc w:val="center"/>
              <w:rPr>
                <w:sz w:val="21"/>
              </w:rPr>
            </w:pPr>
            <w:r>
              <w:rPr>
                <w:rFonts w:hint="eastAsia"/>
                <w:sz w:val="21"/>
              </w:rPr>
              <w:t>（一）</w:t>
            </w:r>
          </w:p>
        </w:tc>
        <w:tc>
          <w:tcPr>
            <w:tcW w:w="835" w:type="pct"/>
            <w:vAlign w:val="center"/>
          </w:tcPr>
          <w:p w14:paraId="6A39B1C3">
            <w:pPr>
              <w:pStyle w:val="27"/>
              <w:spacing w:line="240" w:lineRule="auto"/>
              <w:ind w:firstLine="0"/>
              <w:jc w:val="center"/>
              <w:rPr>
                <w:sz w:val="21"/>
              </w:rPr>
            </w:pPr>
            <w:r>
              <w:rPr>
                <w:rFonts w:hint="eastAsia"/>
                <w:sz w:val="21"/>
              </w:rPr>
              <w:t>基本预备费</w:t>
            </w:r>
          </w:p>
        </w:tc>
        <w:tc>
          <w:tcPr>
            <w:tcW w:w="341" w:type="pct"/>
            <w:vAlign w:val="center"/>
          </w:tcPr>
          <w:p w14:paraId="1012F6DF">
            <w:pPr>
              <w:pStyle w:val="27"/>
              <w:spacing w:line="240" w:lineRule="auto"/>
              <w:ind w:firstLine="0"/>
              <w:jc w:val="center"/>
            </w:pPr>
          </w:p>
        </w:tc>
        <w:tc>
          <w:tcPr>
            <w:tcW w:w="435" w:type="pct"/>
            <w:vAlign w:val="center"/>
          </w:tcPr>
          <w:p w14:paraId="676BBD81">
            <w:pPr>
              <w:pStyle w:val="27"/>
              <w:spacing w:line="240" w:lineRule="auto"/>
              <w:ind w:firstLine="0"/>
              <w:jc w:val="center"/>
            </w:pPr>
          </w:p>
        </w:tc>
        <w:tc>
          <w:tcPr>
            <w:tcW w:w="386" w:type="pct"/>
            <w:gridSpan w:val="2"/>
            <w:vAlign w:val="center"/>
          </w:tcPr>
          <w:p w14:paraId="69B6F04F">
            <w:pPr>
              <w:pStyle w:val="27"/>
              <w:spacing w:line="240" w:lineRule="auto"/>
              <w:ind w:firstLine="0"/>
              <w:jc w:val="center"/>
            </w:pPr>
          </w:p>
        </w:tc>
        <w:tc>
          <w:tcPr>
            <w:tcW w:w="334" w:type="pct"/>
            <w:gridSpan w:val="2"/>
            <w:vAlign w:val="center"/>
          </w:tcPr>
          <w:p w14:paraId="2B4D7A67">
            <w:pPr>
              <w:pStyle w:val="27"/>
              <w:spacing w:line="240" w:lineRule="auto"/>
              <w:ind w:firstLine="0"/>
              <w:jc w:val="center"/>
            </w:pPr>
          </w:p>
        </w:tc>
        <w:tc>
          <w:tcPr>
            <w:tcW w:w="250" w:type="pct"/>
            <w:gridSpan w:val="2"/>
            <w:vAlign w:val="center"/>
          </w:tcPr>
          <w:p w14:paraId="07EAF9C1">
            <w:pPr>
              <w:pStyle w:val="27"/>
              <w:spacing w:line="240" w:lineRule="auto"/>
              <w:ind w:firstLine="0"/>
              <w:jc w:val="center"/>
            </w:pPr>
          </w:p>
        </w:tc>
        <w:tc>
          <w:tcPr>
            <w:tcW w:w="266" w:type="pct"/>
            <w:gridSpan w:val="2"/>
            <w:vAlign w:val="center"/>
          </w:tcPr>
          <w:p w14:paraId="3377B8D8">
            <w:pPr>
              <w:pStyle w:val="27"/>
              <w:spacing w:line="240" w:lineRule="auto"/>
              <w:ind w:firstLine="0"/>
              <w:jc w:val="center"/>
            </w:pPr>
          </w:p>
        </w:tc>
        <w:tc>
          <w:tcPr>
            <w:tcW w:w="328" w:type="pct"/>
            <w:gridSpan w:val="2"/>
            <w:vAlign w:val="center"/>
          </w:tcPr>
          <w:p w14:paraId="4C2318CD">
            <w:pPr>
              <w:pStyle w:val="27"/>
              <w:spacing w:line="240" w:lineRule="auto"/>
              <w:ind w:firstLine="0"/>
              <w:jc w:val="center"/>
            </w:pPr>
          </w:p>
        </w:tc>
        <w:tc>
          <w:tcPr>
            <w:tcW w:w="469" w:type="pct"/>
            <w:gridSpan w:val="3"/>
            <w:vAlign w:val="center"/>
          </w:tcPr>
          <w:p w14:paraId="27317937">
            <w:pPr>
              <w:pStyle w:val="27"/>
              <w:spacing w:line="240" w:lineRule="auto"/>
              <w:ind w:firstLine="0"/>
              <w:jc w:val="center"/>
            </w:pPr>
          </w:p>
        </w:tc>
        <w:tc>
          <w:tcPr>
            <w:tcW w:w="410" w:type="pct"/>
            <w:vAlign w:val="center"/>
          </w:tcPr>
          <w:p w14:paraId="52548C23">
            <w:pPr>
              <w:pStyle w:val="27"/>
              <w:spacing w:line="240" w:lineRule="auto"/>
              <w:ind w:firstLine="0"/>
              <w:jc w:val="center"/>
            </w:pPr>
          </w:p>
        </w:tc>
        <w:tc>
          <w:tcPr>
            <w:tcW w:w="597" w:type="pct"/>
            <w:vAlign w:val="center"/>
          </w:tcPr>
          <w:p w14:paraId="3D02BEA9">
            <w:pPr>
              <w:pStyle w:val="27"/>
              <w:spacing w:line="240" w:lineRule="auto"/>
              <w:ind w:firstLine="0"/>
              <w:jc w:val="center"/>
            </w:pPr>
          </w:p>
        </w:tc>
      </w:tr>
      <w:tr w14:paraId="0292B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42" w:type="pct"/>
            <w:vAlign w:val="center"/>
          </w:tcPr>
          <w:p w14:paraId="17FE2D6E">
            <w:pPr>
              <w:pStyle w:val="27"/>
              <w:spacing w:line="240" w:lineRule="auto"/>
              <w:ind w:firstLine="0"/>
              <w:jc w:val="center"/>
              <w:rPr>
                <w:sz w:val="21"/>
              </w:rPr>
            </w:pPr>
            <w:r>
              <w:rPr>
                <w:rFonts w:hint="eastAsia"/>
                <w:sz w:val="21"/>
              </w:rPr>
              <w:t>（二）</w:t>
            </w:r>
          </w:p>
        </w:tc>
        <w:tc>
          <w:tcPr>
            <w:tcW w:w="835" w:type="pct"/>
            <w:vAlign w:val="center"/>
          </w:tcPr>
          <w:p w14:paraId="791D9E42">
            <w:pPr>
              <w:pStyle w:val="27"/>
              <w:spacing w:line="240" w:lineRule="auto"/>
              <w:ind w:firstLine="0"/>
              <w:jc w:val="center"/>
              <w:rPr>
                <w:sz w:val="21"/>
              </w:rPr>
            </w:pPr>
            <w:r>
              <w:rPr>
                <w:rFonts w:hint="eastAsia"/>
                <w:sz w:val="21"/>
              </w:rPr>
              <w:t>涨价预备费</w:t>
            </w:r>
          </w:p>
        </w:tc>
        <w:tc>
          <w:tcPr>
            <w:tcW w:w="341" w:type="pct"/>
            <w:vAlign w:val="center"/>
          </w:tcPr>
          <w:p w14:paraId="56876BC8">
            <w:pPr>
              <w:pStyle w:val="27"/>
              <w:spacing w:line="240" w:lineRule="auto"/>
              <w:ind w:firstLine="0"/>
              <w:jc w:val="center"/>
            </w:pPr>
          </w:p>
        </w:tc>
        <w:tc>
          <w:tcPr>
            <w:tcW w:w="435" w:type="pct"/>
            <w:vAlign w:val="center"/>
          </w:tcPr>
          <w:p w14:paraId="01B6DA01">
            <w:pPr>
              <w:pStyle w:val="27"/>
              <w:spacing w:line="240" w:lineRule="auto"/>
              <w:ind w:firstLine="0"/>
              <w:jc w:val="center"/>
            </w:pPr>
          </w:p>
        </w:tc>
        <w:tc>
          <w:tcPr>
            <w:tcW w:w="386" w:type="pct"/>
            <w:gridSpan w:val="2"/>
            <w:vAlign w:val="center"/>
          </w:tcPr>
          <w:p w14:paraId="0CAD0CE4">
            <w:pPr>
              <w:pStyle w:val="27"/>
              <w:spacing w:line="240" w:lineRule="auto"/>
              <w:ind w:firstLine="0"/>
              <w:jc w:val="center"/>
            </w:pPr>
          </w:p>
        </w:tc>
        <w:tc>
          <w:tcPr>
            <w:tcW w:w="334" w:type="pct"/>
            <w:gridSpan w:val="2"/>
            <w:vAlign w:val="center"/>
          </w:tcPr>
          <w:p w14:paraId="77B91A55">
            <w:pPr>
              <w:pStyle w:val="27"/>
              <w:spacing w:line="240" w:lineRule="auto"/>
              <w:ind w:firstLine="0"/>
              <w:jc w:val="center"/>
            </w:pPr>
          </w:p>
        </w:tc>
        <w:tc>
          <w:tcPr>
            <w:tcW w:w="250" w:type="pct"/>
            <w:gridSpan w:val="2"/>
            <w:vAlign w:val="center"/>
          </w:tcPr>
          <w:p w14:paraId="1D05ADB6">
            <w:pPr>
              <w:pStyle w:val="27"/>
              <w:spacing w:line="240" w:lineRule="auto"/>
              <w:ind w:firstLine="0"/>
              <w:jc w:val="center"/>
            </w:pPr>
          </w:p>
        </w:tc>
        <w:tc>
          <w:tcPr>
            <w:tcW w:w="266" w:type="pct"/>
            <w:gridSpan w:val="2"/>
            <w:vAlign w:val="center"/>
          </w:tcPr>
          <w:p w14:paraId="49494F72">
            <w:pPr>
              <w:pStyle w:val="27"/>
              <w:spacing w:line="240" w:lineRule="auto"/>
              <w:ind w:firstLine="0"/>
              <w:jc w:val="center"/>
            </w:pPr>
          </w:p>
        </w:tc>
        <w:tc>
          <w:tcPr>
            <w:tcW w:w="328" w:type="pct"/>
            <w:gridSpan w:val="2"/>
            <w:vAlign w:val="center"/>
          </w:tcPr>
          <w:p w14:paraId="22F15BE1">
            <w:pPr>
              <w:pStyle w:val="27"/>
              <w:spacing w:line="240" w:lineRule="auto"/>
              <w:ind w:firstLine="0"/>
              <w:jc w:val="center"/>
            </w:pPr>
          </w:p>
        </w:tc>
        <w:tc>
          <w:tcPr>
            <w:tcW w:w="469" w:type="pct"/>
            <w:gridSpan w:val="3"/>
            <w:vAlign w:val="center"/>
          </w:tcPr>
          <w:p w14:paraId="19C830F3">
            <w:pPr>
              <w:pStyle w:val="27"/>
              <w:spacing w:line="240" w:lineRule="auto"/>
              <w:ind w:firstLine="0"/>
              <w:jc w:val="center"/>
            </w:pPr>
          </w:p>
        </w:tc>
        <w:tc>
          <w:tcPr>
            <w:tcW w:w="410" w:type="pct"/>
            <w:vAlign w:val="center"/>
          </w:tcPr>
          <w:p w14:paraId="74F28361">
            <w:pPr>
              <w:pStyle w:val="27"/>
              <w:spacing w:line="240" w:lineRule="auto"/>
              <w:ind w:firstLine="0"/>
              <w:jc w:val="center"/>
            </w:pPr>
          </w:p>
        </w:tc>
        <w:tc>
          <w:tcPr>
            <w:tcW w:w="597" w:type="pct"/>
            <w:vAlign w:val="center"/>
          </w:tcPr>
          <w:p w14:paraId="24263E4E">
            <w:pPr>
              <w:pStyle w:val="27"/>
              <w:spacing w:line="240" w:lineRule="auto"/>
              <w:ind w:firstLine="0"/>
              <w:jc w:val="center"/>
            </w:pPr>
          </w:p>
        </w:tc>
      </w:tr>
      <w:tr w14:paraId="26DE7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42" w:type="pct"/>
            <w:vAlign w:val="center"/>
          </w:tcPr>
          <w:p w14:paraId="0D8C9BDD">
            <w:pPr>
              <w:pStyle w:val="27"/>
              <w:spacing w:line="240" w:lineRule="auto"/>
              <w:ind w:firstLine="0"/>
              <w:jc w:val="center"/>
              <w:rPr>
                <w:sz w:val="21"/>
              </w:rPr>
            </w:pPr>
            <w:r>
              <w:rPr>
                <w:rFonts w:hint="eastAsia"/>
                <w:sz w:val="21"/>
              </w:rPr>
              <w:t>四</w:t>
            </w:r>
          </w:p>
        </w:tc>
        <w:tc>
          <w:tcPr>
            <w:tcW w:w="835" w:type="pct"/>
            <w:vAlign w:val="center"/>
          </w:tcPr>
          <w:p w14:paraId="2C7CC8D3">
            <w:pPr>
              <w:pStyle w:val="27"/>
              <w:spacing w:line="240" w:lineRule="auto"/>
              <w:ind w:firstLine="0"/>
              <w:jc w:val="center"/>
              <w:rPr>
                <w:sz w:val="21"/>
              </w:rPr>
            </w:pPr>
            <w:r>
              <w:rPr>
                <w:rFonts w:hint="eastAsia"/>
                <w:sz w:val="21"/>
              </w:rPr>
              <w:t>建设投资</w:t>
            </w:r>
          </w:p>
        </w:tc>
        <w:tc>
          <w:tcPr>
            <w:tcW w:w="341" w:type="pct"/>
            <w:vAlign w:val="center"/>
          </w:tcPr>
          <w:p w14:paraId="51B02993">
            <w:pPr>
              <w:pStyle w:val="27"/>
              <w:spacing w:line="240" w:lineRule="auto"/>
              <w:ind w:firstLine="0"/>
              <w:jc w:val="center"/>
            </w:pPr>
          </w:p>
        </w:tc>
        <w:tc>
          <w:tcPr>
            <w:tcW w:w="435" w:type="pct"/>
            <w:vAlign w:val="center"/>
          </w:tcPr>
          <w:p w14:paraId="0D8D744D">
            <w:pPr>
              <w:pStyle w:val="27"/>
              <w:spacing w:line="240" w:lineRule="auto"/>
              <w:ind w:firstLine="0"/>
              <w:jc w:val="center"/>
            </w:pPr>
          </w:p>
        </w:tc>
        <w:tc>
          <w:tcPr>
            <w:tcW w:w="386" w:type="pct"/>
            <w:gridSpan w:val="2"/>
            <w:vAlign w:val="center"/>
          </w:tcPr>
          <w:p w14:paraId="2C258DA1">
            <w:pPr>
              <w:pStyle w:val="27"/>
              <w:spacing w:line="240" w:lineRule="auto"/>
              <w:ind w:firstLine="0"/>
              <w:jc w:val="center"/>
            </w:pPr>
          </w:p>
        </w:tc>
        <w:tc>
          <w:tcPr>
            <w:tcW w:w="334" w:type="pct"/>
            <w:gridSpan w:val="2"/>
            <w:vAlign w:val="center"/>
          </w:tcPr>
          <w:p w14:paraId="2DAED0C6">
            <w:pPr>
              <w:pStyle w:val="27"/>
              <w:spacing w:line="240" w:lineRule="auto"/>
              <w:ind w:firstLine="0"/>
              <w:jc w:val="center"/>
            </w:pPr>
          </w:p>
        </w:tc>
        <w:tc>
          <w:tcPr>
            <w:tcW w:w="250" w:type="pct"/>
            <w:gridSpan w:val="2"/>
            <w:vAlign w:val="center"/>
          </w:tcPr>
          <w:p w14:paraId="2A8276BF">
            <w:pPr>
              <w:pStyle w:val="27"/>
              <w:spacing w:line="240" w:lineRule="auto"/>
              <w:ind w:firstLine="0"/>
              <w:jc w:val="center"/>
            </w:pPr>
          </w:p>
        </w:tc>
        <w:tc>
          <w:tcPr>
            <w:tcW w:w="266" w:type="pct"/>
            <w:gridSpan w:val="2"/>
            <w:vAlign w:val="center"/>
          </w:tcPr>
          <w:p w14:paraId="150D57B3">
            <w:pPr>
              <w:pStyle w:val="27"/>
              <w:spacing w:line="240" w:lineRule="auto"/>
              <w:ind w:firstLine="0"/>
              <w:jc w:val="center"/>
            </w:pPr>
          </w:p>
        </w:tc>
        <w:tc>
          <w:tcPr>
            <w:tcW w:w="328" w:type="pct"/>
            <w:gridSpan w:val="2"/>
            <w:vAlign w:val="center"/>
          </w:tcPr>
          <w:p w14:paraId="0E943E16">
            <w:pPr>
              <w:pStyle w:val="27"/>
              <w:spacing w:line="240" w:lineRule="auto"/>
              <w:ind w:firstLine="0"/>
              <w:jc w:val="center"/>
            </w:pPr>
          </w:p>
        </w:tc>
        <w:tc>
          <w:tcPr>
            <w:tcW w:w="469" w:type="pct"/>
            <w:gridSpan w:val="3"/>
            <w:vAlign w:val="center"/>
          </w:tcPr>
          <w:p w14:paraId="03986F00">
            <w:pPr>
              <w:pStyle w:val="27"/>
              <w:spacing w:line="240" w:lineRule="auto"/>
              <w:ind w:firstLine="0"/>
              <w:jc w:val="center"/>
            </w:pPr>
          </w:p>
        </w:tc>
        <w:tc>
          <w:tcPr>
            <w:tcW w:w="410" w:type="pct"/>
            <w:vAlign w:val="center"/>
          </w:tcPr>
          <w:p w14:paraId="3AFFA115">
            <w:pPr>
              <w:pStyle w:val="27"/>
              <w:spacing w:line="240" w:lineRule="auto"/>
              <w:ind w:firstLine="0"/>
              <w:jc w:val="center"/>
            </w:pPr>
          </w:p>
        </w:tc>
        <w:tc>
          <w:tcPr>
            <w:tcW w:w="597" w:type="pct"/>
            <w:vAlign w:val="center"/>
          </w:tcPr>
          <w:p w14:paraId="14E688CA">
            <w:pPr>
              <w:pStyle w:val="27"/>
              <w:spacing w:line="240" w:lineRule="auto"/>
              <w:ind w:firstLine="0"/>
              <w:jc w:val="center"/>
            </w:pPr>
          </w:p>
        </w:tc>
      </w:tr>
      <w:tr w14:paraId="5B283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42" w:type="pct"/>
            <w:vAlign w:val="center"/>
          </w:tcPr>
          <w:p w14:paraId="649C81E1">
            <w:pPr>
              <w:pStyle w:val="27"/>
              <w:spacing w:line="240" w:lineRule="auto"/>
              <w:ind w:firstLine="0"/>
              <w:jc w:val="center"/>
              <w:rPr>
                <w:sz w:val="21"/>
              </w:rPr>
            </w:pPr>
            <w:r>
              <w:rPr>
                <w:rFonts w:hint="eastAsia"/>
                <w:sz w:val="21"/>
              </w:rPr>
              <w:t>五</w:t>
            </w:r>
          </w:p>
        </w:tc>
        <w:tc>
          <w:tcPr>
            <w:tcW w:w="835" w:type="pct"/>
            <w:vAlign w:val="center"/>
          </w:tcPr>
          <w:p w14:paraId="469D7D08">
            <w:pPr>
              <w:pStyle w:val="27"/>
              <w:spacing w:line="240" w:lineRule="auto"/>
              <w:ind w:firstLine="0"/>
              <w:jc w:val="center"/>
              <w:rPr>
                <w:sz w:val="21"/>
              </w:rPr>
            </w:pPr>
            <w:r>
              <w:rPr>
                <w:rFonts w:hint="eastAsia"/>
                <w:sz w:val="21"/>
              </w:rPr>
              <w:t>建设期融资费用</w:t>
            </w:r>
          </w:p>
        </w:tc>
        <w:tc>
          <w:tcPr>
            <w:tcW w:w="341" w:type="pct"/>
            <w:vAlign w:val="center"/>
          </w:tcPr>
          <w:p w14:paraId="1779C03F">
            <w:pPr>
              <w:pStyle w:val="27"/>
              <w:spacing w:line="240" w:lineRule="auto"/>
              <w:ind w:firstLine="0"/>
              <w:jc w:val="center"/>
            </w:pPr>
          </w:p>
        </w:tc>
        <w:tc>
          <w:tcPr>
            <w:tcW w:w="435" w:type="pct"/>
            <w:vAlign w:val="center"/>
          </w:tcPr>
          <w:p w14:paraId="34F4D8DF">
            <w:pPr>
              <w:pStyle w:val="27"/>
              <w:spacing w:line="240" w:lineRule="auto"/>
              <w:ind w:firstLine="0"/>
              <w:jc w:val="center"/>
            </w:pPr>
          </w:p>
        </w:tc>
        <w:tc>
          <w:tcPr>
            <w:tcW w:w="386" w:type="pct"/>
            <w:gridSpan w:val="2"/>
            <w:vAlign w:val="center"/>
          </w:tcPr>
          <w:p w14:paraId="76A165F3">
            <w:pPr>
              <w:pStyle w:val="27"/>
              <w:spacing w:line="240" w:lineRule="auto"/>
              <w:ind w:firstLine="0"/>
              <w:jc w:val="center"/>
            </w:pPr>
          </w:p>
        </w:tc>
        <w:tc>
          <w:tcPr>
            <w:tcW w:w="334" w:type="pct"/>
            <w:gridSpan w:val="2"/>
            <w:vAlign w:val="center"/>
          </w:tcPr>
          <w:p w14:paraId="26674528">
            <w:pPr>
              <w:pStyle w:val="27"/>
              <w:spacing w:line="240" w:lineRule="auto"/>
              <w:ind w:firstLine="0"/>
              <w:jc w:val="center"/>
            </w:pPr>
          </w:p>
        </w:tc>
        <w:tc>
          <w:tcPr>
            <w:tcW w:w="250" w:type="pct"/>
            <w:gridSpan w:val="2"/>
            <w:vAlign w:val="center"/>
          </w:tcPr>
          <w:p w14:paraId="50A280AB">
            <w:pPr>
              <w:pStyle w:val="27"/>
              <w:spacing w:line="240" w:lineRule="auto"/>
              <w:ind w:firstLine="0"/>
              <w:jc w:val="center"/>
            </w:pPr>
          </w:p>
        </w:tc>
        <w:tc>
          <w:tcPr>
            <w:tcW w:w="266" w:type="pct"/>
            <w:gridSpan w:val="2"/>
            <w:vAlign w:val="center"/>
          </w:tcPr>
          <w:p w14:paraId="7103A7CE">
            <w:pPr>
              <w:pStyle w:val="27"/>
              <w:spacing w:line="240" w:lineRule="auto"/>
              <w:ind w:firstLine="0"/>
              <w:jc w:val="center"/>
            </w:pPr>
          </w:p>
        </w:tc>
        <w:tc>
          <w:tcPr>
            <w:tcW w:w="328" w:type="pct"/>
            <w:gridSpan w:val="2"/>
            <w:vAlign w:val="center"/>
          </w:tcPr>
          <w:p w14:paraId="5A56E1C0">
            <w:pPr>
              <w:pStyle w:val="27"/>
              <w:spacing w:line="240" w:lineRule="auto"/>
              <w:ind w:firstLine="0"/>
              <w:jc w:val="center"/>
            </w:pPr>
          </w:p>
        </w:tc>
        <w:tc>
          <w:tcPr>
            <w:tcW w:w="469" w:type="pct"/>
            <w:gridSpan w:val="3"/>
            <w:vAlign w:val="center"/>
          </w:tcPr>
          <w:p w14:paraId="7735B0CE">
            <w:pPr>
              <w:pStyle w:val="27"/>
              <w:spacing w:line="240" w:lineRule="auto"/>
              <w:ind w:firstLine="0"/>
              <w:jc w:val="center"/>
            </w:pPr>
          </w:p>
        </w:tc>
        <w:tc>
          <w:tcPr>
            <w:tcW w:w="410" w:type="pct"/>
            <w:vAlign w:val="center"/>
          </w:tcPr>
          <w:p w14:paraId="55244410">
            <w:pPr>
              <w:pStyle w:val="27"/>
              <w:spacing w:line="240" w:lineRule="auto"/>
              <w:ind w:firstLine="0"/>
              <w:jc w:val="center"/>
            </w:pPr>
          </w:p>
        </w:tc>
        <w:tc>
          <w:tcPr>
            <w:tcW w:w="597" w:type="pct"/>
            <w:vAlign w:val="center"/>
          </w:tcPr>
          <w:p w14:paraId="077043D4">
            <w:pPr>
              <w:pStyle w:val="27"/>
              <w:spacing w:line="240" w:lineRule="auto"/>
              <w:ind w:firstLine="0"/>
              <w:jc w:val="center"/>
            </w:pPr>
          </w:p>
        </w:tc>
      </w:tr>
      <w:tr w14:paraId="601E3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42" w:type="pct"/>
            <w:vAlign w:val="center"/>
          </w:tcPr>
          <w:p w14:paraId="4A582B2C">
            <w:pPr>
              <w:pStyle w:val="27"/>
              <w:spacing w:line="240" w:lineRule="auto"/>
              <w:ind w:firstLine="0"/>
              <w:jc w:val="center"/>
              <w:rPr>
                <w:sz w:val="21"/>
              </w:rPr>
            </w:pPr>
            <w:r>
              <w:rPr>
                <w:rFonts w:hint="eastAsia"/>
                <w:sz w:val="21"/>
              </w:rPr>
              <w:t>六</w:t>
            </w:r>
          </w:p>
        </w:tc>
        <w:tc>
          <w:tcPr>
            <w:tcW w:w="835" w:type="pct"/>
            <w:vAlign w:val="center"/>
          </w:tcPr>
          <w:p w14:paraId="3FB29519">
            <w:pPr>
              <w:pStyle w:val="27"/>
              <w:spacing w:line="240" w:lineRule="auto"/>
              <w:ind w:firstLine="0"/>
              <w:jc w:val="center"/>
              <w:rPr>
                <w:sz w:val="21"/>
              </w:rPr>
            </w:pPr>
            <w:r>
              <w:rPr>
                <w:rFonts w:hint="eastAsia"/>
                <w:sz w:val="21"/>
              </w:rPr>
              <w:t>流动资金</w:t>
            </w:r>
          </w:p>
        </w:tc>
        <w:tc>
          <w:tcPr>
            <w:tcW w:w="341" w:type="pct"/>
            <w:vAlign w:val="center"/>
          </w:tcPr>
          <w:p w14:paraId="5BADA83F">
            <w:pPr>
              <w:pStyle w:val="27"/>
              <w:spacing w:line="240" w:lineRule="auto"/>
              <w:ind w:firstLine="0"/>
              <w:jc w:val="center"/>
            </w:pPr>
          </w:p>
        </w:tc>
        <w:tc>
          <w:tcPr>
            <w:tcW w:w="435" w:type="pct"/>
            <w:vAlign w:val="center"/>
          </w:tcPr>
          <w:p w14:paraId="3306D21C">
            <w:pPr>
              <w:pStyle w:val="27"/>
              <w:spacing w:line="240" w:lineRule="auto"/>
              <w:ind w:firstLine="0"/>
              <w:jc w:val="center"/>
            </w:pPr>
          </w:p>
        </w:tc>
        <w:tc>
          <w:tcPr>
            <w:tcW w:w="386" w:type="pct"/>
            <w:gridSpan w:val="2"/>
            <w:vAlign w:val="center"/>
          </w:tcPr>
          <w:p w14:paraId="4DC7B801">
            <w:pPr>
              <w:pStyle w:val="27"/>
              <w:spacing w:line="240" w:lineRule="auto"/>
              <w:ind w:firstLine="0"/>
              <w:jc w:val="center"/>
            </w:pPr>
          </w:p>
        </w:tc>
        <w:tc>
          <w:tcPr>
            <w:tcW w:w="334" w:type="pct"/>
            <w:gridSpan w:val="2"/>
            <w:vAlign w:val="center"/>
          </w:tcPr>
          <w:p w14:paraId="00F24469">
            <w:pPr>
              <w:pStyle w:val="27"/>
              <w:spacing w:line="240" w:lineRule="auto"/>
              <w:ind w:firstLine="0"/>
              <w:jc w:val="center"/>
            </w:pPr>
          </w:p>
        </w:tc>
        <w:tc>
          <w:tcPr>
            <w:tcW w:w="250" w:type="pct"/>
            <w:gridSpan w:val="2"/>
            <w:vAlign w:val="center"/>
          </w:tcPr>
          <w:p w14:paraId="4A380CC5">
            <w:pPr>
              <w:pStyle w:val="27"/>
              <w:spacing w:line="240" w:lineRule="auto"/>
              <w:ind w:firstLine="0"/>
              <w:jc w:val="center"/>
            </w:pPr>
          </w:p>
        </w:tc>
        <w:tc>
          <w:tcPr>
            <w:tcW w:w="266" w:type="pct"/>
            <w:gridSpan w:val="2"/>
            <w:vAlign w:val="center"/>
          </w:tcPr>
          <w:p w14:paraId="1395BFB4">
            <w:pPr>
              <w:pStyle w:val="27"/>
              <w:spacing w:line="240" w:lineRule="auto"/>
              <w:ind w:firstLine="0"/>
              <w:jc w:val="center"/>
            </w:pPr>
          </w:p>
        </w:tc>
        <w:tc>
          <w:tcPr>
            <w:tcW w:w="328" w:type="pct"/>
            <w:gridSpan w:val="2"/>
            <w:vAlign w:val="center"/>
          </w:tcPr>
          <w:p w14:paraId="095B3708">
            <w:pPr>
              <w:pStyle w:val="27"/>
              <w:spacing w:line="240" w:lineRule="auto"/>
              <w:ind w:firstLine="0"/>
              <w:jc w:val="center"/>
            </w:pPr>
          </w:p>
        </w:tc>
        <w:tc>
          <w:tcPr>
            <w:tcW w:w="469" w:type="pct"/>
            <w:gridSpan w:val="3"/>
            <w:vAlign w:val="center"/>
          </w:tcPr>
          <w:p w14:paraId="10F3E721">
            <w:pPr>
              <w:pStyle w:val="27"/>
              <w:spacing w:line="240" w:lineRule="auto"/>
              <w:ind w:firstLine="0"/>
              <w:jc w:val="center"/>
            </w:pPr>
          </w:p>
        </w:tc>
        <w:tc>
          <w:tcPr>
            <w:tcW w:w="410" w:type="pct"/>
            <w:vAlign w:val="center"/>
          </w:tcPr>
          <w:p w14:paraId="26567C3E">
            <w:pPr>
              <w:pStyle w:val="27"/>
              <w:spacing w:line="240" w:lineRule="auto"/>
              <w:ind w:firstLine="0"/>
              <w:jc w:val="center"/>
            </w:pPr>
          </w:p>
        </w:tc>
        <w:tc>
          <w:tcPr>
            <w:tcW w:w="597" w:type="pct"/>
            <w:vAlign w:val="center"/>
          </w:tcPr>
          <w:p w14:paraId="27BE32DA">
            <w:pPr>
              <w:pStyle w:val="27"/>
              <w:spacing w:line="240" w:lineRule="auto"/>
              <w:ind w:firstLine="0"/>
              <w:jc w:val="center"/>
            </w:pPr>
          </w:p>
        </w:tc>
      </w:tr>
      <w:tr w14:paraId="28C92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342" w:type="pct"/>
            <w:vAlign w:val="center"/>
          </w:tcPr>
          <w:p w14:paraId="22D9B567">
            <w:pPr>
              <w:pStyle w:val="27"/>
              <w:spacing w:line="240" w:lineRule="auto"/>
              <w:ind w:firstLine="0"/>
              <w:jc w:val="center"/>
              <w:rPr>
                <w:sz w:val="21"/>
              </w:rPr>
            </w:pPr>
            <w:r>
              <w:rPr>
                <w:rFonts w:hint="eastAsia"/>
                <w:sz w:val="21"/>
              </w:rPr>
              <w:t>七</w:t>
            </w:r>
          </w:p>
        </w:tc>
        <w:tc>
          <w:tcPr>
            <w:tcW w:w="835" w:type="pct"/>
            <w:vAlign w:val="center"/>
          </w:tcPr>
          <w:p w14:paraId="29968B04">
            <w:pPr>
              <w:pStyle w:val="27"/>
              <w:spacing w:line="240" w:lineRule="auto"/>
              <w:ind w:firstLine="0"/>
              <w:jc w:val="center"/>
              <w:rPr>
                <w:sz w:val="21"/>
              </w:rPr>
            </w:pPr>
            <w:r>
              <w:rPr>
                <w:rFonts w:hint="eastAsia"/>
                <w:sz w:val="21"/>
              </w:rPr>
              <w:t>建设项目总投资</w:t>
            </w:r>
          </w:p>
        </w:tc>
        <w:tc>
          <w:tcPr>
            <w:tcW w:w="341" w:type="pct"/>
            <w:vAlign w:val="center"/>
          </w:tcPr>
          <w:p w14:paraId="2D87A5FC">
            <w:pPr>
              <w:pStyle w:val="27"/>
              <w:spacing w:line="240" w:lineRule="auto"/>
              <w:ind w:firstLine="0"/>
              <w:jc w:val="center"/>
            </w:pPr>
          </w:p>
        </w:tc>
        <w:tc>
          <w:tcPr>
            <w:tcW w:w="435" w:type="pct"/>
            <w:vAlign w:val="center"/>
          </w:tcPr>
          <w:p w14:paraId="6F35A284">
            <w:pPr>
              <w:pStyle w:val="27"/>
              <w:spacing w:line="240" w:lineRule="auto"/>
              <w:ind w:firstLine="0"/>
              <w:jc w:val="center"/>
            </w:pPr>
          </w:p>
        </w:tc>
        <w:tc>
          <w:tcPr>
            <w:tcW w:w="386" w:type="pct"/>
            <w:gridSpan w:val="2"/>
            <w:vAlign w:val="center"/>
          </w:tcPr>
          <w:p w14:paraId="0323CDDA">
            <w:pPr>
              <w:pStyle w:val="27"/>
              <w:spacing w:line="240" w:lineRule="auto"/>
              <w:ind w:firstLine="0"/>
              <w:jc w:val="center"/>
            </w:pPr>
          </w:p>
        </w:tc>
        <w:tc>
          <w:tcPr>
            <w:tcW w:w="334" w:type="pct"/>
            <w:gridSpan w:val="2"/>
            <w:vAlign w:val="center"/>
          </w:tcPr>
          <w:p w14:paraId="6EAA2BBC">
            <w:pPr>
              <w:pStyle w:val="27"/>
              <w:spacing w:line="240" w:lineRule="auto"/>
              <w:ind w:firstLine="0"/>
              <w:jc w:val="center"/>
            </w:pPr>
          </w:p>
        </w:tc>
        <w:tc>
          <w:tcPr>
            <w:tcW w:w="250" w:type="pct"/>
            <w:gridSpan w:val="2"/>
            <w:vAlign w:val="center"/>
          </w:tcPr>
          <w:p w14:paraId="45C6311E">
            <w:pPr>
              <w:pStyle w:val="27"/>
              <w:spacing w:line="240" w:lineRule="auto"/>
              <w:ind w:firstLine="0"/>
              <w:jc w:val="center"/>
            </w:pPr>
          </w:p>
        </w:tc>
        <w:tc>
          <w:tcPr>
            <w:tcW w:w="266" w:type="pct"/>
            <w:gridSpan w:val="2"/>
            <w:vAlign w:val="center"/>
          </w:tcPr>
          <w:p w14:paraId="11FC5327">
            <w:pPr>
              <w:pStyle w:val="27"/>
              <w:spacing w:line="240" w:lineRule="auto"/>
              <w:ind w:firstLine="0"/>
              <w:jc w:val="center"/>
            </w:pPr>
          </w:p>
        </w:tc>
        <w:tc>
          <w:tcPr>
            <w:tcW w:w="328" w:type="pct"/>
            <w:gridSpan w:val="2"/>
            <w:vAlign w:val="center"/>
          </w:tcPr>
          <w:p w14:paraId="753F08B6">
            <w:pPr>
              <w:pStyle w:val="27"/>
              <w:spacing w:line="240" w:lineRule="auto"/>
              <w:ind w:firstLine="0"/>
              <w:jc w:val="center"/>
            </w:pPr>
          </w:p>
        </w:tc>
        <w:tc>
          <w:tcPr>
            <w:tcW w:w="469" w:type="pct"/>
            <w:gridSpan w:val="3"/>
            <w:vAlign w:val="center"/>
          </w:tcPr>
          <w:p w14:paraId="2539C718">
            <w:pPr>
              <w:pStyle w:val="27"/>
              <w:spacing w:line="240" w:lineRule="auto"/>
              <w:ind w:firstLine="0"/>
              <w:jc w:val="center"/>
            </w:pPr>
          </w:p>
        </w:tc>
        <w:tc>
          <w:tcPr>
            <w:tcW w:w="410" w:type="pct"/>
            <w:vAlign w:val="center"/>
          </w:tcPr>
          <w:p w14:paraId="374558B0">
            <w:pPr>
              <w:pStyle w:val="27"/>
              <w:spacing w:line="240" w:lineRule="auto"/>
              <w:ind w:firstLine="0"/>
              <w:jc w:val="center"/>
            </w:pPr>
          </w:p>
        </w:tc>
        <w:tc>
          <w:tcPr>
            <w:tcW w:w="597" w:type="pct"/>
            <w:vAlign w:val="center"/>
          </w:tcPr>
          <w:p w14:paraId="3CB781F4">
            <w:pPr>
              <w:pStyle w:val="27"/>
              <w:spacing w:line="240" w:lineRule="auto"/>
              <w:ind w:firstLine="0"/>
              <w:jc w:val="center"/>
            </w:pPr>
          </w:p>
        </w:tc>
      </w:tr>
    </w:tbl>
    <w:p w14:paraId="3414B000"/>
    <w:p w14:paraId="11F9C526">
      <w:r>
        <w:br w:type="page"/>
      </w:r>
    </w:p>
    <w:p w14:paraId="7C1E9889">
      <w:pPr>
        <w:pStyle w:val="5"/>
        <w:numPr>
          <w:ilvl w:val="2"/>
          <w:numId w:val="0"/>
        </w:numPr>
        <w:rPr>
          <w:rFonts w:cstheme="minorBidi"/>
        </w:rPr>
      </w:pPr>
      <w:r>
        <w:rPr>
          <w:rFonts w:hint="eastAsia" w:cstheme="minorBidi"/>
          <w:bCs/>
        </w:rPr>
        <w:t>A</w:t>
      </w:r>
      <w:r>
        <w:rPr>
          <w:rFonts w:cstheme="minorBidi"/>
          <w:bCs/>
        </w:rPr>
        <w:t>.0.</w:t>
      </w:r>
      <w:r>
        <w:rPr>
          <w:rFonts w:hint="eastAsia" w:cstheme="minorBidi"/>
          <w:bCs/>
        </w:rPr>
        <w:t>6</w:t>
      </w:r>
      <w:r>
        <w:rPr>
          <w:rFonts w:cstheme="minorBidi"/>
          <w:bCs/>
        </w:rPr>
        <w:t xml:space="preserve"> </w:t>
      </w:r>
      <w:r>
        <w:rPr>
          <w:rFonts w:cstheme="minorBidi"/>
        </w:rPr>
        <w:t xml:space="preserve"> </w:t>
      </w:r>
      <w:r>
        <w:rPr>
          <w:rFonts w:hint="eastAsia" w:cstheme="minorBidi"/>
        </w:rPr>
        <w:t>单项工程投资估算表样式</w:t>
      </w:r>
    </w:p>
    <w:tbl>
      <w:tblPr>
        <w:tblStyle w:val="29"/>
        <w:tblW w:w="470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
        <w:gridCol w:w="3893"/>
        <w:gridCol w:w="1515"/>
        <w:gridCol w:w="1245"/>
        <w:gridCol w:w="779"/>
        <w:gridCol w:w="559"/>
        <w:gridCol w:w="111"/>
        <w:gridCol w:w="712"/>
        <w:gridCol w:w="879"/>
        <w:gridCol w:w="79"/>
        <w:gridCol w:w="826"/>
        <w:gridCol w:w="275"/>
        <w:gridCol w:w="1449"/>
      </w:tblGrid>
      <w:tr w14:paraId="23984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blHeader/>
          <w:jc w:val="center"/>
        </w:trPr>
        <w:tc>
          <w:tcPr>
            <w:tcW w:w="5000" w:type="pct"/>
            <w:gridSpan w:val="13"/>
            <w:tcBorders>
              <w:top w:val="nil"/>
              <w:left w:val="nil"/>
              <w:bottom w:val="nil"/>
              <w:right w:val="nil"/>
            </w:tcBorders>
            <w:vAlign w:val="center"/>
          </w:tcPr>
          <w:p w14:paraId="55B19640">
            <w:pPr>
              <w:pStyle w:val="27"/>
              <w:ind w:firstLine="0"/>
              <w:jc w:val="center"/>
              <w:rPr>
                <w:b/>
                <w:bCs/>
              </w:rPr>
            </w:pPr>
            <w:r>
              <w:rPr>
                <w:rFonts w:hint="eastAsia"/>
                <w:b/>
                <w:bCs/>
                <w:sz w:val="32"/>
                <w:szCs w:val="40"/>
              </w:rPr>
              <w:t>单项工程投资估算表</w:t>
            </w:r>
          </w:p>
        </w:tc>
      </w:tr>
      <w:tr w14:paraId="6C598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blHeader/>
          <w:jc w:val="center"/>
        </w:trPr>
        <w:tc>
          <w:tcPr>
            <w:tcW w:w="3153" w:type="pct"/>
            <w:gridSpan w:val="5"/>
            <w:tcBorders>
              <w:top w:val="nil"/>
              <w:left w:val="nil"/>
              <w:bottom w:val="single" w:color="auto" w:sz="4" w:space="0"/>
              <w:right w:val="nil"/>
            </w:tcBorders>
            <w:vAlign w:val="center"/>
          </w:tcPr>
          <w:p w14:paraId="027B9C0B">
            <w:pPr>
              <w:rPr>
                <w:b/>
                <w:bCs/>
                <w:sz w:val="21"/>
              </w:rPr>
            </w:pPr>
            <w:r>
              <w:rPr>
                <w:rFonts w:hint="eastAsia" w:ascii="宋体" w:hAnsi="宋体"/>
                <w:b/>
                <w:bCs/>
                <w:color w:val="000000"/>
                <w:kern w:val="0"/>
                <w:sz w:val="21"/>
                <w:lang w:bidi="ar"/>
              </w:rPr>
              <w:t>工程名称：×××项目-×××单项工程</w:t>
            </w:r>
          </w:p>
        </w:tc>
        <w:tc>
          <w:tcPr>
            <w:tcW w:w="253" w:type="pct"/>
            <w:gridSpan w:val="2"/>
            <w:tcBorders>
              <w:top w:val="nil"/>
              <w:left w:val="nil"/>
              <w:bottom w:val="single" w:color="auto" w:sz="4" w:space="0"/>
              <w:right w:val="nil"/>
            </w:tcBorders>
            <w:vAlign w:val="center"/>
          </w:tcPr>
          <w:p w14:paraId="09444CCB">
            <w:pPr>
              <w:rPr>
                <w:b/>
                <w:bCs/>
                <w:sz w:val="21"/>
              </w:rPr>
            </w:pPr>
          </w:p>
        </w:tc>
        <w:tc>
          <w:tcPr>
            <w:tcW w:w="269" w:type="pct"/>
            <w:tcBorders>
              <w:top w:val="nil"/>
              <w:left w:val="nil"/>
              <w:bottom w:val="single" w:color="auto" w:sz="4" w:space="0"/>
              <w:right w:val="nil"/>
            </w:tcBorders>
            <w:vAlign w:val="center"/>
          </w:tcPr>
          <w:p w14:paraId="0002C9E3">
            <w:pPr>
              <w:rPr>
                <w:b/>
                <w:bCs/>
                <w:sz w:val="21"/>
              </w:rPr>
            </w:pPr>
          </w:p>
        </w:tc>
        <w:tc>
          <w:tcPr>
            <w:tcW w:w="332" w:type="pct"/>
            <w:tcBorders>
              <w:top w:val="nil"/>
              <w:left w:val="nil"/>
              <w:bottom w:val="single" w:color="auto" w:sz="4" w:space="0"/>
              <w:right w:val="nil"/>
            </w:tcBorders>
            <w:vAlign w:val="center"/>
          </w:tcPr>
          <w:p w14:paraId="1B46D3D3">
            <w:pPr>
              <w:widowControl/>
              <w:jc w:val="center"/>
              <w:textAlignment w:val="center"/>
              <w:rPr>
                <w:b/>
                <w:bCs/>
                <w:sz w:val="21"/>
              </w:rPr>
            </w:pPr>
          </w:p>
        </w:tc>
        <w:tc>
          <w:tcPr>
            <w:tcW w:w="342" w:type="pct"/>
            <w:gridSpan w:val="2"/>
            <w:tcBorders>
              <w:top w:val="nil"/>
              <w:left w:val="nil"/>
              <w:bottom w:val="single" w:color="auto" w:sz="4" w:space="0"/>
              <w:right w:val="nil"/>
            </w:tcBorders>
            <w:vAlign w:val="center"/>
          </w:tcPr>
          <w:p w14:paraId="7F18B8C8">
            <w:pPr>
              <w:rPr>
                <w:b/>
                <w:bCs/>
                <w:sz w:val="21"/>
              </w:rPr>
            </w:pPr>
          </w:p>
        </w:tc>
        <w:tc>
          <w:tcPr>
            <w:tcW w:w="647" w:type="pct"/>
            <w:gridSpan w:val="2"/>
            <w:tcBorders>
              <w:top w:val="nil"/>
              <w:left w:val="nil"/>
              <w:bottom w:val="single" w:color="auto" w:sz="4" w:space="0"/>
              <w:right w:val="nil"/>
            </w:tcBorders>
            <w:vAlign w:val="center"/>
          </w:tcPr>
          <w:p w14:paraId="3A38A8BD">
            <w:pPr>
              <w:jc w:val="right"/>
              <w:rPr>
                <w:b/>
                <w:bCs/>
                <w:sz w:val="21"/>
              </w:rPr>
            </w:pPr>
            <w:r>
              <w:rPr>
                <w:rFonts w:hint="eastAsia" w:ascii="宋体" w:hAnsi="宋体"/>
                <w:b/>
                <w:bCs/>
                <w:color w:val="000000"/>
                <w:kern w:val="0"/>
                <w:sz w:val="21"/>
                <w:lang w:bidi="ar"/>
              </w:rPr>
              <w:t>单位：万元</w:t>
            </w:r>
          </w:p>
        </w:tc>
      </w:tr>
      <w:tr w14:paraId="16F7A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blHeader/>
          <w:jc w:val="center"/>
        </w:trPr>
        <w:tc>
          <w:tcPr>
            <w:tcW w:w="347" w:type="pct"/>
            <w:vMerge w:val="restart"/>
            <w:tcBorders>
              <w:top w:val="single" w:color="auto" w:sz="4" w:space="0"/>
            </w:tcBorders>
            <w:vAlign w:val="center"/>
          </w:tcPr>
          <w:p w14:paraId="0484A4F8">
            <w:pPr>
              <w:pStyle w:val="27"/>
              <w:spacing w:line="240" w:lineRule="auto"/>
              <w:ind w:firstLine="0"/>
              <w:jc w:val="center"/>
              <w:rPr>
                <w:b/>
                <w:bCs/>
                <w:sz w:val="21"/>
              </w:rPr>
            </w:pPr>
            <w:r>
              <w:rPr>
                <w:rFonts w:hint="eastAsia"/>
                <w:b/>
                <w:bCs/>
                <w:sz w:val="21"/>
              </w:rPr>
              <w:t>序号</w:t>
            </w:r>
          </w:p>
        </w:tc>
        <w:tc>
          <w:tcPr>
            <w:tcW w:w="1470" w:type="pct"/>
            <w:vMerge w:val="restart"/>
            <w:tcBorders>
              <w:top w:val="single" w:color="auto" w:sz="4" w:space="0"/>
            </w:tcBorders>
            <w:vAlign w:val="center"/>
          </w:tcPr>
          <w:p w14:paraId="2C0A34E4">
            <w:pPr>
              <w:pStyle w:val="27"/>
              <w:spacing w:line="240" w:lineRule="auto"/>
              <w:ind w:firstLine="0"/>
              <w:jc w:val="center"/>
              <w:rPr>
                <w:b/>
                <w:bCs/>
                <w:sz w:val="21"/>
              </w:rPr>
            </w:pPr>
            <w:r>
              <w:rPr>
                <w:rFonts w:hint="eastAsia"/>
                <w:b/>
                <w:bCs/>
                <w:sz w:val="21"/>
              </w:rPr>
              <w:t>工程项目或费用名称</w:t>
            </w:r>
          </w:p>
        </w:tc>
        <w:tc>
          <w:tcPr>
            <w:tcW w:w="572" w:type="pct"/>
            <w:vMerge w:val="restart"/>
            <w:tcBorders>
              <w:top w:val="single" w:color="auto" w:sz="4" w:space="0"/>
            </w:tcBorders>
            <w:vAlign w:val="center"/>
          </w:tcPr>
          <w:p w14:paraId="7293F811">
            <w:pPr>
              <w:jc w:val="center"/>
              <w:rPr>
                <w:b/>
                <w:bCs/>
                <w:sz w:val="21"/>
              </w:rPr>
            </w:pPr>
            <w:r>
              <w:rPr>
                <w:rFonts w:hint="eastAsia"/>
                <w:b/>
                <w:bCs/>
                <w:sz w:val="21"/>
                <w:lang w:eastAsia="zh"/>
              </w:rPr>
              <w:t>估算金额</w:t>
            </w:r>
          </w:p>
        </w:tc>
        <w:tc>
          <w:tcPr>
            <w:tcW w:w="2064" w:type="pct"/>
            <w:gridSpan w:val="9"/>
            <w:tcBorders>
              <w:top w:val="single" w:color="auto" w:sz="4" w:space="0"/>
            </w:tcBorders>
            <w:vAlign w:val="center"/>
          </w:tcPr>
          <w:p w14:paraId="57308E04">
            <w:pPr>
              <w:pStyle w:val="27"/>
              <w:spacing w:line="240" w:lineRule="auto"/>
              <w:ind w:firstLine="0"/>
              <w:jc w:val="center"/>
              <w:rPr>
                <w:b/>
                <w:bCs/>
                <w:sz w:val="21"/>
              </w:rPr>
            </w:pPr>
            <w:r>
              <w:rPr>
                <w:rFonts w:hint="eastAsia" w:ascii="宋体" w:hAnsi="宋体"/>
                <w:b/>
                <w:bCs/>
                <w:color w:val="000000"/>
                <w:sz w:val="21"/>
              </w:rPr>
              <w:t>技术经济指标</w:t>
            </w:r>
          </w:p>
        </w:tc>
        <w:tc>
          <w:tcPr>
            <w:tcW w:w="545" w:type="pct"/>
            <w:vMerge w:val="restart"/>
            <w:tcBorders>
              <w:top w:val="single" w:color="auto" w:sz="4" w:space="0"/>
            </w:tcBorders>
            <w:vAlign w:val="center"/>
          </w:tcPr>
          <w:p w14:paraId="24A2987E">
            <w:pPr>
              <w:pStyle w:val="27"/>
              <w:ind w:firstLine="0"/>
              <w:jc w:val="center"/>
              <w:rPr>
                <w:b/>
                <w:bCs/>
                <w:sz w:val="21"/>
              </w:rPr>
            </w:pPr>
            <w:r>
              <w:rPr>
                <w:rFonts w:hint="eastAsia"/>
                <w:b/>
                <w:bCs/>
                <w:sz w:val="21"/>
              </w:rPr>
              <w:t>备注</w:t>
            </w:r>
          </w:p>
        </w:tc>
      </w:tr>
      <w:tr w14:paraId="3A1FD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blHeader/>
          <w:jc w:val="center"/>
        </w:trPr>
        <w:tc>
          <w:tcPr>
            <w:tcW w:w="347" w:type="pct"/>
            <w:vMerge w:val="continue"/>
            <w:vAlign w:val="center"/>
          </w:tcPr>
          <w:p w14:paraId="18235B5E">
            <w:pPr>
              <w:pStyle w:val="27"/>
              <w:spacing w:line="240" w:lineRule="auto"/>
              <w:ind w:firstLine="0"/>
              <w:jc w:val="center"/>
              <w:rPr>
                <w:b/>
                <w:bCs/>
              </w:rPr>
            </w:pPr>
          </w:p>
        </w:tc>
        <w:tc>
          <w:tcPr>
            <w:tcW w:w="1470" w:type="pct"/>
            <w:vMerge w:val="continue"/>
            <w:vAlign w:val="center"/>
          </w:tcPr>
          <w:p w14:paraId="58CE1CD9">
            <w:pPr>
              <w:pStyle w:val="27"/>
              <w:spacing w:line="240" w:lineRule="auto"/>
              <w:ind w:firstLine="0"/>
              <w:jc w:val="center"/>
              <w:rPr>
                <w:b/>
                <w:bCs/>
              </w:rPr>
            </w:pPr>
          </w:p>
        </w:tc>
        <w:tc>
          <w:tcPr>
            <w:tcW w:w="572" w:type="pct"/>
            <w:vMerge w:val="continue"/>
            <w:vAlign w:val="center"/>
          </w:tcPr>
          <w:p w14:paraId="0C8956B2">
            <w:pPr>
              <w:pStyle w:val="27"/>
              <w:spacing w:line="240" w:lineRule="auto"/>
              <w:ind w:firstLine="0"/>
              <w:jc w:val="center"/>
              <w:rPr>
                <w:b/>
                <w:bCs/>
              </w:rPr>
            </w:pPr>
          </w:p>
        </w:tc>
        <w:tc>
          <w:tcPr>
            <w:tcW w:w="470" w:type="pct"/>
            <w:vAlign w:val="center"/>
          </w:tcPr>
          <w:p w14:paraId="43955BDF">
            <w:pPr>
              <w:pStyle w:val="27"/>
              <w:spacing w:line="240" w:lineRule="auto"/>
              <w:ind w:firstLine="0"/>
              <w:jc w:val="center"/>
              <w:rPr>
                <w:b/>
                <w:bCs/>
              </w:rPr>
            </w:pPr>
            <w:r>
              <w:rPr>
                <w:rFonts w:hint="eastAsia"/>
                <w:b/>
                <w:bCs/>
                <w:sz w:val="21"/>
              </w:rPr>
              <w:t>单位</w:t>
            </w:r>
          </w:p>
        </w:tc>
        <w:tc>
          <w:tcPr>
            <w:tcW w:w="505" w:type="pct"/>
            <w:gridSpan w:val="2"/>
            <w:tcBorders>
              <w:top w:val="single" w:color="auto" w:sz="4" w:space="0"/>
            </w:tcBorders>
            <w:vAlign w:val="center"/>
          </w:tcPr>
          <w:p w14:paraId="2183FB09">
            <w:pPr>
              <w:pStyle w:val="27"/>
              <w:spacing w:line="240" w:lineRule="auto"/>
              <w:ind w:firstLine="0"/>
              <w:jc w:val="center"/>
              <w:rPr>
                <w:b/>
                <w:bCs/>
                <w:sz w:val="21"/>
              </w:rPr>
            </w:pPr>
            <w:r>
              <w:rPr>
                <w:rFonts w:hint="eastAsia"/>
                <w:b/>
                <w:bCs/>
                <w:sz w:val="21"/>
              </w:rPr>
              <w:t>工程量</w:t>
            </w:r>
          </w:p>
        </w:tc>
        <w:tc>
          <w:tcPr>
            <w:tcW w:w="673" w:type="pct"/>
            <w:gridSpan w:val="4"/>
            <w:tcBorders>
              <w:top w:val="single" w:color="auto" w:sz="4" w:space="0"/>
            </w:tcBorders>
            <w:vAlign w:val="center"/>
          </w:tcPr>
          <w:p w14:paraId="41AE2B81">
            <w:pPr>
              <w:pStyle w:val="27"/>
              <w:spacing w:line="240" w:lineRule="auto"/>
              <w:ind w:firstLine="0"/>
              <w:jc w:val="center"/>
              <w:rPr>
                <w:b/>
                <w:bCs/>
                <w:sz w:val="21"/>
              </w:rPr>
            </w:pPr>
            <w:r>
              <w:rPr>
                <w:rFonts w:hint="eastAsia"/>
                <w:b/>
                <w:bCs/>
                <w:sz w:val="21"/>
              </w:rPr>
              <w:t>单位指标</w:t>
            </w:r>
          </w:p>
          <w:p w14:paraId="32B4CCF0">
            <w:pPr>
              <w:pStyle w:val="27"/>
              <w:spacing w:line="240" w:lineRule="auto"/>
              <w:ind w:firstLine="0"/>
              <w:jc w:val="center"/>
              <w:rPr>
                <w:b/>
                <w:bCs/>
                <w:sz w:val="21"/>
              </w:rPr>
            </w:pPr>
            <w:r>
              <w:rPr>
                <w:rFonts w:hint="eastAsia" w:ascii="宋体" w:hAnsi="宋体"/>
                <w:b/>
                <w:bCs/>
                <w:color w:val="000000"/>
                <w:sz w:val="21"/>
              </w:rPr>
              <w:t>(元/单位)</w:t>
            </w:r>
          </w:p>
        </w:tc>
        <w:tc>
          <w:tcPr>
            <w:tcW w:w="415" w:type="pct"/>
            <w:gridSpan w:val="2"/>
            <w:vAlign w:val="center"/>
          </w:tcPr>
          <w:p w14:paraId="368244F3">
            <w:pPr>
              <w:pStyle w:val="27"/>
              <w:spacing w:line="240" w:lineRule="auto"/>
              <w:ind w:firstLine="0"/>
              <w:jc w:val="center"/>
              <w:rPr>
                <w:b/>
                <w:bCs/>
                <w:sz w:val="21"/>
              </w:rPr>
            </w:pPr>
            <w:r>
              <w:rPr>
                <w:rFonts w:hint="eastAsia"/>
                <w:b/>
                <w:bCs/>
                <w:sz w:val="21"/>
              </w:rPr>
              <w:t>占总投资比例</w:t>
            </w:r>
          </w:p>
          <w:p w14:paraId="1B869BA9">
            <w:pPr>
              <w:pStyle w:val="27"/>
              <w:spacing w:line="240" w:lineRule="auto"/>
              <w:ind w:firstLine="0"/>
              <w:jc w:val="center"/>
              <w:rPr>
                <w:b/>
                <w:bCs/>
              </w:rPr>
            </w:pPr>
            <w:r>
              <w:rPr>
                <w:rFonts w:hint="eastAsia"/>
                <w:b/>
                <w:bCs/>
                <w:sz w:val="21"/>
              </w:rPr>
              <w:t>（%）</w:t>
            </w:r>
          </w:p>
        </w:tc>
        <w:tc>
          <w:tcPr>
            <w:tcW w:w="545" w:type="pct"/>
            <w:vMerge w:val="continue"/>
            <w:vAlign w:val="center"/>
          </w:tcPr>
          <w:p w14:paraId="6F919B5B">
            <w:pPr>
              <w:pStyle w:val="27"/>
              <w:ind w:firstLine="0"/>
              <w:jc w:val="center"/>
              <w:rPr>
                <w:b/>
                <w:bCs/>
              </w:rPr>
            </w:pPr>
          </w:p>
        </w:tc>
      </w:tr>
      <w:tr w14:paraId="67A15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347" w:type="pct"/>
            <w:vAlign w:val="center"/>
          </w:tcPr>
          <w:p w14:paraId="44BDEF2F">
            <w:pPr>
              <w:pStyle w:val="27"/>
              <w:spacing w:line="240" w:lineRule="auto"/>
              <w:ind w:firstLine="0"/>
              <w:jc w:val="center"/>
              <w:rPr>
                <w:sz w:val="21"/>
              </w:rPr>
            </w:pPr>
            <w:r>
              <w:rPr>
                <w:rFonts w:hint="eastAsia"/>
                <w:sz w:val="21"/>
              </w:rPr>
              <w:t>（一）</w:t>
            </w:r>
          </w:p>
        </w:tc>
        <w:tc>
          <w:tcPr>
            <w:tcW w:w="1470" w:type="pct"/>
            <w:vAlign w:val="center"/>
          </w:tcPr>
          <w:p w14:paraId="093FC32C">
            <w:pPr>
              <w:pStyle w:val="27"/>
              <w:spacing w:line="240" w:lineRule="auto"/>
              <w:ind w:firstLine="0"/>
              <w:jc w:val="center"/>
              <w:rPr>
                <w:sz w:val="21"/>
              </w:rPr>
            </w:pPr>
            <w:r>
              <w:rPr>
                <w:rFonts w:hint="eastAsia"/>
                <w:sz w:val="21"/>
              </w:rPr>
              <w:t>竖向土石方工程</w:t>
            </w:r>
          </w:p>
        </w:tc>
        <w:tc>
          <w:tcPr>
            <w:tcW w:w="572" w:type="pct"/>
            <w:vAlign w:val="center"/>
          </w:tcPr>
          <w:p w14:paraId="2B11729B">
            <w:pPr>
              <w:pStyle w:val="27"/>
              <w:spacing w:line="240" w:lineRule="auto"/>
              <w:ind w:firstLine="0"/>
              <w:jc w:val="center"/>
            </w:pPr>
          </w:p>
        </w:tc>
        <w:tc>
          <w:tcPr>
            <w:tcW w:w="470" w:type="pct"/>
            <w:vAlign w:val="center"/>
          </w:tcPr>
          <w:p w14:paraId="1DE43815">
            <w:pPr>
              <w:pStyle w:val="27"/>
              <w:spacing w:line="240" w:lineRule="auto"/>
              <w:ind w:firstLine="0"/>
              <w:jc w:val="center"/>
            </w:pPr>
          </w:p>
        </w:tc>
        <w:tc>
          <w:tcPr>
            <w:tcW w:w="505" w:type="pct"/>
            <w:gridSpan w:val="2"/>
            <w:vAlign w:val="center"/>
          </w:tcPr>
          <w:p w14:paraId="2BA0FB87">
            <w:pPr>
              <w:pStyle w:val="27"/>
              <w:spacing w:line="240" w:lineRule="auto"/>
              <w:ind w:firstLine="0"/>
              <w:jc w:val="center"/>
            </w:pPr>
          </w:p>
        </w:tc>
        <w:tc>
          <w:tcPr>
            <w:tcW w:w="673" w:type="pct"/>
            <w:gridSpan w:val="4"/>
            <w:vAlign w:val="center"/>
          </w:tcPr>
          <w:p w14:paraId="0B8D6D40">
            <w:pPr>
              <w:pStyle w:val="27"/>
              <w:spacing w:line="240" w:lineRule="auto"/>
              <w:ind w:firstLine="0"/>
              <w:jc w:val="center"/>
            </w:pPr>
          </w:p>
        </w:tc>
        <w:tc>
          <w:tcPr>
            <w:tcW w:w="415" w:type="pct"/>
            <w:gridSpan w:val="2"/>
            <w:vAlign w:val="center"/>
          </w:tcPr>
          <w:p w14:paraId="2F44B757">
            <w:pPr>
              <w:pStyle w:val="27"/>
              <w:spacing w:line="240" w:lineRule="auto"/>
              <w:ind w:firstLine="0"/>
              <w:jc w:val="center"/>
            </w:pPr>
          </w:p>
        </w:tc>
        <w:tc>
          <w:tcPr>
            <w:tcW w:w="545" w:type="pct"/>
            <w:vAlign w:val="center"/>
          </w:tcPr>
          <w:p w14:paraId="26D0CC0F">
            <w:pPr>
              <w:pStyle w:val="27"/>
              <w:spacing w:line="240" w:lineRule="auto"/>
              <w:ind w:firstLine="0"/>
              <w:jc w:val="center"/>
            </w:pPr>
          </w:p>
        </w:tc>
      </w:tr>
      <w:tr w14:paraId="3860A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347" w:type="pct"/>
            <w:vAlign w:val="center"/>
          </w:tcPr>
          <w:p w14:paraId="2E442E19">
            <w:pPr>
              <w:pStyle w:val="27"/>
              <w:spacing w:line="240" w:lineRule="auto"/>
              <w:ind w:firstLine="0"/>
              <w:jc w:val="center"/>
              <w:rPr>
                <w:sz w:val="21"/>
              </w:rPr>
            </w:pPr>
            <w:r>
              <w:rPr>
                <w:rFonts w:hint="eastAsia"/>
                <w:sz w:val="21"/>
              </w:rPr>
              <w:t>（二）</w:t>
            </w:r>
          </w:p>
        </w:tc>
        <w:tc>
          <w:tcPr>
            <w:tcW w:w="1470" w:type="pct"/>
            <w:vAlign w:val="center"/>
          </w:tcPr>
          <w:p w14:paraId="3115AD7C">
            <w:pPr>
              <w:pStyle w:val="27"/>
              <w:spacing w:line="240" w:lineRule="auto"/>
              <w:ind w:firstLine="0"/>
              <w:jc w:val="center"/>
              <w:rPr>
                <w:sz w:val="21"/>
              </w:rPr>
            </w:pPr>
            <w:r>
              <w:rPr>
                <w:rFonts w:hint="eastAsia" w:cs="Times New Roman"/>
                <w:sz w:val="21"/>
              </w:rPr>
              <w:t>地下室</w:t>
            </w:r>
          </w:p>
        </w:tc>
        <w:tc>
          <w:tcPr>
            <w:tcW w:w="572" w:type="pct"/>
            <w:vAlign w:val="center"/>
          </w:tcPr>
          <w:p w14:paraId="6E9C4717">
            <w:pPr>
              <w:pStyle w:val="27"/>
              <w:spacing w:line="240" w:lineRule="auto"/>
              <w:ind w:firstLine="0"/>
              <w:jc w:val="center"/>
            </w:pPr>
          </w:p>
        </w:tc>
        <w:tc>
          <w:tcPr>
            <w:tcW w:w="470" w:type="pct"/>
            <w:vAlign w:val="center"/>
          </w:tcPr>
          <w:p w14:paraId="342E6C88">
            <w:pPr>
              <w:pStyle w:val="27"/>
              <w:spacing w:line="240" w:lineRule="auto"/>
              <w:ind w:firstLine="0"/>
              <w:jc w:val="center"/>
            </w:pPr>
          </w:p>
        </w:tc>
        <w:tc>
          <w:tcPr>
            <w:tcW w:w="505" w:type="pct"/>
            <w:gridSpan w:val="2"/>
            <w:vAlign w:val="center"/>
          </w:tcPr>
          <w:p w14:paraId="3D1C4FEC">
            <w:pPr>
              <w:pStyle w:val="27"/>
              <w:spacing w:line="240" w:lineRule="auto"/>
              <w:ind w:firstLine="0"/>
              <w:jc w:val="center"/>
            </w:pPr>
          </w:p>
        </w:tc>
        <w:tc>
          <w:tcPr>
            <w:tcW w:w="673" w:type="pct"/>
            <w:gridSpan w:val="4"/>
            <w:vAlign w:val="center"/>
          </w:tcPr>
          <w:p w14:paraId="4451A9F9">
            <w:pPr>
              <w:pStyle w:val="27"/>
              <w:spacing w:line="240" w:lineRule="auto"/>
              <w:ind w:firstLine="0"/>
              <w:jc w:val="center"/>
            </w:pPr>
          </w:p>
        </w:tc>
        <w:tc>
          <w:tcPr>
            <w:tcW w:w="415" w:type="pct"/>
            <w:gridSpan w:val="2"/>
            <w:vAlign w:val="center"/>
          </w:tcPr>
          <w:p w14:paraId="5DD6D041">
            <w:pPr>
              <w:pStyle w:val="27"/>
              <w:spacing w:line="240" w:lineRule="auto"/>
              <w:ind w:firstLine="0"/>
              <w:jc w:val="center"/>
            </w:pPr>
          </w:p>
        </w:tc>
        <w:tc>
          <w:tcPr>
            <w:tcW w:w="545" w:type="pct"/>
            <w:vAlign w:val="center"/>
          </w:tcPr>
          <w:p w14:paraId="78B2EB4A">
            <w:pPr>
              <w:pStyle w:val="27"/>
              <w:spacing w:line="240" w:lineRule="auto"/>
              <w:ind w:firstLine="0"/>
              <w:jc w:val="center"/>
            </w:pPr>
          </w:p>
        </w:tc>
      </w:tr>
      <w:tr w14:paraId="66FEF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347" w:type="pct"/>
            <w:vAlign w:val="center"/>
          </w:tcPr>
          <w:p w14:paraId="41F7798C">
            <w:pPr>
              <w:pStyle w:val="27"/>
              <w:spacing w:line="240" w:lineRule="auto"/>
              <w:ind w:firstLine="0"/>
              <w:jc w:val="center"/>
              <w:rPr>
                <w:sz w:val="21"/>
              </w:rPr>
            </w:pPr>
            <w:r>
              <w:rPr>
                <w:rFonts w:hint="eastAsia"/>
                <w:sz w:val="21"/>
              </w:rPr>
              <w:t>1</w:t>
            </w:r>
          </w:p>
        </w:tc>
        <w:tc>
          <w:tcPr>
            <w:tcW w:w="1470" w:type="pct"/>
            <w:vAlign w:val="center"/>
          </w:tcPr>
          <w:p w14:paraId="414DEABD">
            <w:pPr>
              <w:pStyle w:val="27"/>
              <w:spacing w:line="240" w:lineRule="auto"/>
              <w:ind w:firstLine="0"/>
              <w:jc w:val="center"/>
              <w:rPr>
                <w:sz w:val="21"/>
              </w:rPr>
            </w:pPr>
            <w:r>
              <w:rPr>
                <w:rFonts w:hint="eastAsia"/>
                <w:sz w:val="21"/>
              </w:rPr>
              <w:t>土建工程</w:t>
            </w:r>
          </w:p>
        </w:tc>
        <w:tc>
          <w:tcPr>
            <w:tcW w:w="572" w:type="pct"/>
            <w:vAlign w:val="center"/>
          </w:tcPr>
          <w:p w14:paraId="33A7C235">
            <w:pPr>
              <w:pStyle w:val="27"/>
              <w:spacing w:line="240" w:lineRule="auto"/>
              <w:ind w:firstLine="0"/>
              <w:jc w:val="center"/>
            </w:pPr>
          </w:p>
        </w:tc>
        <w:tc>
          <w:tcPr>
            <w:tcW w:w="470" w:type="pct"/>
            <w:vAlign w:val="center"/>
          </w:tcPr>
          <w:p w14:paraId="4D5024F2">
            <w:pPr>
              <w:pStyle w:val="27"/>
              <w:spacing w:line="240" w:lineRule="auto"/>
              <w:ind w:firstLine="0"/>
              <w:jc w:val="center"/>
            </w:pPr>
          </w:p>
        </w:tc>
        <w:tc>
          <w:tcPr>
            <w:tcW w:w="505" w:type="pct"/>
            <w:gridSpan w:val="2"/>
            <w:vAlign w:val="center"/>
          </w:tcPr>
          <w:p w14:paraId="2F73FC8E">
            <w:pPr>
              <w:pStyle w:val="27"/>
              <w:spacing w:line="240" w:lineRule="auto"/>
              <w:ind w:firstLine="0"/>
              <w:jc w:val="center"/>
            </w:pPr>
          </w:p>
        </w:tc>
        <w:tc>
          <w:tcPr>
            <w:tcW w:w="673" w:type="pct"/>
            <w:gridSpan w:val="4"/>
            <w:vAlign w:val="center"/>
          </w:tcPr>
          <w:p w14:paraId="2FBC80B1">
            <w:pPr>
              <w:pStyle w:val="27"/>
              <w:spacing w:line="240" w:lineRule="auto"/>
              <w:ind w:firstLine="0"/>
              <w:jc w:val="center"/>
            </w:pPr>
          </w:p>
        </w:tc>
        <w:tc>
          <w:tcPr>
            <w:tcW w:w="415" w:type="pct"/>
            <w:gridSpan w:val="2"/>
            <w:vAlign w:val="center"/>
          </w:tcPr>
          <w:p w14:paraId="0672C790">
            <w:pPr>
              <w:pStyle w:val="27"/>
              <w:spacing w:line="240" w:lineRule="auto"/>
              <w:ind w:firstLine="0"/>
              <w:jc w:val="center"/>
            </w:pPr>
          </w:p>
        </w:tc>
        <w:tc>
          <w:tcPr>
            <w:tcW w:w="545" w:type="pct"/>
            <w:vAlign w:val="center"/>
          </w:tcPr>
          <w:p w14:paraId="6C063A5D">
            <w:pPr>
              <w:pStyle w:val="27"/>
              <w:spacing w:line="240" w:lineRule="auto"/>
              <w:ind w:firstLine="0"/>
              <w:jc w:val="center"/>
            </w:pPr>
          </w:p>
        </w:tc>
      </w:tr>
      <w:tr w14:paraId="0D8CD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7" w:type="pct"/>
            <w:vAlign w:val="center"/>
          </w:tcPr>
          <w:p w14:paraId="4DA758A4">
            <w:pPr>
              <w:pStyle w:val="27"/>
              <w:spacing w:line="240" w:lineRule="auto"/>
              <w:ind w:firstLine="0"/>
              <w:jc w:val="center"/>
              <w:rPr>
                <w:sz w:val="21"/>
              </w:rPr>
            </w:pPr>
            <w:r>
              <w:rPr>
                <w:rFonts w:hint="eastAsia"/>
                <w:sz w:val="21"/>
              </w:rPr>
              <w:t>......</w:t>
            </w:r>
          </w:p>
        </w:tc>
        <w:tc>
          <w:tcPr>
            <w:tcW w:w="1470" w:type="pct"/>
            <w:vAlign w:val="center"/>
          </w:tcPr>
          <w:p w14:paraId="206EB093">
            <w:pPr>
              <w:widowControl/>
              <w:spacing w:line="240" w:lineRule="auto"/>
              <w:jc w:val="center"/>
              <w:textAlignment w:val="center"/>
              <w:rPr>
                <w:sz w:val="21"/>
              </w:rPr>
            </w:pPr>
          </w:p>
        </w:tc>
        <w:tc>
          <w:tcPr>
            <w:tcW w:w="572" w:type="pct"/>
            <w:vAlign w:val="center"/>
          </w:tcPr>
          <w:p w14:paraId="5B4C33B2">
            <w:pPr>
              <w:pStyle w:val="27"/>
              <w:spacing w:line="240" w:lineRule="auto"/>
              <w:ind w:firstLine="0"/>
              <w:jc w:val="center"/>
            </w:pPr>
          </w:p>
        </w:tc>
        <w:tc>
          <w:tcPr>
            <w:tcW w:w="470" w:type="pct"/>
            <w:vAlign w:val="center"/>
          </w:tcPr>
          <w:p w14:paraId="21A8195A">
            <w:pPr>
              <w:pStyle w:val="27"/>
              <w:spacing w:line="240" w:lineRule="auto"/>
              <w:ind w:firstLine="0"/>
              <w:jc w:val="center"/>
            </w:pPr>
          </w:p>
        </w:tc>
        <w:tc>
          <w:tcPr>
            <w:tcW w:w="505" w:type="pct"/>
            <w:gridSpan w:val="2"/>
            <w:vAlign w:val="center"/>
          </w:tcPr>
          <w:p w14:paraId="0A3BBF7C">
            <w:pPr>
              <w:pStyle w:val="27"/>
              <w:spacing w:line="240" w:lineRule="auto"/>
              <w:ind w:firstLine="0"/>
              <w:jc w:val="center"/>
            </w:pPr>
          </w:p>
        </w:tc>
        <w:tc>
          <w:tcPr>
            <w:tcW w:w="673" w:type="pct"/>
            <w:gridSpan w:val="4"/>
            <w:vAlign w:val="center"/>
          </w:tcPr>
          <w:p w14:paraId="5762878B">
            <w:pPr>
              <w:pStyle w:val="27"/>
              <w:spacing w:line="240" w:lineRule="auto"/>
              <w:ind w:firstLine="0"/>
              <w:jc w:val="center"/>
            </w:pPr>
          </w:p>
        </w:tc>
        <w:tc>
          <w:tcPr>
            <w:tcW w:w="415" w:type="pct"/>
            <w:gridSpan w:val="2"/>
            <w:vAlign w:val="center"/>
          </w:tcPr>
          <w:p w14:paraId="5A23FAEA">
            <w:pPr>
              <w:pStyle w:val="27"/>
              <w:spacing w:line="240" w:lineRule="auto"/>
              <w:ind w:firstLine="0"/>
              <w:jc w:val="center"/>
            </w:pPr>
          </w:p>
        </w:tc>
        <w:tc>
          <w:tcPr>
            <w:tcW w:w="545" w:type="pct"/>
            <w:vAlign w:val="center"/>
          </w:tcPr>
          <w:p w14:paraId="7B0A9D49">
            <w:pPr>
              <w:pStyle w:val="27"/>
              <w:spacing w:line="240" w:lineRule="auto"/>
              <w:ind w:firstLine="0"/>
              <w:jc w:val="center"/>
            </w:pPr>
          </w:p>
        </w:tc>
      </w:tr>
      <w:tr w14:paraId="69C58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7" w:type="pct"/>
            <w:vAlign w:val="center"/>
          </w:tcPr>
          <w:p w14:paraId="197BF9C8">
            <w:pPr>
              <w:pStyle w:val="27"/>
              <w:spacing w:line="240" w:lineRule="auto"/>
              <w:ind w:firstLine="0"/>
              <w:jc w:val="center"/>
              <w:rPr>
                <w:sz w:val="21"/>
              </w:rPr>
            </w:pPr>
            <w:r>
              <w:rPr>
                <w:rFonts w:hint="eastAsia"/>
                <w:sz w:val="21"/>
              </w:rPr>
              <w:t>......</w:t>
            </w:r>
          </w:p>
        </w:tc>
        <w:tc>
          <w:tcPr>
            <w:tcW w:w="1470" w:type="pct"/>
            <w:vAlign w:val="center"/>
          </w:tcPr>
          <w:p w14:paraId="39786274">
            <w:pPr>
              <w:widowControl/>
              <w:spacing w:line="240" w:lineRule="auto"/>
              <w:jc w:val="center"/>
              <w:textAlignment w:val="center"/>
              <w:rPr>
                <w:sz w:val="21"/>
              </w:rPr>
            </w:pPr>
          </w:p>
        </w:tc>
        <w:tc>
          <w:tcPr>
            <w:tcW w:w="572" w:type="pct"/>
            <w:vAlign w:val="center"/>
          </w:tcPr>
          <w:p w14:paraId="3F19FEF6">
            <w:pPr>
              <w:pStyle w:val="27"/>
              <w:spacing w:line="240" w:lineRule="auto"/>
              <w:ind w:firstLine="0"/>
              <w:jc w:val="center"/>
            </w:pPr>
          </w:p>
        </w:tc>
        <w:tc>
          <w:tcPr>
            <w:tcW w:w="470" w:type="pct"/>
            <w:vAlign w:val="center"/>
          </w:tcPr>
          <w:p w14:paraId="7BE8985E">
            <w:pPr>
              <w:pStyle w:val="27"/>
              <w:spacing w:line="240" w:lineRule="auto"/>
              <w:ind w:firstLine="0"/>
              <w:jc w:val="center"/>
            </w:pPr>
          </w:p>
        </w:tc>
        <w:tc>
          <w:tcPr>
            <w:tcW w:w="505" w:type="pct"/>
            <w:gridSpan w:val="2"/>
            <w:vAlign w:val="center"/>
          </w:tcPr>
          <w:p w14:paraId="54194046">
            <w:pPr>
              <w:pStyle w:val="27"/>
              <w:spacing w:line="240" w:lineRule="auto"/>
              <w:ind w:firstLine="0"/>
              <w:jc w:val="center"/>
            </w:pPr>
          </w:p>
        </w:tc>
        <w:tc>
          <w:tcPr>
            <w:tcW w:w="673" w:type="pct"/>
            <w:gridSpan w:val="4"/>
            <w:vAlign w:val="center"/>
          </w:tcPr>
          <w:p w14:paraId="4E866C8D">
            <w:pPr>
              <w:pStyle w:val="27"/>
              <w:spacing w:line="240" w:lineRule="auto"/>
              <w:ind w:firstLine="0"/>
              <w:jc w:val="center"/>
            </w:pPr>
          </w:p>
        </w:tc>
        <w:tc>
          <w:tcPr>
            <w:tcW w:w="415" w:type="pct"/>
            <w:gridSpan w:val="2"/>
            <w:vAlign w:val="center"/>
          </w:tcPr>
          <w:p w14:paraId="6012F371">
            <w:pPr>
              <w:pStyle w:val="27"/>
              <w:spacing w:line="240" w:lineRule="auto"/>
              <w:ind w:firstLine="0"/>
              <w:jc w:val="center"/>
            </w:pPr>
          </w:p>
        </w:tc>
        <w:tc>
          <w:tcPr>
            <w:tcW w:w="545" w:type="pct"/>
            <w:vAlign w:val="center"/>
          </w:tcPr>
          <w:p w14:paraId="71AD91B6">
            <w:pPr>
              <w:pStyle w:val="27"/>
              <w:spacing w:line="240" w:lineRule="auto"/>
              <w:ind w:firstLine="0"/>
              <w:jc w:val="center"/>
            </w:pPr>
          </w:p>
        </w:tc>
      </w:tr>
      <w:tr w14:paraId="2A8C4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347" w:type="pct"/>
            <w:vAlign w:val="center"/>
          </w:tcPr>
          <w:p w14:paraId="40AF8BE0">
            <w:pPr>
              <w:pStyle w:val="27"/>
              <w:spacing w:line="240" w:lineRule="auto"/>
              <w:ind w:firstLine="0"/>
              <w:jc w:val="center"/>
              <w:rPr>
                <w:sz w:val="21"/>
              </w:rPr>
            </w:pPr>
            <w:r>
              <w:rPr>
                <w:rFonts w:hint="eastAsia"/>
                <w:sz w:val="21"/>
              </w:rPr>
              <w:t>......</w:t>
            </w:r>
          </w:p>
        </w:tc>
        <w:tc>
          <w:tcPr>
            <w:tcW w:w="1470" w:type="pct"/>
            <w:vAlign w:val="center"/>
          </w:tcPr>
          <w:p w14:paraId="3C5BAE82">
            <w:pPr>
              <w:pStyle w:val="27"/>
              <w:spacing w:line="240" w:lineRule="auto"/>
              <w:ind w:firstLine="0"/>
              <w:jc w:val="center"/>
              <w:rPr>
                <w:sz w:val="21"/>
              </w:rPr>
            </w:pPr>
          </w:p>
        </w:tc>
        <w:tc>
          <w:tcPr>
            <w:tcW w:w="572" w:type="pct"/>
            <w:vAlign w:val="center"/>
          </w:tcPr>
          <w:p w14:paraId="00EF80F8">
            <w:pPr>
              <w:pStyle w:val="27"/>
              <w:spacing w:line="240" w:lineRule="auto"/>
              <w:ind w:firstLine="0"/>
              <w:jc w:val="center"/>
            </w:pPr>
          </w:p>
        </w:tc>
        <w:tc>
          <w:tcPr>
            <w:tcW w:w="470" w:type="pct"/>
            <w:vAlign w:val="center"/>
          </w:tcPr>
          <w:p w14:paraId="12D297E4">
            <w:pPr>
              <w:pStyle w:val="27"/>
              <w:spacing w:line="240" w:lineRule="auto"/>
              <w:ind w:firstLine="0"/>
              <w:jc w:val="center"/>
            </w:pPr>
          </w:p>
        </w:tc>
        <w:tc>
          <w:tcPr>
            <w:tcW w:w="505" w:type="pct"/>
            <w:gridSpan w:val="2"/>
            <w:vAlign w:val="center"/>
          </w:tcPr>
          <w:p w14:paraId="6FCB8992">
            <w:pPr>
              <w:pStyle w:val="27"/>
              <w:spacing w:line="240" w:lineRule="auto"/>
              <w:ind w:firstLine="0"/>
              <w:jc w:val="center"/>
            </w:pPr>
          </w:p>
        </w:tc>
        <w:tc>
          <w:tcPr>
            <w:tcW w:w="673" w:type="pct"/>
            <w:gridSpan w:val="4"/>
            <w:vAlign w:val="center"/>
          </w:tcPr>
          <w:p w14:paraId="4FBF67BE">
            <w:pPr>
              <w:pStyle w:val="27"/>
              <w:spacing w:line="240" w:lineRule="auto"/>
              <w:ind w:firstLine="0"/>
              <w:jc w:val="center"/>
            </w:pPr>
          </w:p>
        </w:tc>
        <w:tc>
          <w:tcPr>
            <w:tcW w:w="415" w:type="pct"/>
            <w:gridSpan w:val="2"/>
            <w:vAlign w:val="center"/>
          </w:tcPr>
          <w:p w14:paraId="2C5D1F29">
            <w:pPr>
              <w:pStyle w:val="27"/>
              <w:spacing w:line="240" w:lineRule="auto"/>
              <w:ind w:firstLine="0"/>
              <w:jc w:val="center"/>
            </w:pPr>
          </w:p>
        </w:tc>
        <w:tc>
          <w:tcPr>
            <w:tcW w:w="545" w:type="pct"/>
            <w:vAlign w:val="center"/>
          </w:tcPr>
          <w:p w14:paraId="71BABEE7">
            <w:pPr>
              <w:pStyle w:val="27"/>
              <w:spacing w:line="240" w:lineRule="auto"/>
              <w:ind w:firstLine="0"/>
              <w:jc w:val="center"/>
            </w:pPr>
          </w:p>
        </w:tc>
      </w:tr>
      <w:tr w14:paraId="6CC03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347" w:type="pct"/>
            <w:vAlign w:val="center"/>
          </w:tcPr>
          <w:p w14:paraId="446C3942">
            <w:pPr>
              <w:pStyle w:val="27"/>
              <w:spacing w:line="240" w:lineRule="auto"/>
              <w:ind w:firstLine="0"/>
              <w:jc w:val="center"/>
              <w:rPr>
                <w:sz w:val="21"/>
              </w:rPr>
            </w:pPr>
            <w:r>
              <w:rPr>
                <w:rFonts w:hint="eastAsia"/>
                <w:sz w:val="21"/>
              </w:rPr>
              <w:t>（三）</w:t>
            </w:r>
          </w:p>
        </w:tc>
        <w:tc>
          <w:tcPr>
            <w:tcW w:w="1470" w:type="pct"/>
            <w:vAlign w:val="center"/>
          </w:tcPr>
          <w:p w14:paraId="60C58E46">
            <w:pPr>
              <w:pStyle w:val="27"/>
              <w:spacing w:line="240" w:lineRule="auto"/>
              <w:ind w:firstLine="0"/>
              <w:jc w:val="center"/>
              <w:rPr>
                <w:sz w:val="21"/>
              </w:rPr>
            </w:pPr>
            <w:r>
              <w:rPr>
                <w:rFonts w:hint="eastAsia"/>
                <w:sz w:val="21"/>
              </w:rPr>
              <w:t>地上工程（单体一</w:t>
            </w:r>
            <w:r>
              <w:rPr>
                <w:rFonts w:cs="Times New Roman"/>
                <w:kern w:val="0"/>
                <w:sz w:val="21"/>
                <w:lang w:bidi="ar"/>
              </w:rPr>
              <w:t>，有地下</w:t>
            </w:r>
            <w:r>
              <w:rPr>
                <w:rFonts w:hint="eastAsia" w:cs="Times New Roman"/>
                <w:kern w:val="0"/>
                <w:sz w:val="21"/>
                <w:lang w:bidi="ar"/>
              </w:rPr>
              <w:t>无基础</w:t>
            </w:r>
            <w:r>
              <w:rPr>
                <w:rFonts w:hint="eastAsia"/>
                <w:sz w:val="21"/>
              </w:rPr>
              <w:t>）</w:t>
            </w:r>
          </w:p>
        </w:tc>
        <w:tc>
          <w:tcPr>
            <w:tcW w:w="572" w:type="pct"/>
            <w:vAlign w:val="center"/>
          </w:tcPr>
          <w:p w14:paraId="4000C5AC">
            <w:pPr>
              <w:pStyle w:val="27"/>
              <w:spacing w:line="240" w:lineRule="auto"/>
              <w:ind w:firstLine="0"/>
              <w:jc w:val="center"/>
            </w:pPr>
          </w:p>
        </w:tc>
        <w:tc>
          <w:tcPr>
            <w:tcW w:w="470" w:type="pct"/>
            <w:vAlign w:val="center"/>
          </w:tcPr>
          <w:p w14:paraId="3B2F7D50">
            <w:pPr>
              <w:pStyle w:val="27"/>
              <w:spacing w:line="240" w:lineRule="auto"/>
              <w:ind w:firstLine="0"/>
              <w:jc w:val="center"/>
            </w:pPr>
          </w:p>
        </w:tc>
        <w:tc>
          <w:tcPr>
            <w:tcW w:w="505" w:type="pct"/>
            <w:gridSpan w:val="2"/>
            <w:vAlign w:val="center"/>
          </w:tcPr>
          <w:p w14:paraId="74AD6CEB">
            <w:pPr>
              <w:pStyle w:val="27"/>
              <w:spacing w:line="240" w:lineRule="auto"/>
              <w:ind w:firstLine="0"/>
              <w:jc w:val="center"/>
            </w:pPr>
          </w:p>
        </w:tc>
        <w:tc>
          <w:tcPr>
            <w:tcW w:w="673" w:type="pct"/>
            <w:gridSpan w:val="4"/>
            <w:vAlign w:val="center"/>
          </w:tcPr>
          <w:p w14:paraId="7F062512">
            <w:pPr>
              <w:pStyle w:val="27"/>
              <w:spacing w:line="240" w:lineRule="auto"/>
              <w:ind w:firstLine="0"/>
              <w:jc w:val="center"/>
            </w:pPr>
          </w:p>
        </w:tc>
        <w:tc>
          <w:tcPr>
            <w:tcW w:w="415" w:type="pct"/>
            <w:gridSpan w:val="2"/>
            <w:vAlign w:val="center"/>
          </w:tcPr>
          <w:p w14:paraId="640BDCF9">
            <w:pPr>
              <w:pStyle w:val="27"/>
              <w:spacing w:line="240" w:lineRule="auto"/>
              <w:ind w:firstLine="0"/>
              <w:jc w:val="center"/>
            </w:pPr>
          </w:p>
        </w:tc>
        <w:tc>
          <w:tcPr>
            <w:tcW w:w="545" w:type="pct"/>
            <w:vAlign w:val="center"/>
          </w:tcPr>
          <w:p w14:paraId="613B0992">
            <w:pPr>
              <w:pStyle w:val="27"/>
              <w:spacing w:line="240" w:lineRule="auto"/>
              <w:ind w:firstLine="0"/>
              <w:jc w:val="center"/>
            </w:pPr>
          </w:p>
        </w:tc>
      </w:tr>
      <w:tr w14:paraId="17D0C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47" w:type="pct"/>
            <w:vAlign w:val="center"/>
          </w:tcPr>
          <w:p w14:paraId="31C9C8C4">
            <w:pPr>
              <w:widowControl/>
              <w:spacing w:line="240" w:lineRule="auto"/>
              <w:jc w:val="center"/>
              <w:textAlignment w:val="center"/>
              <w:rPr>
                <w:sz w:val="21"/>
              </w:rPr>
            </w:pPr>
            <w:r>
              <w:rPr>
                <w:rFonts w:cs="Times New Roman"/>
                <w:kern w:val="0"/>
                <w:sz w:val="21"/>
                <w:lang w:bidi="ar"/>
              </w:rPr>
              <w:t>1</w:t>
            </w:r>
          </w:p>
        </w:tc>
        <w:tc>
          <w:tcPr>
            <w:tcW w:w="1470" w:type="pct"/>
            <w:vAlign w:val="center"/>
          </w:tcPr>
          <w:p w14:paraId="6190557F">
            <w:pPr>
              <w:widowControl/>
              <w:spacing w:line="240" w:lineRule="auto"/>
              <w:jc w:val="center"/>
              <w:textAlignment w:val="center"/>
              <w:rPr>
                <w:sz w:val="21"/>
              </w:rPr>
            </w:pPr>
            <w:r>
              <w:rPr>
                <w:rFonts w:cs="Times New Roman"/>
                <w:kern w:val="0"/>
                <w:sz w:val="21"/>
                <w:lang w:bidi="ar"/>
              </w:rPr>
              <w:t>地上部分土建（</w:t>
            </w:r>
            <w:r>
              <w:rPr>
                <w:rFonts w:hint="eastAsia" w:cs="Times New Roman"/>
                <w:kern w:val="0"/>
                <w:sz w:val="21"/>
                <w:lang w:bidi="ar"/>
              </w:rPr>
              <w:t>有地下室无</w:t>
            </w:r>
            <w:r>
              <w:rPr>
                <w:rFonts w:cs="Times New Roman"/>
                <w:kern w:val="0"/>
                <w:sz w:val="21"/>
                <w:lang w:bidi="ar"/>
              </w:rPr>
              <w:t>基础）</w:t>
            </w:r>
          </w:p>
        </w:tc>
        <w:tc>
          <w:tcPr>
            <w:tcW w:w="572" w:type="pct"/>
            <w:vAlign w:val="center"/>
          </w:tcPr>
          <w:p w14:paraId="313D70FF">
            <w:pPr>
              <w:pStyle w:val="27"/>
              <w:spacing w:line="240" w:lineRule="auto"/>
              <w:ind w:firstLine="0"/>
              <w:jc w:val="center"/>
            </w:pPr>
          </w:p>
        </w:tc>
        <w:tc>
          <w:tcPr>
            <w:tcW w:w="470" w:type="pct"/>
            <w:vAlign w:val="center"/>
          </w:tcPr>
          <w:p w14:paraId="2912EA55">
            <w:pPr>
              <w:pStyle w:val="27"/>
              <w:spacing w:line="240" w:lineRule="auto"/>
              <w:ind w:firstLine="0"/>
              <w:jc w:val="center"/>
            </w:pPr>
          </w:p>
        </w:tc>
        <w:tc>
          <w:tcPr>
            <w:tcW w:w="505" w:type="pct"/>
            <w:gridSpan w:val="2"/>
            <w:vAlign w:val="center"/>
          </w:tcPr>
          <w:p w14:paraId="61B5EA4D">
            <w:pPr>
              <w:pStyle w:val="27"/>
              <w:spacing w:line="240" w:lineRule="auto"/>
              <w:ind w:firstLine="0"/>
              <w:jc w:val="center"/>
            </w:pPr>
          </w:p>
        </w:tc>
        <w:tc>
          <w:tcPr>
            <w:tcW w:w="673" w:type="pct"/>
            <w:gridSpan w:val="4"/>
            <w:vAlign w:val="center"/>
          </w:tcPr>
          <w:p w14:paraId="5F8946FB">
            <w:pPr>
              <w:pStyle w:val="27"/>
              <w:spacing w:line="240" w:lineRule="auto"/>
              <w:ind w:firstLine="0"/>
              <w:jc w:val="center"/>
            </w:pPr>
          </w:p>
        </w:tc>
        <w:tc>
          <w:tcPr>
            <w:tcW w:w="415" w:type="pct"/>
            <w:gridSpan w:val="2"/>
            <w:vAlign w:val="center"/>
          </w:tcPr>
          <w:p w14:paraId="764A241B">
            <w:pPr>
              <w:pStyle w:val="27"/>
              <w:spacing w:line="240" w:lineRule="auto"/>
              <w:ind w:firstLine="0"/>
              <w:jc w:val="center"/>
            </w:pPr>
          </w:p>
        </w:tc>
        <w:tc>
          <w:tcPr>
            <w:tcW w:w="545" w:type="pct"/>
            <w:vAlign w:val="center"/>
          </w:tcPr>
          <w:p w14:paraId="43543F72">
            <w:pPr>
              <w:pStyle w:val="27"/>
              <w:spacing w:line="240" w:lineRule="auto"/>
              <w:ind w:firstLine="0"/>
              <w:jc w:val="center"/>
            </w:pPr>
          </w:p>
        </w:tc>
      </w:tr>
      <w:tr w14:paraId="49103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47" w:type="pct"/>
            <w:vAlign w:val="center"/>
          </w:tcPr>
          <w:p w14:paraId="08012F16">
            <w:pPr>
              <w:pStyle w:val="27"/>
              <w:spacing w:line="240" w:lineRule="auto"/>
              <w:ind w:firstLine="0"/>
              <w:jc w:val="center"/>
              <w:rPr>
                <w:sz w:val="21"/>
              </w:rPr>
            </w:pPr>
            <w:r>
              <w:rPr>
                <w:rFonts w:hint="eastAsia"/>
                <w:sz w:val="21"/>
              </w:rPr>
              <w:t>......</w:t>
            </w:r>
          </w:p>
        </w:tc>
        <w:tc>
          <w:tcPr>
            <w:tcW w:w="1470" w:type="pct"/>
            <w:vAlign w:val="center"/>
          </w:tcPr>
          <w:p w14:paraId="4773964E">
            <w:pPr>
              <w:pStyle w:val="27"/>
              <w:spacing w:line="240" w:lineRule="auto"/>
              <w:ind w:firstLine="0"/>
              <w:jc w:val="center"/>
              <w:rPr>
                <w:sz w:val="21"/>
              </w:rPr>
            </w:pPr>
            <w:r>
              <w:rPr>
                <w:rFonts w:hint="eastAsia"/>
                <w:sz w:val="21"/>
              </w:rPr>
              <w:t>......</w:t>
            </w:r>
          </w:p>
        </w:tc>
        <w:tc>
          <w:tcPr>
            <w:tcW w:w="572" w:type="pct"/>
            <w:vAlign w:val="center"/>
          </w:tcPr>
          <w:p w14:paraId="51E27312">
            <w:pPr>
              <w:pStyle w:val="27"/>
              <w:spacing w:line="240" w:lineRule="auto"/>
              <w:ind w:firstLine="0"/>
              <w:jc w:val="center"/>
            </w:pPr>
          </w:p>
        </w:tc>
        <w:tc>
          <w:tcPr>
            <w:tcW w:w="470" w:type="pct"/>
            <w:vAlign w:val="center"/>
          </w:tcPr>
          <w:p w14:paraId="2A7EC1D0">
            <w:pPr>
              <w:pStyle w:val="27"/>
              <w:spacing w:line="240" w:lineRule="auto"/>
              <w:ind w:firstLine="0"/>
              <w:jc w:val="center"/>
            </w:pPr>
          </w:p>
        </w:tc>
        <w:tc>
          <w:tcPr>
            <w:tcW w:w="505" w:type="pct"/>
            <w:gridSpan w:val="2"/>
            <w:vAlign w:val="center"/>
          </w:tcPr>
          <w:p w14:paraId="4DDCD15B">
            <w:pPr>
              <w:pStyle w:val="27"/>
              <w:spacing w:line="240" w:lineRule="auto"/>
              <w:ind w:firstLine="0"/>
              <w:jc w:val="center"/>
            </w:pPr>
          </w:p>
        </w:tc>
        <w:tc>
          <w:tcPr>
            <w:tcW w:w="673" w:type="pct"/>
            <w:gridSpan w:val="4"/>
            <w:vAlign w:val="center"/>
          </w:tcPr>
          <w:p w14:paraId="38398E34">
            <w:pPr>
              <w:pStyle w:val="27"/>
              <w:spacing w:line="240" w:lineRule="auto"/>
              <w:ind w:firstLine="0"/>
              <w:jc w:val="center"/>
            </w:pPr>
          </w:p>
        </w:tc>
        <w:tc>
          <w:tcPr>
            <w:tcW w:w="415" w:type="pct"/>
            <w:gridSpan w:val="2"/>
            <w:vAlign w:val="center"/>
          </w:tcPr>
          <w:p w14:paraId="5EA7F192">
            <w:pPr>
              <w:pStyle w:val="27"/>
              <w:spacing w:line="240" w:lineRule="auto"/>
              <w:ind w:firstLine="0"/>
              <w:jc w:val="center"/>
            </w:pPr>
          </w:p>
        </w:tc>
        <w:tc>
          <w:tcPr>
            <w:tcW w:w="545" w:type="pct"/>
            <w:vAlign w:val="center"/>
          </w:tcPr>
          <w:p w14:paraId="1FC5D0CD">
            <w:pPr>
              <w:pStyle w:val="27"/>
              <w:spacing w:line="240" w:lineRule="auto"/>
              <w:ind w:firstLine="0"/>
              <w:jc w:val="center"/>
            </w:pPr>
          </w:p>
        </w:tc>
      </w:tr>
      <w:tr w14:paraId="49E30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47" w:type="pct"/>
            <w:vAlign w:val="center"/>
          </w:tcPr>
          <w:p w14:paraId="5B464568">
            <w:pPr>
              <w:pStyle w:val="27"/>
              <w:spacing w:line="240" w:lineRule="auto"/>
              <w:ind w:firstLine="0"/>
              <w:jc w:val="center"/>
              <w:rPr>
                <w:sz w:val="21"/>
              </w:rPr>
            </w:pPr>
            <w:r>
              <w:rPr>
                <w:rFonts w:hint="eastAsia"/>
                <w:sz w:val="21"/>
              </w:rPr>
              <w:t>（四）</w:t>
            </w:r>
          </w:p>
        </w:tc>
        <w:tc>
          <w:tcPr>
            <w:tcW w:w="1470" w:type="pct"/>
            <w:vAlign w:val="center"/>
          </w:tcPr>
          <w:p w14:paraId="0E42A1CA">
            <w:pPr>
              <w:pStyle w:val="27"/>
              <w:spacing w:line="240" w:lineRule="auto"/>
              <w:ind w:firstLine="0"/>
              <w:jc w:val="center"/>
              <w:rPr>
                <w:sz w:val="21"/>
              </w:rPr>
            </w:pPr>
            <w:r>
              <w:rPr>
                <w:rFonts w:hint="eastAsia"/>
                <w:sz w:val="21"/>
              </w:rPr>
              <w:t>地上工程（单体二，</w:t>
            </w:r>
            <w:r>
              <w:rPr>
                <w:rFonts w:cs="Times New Roman"/>
                <w:kern w:val="0"/>
                <w:sz w:val="21"/>
                <w:lang w:bidi="ar"/>
              </w:rPr>
              <w:t>，</w:t>
            </w:r>
            <w:r>
              <w:rPr>
                <w:rFonts w:hint="eastAsia" w:cs="Times New Roman"/>
                <w:kern w:val="0"/>
                <w:sz w:val="21"/>
                <w:lang w:bidi="ar"/>
              </w:rPr>
              <w:t>无地下室带基础</w:t>
            </w:r>
            <w:r>
              <w:rPr>
                <w:rFonts w:hint="eastAsia"/>
                <w:sz w:val="21"/>
              </w:rPr>
              <w:t>）</w:t>
            </w:r>
          </w:p>
        </w:tc>
        <w:tc>
          <w:tcPr>
            <w:tcW w:w="572" w:type="pct"/>
            <w:vAlign w:val="center"/>
          </w:tcPr>
          <w:p w14:paraId="761C12ED">
            <w:pPr>
              <w:pStyle w:val="27"/>
              <w:spacing w:line="240" w:lineRule="auto"/>
              <w:ind w:firstLine="0"/>
              <w:jc w:val="center"/>
            </w:pPr>
          </w:p>
        </w:tc>
        <w:tc>
          <w:tcPr>
            <w:tcW w:w="470" w:type="pct"/>
            <w:vAlign w:val="center"/>
          </w:tcPr>
          <w:p w14:paraId="26FD7262">
            <w:pPr>
              <w:pStyle w:val="27"/>
              <w:spacing w:line="240" w:lineRule="auto"/>
              <w:ind w:firstLine="0"/>
              <w:jc w:val="center"/>
            </w:pPr>
          </w:p>
        </w:tc>
        <w:tc>
          <w:tcPr>
            <w:tcW w:w="505" w:type="pct"/>
            <w:gridSpan w:val="2"/>
            <w:vAlign w:val="center"/>
          </w:tcPr>
          <w:p w14:paraId="17CBEF13">
            <w:pPr>
              <w:pStyle w:val="27"/>
              <w:spacing w:line="240" w:lineRule="auto"/>
              <w:ind w:firstLine="0"/>
              <w:jc w:val="center"/>
            </w:pPr>
          </w:p>
        </w:tc>
        <w:tc>
          <w:tcPr>
            <w:tcW w:w="673" w:type="pct"/>
            <w:gridSpan w:val="4"/>
            <w:vAlign w:val="center"/>
          </w:tcPr>
          <w:p w14:paraId="60B010D8">
            <w:pPr>
              <w:pStyle w:val="27"/>
              <w:spacing w:line="240" w:lineRule="auto"/>
              <w:ind w:firstLine="0"/>
              <w:jc w:val="center"/>
            </w:pPr>
          </w:p>
        </w:tc>
        <w:tc>
          <w:tcPr>
            <w:tcW w:w="415" w:type="pct"/>
            <w:gridSpan w:val="2"/>
            <w:vAlign w:val="center"/>
          </w:tcPr>
          <w:p w14:paraId="66E07BAD">
            <w:pPr>
              <w:pStyle w:val="27"/>
              <w:spacing w:line="240" w:lineRule="auto"/>
              <w:ind w:firstLine="0"/>
              <w:jc w:val="center"/>
            </w:pPr>
          </w:p>
        </w:tc>
        <w:tc>
          <w:tcPr>
            <w:tcW w:w="545" w:type="pct"/>
            <w:vAlign w:val="center"/>
          </w:tcPr>
          <w:p w14:paraId="420176E3">
            <w:pPr>
              <w:pStyle w:val="27"/>
              <w:spacing w:line="240" w:lineRule="auto"/>
              <w:ind w:firstLine="0"/>
              <w:jc w:val="center"/>
            </w:pPr>
          </w:p>
        </w:tc>
      </w:tr>
      <w:tr w14:paraId="7341F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47" w:type="pct"/>
            <w:vAlign w:val="center"/>
          </w:tcPr>
          <w:p w14:paraId="6EA99F81">
            <w:pPr>
              <w:widowControl/>
              <w:spacing w:line="240" w:lineRule="auto"/>
              <w:jc w:val="center"/>
              <w:textAlignment w:val="center"/>
              <w:rPr>
                <w:rFonts w:cs="Times New Roman"/>
                <w:sz w:val="21"/>
              </w:rPr>
            </w:pPr>
            <w:r>
              <w:rPr>
                <w:rFonts w:hint="eastAsia" w:cs="Times New Roman"/>
                <w:kern w:val="0"/>
                <w:sz w:val="21"/>
                <w:lang w:bidi="ar"/>
              </w:rPr>
              <w:t>1</w:t>
            </w:r>
          </w:p>
        </w:tc>
        <w:tc>
          <w:tcPr>
            <w:tcW w:w="1470" w:type="pct"/>
            <w:vAlign w:val="center"/>
          </w:tcPr>
          <w:p w14:paraId="0DE53BAC">
            <w:pPr>
              <w:spacing w:line="240" w:lineRule="auto"/>
              <w:jc w:val="center"/>
              <w:rPr>
                <w:rFonts w:cs="Times New Roman"/>
                <w:sz w:val="21"/>
              </w:rPr>
            </w:pPr>
            <w:r>
              <w:rPr>
                <w:rFonts w:hint="eastAsia" w:cs="Times New Roman"/>
                <w:sz w:val="21"/>
              </w:rPr>
              <w:t>土建工程</w:t>
            </w:r>
          </w:p>
        </w:tc>
        <w:tc>
          <w:tcPr>
            <w:tcW w:w="572" w:type="pct"/>
            <w:vAlign w:val="center"/>
          </w:tcPr>
          <w:p w14:paraId="5338A332">
            <w:pPr>
              <w:pStyle w:val="27"/>
              <w:spacing w:line="240" w:lineRule="auto"/>
              <w:ind w:firstLine="0"/>
              <w:jc w:val="center"/>
            </w:pPr>
          </w:p>
        </w:tc>
        <w:tc>
          <w:tcPr>
            <w:tcW w:w="470" w:type="pct"/>
            <w:vAlign w:val="center"/>
          </w:tcPr>
          <w:p w14:paraId="7202A5B8">
            <w:pPr>
              <w:pStyle w:val="27"/>
              <w:spacing w:line="240" w:lineRule="auto"/>
              <w:ind w:firstLine="0"/>
              <w:jc w:val="center"/>
            </w:pPr>
          </w:p>
        </w:tc>
        <w:tc>
          <w:tcPr>
            <w:tcW w:w="505" w:type="pct"/>
            <w:gridSpan w:val="2"/>
            <w:vAlign w:val="center"/>
          </w:tcPr>
          <w:p w14:paraId="7175BC3E">
            <w:pPr>
              <w:pStyle w:val="27"/>
              <w:spacing w:line="240" w:lineRule="auto"/>
              <w:ind w:firstLine="0"/>
              <w:jc w:val="center"/>
            </w:pPr>
          </w:p>
        </w:tc>
        <w:tc>
          <w:tcPr>
            <w:tcW w:w="673" w:type="pct"/>
            <w:gridSpan w:val="4"/>
            <w:vAlign w:val="center"/>
          </w:tcPr>
          <w:p w14:paraId="192A1870">
            <w:pPr>
              <w:pStyle w:val="27"/>
              <w:spacing w:line="240" w:lineRule="auto"/>
              <w:ind w:firstLine="0"/>
              <w:jc w:val="center"/>
            </w:pPr>
          </w:p>
        </w:tc>
        <w:tc>
          <w:tcPr>
            <w:tcW w:w="415" w:type="pct"/>
            <w:gridSpan w:val="2"/>
            <w:vAlign w:val="center"/>
          </w:tcPr>
          <w:p w14:paraId="61FF80FF">
            <w:pPr>
              <w:pStyle w:val="27"/>
              <w:spacing w:line="240" w:lineRule="auto"/>
              <w:ind w:firstLine="0"/>
              <w:jc w:val="center"/>
            </w:pPr>
          </w:p>
        </w:tc>
        <w:tc>
          <w:tcPr>
            <w:tcW w:w="545" w:type="pct"/>
            <w:vAlign w:val="center"/>
          </w:tcPr>
          <w:p w14:paraId="549D1A4E">
            <w:pPr>
              <w:pStyle w:val="27"/>
              <w:spacing w:line="240" w:lineRule="auto"/>
              <w:ind w:firstLine="0"/>
              <w:jc w:val="center"/>
            </w:pPr>
          </w:p>
        </w:tc>
      </w:tr>
      <w:tr w14:paraId="3662B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47" w:type="pct"/>
            <w:vAlign w:val="center"/>
          </w:tcPr>
          <w:p w14:paraId="1081A211">
            <w:pPr>
              <w:pStyle w:val="27"/>
              <w:spacing w:line="240" w:lineRule="auto"/>
              <w:ind w:firstLine="0"/>
              <w:jc w:val="center"/>
              <w:rPr>
                <w:rFonts w:cs="Times New Roman"/>
                <w:sz w:val="21"/>
              </w:rPr>
            </w:pPr>
            <w:r>
              <w:rPr>
                <w:rFonts w:hint="eastAsia"/>
                <w:sz w:val="21"/>
              </w:rPr>
              <w:t>......</w:t>
            </w:r>
          </w:p>
        </w:tc>
        <w:tc>
          <w:tcPr>
            <w:tcW w:w="1470" w:type="pct"/>
            <w:vAlign w:val="center"/>
          </w:tcPr>
          <w:p w14:paraId="3853E41B">
            <w:pPr>
              <w:pStyle w:val="27"/>
              <w:spacing w:line="240" w:lineRule="auto"/>
              <w:ind w:firstLine="0"/>
              <w:jc w:val="center"/>
              <w:rPr>
                <w:rFonts w:cs="Times New Roman"/>
                <w:sz w:val="21"/>
              </w:rPr>
            </w:pPr>
            <w:r>
              <w:rPr>
                <w:rFonts w:hint="eastAsia"/>
                <w:sz w:val="21"/>
              </w:rPr>
              <w:t>......</w:t>
            </w:r>
          </w:p>
        </w:tc>
        <w:tc>
          <w:tcPr>
            <w:tcW w:w="572" w:type="pct"/>
            <w:vAlign w:val="center"/>
          </w:tcPr>
          <w:p w14:paraId="705517D9">
            <w:pPr>
              <w:pStyle w:val="27"/>
              <w:spacing w:line="240" w:lineRule="auto"/>
              <w:ind w:firstLine="0"/>
              <w:jc w:val="center"/>
            </w:pPr>
          </w:p>
        </w:tc>
        <w:tc>
          <w:tcPr>
            <w:tcW w:w="470" w:type="pct"/>
            <w:vAlign w:val="center"/>
          </w:tcPr>
          <w:p w14:paraId="0928834B">
            <w:pPr>
              <w:pStyle w:val="27"/>
              <w:spacing w:line="240" w:lineRule="auto"/>
              <w:ind w:firstLine="0"/>
              <w:jc w:val="center"/>
            </w:pPr>
          </w:p>
        </w:tc>
        <w:tc>
          <w:tcPr>
            <w:tcW w:w="505" w:type="pct"/>
            <w:gridSpan w:val="2"/>
            <w:vAlign w:val="center"/>
          </w:tcPr>
          <w:p w14:paraId="26C77806">
            <w:pPr>
              <w:pStyle w:val="27"/>
              <w:spacing w:line="240" w:lineRule="auto"/>
              <w:ind w:firstLine="0"/>
              <w:jc w:val="center"/>
            </w:pPr>
          </w:p>
        </w:tc>
        <w:tc>
          <w:tcPr>
            <w:tcW w:w="673" w:type="pct"/>
            <w:gridSpan w:val="4"/>
            <w:vAlign w:val="center"/>
          </w:tcPr>
          <w:p w14:paraId="4FC7127C">
            <w:pPr>
              <w:pStyle w:val="27"/>
              <w:spacing w:line="240" w:lineRule="auto"/>
              <w:ind w:firstLine="0"/>
              <w:jc w:val="center"/>
            </w:pPr>
          </w:p>
        </w:tc>
        <w:tc>
          <w:tcPr>
            <w:tcW w:w="415" w:type="pct"/>
            <w:gridSpan w:val="2"/>
            <w:vAlign w:val="center"/>
          </w:tcPr>
          <w:p w14:paraId="4CCD32BE">
            <w:pPr>
              <w:pStyle w:val="27"/>
              <w:spacing w:line="240" w:lineRule="auto"/>
              <w:ind w:firstLine="0"/>
              <w:jc w:val="center"/>
            </w:pPr>
          </w:p>
        </w:tc>
        <w:tc>
          <w:tcPr>
            <w:tcW w:w="545" w:type="pct"/>
            <w:vAlign w:val="center"/>
          </w:tcPr>
          <w:p w14:paraId="08240D54">
            <w:pPr>
              <w:pStyle w:val="27"/>
              <w:spacing w:line="240" w:lineRule="auto"/>
              <w:ind w:firstLine="0"/>
              <w:jc w:val="center"/>
            </w:pPr>
          </w:p>
        </w:tc>
      </w:tr>
      <w:tr w14:paraId="2C109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47" w:type="pct"/>
            <w:vAlign w:val="center"/>
          </w:tcPr>
          <w:p w14:paraId="20D43C77">
            <w:pPr>
              <w:pStyle w:val="27"/>
              <w:spacing w:line="240" w:lineRule="auto"/>
              <w:ind w:firstLine="0"/>
              <w:jc w:val="center"/>
              <w:rPr>
                <w:sz w:val="21"/>
              </w:rPr>
            </w:pPr>
            <w:r>
              <w:rPr>
                <w:rFonts w:hint="eastAsia"/>
                <w:sz w:val="21"/>
              </w:rPr>
              <w:t>（五）</w:t>
            </w:r>
          </w:p>
        </w:tc>
        <w:tc>
          <w:tcPr>
            <w:tcW w:w="1470" w:type="pct"/>
            <w:vAlign w:val="center"/>
          </w:tcPr>
          <w:p w14:paraId="19908A3D">
            <w:pPr>
              <w:widowControl/>
              <w:spacing w:line="240" w:lineRule="auto"/>
              <w:jc w:val="center"/>
              <w:textAlignment w:val="center"/>
              <w:rPr>
                <w:rFonts w:cs="Times New Roman"/>
                <w:sz w:val="21"/>
              </w:rPr>
            </w:pPr>
            <w:r>
              <w:rPr>
                <w:rFonts w:cs="Times New Roman"/>
                <w:kern w:val="0"/>
                <w:sz w:val="21"/>
                <w:lang w:bidi="ar"/>
              </w:rPr>
              <w:t>地上工程（单体三）</w:t>
            </w:r>
          </w:p>
        </w:tc>
        <w:tc>
          <w:tcPr>
            <w:tcW w:w="572" w:type="pct"/>
            <w:vAlign w:val="center"/>
          </w:tcPr>
          <w:p w14:paraId="17075E30">
            <w:pPr>
              <w:pStyle w:val="27"/>
              <w:spacing w:line="240" w:lineRule="auto"/>
              <w:ind w:firstLine="0"/>
              <w:jc w:val="center"/>
            </w:pPr>
          </w:p>
        </w:tc>
        <w:tc>
          <w:tcPr>
            <w:tcW w:w="470" w:type="pct"/>
            <w:vAlign w:val="center"/>
          </w:tcPr>
          <w:p w14:paraId="2CD6E15B">
            <w:pPr>
              <w:pStyle w:val="27"/>
              <w:spacing w:line="240" w:lineRule="auto"/>
              <w:ind w:firstLine="0"/>
              <w:jc w:val="center"/>
            </w:pPr>
          </w:p>
        </w:tc>
        <w:tc>
          <w:tcPr>
            <w:tcW w:w="505" w:type="pct"/>
            <w:gridSpan w:val="2"/>
            <w:vAlign w:val="center"/>
          </w:tcPr>
          <w:p w14:paraId="6A0D15DD">
            <w:pPr>
              <w:pStyle w:val="27"/>
              <w:spacing w:line="240" w:lineRule="auto"/>
              <w:ind w:firstLine="0"/>
              <w:jc w:val="center"/>
            </w:pPr>
          </w:p>
        </w:tc>
        <w:tc>
          <w:tcPr>
            <w:tcW w:w="673" w:type="pct"/>
            <w:gridSpan w:val="4"/>
            <w:vAlign w:val="center"/>
          </w:tcPr>
          <w:p w14:paraId="69E4CD42">
            <w:pPr>
              <w:pStyle w:val="27"/>
              <w:spacing w:line="240" w:lineRule="auto"/>
              <w:ind w:firstLine="0"/>
              <w:jc w:val="center"/>
            </w:pPr>
          </w:p>
        </w:tc>
        <w:tc>
          <w:tcPr>
            <w:tcW w:w="415" w:type="pct"/>
            <w:gridSpan w:val="2"/>
            <w:vAlign w:val="center"/>
          </w:tcPr>
          <w:p w14:paraId="32832F0F">
            <w:pPr>
              <w:pStyle w:val="27"/>
              <w:spacing w:line="240" w:lineRule="auto"/>
              <w:ind w:firstLine="0"/>
              <w:jc w:val="center"/>
            </w:pPr>
          </w:p>
        </w:tc>
        <w:tc>
          <w:tcPr>
            <w:tcW w:w="545" w:type="pct"/>
            <w:vAlign w:val="center"/>
          </w:tcPr>
          <w:p w14:paraId="34DFE6B8">
            <w:pPr>
              <w:pStyle w:val="27"/>
              <w:spacing w:line="240" w:lineRule="auto"/>
              <w:ind w:firstLine="0"/>
              <w:jc w:val="center"/>
            </w:pPr>
          </w:p>
        </w:tc>
      </w:tr>
      <w:tr w14:paraId="6A6D1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47" w:type="pct"/>
            <w:vAlign w:val="center"/>
          </w:tcPr>
          <w:p w14:paraId="20D3C1BA">
            <w:pPr>
              <w:pStyle w:val="27"/>
              <w:spacing w:line="240" w:lineRule="auto"/>
              <w:ind w:firstLine="0"/>
              <w:jc w:val="center"/>
              <w:rPr>
                <w:rFonts w:cs="Times New Roman"/>
                <w:sz w:val="21"/>
              </w:rPr>
            </w:pPr>
            <w:r>
              <w:rPr>
                <w:rFonts w:hint="eastAsia"/>
                <w:sz w:val="21"/>
              </w:rPr>
              <w:t>......</w:t>
            </w:r>
          </w:p>
        </w:tc>
        <w:tc>
          <w:tcPr>
            <w:tcW w:w="1470" w:type="pct"/>
            <w:vAlign w:val="center"/>
          </w:tcPr>
          <w:p w14:paraId="30677DAD">
            <w:pPr>
              <w:pStyle w:val="27"/>
              <w:spacing w:line="240" w:lineRule="auto"/>
              <w:ind w:firstLine="0"/>
              <w:jc w:val="center"/>
              <w:rPr>
                <w:rFonts w:cs="Times New Roman"/>
                <w:sz w:val="21"/>
              </w:rPr>
            </w:pPr>
            <w:r>
              <w:rPr>
                <w:rFonts w:hint="eastAsia"/>
                <w:sz w:val="21"/>
              </w:rPr>
              <w:t>......</w:t>
            </w:r>
          </w:p>
        </w:tc>
        <w:tc>
          <w:tcPr>
            <w:tcW w:w="572" w:type="pct"/>
            <w:vAlign w:val="center"/>
          </w:tcPr>
          <w:p w14:paraId="46EDCBFC">
            <w:pPr>
              <w:pStyle w:val="27"/>
              <w:spacing w:line="240" w:lineRule="auto"/>
              <w:ind w:firstLine="0"/>
              <w:jc w:val="center"/>
            </w:pPr>
          </w:p>
        </w:tc>
        <w:tc>
          <w:tcPr>
            <w:tcW w:w="470" w:type="pct"/>
            <w:vAlign w:val="center"/>
          </w:tcPr>
          <w:p w14:paraId="03661483">
            <w:pPr>
              <w:pStyle w:val="27"/>
              <w:spacing w:line="240" w:lineRule="auto"/>
              <w:ind w:firstLine="0"/>
              <w:jc w:val="center"/>
            </w:pPr>
          </w:p>
        </w:tc>
        <w:tc>
          <w:tcPr>
            <w:tcW w:w="505" w:type="pct"/>
            <w:gridSpan w:val="2"/>
            <w:vAlign w:val="center"/>
          </w:tcPr>
          <w:p w14:paraId="667EEAD6">
            <w:pPr>
              <w:pStyle w:val="27"/>
              <w:spacing w:line="240" w:lineRule="auto"/>
              <w:ind w:firstLine="0"/>
              <w:jc w:val="center"/>
            </w:pPr>
          </w:p>
        </w:tc>
        <w:tc>
          <w:tcPr>
            <w:tcW w:w="673" w:type="pct"/>
            <w:gridSpan w:val="4"/>
            <w:vAlign w:val="center"/>
          </w:tcPr>
          <w:p w14:paraId="52C510A4">
            <w:pPr>
              <w:pStyle w:val="27"/>
              <w:spacing w:line="240" w:lineRule="auto"/>
              <w:ind w:firstLine="0"/>
              <w:jc w:val="center"/>
            </w:pPr>
          </w:p>
        </w:tc>
        <w:tc>
          <w:tcPr>
            <w:tcW w:w="415" w:type="pct"/>
            <w:gridSpan w:val="2"/>
            <w:vAlign w:val="center"/>
          </w:tcPr>
          <w:p w14:paraId="3F98F2A0">
            <w:pPr>
              <w:pStyle w:val="27"/>
              <w:spacing w:line="240" w:lineRule="auto"/>
              <w:ind w:firstLine="0"/>
              <w:jc w:val="center"/>
            </w:pPr>
          </w:p>
        </w:tc>
        <w:tc>
          <w:tcPr>
            <w:tcW w:w="545" w:type="pct"/>
            <w:vAlign w:val="center"/>
          </w:tcPr>
          <w:p w14:paraId="04C295B3">
            <w:pPr>
              <w:pStyle w:val="27"/>
              <w:spacing w:line="240" w:lineRule="auto"/>
              <w:ind w:firstLine="0"/>
              <w:jc w:val="center"/>
            </w:pPr>
          </w:p>
        </w:tc>
      </w:tr>
      <w:tr w14:paraId="0189E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47" w:type="pct"/>
            <w:vAlign w:val="center"/>
          </w:tcPr>
          <w:p w14:paraId="1F45510D">
            <w:pPr>
              <w:pStyle w:val="27"/>
              <w:spacing w:line="240" w:lineRule="auto"/>
              <w:ind w:firstLine="0"/>
              <w:jc w:val="center"/>
              <w:rPr>
                <w:sz w:val="21"/>
              </w:rPr>
            </w:pPr>
            <w:r>
              <w:rPr>
                <w:rFonts w:hint="eastAsia"/>
                <w:sz w:val="21"/>
              </w:rPr>
              <w:t>（六）</w:t>
            </w:r>
          </w:p>
        </w:tc>
        <w:tc>
          <w:tcPr>
            <w:tcW w:w="1470" w:type="pct"/>
            <w:vAlign w:val="center"/>
          </w:tcPr>
          <w:p w14:paraId="022F8C5B">
            <w:pPr>
              <w:pStyle w:val="27"/>
              <w:spacing w:line="240" w:lineRule="auto"/>
              <w:ind w:firstLine="0"/>
              <w:jc w:val="center"/>
              <w:rPr>
                <w:sz w:val="21"/>
              </w:rPr>
            </w:pPr>
            <w:r>
              <w:rPr>
                <w:rFonts w:hint="eastAsia"/>
                <w:sz w:val="21"/>
              </w:rPr>
              <w:t>总平面图工程</w:t>
            </w:r>
          </w:p>
        </w:tc>
        <w:tc>
          <w:tcPr>
            <w:tcW w:w="572" w:type="pct"/>
            <w:vAlign w:val="center"/>
          </w:tcPr>
          <w:p w14:paraId="3DD2E839">
            <w:pPr>
              <w:pStyle w:val="27"/>
              <w:spacing w:line="240" w:lineRule="auto"/>
              <w:ind w:firstLine="0"/>
              <w:jc w:val="center"/>
            </w:pPr>
          </w:p>
        </w:tc>
        <w:tc>
          <w:tcPr>
            <w:tcW w:w="470" w:type="pct"/>
            <w:vAlign w:val="center"/>
          </w:tcPr>
          <w:p w14:paraId="504C69B8">
            <w:pPr>
              <w:pStyle w:val="27"/>
              <w:spacing w:line="240" w:lineRule="auto"/>
              <w:ind w:firstLine="0"/>
              <w:jc w:val="center"/>
            </w:pPr>
          </w:p>
        </w:tc>
        <w:tc>
          <w:tcPr>
            <w:tcW w:w="505" w:type="pct"/>
            <w:gridSpan w:val="2"/>
            <w:vAlign w:val="center"/>
          </w:tcPr>
          <w:p w14:paraId="064324A0">
            <w:pPr>
              <w:pStyle w:val="27"/>
              <w:spacing w:line="240" w:lineRule="auto"/>
              <w:ind w:firstLine="0"/>
              <w:jc w:val="center"/>
            </w:pPr>
          </w:p>
        </w:tc>
        <w:tc>
          <w:tcPr>
            <w:tcW w:w="673" w:type="pct"/>
            <w:gridSpan w:val="4"/>
            <w:vAlign w:val="center"/>
          </w:tcPr>
          <w:p w14:paraId="0B12FA4C">
            <w:pPr>
              <w:pStyle w:val="27"/>
              <w:spacing w:line="240" w:lineRule="auto"/>
              <w:ind w:firstLine="0"/>
              <w:jc w:val="center"/>
            </w:pPr>
          </w:p>
        </w:tc>
        <w:tc>
          <w:tcPr>
            <w:tcW w:w="415" w:type="pct"/>
            <w:gridSpan w:val="2"/>
            <w:vAlign w:val="center"/>
          </w:tcPr>
          <w:p w14:paraId="22349CB9">
            <w:pPr>
              <w:pStyle w:val="27"/>
              <w:spacing w:line="240" w:lineRule="auto"/>
              <w:ind w:firstLine="0"/>
              <w:jc w:val="center"/>
            </w:pPr>
          </w:p>
        </w:tc>
        <w:tc>
          <w:tcPr>
            <w:tcW w:w="545" w:type="pct"/>
            <w:vAlign w:val="center"/>
          </w:tcPr>
          <w:p w14:paraId="5650B7C6">
            <w:pPr>
              <w:pStyle w:val="27"/>
              <w:spacing w:line="240" w:lineRule="auto"/>
              <w:ind w:firstLine="0"/>
              <w:jc w:val="center"/>
            </w:pPr>
          </w:p>
        </w:tc>
      </w:tr>
      <w:tr w14:paraId="64053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47" w:type="pct"/>
            <w:vAlign w:val="center"/>
          </w:tcPr>
          <w:p w14:paraId="7E6FDE6F">
            <w:pPr>
              <w:pStyle w:val="27"/>
              <w:spacing w:line="240" w:lineRule="auto"/>
              <w:ind w:firstLine="0"/>
              <w:jc w:val="center"/>
              <w:rPr>
                <w:sz w:val="21"/>
              </w:rPr>
            </w:pPr>
            <w:r>
              <w:rPr>
                <w:rFonts w:hint="eastAsia"/>
                <w:sz w:val="21"/>
              </w:rPr>
              <w:t>......</w:t>
            </w:r>
          </w:p>
        </w:tc>
        <w:tc>
          <w:tcPr>
            <w:tcW w:w="1470" w:type="pct"/>
            <w:vAlign w:val="center"/>
          </w:tcPr>
          <w:p w14:paraId="449E1226">
            <w:pPr>
              <w:pStyle w:val="27"/>
              <w:spacing w:line="240" w:lineRule="auto"/>
              <w:ind w:firstLine="0"/>
              <w:jc w:val="center"/>
              <w:rPr>
                <w:sz w:val="21"/>
              </w:rPr>
            </w:pPr>
            <w:r>
              <w:rPr>
                <w:rFonts w:hint="eastAsia"/>
                <w:sz w:val="21"/>
              </w:rPr>
              <w:t>......</w:t>
            </w:r>
          </w:p>
        </w:tc>
        <w:tc>
          <w:tcPr>
            <w:tcW w:w="572" w:type="pct"/>
            <w:vAlign w:val="center"/>
          </w:tcPr>
          <w:p w14:paraId="00F41E0D">
            <w:pPr>
              <w:pStyle w:val="27"/>
              <w:spacing w:line="240" w:lineRule="auto"/>
              <w:ind w:firstLine="0"/>
              <w:jc w:val="center"/>
            </w:pPr>
          </w:p>
        </w:tc>
        <w:tc>
          <w:tcPr>
            <w:tcW w:w="470" w:type="pct"/>
            <w:vAlign w:val="center"/>
          </w:tcPr>
          <w:p w14:paraId="2E87F0B9">
            <w:pPr>
              <w:pStyle w:val="27"/>
              <w:spacing w:line="240" w:lineRule="auto"/>
              <w:ind w:firstLine="0"/>
              <w:jc w:val="center"/>
            </w:pPr>
          </w:p>
        </w:tc>
        <w:tc>
          <w:tcPr>
            <w:tcW w:w="505" w:type="pct"/>
            <w:gridSpan w:val="2"/>
            <w:vAlign w:val="center"/>
          </w:tcPr>
          <w:p w14:paraId="60F7F134">
            <w:pPr>
              <w:pStyle w:val="27"/>
              <w:spacing w:line="240" w:lineRule="auto"/>
              <w:ind w:firstLine="0"/>
              <w:jc w:val="center"/>
            </w:pPr>
          </w:p>
        </w:tc>
        <w:tc>
          <w:tcPr>
            <w:tcW w:w="673" w:type="pct"/>
            <w:gridSpan w:val="4"/>
            <w:vAlign w:val="center"/>
          </w:tcPr>
          <w:p w14:paraId="6F66C609">
            <w:pPr>
              <w:pStyle w:val="27"/>
              <w:spacing w:line="240" w:lineRule="auto"/>
              <w:ind w:firstLine="0"/>
              <w:jc w:val="center"/>
            </w:pPr>
          </w:p>
        </w:tc>
        <w:tc>
          <w:tcPr>
            <w:tcW w:w="415" w:type="pct"/>
            <w:gridSpan w:val="2"/>
            <w:vAlign w:val="center"/>
          </w:tcPr>
          <w:p w14:paraId="3C6666A1">
            <w:pPr>
              <w:pStyle w:val="27"/>
              <w:spacing w:line="240" w:lineRule="auto"/>
              <w:ind w:firstLine="0"/>
              <w:jc w:val="center"/>
            </w:pPr>
          </w:p>
        </w:tc>
        <w:tc>
          <w:tcPr>
            <w:tcW w:w="545" w:type="pct"/>
            <w:vAlign w:val="center"/>
          </w:tcPr>
          <w:p w14:paraId="4F7B7831">
            <w:pPr>
              <w:pStyle w:val="27"/>
              <w:spacing w:line="240" w:lineRule="auto"/>
              <w:ind w:firstLine="0"/>
              <w:jc w:val="center"/>
            </w:pPr>
          </w:p>
        </w:tc>
      </w:tr>
      <w:tr w14:paraId="25BAC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47" w:type="pct"/>
            <w:vAlign w:val="center"/>
          </w:tcPr>
          <w:p w14:paraId="6B4003AD">
            <w:pPr>
              <w:pStyle w:val="27"/>
              <w:spacing w:line="240" w:lineRule="auto"/>
              <w:ind w:firstLine="0"/>
              <w:jc w:val="center"/>
              <w:rPr>
                <w:sz w:val="21"/>
              </w:rPr>
            </w:pPr>
            <w:r>
              <w:rPr>
                <w:rFonts w:hint="eastAsia"/>
                <w:sz w:val="21"/>
              </w:rPr>
              <w:t>（七）</w:t>
            </w:r>
          </w:p>
        </w:tc>
        <w:tc>
          <w:tcPr>
            <w:tcW w:w="1470" w:type="pct"/>
            <w:vAlign w:val="center"/>
          </w:tcPr>
          <w:p w14:paraId="4DFD92A2">
            <w:pPr>
              <w:pStyle w:val="27"/>
              <w:spacing w:line="240" w:lineRule="auto"/>
              <w:ind w:firstLine="0"/>
              <w:jc w:val="center"/>
              <w:rPr>
                <w:sz w:val="21"/>
              </w:rPr>
            </w:pPr>
            <w:r>
              <w:rPr>
                <w:rFonts w:hint="eastAsia"/>
                <w:sz w:val="21"/>
              </w:rPr>
              <w:t>专项工程</w:t>
            </w:r>
          </w:p>
        </w:tc>
        <w:tc>
          <w:tcPr>
            <w:tcW w:w="572" w:type="pct"/>
            <w:vAlign w:val="center"/>
          </w:tcPr>
          <w:p w14:paraId="57C168F4">
            <w:pPr>
              <w:pStyle w:val="27"/>
              <w:spacing w:line="240" w:lineRule="auto"/>
              <w:ind w:firstLine="0"/>
              <w:jc w:val="center"/>
            </w:pPr>
          </w:p>
        </w:tc>
        <w:tc>
          <w:tcPr>
            <w:tcW w:w="470" w:type="pct"/>
            <w:vAlign w:val="center"/>
          </w:tcPr>
          <w:p w14:paraId="7DE2492E">
            <w:pPr>
              <w:pStyle w:val="27"/>
              <w:spacing w:line="240" w:lineRule="auto"/>
              <w:ind w:firstLine="0"/>
              <w:jc w:val="center"/>
            </w:pPr>
          </w:p>
        </w:tc>
        <w:tc>
          <w:tcPr>
            <w:tcW w:w="505" w:type="pct"/>
            <w:gridSpan w:val="2"/>
            <w:vAlign w:val="center"/>
          </w:tcPr>
          <w:p w14:paraId="2FAEF87A">
            <w:pPr>
              <w:pStyle w:val="27"/>
              <w:spacing w:line="240" w:lineRule="auto"/>
              <w:ind w:firstLine="0"/>
              <w:jc w:val="center"/>
            </w:pPr>
          </w:p>
        </w:tc>
        <w:tc>
          <w:tcPr>
            <w:tcW w:w="673" w:type="pct"/>
            <w:gridSpan w:val="4"/>
            <w:vAlign w:val="center"/>
          </w:tcPr>
          <w:p w14:paraId="670CD3BD">
            <w:pPr>
              <w:pStyle w:val="27"/>
              <w:spacing w:line="240" w:lineRule="auto"/>
              <w:ind w:firstLine="0"/>
              <w:jc w:val="center"/>
            </w:pPr>
          </w:p>
        </w:tc>
        <w:tc>
          <w:tcPr>
            <w:tcW w:w="415" w:type="pct"/>
            <w:gridSpan w:val="2"/>
            <w:vAlign w:val="center"/>
          </w:tcPr>
          <w:p w14:paraId="527ACB33">
            <w:pPr>
              <w:pStyle w:val="27"/>
              <w:spacing w:line="240" w:lineRule="auto"/>
              <w:ind w:firstLine="0"/>
              <w:jc w:val="center"/>
            </w:pPr>
          </w:p>
        </w:tc>
        <w:tc>
          <w:tcPr>
            <w:tcW w:w="545" w:type="pct"/>
            <w:vAlign w:val="center"/>
          </w:tcPr>
          <w:p w14:paraId="769CC116">
            <w:pPr>
              <w:pStyle w:val="27"/>
              <w:spacing w:line="240" w:lineRule="auto"/>
              <w:ind w:firstLine="0"/>
              <w:jc w:val="center"/>
            </w:pPr>
          </w:p>
        </w:tc>
      </w:tr>
      <w:tr w14:paraId="2357A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47" w:type="pct"/>
            <w:vAlign w:val="center"/>
          </w:tcPr>
          <w:p w14:paraId="577CEE2A">
            <w:pPr>
              <w:pStyle w:val="27"/>
              <w:spacing w:line="240" w:lineRule="auto"/>
              <w:ind w:firstLine="0"/>
              <w:jc w:val="center"/>
              <w:rPr>
                <w:sz w:val="21"/>
              </w:rPr>
            </w:pPr>
            <w:r>
              <w:rPr>
                <w:rFonts w:hint="eastAsia"/>
                <w:sz w:val="21"/>
              </w:rPr>
              <w:t>......</w:t>
            </w:r>
          </w:p>
        </w:tc>
        <w:tc>
          <w:tcPr>
            <w:tcW w:w="1470" w:type="pct"/>
            <w:vAlign w:val="center"/>
          </w:tcPr>
          <w:p w14:paraId="6AF0D09D">
            <w:pPr>
              <w:pStyle w:val="27"/>
              <w:spacing w:line="240" w:lineRule="auto"/>
              <w:ind w:firstLine="0"/>
              <w:jc w:val="center"/>
              <w:rPr>
                <w:sz w:val="21"/>
              </w:rPr>
            </w:pPr>
            <w:r>
              <w:rPr>
                <w:rFonts w:hint="eastAsia"/>
                <w:sz w:val="21"/>
              </w:rPr>
              <w:t>......</w:t>
            </w:r>
          </w:p>
        </w:tc>
        <w:tc>
          <w:tcPr>
            <w:tcW w:w="572" w:type="pct"/>
            <w:vAlign w:val="center"/>
          </w:tcPr>
          <w:p w14:paraId="11F960D9">
            <w:pPr>
              <w:pStyle w:val="27"/>
              <w:spacing w:line="240" w:lineRule="auto"/>
              <w:ind w:firstLine="0"/>
              <w:jc w:val="center"/>
            </w:pPr>
          </w:p>
        </w:tc>
        <w:tc>
          <w:tcPr>
            <w:tcW w:w="470" w:type="pct"/>
            <w:vAlign w:val="center"/>
          </w:tcPr>
          <w:p w14:paraId="566BEB23">
            <w:pPr>
              <w:pStyle w:val="27"/>
              <w:spacing w:line="240" w:lineRule="auto"/>
              <w:ind w:firstLine="0"/>
              <w:jc w:val="center"/>
            </w:pPr>
          </w:p>
        </w:tc>
        <w:tc>
          <w:tcPr>
            <w:tcW w:w="505" w:type="pct"/>
            <w:gridSpan w:val="2"/>
            <w:vAlign w:val="center"/>
          </w:tcPr>
          <w:p w14:paraId="6F0783D6">
            <w:pPr>
              <w:pStyle w:val="27"/>
              <w:spacing w:line="240" w:lineRule="auto"/>
              <w:ind w:firstLine="0"/>
              <w:jc w:val="center"/>
            </w:pPr>
          </w:p>
        </w:tc>
        <w:tc>
          <w:tcPr>
            <w:tcW w:w="673" w:type="pct"/>
            <w:gridSpan w:val="4"/>
            <w:vAlign w:val="center"/>
          </w:tcPr>
          <w:p w14:paraId="1FADB680">
            <w:pPr>
              <w:pStyle w:val="27"/>
              <w:spacing w:line="240" w:lineRule="auto"/>
              <w:ind w:firstLine="0"/>
              <w:jc w:val="center"/>
            </w:pPr>
          </w:p>
        </w:tc>
        <w:tc>
          <w:tcPr>
            <w:tcW w:w="415" w:type="pct"/>
            <w:gridSpan w:val="2"/>
            <w:vAlign w:val="center"/>
          </w:tcPr>
          <w:p w14:paraId="367AA86B">
            <w:pPr>
              <w:pStyle w:val="27"/>
              <w:spacing w:line="240" w:lineRule="auto"/>
              <w:ind w:firstLine="0"/>
              <w:jc w:val="center"/>
            </w:pPr>
          </w:p>
        </w:tc>
        <w:tc>
          <w:tcPr>
            <w:tcW w:w="545" w:type="pct"/>
            <w:vAlign w:val="center"/>
          </w:tcPr>
          <w:p w14:paraId="5B787A4F">
            <w:pPr>
              <w:pStyle w:val="27"/>
              <w:spacing w:line="240" w:lineRule="auto"/>
              <w:ind w:firstLine="0"/>
              <w:jc w:val="center"/>
            </w:pPr>
          </w:p>
        </w:tc>
      </w:tr>
      <w:tr w14:paraId="13883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347" w:type="pct"/>
            <w:vAlign w:val="center"/>
          </w:tcPr>
          <w:p w14:paraId="4B52C804">
            <w:pPr>
              <w:pStyle w:val="27"/>
              <w:spacing w:line="240" w:lineRule="auto"/>
              <w:ind w:firstLine="0"/>
              <w:jc w:val="center"/>
              <w:rPr>
                <w:sz w:val="21"/>
              </w:rPr>
            </w:pPr>
            <w:r>
              <w:rPr>
                <w:rFonts w:hint="eastAsia"/>
                <w:sz w:val="21"/>
              </w:rPr>
              <w:t>（八）</w:t>
            </w:r>
          </w:p>
        </w:tc>
        <w:tc>
          <w:tcPr>
            <w:tcW w:w="1470" w:type="pct"/>
            <w:vAlign w:val="center"/>
          </w:tcPr>
          <w:p w14:paraId="381679EA">
            <w:pPr>
              <w:pStyle w:val="27"/>
              <w:spacing w:line="240" w:lineRule="auto"/>
              <w:ind w:firstLine="0"/>
              <w:jc w:val="center"/>
              <w:rPr>
                <w:sz w:val="21"/>
              </w:rPr>
            </w:pPr>
            <w:r>
              <w:rPr>
                <w:rFonts w:hint="eastAsia"/>
                <w:sz w:val="21"/>
              </w:rPr>
              <w:t>外部配套工程</w:t>
            </w:r>
          </w:p>
        </w:tc>
        <w:tc>
          <w:tcPr>
            <w:tcW w:w="572" w:type="pct"/>
            <w:vAlign w:val="center"/>
          </w:tcPr>
          <w:p w14:paraId="61B88D9C">
            <w:pPr>
              <w:pStyle w:val="27"/>
              <w:spacing w:line="240" w:lineRule="auto"/>
              <w:ind w:firstLine="0"/>
              <w:jc w:val="center"/>
            </w:pPr>
          </w:p>
        </w:tc>
        <w:tc>
          <w:tcPr>
            <w:tcW w:w="470" w:type="pct"/>
            <w:vAlign w:val="center"/>
          </w:tcPr>
          <w:p w14:paraId="6BA77A21">
            <w:pPr>
              <w:pStyle w:val="27"/>
              <w:spacing w:line="240" w:lineRule="auto"/>
              <w:ind w:firstLine="0"/>
              <w:jc w:val="center"/>
            </w:pPr>
          </w:p>
        </w:tc>
        <w:tc>
          <w:tcPr>
            <w:tcW w:w="505" w:type="pct"/>
            <w:gridSpan w:val="2"/>
            <w:vAlign w:val="center"/>
          </w:tcPr>
          <w:p w14:paraId="185EB82C">
            <w:pPr>
              <w:pStyle w:val="27"/>
              <w:spacing w:line="240" w:lineRule="auto"/>
              <w:ind w:firstLine="0"/>
              <w:jc w:val="center"/>
            </w:pPr>
          </w:p>
        </w:tc>
        <w:tc>
          <w:tcPr>
            <w:tcW w:w="673" w:type="pct"/>
            <w:gridSpan w:val="4"/>
            <w:vAlign w:val="center"/>
          </w:tcPr>
          <w:p w14:paraId="2E88CF41">
            <w:pPr>
              <w:pStyle w:val="27"/>
              <w:spacing w:line="240" w:lineRule="auto"/>
              <w:ind w:firstLine="0"/>
              <w:jc w:val="center"/>
            </w:pPr>
          </w:p>
        </w:tc>
        <w:tc>
          <w:tcPr>
            <w:tcW w:w="415" w:type="pct"/>
            <w:gridSpan w:val="2"/>
            <w:vAlign w:val="center"/>
          </w:tcPr>
          <w:p w14:paraId="1CCF13D9">
            <w:pPr>
              <w:pStyle w:val="27"/>
              <w:spacing w:line="240" w:lineRule="auto"/>
              <w:ind w:firstLine="0"/>
              <w:jc w:val="center"/>
            </w:pPr>
          </w:p>
        </w:tc>
        <w:tc>
          <w:tcPr>
            <w:tcW w:w="545" w:type="pct"/>
            <w:vAlign w:val="center"/>
          </w:tcPr>
          <w:p w14:paraId="7CBDDAAB">
            <w:pPr>
              <w:pStyle w:val="27"/>
              <w:spacing w:line="240" w:lineRule="auto"/>
              <w:ind w:firstLine="0"/>
              <w:jc w:val="center"/>
            </w:pPr>
          </w:p>
        </w:tc>
      </w:tr>
      <w:tr w14:paraId="1DB60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47" w:type="pct"/>
            <w:vAlign w:val="center"/>
          </w:tcPr>
          <w:p w14:paraId="6FAA1474">
            <w:pPr>
              <w:pStyle w:val="27"/>
              <w:spacing w:line="240" w:lineRule="auto"/>
              <w:ind w:firstLine="0"/>
              <w:jc w:val="center"/>
              <w:rPr>
                <w:sz w:val="21"/>
              </w:rPr>
            </w:pPr>
            <w:r>
              <w:rPr>
                <w:rFonts w:hint="eastAsia"/>
                <w:sz w:val="21"/>
              </w:rPr>
              <w:t>......</w:t>
            </w:r>
          </w:p>
        </w:tc>
        <w:tc>
          <w:tcPr>
            <w:tcW w:w="1470" w:type="pct"/>
            <w:vAlign w:val="center"/>
          </w:tcPr>
          <w:p w14:paraId="2455CD14">
            <w:pPr>
              <w:pStyle w:val="27"/>
              <w:spacing w:line="240" w:lineRule="auto"/>
              <w:ind w:firstLine="0"/>
              <w:jc w:val="center"/>
              <w:rPr>
                <w:sz w:val="21"/>
              </w:rPr>
            </w:pPr>
            <w:r>
              <w:rPr>
                <w:rFonts w:hint="eastAsia"/>
                <w:sz w:val="21"/>
              </w:rPr>
              <w:t>......</w:t>
            </w:r>
          </w:p>
        </w:tc>
        <w:tc>
          <w:tcPr>
            <w:tcW w:w="572" w:type="pct"/>
            <w:vAlign w:val="center"/>
          </w:tcPr>
          <w:p w14:paraId="18613DD6">
            <w:pPr>
              <w:pStyle w:val="27"/>
              <w:spacing w:line="240" w:lineRule="auto"/>
              <w:ind w:firstLine="0"/>
              <w:jc w:val="center"/>
            </w:pPr>
          </w:p>
        </w:tc>
        <w:tc>
          <w:tcPr>
            <w:tcW w:w="470" w:type="pct"/>
            <w:vAlign w:val="center"/>
          </w:tcPr>
          <w:p w14:paraId="6FF1306B">
            <w:pPr>
              <w:pStyle w:val="27"/>
              <w:spacing w:line="240" w:lineRule="auto"/>
              <w:ind w:firstLine="0"/>
              <w:jc w:val="center"/>
            </w:pPr>
          </w:p>
        </w:tc>
        <w:tc>
          <w:tcPr>
            <w:tcW w:w="505" w:type="pct"/>
            <w:gridSpan w:val="2"/>
            <w:vAlign w:val="center"/>
          </w:tcPr>
          <w:p w14:paraId="615197EF">
            <w:pPr>
              <w:pStyle w:val="27"/>
              <w:spacing w:line="240" w:lineRule="auto"/>
              <w:ind w:firstLine="0"/>
              <w:jc w:val="center"/>
            </w:pPr>
          </w:p>
        </w:tc>
        <w:tc>
          <w:tcPr>
            <w:tcW w:w="673" w:type="pct"/>
            <w:gridSpan w:val="4"/>
            <w:vAlign w:val="center"/>
          </w:tcPr>
          <w:p w14:paraId="2D5E9223">
            <w:pPr>
              <w:pStyle w:val="27"/>
              <w:spacing w:line="240" w:lineRule="auto"/>
              <w:ind w:firstLine="0"/>
              <w:jc w:val="center"/>
            </w:pPr>
          </w:p>
        </w:tc>
        <w:tc>
          <w:tcPr>
            <w:tcW w:w="415" w:type="pct"/>
            <w:gridSpan w:val="2"/>
            <w:vAlign w:val="center"/>
          </w:tcPr>
          <w:p w14:paraId="0DECE5DE">
            <w:pPr>
              <w:pStyle w:val="27"/>
              <w:spacing w:line="240" w:lineRule="auto"/>
              <w:ind w:firstLine="0"/>
              <w:jc w:val="center"/>
            </w:pPr>
          </w:p>
        </w:tc>
        <w:tc>
          <w:tcPr>
            <w:tcW w:w="545" w:type="pct"/>
            <w:vAlign w:val="center"/>
          </w:tcPr>
          <w:p w14:paraId="5CA420C1">
            <w:pPr>
              <w:pStyle w:val="27"/>
              <w:spacing w:line="240" w:lineRule="auto"/>
              <w:ind w:firstLine="0"/>
              <w:jc w:val="center"/>
            </w:pPr>
          </w:p>
        </w:tc>
      </w:tr>
    </w:tbl>
    <w:p w14:paraId="00874686">
      <w:pPr>
        <w:ind w:firstLine="210" w:firstLineChars="100"/>
        <w:rPr>
          <w:sz w:val="21"/>
          <w:szCs w:val="18"/>
        </w:rPr>
      </w:pPr>
      <w:r>
        <w:rPr>
          <w:rFonts w:hint="eastAsia"/>
          <w:sz w:val="21"/>
          <w:szCs w:val="18"/>
        </w:rPr>
        <w:t>备注：实际使用中仅有一个单项工程，可将单项工程投资估算表合并入总投资估算表中。</w:t>
      </w:r>
    </w:p>
    <w:p w14:paraId="6DED5360">
      <w:r>
        <w:br w:type="page"/>
      </w:r>
    </w:p>
    <w:p w14:paraId="0BA894EB">
      <w:pPr>
        <w:pStyle w:val="5"/>
        <w:numPr>
          <w:ilvl w:val="2"/>
          <w:numId w:val="0"/>
        </w:numPr>
        <w:rPr>
          <w:rFonts w:cstheme="minorBidi"/>
        </w:rPr>
      </w:pPr>
      <w:r>
        <w:rPr>
          <w:rFonts w:hint="eastAsia" w:cstheme="minorBidi"/>
          <w:bCs/>
        </w:rPr>
        <w:t xml:space="preserve">A.0.7 </w:t>
      </w:r>
      <w:r>
        <w:rPr>
          <w:rFonts w:hint="eastAsia" w:cstheme="minorBidi"/>
        </w:rPr>
        <w:t xml:space="preserve"> 设备购置</w:t>
      </w:r>
      <w:r>
        <w:rPr>
          <w:rFonts w:hint="eastAsia" w:cstheme="minorBidi"/>
          <w:lang w:eastAsia="zh"/>
        </w:rPr>
        <w:t>及安装工程</w:t>
      </w:r>
      <w:r>
        <w:rPr>
          <w:rFonts w:hint="eastAsia" w:cstheme="minorBidi"/>
        </w:rPr>
        <w:t>费估算表样式</w:t>
      </w:r>
    </w:p>
    <w:tbl>
      <w:tblPr>
        <w:tblStyle w:val="28"/>
        <w:tblW w:w="4998" w:type="pct"/>
        <w:tblInd w:w="0" w:type="dxa"/>
        <w:tblLayout w:type="autofit"/>
        <w:tblCellMar>
          <w:top w:w="0" w:type="dxa"/>
          <w:left w:w="108" w:type="dxa"/>
          <w:bottom w:w="0" w:type="dxa"/>
          <w:right w:w="108" w:type="dxa"/>
        </w:tblCellMar>
      </w:tblPr>
      <w:tblGrid>
        <w:gridCol w:w="985"/>
        <w:gridCol w:w="2527"/>
        <w:gridCol w:w="1134"/>
        <w:gridCol w:w="279"/>
        <w:gridCol w:w="940"/>
        <w:gridCol w:w="1221"/>
        <w:gridCol w:w="1154"/>
        <w:gridCol w:w="1466"/>
        <w:gridCol w:w="1157"/>
        <w:gridCol w:w="1230"/>
        <w:gridCol w:w="1979"/>
      </w:tblGrid>
      <w:tr w14:paraId="4B31423A">
        <w:tblPrEx>
          <w:tblCellMar>
            <w:top w:w="0" w:type="dxa"/>
            <w:left w:w="108" w:type="dxa"/>
            <w:bottom w:w="0" w:type="dxa"/>
            <w:right w:w="108" w:type="dxa"/>
          </w:tblCellMar>
        </w:tblPrEx>
        <w:trPr>
          <w:trHeight w:val="340" w:hRule="atLeast"/>
        </w:trPr>
        <w:tc>
          <w:tcPr>
            <w:tcW w:w="5000" w:type="pct"/>
            <w:gridSpan w:val="11"/>
            <w:tcBorders>
              <w:top w:val="nil"/>
              <w:left w:val="nil"/>
              <w:bottom w:val="nil"/>
              <w:right w:val="nil"/>
            </w:tcBorders>
            <w:shd w:val="clear" w:color="auto" w:fill="auto"/>
            <w:noWrap/>
          </w:tcPr>
          <w:p w14:paraId="3516F92C">
            <w:pPr>
              <w:widowControl/>
              <w:jc w:val="center"/>
              <w:rPr>
                <w:rFonts w:ascii="宋体" w:hAnsi="宋体"/>
                <w:b/>
                <w:bCs/>
                <w:color w:val="000000"/>
                <w:sz w:val="32"/>
                <w:szCs w:val="32"/>
              </w:rPr>
            </w:pPr>
            <w:r>
              <w:rPr>
                <w:rFonts w:hint="eastAsia"/>
              </w:rPr>
              <w:br w:type="page"/>
            </w:r>
            <w:r>
              <w:rPr>
                <w:rFonts w:hint="eastAsia" w:ascii="宋体" w:hAnsi="宋体"/>
                <w:b/>
                <w:bCs/>
                <w:color w:val="000000"/>
                <w:kern w:val="0"/>
                <w:sz w:val="32"/>
                <w:szCs w:val="32"/>
                <w:lang w:bidi="ar"/>
              </w:rPr>
              <w:t>设备购置及安装工程费估算表</w:t>
            </w:r>
          </w:p>
        </w:tc>
      </w:tr>
      <w:tr w14:paraId="5930BDBF">
        <w:tblPrEx>
          <w:tblCellMar>
            <w:top w:w="0" w:type="dxa"/>
            <w:left w:w="108" w:type="dxa"/>
            <w:bottom w:w="0" w:type="dxa"/>
            <w:right w:w="108" w:type="dxa"/>
          </w:tblCellMar>
        </w:tblPrEx>
        <w:trPr>
          <w:trHeight w:val="340" w:hRule="atLeast"/>
        </w:trPr>
        <w:tc>
          <w:tcPr>
            <w:tcW w:w="1750" w:type="pct"/>
            <w:gridSpan w:val="4"/>
            <w:tcBorders>
              <w:top w:val="nil"/>
              <w:left w:val="nil"/>
              <w:bottom w:val="nil"/>
              <w:right w:val="nil"/>
            </w:tcBorders>
            <w:shd w:val="clear" w:color="auto" w:fill="auto"/>
            <w:vAlign w:val="bottom"/>
          </w:tcPr>
          <w:p w14:paraId="1E4119D7">
            <w:pPr>
              <w:widowControl/>
              <w:textAlignment w:val="bottom"/>
              <w:rPr>
                <w:rFonts w:ascii="宋体" w:hAnsi="宋体"/>
                <w:b/>
                <w:bCs/>
                <w:color w:val="000000"/>
                <w:sz w:val="21"/>
              </w:rPr>
            </w:pPr>
            <w:r>
              <w:rPr>
                <w:rFonts w:hint="eastAsia" w:ascii="宋体" w:hAnsi="宋体"/>
                <w:b/>
                <w:bCs/>
                <w:color w:val="000000"/>
                <w:kern w:val="0"/>
                <w:sz w:val="21"/>
                <w:lang w:bidi="ar"/>
              </w:rPr>
              <w:t>工程名称：××××项目</w:t>
            </w:r>
          </w:p>
        </w:tc>
        <w:tc>
          <w:tcPr>
            <w:tcW w:w="1177" w:type="pct"/>
            <w:gridSpan w:val="3"/>
            <w:tcBorders>
              <w:top w:val="nil"/>
              <w:left w:val="nil"/>
              <w:bottom w:val="nil"/>
              <w:right w:val="nil"/>
            </w:tcBorders>
            <w:shd w:val="clear" w:color="auto" w:fill="auto"/>
            <w:vAlign w:val="bottom"/>
          </w:tcPr>
          <w:p w14:paraId="53ED858B">
            <w:pPr>
              <w:rPr>
                <w:rFonts w:ascii="宋体" w:hAnsi="宋体"/>
                <w:b/>
                <w:bCs/>
                <w:color w:val="000000"/>
                <w:sz w:val="21"/>
              </w:rPr>
            </w:pPr>
          </w:p>
        </w:tc>
        <w:tc>
          <w:tcPr>
            <w:tcW w:w="1369" w:type="pct"/>
            <w:gridSpan w:val="3"/>
            <w:tcBorders>
              <w:top w:val="nil"/>
              <w:left w:val="nil"/>
              <w:bottom w:val="nil"/>
              <w:right w:val="nil"/>
            </w:tcBorders>
            <w:shd w:val="clear" w:color="auto" w:fill="auto"/>
            <w:vAlign w:val="bottom"/>
          </w:tcPr>
          <w:p w14:paraId="6D9A6BE2">
            <w:pPr>
              <w:jc w:val="right"/>
              <w:rPr>
                <w:rFonts w:ascii="宋体" w:hAnsi="宋体"/>
                <w:b/>
                <w:bCs/>
                <w:color w:val="000000"/>
                <w:sz w:val="21"/>
              </w:rPr>
            </w:pPr>
          </w:p>
        </w:tc>
        <w:tc>
          <w:tcPr>
            <w:tcW w:w="702" w:type="pct"/>
            <w:tcBorders>
              <w:top w:val="nil"/>
              <w:left w:val="nil"/>
              <w:bottom w:val="nil"/>
              <w:right w:val="nil"/>
            </w:tcBorders>
            <w:shd w:val="clear" w:color="auto" w:fill="auto"/>
            <w:noWrap/>
            <w:vAlign w:val="center"/>
          </w:tcPr>
          <w:p w14:paraId="2F475B64">
            <w:pPr>
              <w:widowControl/>
              <w:jc w:val="right"/>
              <w:textAlignment w:val="center"/>
              <w:rPr>
                <w:rFonts w:ascii="宋体" w:hAnsi="宋体"/>
                <w:color w:val="000000"/>
                <w:sz w:val="22"/>
                <w:szCs w:val="22"/>
              </w:rPr>
            </w:pPr>
            <w:r>
              <w:rPr>
                <w:rFonts w:hint="eastAsia" w:ascii="宋体" w:hAnsi="宋体"/>
                <w:color w:val="000000"/>
                <w:kern w:val="0"/>
                <w:sz w:val="22"/>
                <w:szCs w:val="22"/>
                <w:lang w:bidi="ar"/>
              </w:rPr>
              <w:t>第×页 共×页</w:t>
            </w:r>
          </w:p>
        </w:tc>
      </w:tr>
      <w:tr w14:paraId="46E28436">
        <w:tblPrEx>
          <w:tblCellMar>
            <w:top w:w="0" w:type="dxa"/>
            <w:left w:w="108" w:type="dxa"/>
            <w:bottom w:w="0" w:type="dxa"/>
            <w:right w:w="108" w:type="dxa"/>
          </w:tblCellMar>
        </w:tblPrEx>
        <w:trPr>
          <w:trHeight w:val="340" w:hRule="atLeast"/>
        </w:trPr>
        <w:tc>
          <w:tcPr>
            <w:tcW w:w="350" w:type="pct"/>
            <w:vMerge w:val="restart"/>
            <w:tcBorders>
              <w:top w:val="single" w:color="000000" w:sz="8" w:space="0"/>
              <w:left w:val="single" w:color="000000" w:sz="8" w:space="0"/>
              <w:bottom w:val="nil"/>
              <w:right w:val="single" w:color="000000" w:sz="8" w:space="0"/>
            </w:tcBorders>
            <w:shd w:val="clear" w:color="auto" w:fill="auto"/>
            <w:vAlign w:val="center"/>
          </w:tcPr>
          <w:p w14:paraId="7D7732BC">
            <w:pPr>
              <w:widowControl/>
              <w:jc w:val="center"/>
              <w:textAlignment w:val="center"/>
              <w:rPr>
                <w:rFonts w:ascii="宋体" w:hAnsi="宋体"/>
                <w:color w:val="000000"/>
                <w:sz w:val="21"/>
              </w:rPr>
            </w:pPr>
            <w:r>
              <w:rPr>
                <w:rFonts w:hint="eastAsia" w:ascii="宋体" w:hAnsi="宋体"/>
                <w:color w:val="000000"/>
                <w:kern w:val="0"/>
                <w:sz w:val="21"/>
                <w:lang w:bidi="ar"/>
              </w:rPr>
              <w:t>序号</w:t>
            </w:r>
          </w:p>
        </w:tc>
        <w:tc>
          <w:tcPr>
            <w:tcW w:w="898" w:type="pct"/>
            <w:vMerge w:val="restart"/>
            <w:tcBorders>
              <w:top w:val="single" w:color="000000" w:sz="8" w:space="0"/>
              <w:left w:val="nil"/>
              <w:bottom w:val="single" w:color="000000" w:sz="8" w:space="0"/>
              <w:right w:val="single" w:color="000000" w:sz="8" w:space="0"/>
            </w:tcBorders>
            <w:shd w:val="clear" w:color="auto" w:fill="auto"/>
            <w:vAlign w:val="center"/>
          </w:tcPr>
          <w:p w14:paraId="7173A106">
            <w:pPr>
              <w:widowControl/>
              <w:jc w:val="center"/>
              <w:textAlignment w:val="center"/>
              <w:rPr>
                <w:rFonts w:ascii="宋体" w:hAnsi="宋体"/>
                <w:color w:val="000000"/>
                <w:sz w:val="21"/>
              </w:rPr>
            </w:pPr>
            <w:r>
              <w:rPr>
                <w:rFonts w:hint="eastAsia" w:ascii="宋体" w:hAnsi="宋体"/>
                <w:color w:val="000000"/>
                <w:kern w:val="0"/>
                <w:sz w:val="21"/>
                <w:lang w:bidi="ar"/>
              </w:rPr>
              <w:t>项目名称</w:t>
            </w:r>
          </w:p>
        </w:tc>
        <w:tc>
          <w:tcPr>
            <w:tcW w:w="403" w:type="pct"/>
            <w:vMerge w:val="restart"/>
            <w:tcBorders>
              <w:top w:val="single" w:color="000000" w:sz="8" w:space="0"/>
              <w:left w:val="nil"/>
              <w:bottom w:val="single" w:color="000000" w:sz="8" w:space="0"/>
              <w:right w:val="single" w:color="000000" w:sz="8" w:space="0"/>
            </w:tcBorders>
            <w:shd w:val="clear" w:color="auto" w:fill="auto"/>
            <w:vAlign w:val="center"/>
          </w:tcPr>
          <w:p w14:paraId="18F82FA2">
            <w:pPr>
              <w:widowControl/>
              <w:jc w:val="center"/>
              <w:textAlignment w:val="center"/>
              <w:rPr>
                <w:rFonts w:ascii="宋体" w:hAnsi="宋体"/>
                <w:color w:val="000000"/>
                <w:sz w:val="21"/>
              </w:rPr>
            </w:pPr>
            <w:r>
              <w:rPr>
                <w:rFonts w:hint="eastAsia" w:ascii="宋体" w:hAnsi="宋体"/>
                <w:color w:val="000000"/>
                <w:kern w:val="0"/>
                <w:sz w:val="21"/>
                <w:lang w:bidi="ar"/>
              </w:rPr>
              <w:t>技术参数规格型号</w:t>
            </w:r>
          </w:p>
        </w:tc>
        <w:tc>
          <w:tcPr>
            <w:tcW w:w="433" w:type="pct"/>
            <w:gridSpan w:val="2"/>
            <w:vMerge w:val="restart"/>
            <w:tcBorders>
              <w:top w:val="single" w:color="000000" w:sz="8" w:space="0"/>
              <w:left w:val="nil"/>
              <w:right w:val="single" w:color="000000" w:sz="8" w:space="0"/>
            </w:tcBorders>
            <w:shd w:val="clear" w:color="auto" w:fill="auto"/>
            <w:vAlign w:val="center"/>
          </w:tcPr>
          <w:p w14:paraId="7027DE31">
            <w:pPr>
              <w:widowControl/>
              <w:jc w:val="center"/>
              <w:textAlignment w:val="center"/>
              <w:rPr>
                <w:rFonts w:ascii="宋体" w:hAnsi="宋体"/>
                <w:color w:val="000000"/>
                <w:sz w:val="21"/>
              </w:rPr>
            </w:pPr>
            <w:r>
              <w:rPr>
                <w:rFonts w:hint="eastAsia" w:ascii="宋体" w:hAnsi="宋体"/>
                <w:color w:val="000000"/>
                <w:kern w:val="0"/>
                <w:sz w:val="21"/>
                <w:lang w:bidi="ar"/>
              </w:rPr>
              <w:t>计量单位</w:t>
            </w:r>
          </w:p>
        </w:tc>
        <w:tc>
          <w:tcPr>
            <w:tcW w:w="434" w:type="pct"/>
            <w:vMerge w:val="restart"/>
            <w:tcBorders>
              <w:top w:val="single" w:color="000000" w:sz="8" w:space="0"/>
              <w:left w:val="nil"/>
              <w:bottom w:val="single" w:color="000000" w:sz="8" w:space="0"/>
              <w:right w:val="single" w:color="000000" w:sz="8" w:space="0"/>
            </w:tcBorders>
            <w:shd w:val="clear" w:color="auto" w:fill="auto"/>
            <w:vAlign w:val="center"/>
          </w:tcPr>
          <w:p w14:paraId="3C83D6F8">
            <w:pPr>
              <w:widowControl/>
              <w:jc w:val="center"/>
              <w:textAlignment w:val="center"/>
              <w:rPr>
                <w:rFonts w:ascii="宋体" w:hAnsi="宋体"/>
                <w:color w:val="000000"/>
                <w:sz w:val="21"/>
              </w:rPr>
            </w:pPr>
            <w:r>
              <w:rPr>
                <w:rFonts w:hint="eastAsia" w:ascii="宋体" w:hAnsi="宋体"/>
                <w:color w:val="000000"/>
                <w:kern w:val="0"/>
                <w:sz w:val="21"/>
                <w:lang w:bidi="ar"/>
              </w:rPr>
              <w:t>工程量</w:t>
            </w:r>
          </w:p>
        </w:tc>
        <w:tc>
          <w:tcPr>
            <w:tcW w:w="930" w:type="pct"/>
            <w:gridSpan w:val="2"/>
            <w:tcBorders>
              <w:top w:val="single" w:color="000000" w:sz="8" w:space="0"/>
              <w:left w:val="nil"/>
              <w:bottom w:val="single" w:color="000000" w:sz="8" w:space="0"/>
              <w:right w:val="single" w:color="000000" w:sz="8" w:space="0"/>
            </w:tcBorders>
            <w:shd w:val="clear" w:color="auto" w:fill="auto"/>
            <w:noWrap/>
            <w:vAlign w:val="center"/>
          </w:tcPr>
          <w:p w14:paraId="4DE54AB8">
            <w:pPr>
              <w:widowControl/>
              <w:jc w:val="center"/>
              <w:textAlignment w:val="center"/>
              <w:rPr>
                <w:rFonts w:ascii="宋体" w:hAnsi="宋体"/>
                <w:color w:val="000000"/>
                <w:sz w:val="21"/>
              </w:rPr>
            </w:pPr>
            <w:r>
              <w:rPr>
                <w:rFonts w:hint="eastAsia" w:ascii="宋体" w:hAnsi="宋体"/>
                <w:color w:val="000000"/>
                <w:kern w:val="0"/>
                <w:sz w:val="21"/>
                <w:lang w:bidi="ar"/>
              </w:rPr>
              <w:t>设备购置费（元）</w:t>
            </w:r>
          </w:p>
        </w:tc>
        <w:tc>
          <w:tcPr>
            <w:tcW w:w="848" w:type="pct"/>
            <w:gridSpan w:val="2"/>
            <w:tcBorders>
              <w:top w:val="single" w:color="000000" w:sz="8" w:space="0"/>
              <w:left w:val="nil"/>
              <w:bottom w:val="single" w:color="000000" w:sz="8" w:space="0"/>
              <w:right w:val="single" w:color="000000" w:sz="8" w:space="0"/>
            </w:tcBorders>
            <w:shd w:val="clear" w:color="auto" w:fill="auto"/>
            <w:noWrap/>
            <w:vAlign w:val="center"/>
          </w:tcPr>
          <w:p w14:paraId="3F58B752">
            <w:pPr>
              <w:widowControl/>
              <w:jc w:val="center"/>
              <w:textAlignment w:val="center"/>
              <w:rPr>
                <w:rFonts w:ascii="宋体" w:hAnsi="宋体"/>
                <w:color w:val="000000"/>
                <w:sz w:val="21"/>
              </w:rPr>
            </w:pPr>
            <w:r>
              <w:rPr>
                <w:rFonts w:hint="eastAsia" w:ascii="宋体" w:hAnsi="宋体"/>
                <w:color w:val="000000"/>
                <w:kern w:val="0"/>
                <w:sz w:val="21"/>
                <w:lang w:bidi="ar"/>
              </w:rPr>
              <w:t>安装工程费(元）</w:t>
            </w:r>
          </w:p>
        </w:tc>
        <w:tc>
          <w:tcPr>
            <w:tcW w:w="702" w:type="pct"/>
            <w:vMerge w:val="restart"/>
            <w:tcBorders>
              <w:top w:val="single" w:color="000000" w:sz="8" w:space="0"/>
              <w:left w:val="nil"/>
              <w:bottom w:val="single" w:color="000000" w:sz="8" w:space="0"/>
              <w:right w:val="single" w:color="000000" w:sz="8" w:space="0"/>
            </w:tcBorders>
            <w:shd w:val="clear" w:color="auto" w:fill="auto"/>
            <w:vAlign w:val="center"/>
          </w:tcPr>
          <w:p w14:paraId="34ED2553">
            <w:pPr>
              <w:widowControl/>
              <w:jc w:val="center"/>
              <w:textAlignment w:val="center"/>
              <w:rPr>
                <w:rFonts w:ascii="宋体" w:hAnsi="宋体"/>
                <w:color w:val="000000"/>
                <w:sz w:val="21"/>
              </w:rPr>
            </w:pPr>
            <w:r>
              <w:rPr>
                <w:rFonts w:hint="eastAsia" w:ascii="宋体" w:hAnsi="宋体"/>
                <w:color w:val="000000"/>
                <w:kern w:val="0"/>
                <w:sz w:val="21"/>
                <w:lang w:bidi="ar"/>
              </w:rPr>
              <w:t>合计（元）</w:t>
            </w:r>
          </w:p>
        </w:tc>
      </w:tr>
      <w:tr w14:paraId="434175A0">
        <w:tblPrEx>
          <w:tblCellMar>
            <w:top w:w="0" w:type="dxa"/>
            <w:left w:w="108" w:type="dxa"/>
            <w:bottom w:w="0" w:type="dxa"/>
            <w:right w:w="108" w:type="dxa"/>
          </w:tblCellMar>
        </w:tblPrEx>
        <w:trPr>
          <w:trHeight w:val="340" w:hRule="atLeast"/>
        </w:trPr>
        <w:tc>
          <w:tcPr>
            <w:tcW w:w="350" w:type="pct"/>
            <w:vMerge w:val="continue"/>
            <w:tcBorders>
              <w:top w:val="single" w:color="000000" w:sz="8" w:space="0"/>
              <w:left w:val="single" w:color="000000" w:sz="8" w:space="0"/>
              <w:bottom w:val="nil"/>
              <w:right w:val="single" w:color="000000" w:sz="8" w:space="0"/>
            </w:tcBorders>
            <w:shd w:val="clear" w:color="auto" w:fill="auto"/>
            <w:vAlign w:val="center"/>
          </w:tcPr>
          <w:p w14:paraId="2C64D795">
            <w:pPr>
              <w:jc w:val="center"/>
              <w:rPr>
                <w:rFonts w:ascii="宋体" w:hAnsi="宋体"/>
                <w:color w:val="000000"/>
                <w:sz w:val="21"/>
              </w:rPr>
            </w:pPr>
          </w:p>
        </w:tc>
        <w:tc>
          <w:tcPr>
            <w:tcW w:w="898" w:type="pct"/>
            <w:vMerge w:val="continue"/>
            <w:tcBorders>
              <w:top w:val="single" w:color="000000" w:sz="8" w:space="0"/>
              <w:left w:val="nil"/>
              <w:bottom w:val="single" w:color="000000" w:sz="8" w:space="0"/>
              <w:right w:val="single" w:color="000000" w:sz="8" w:space="0"/>
            </w:tcBorders>
            <w:shd w:val="clear" w:color="auto" w:fill="auto"/>
            <w:vAlign w:val="center"/>
          </w:tcPr>
          <w:p w14:paraId="1A22FC3D">
            <w:pPr>
              <w:jc w:val="center"/>
              <w:rPr>
                <w:rFonts w:ascii="宋体" w:hAnsi="宋体"/>
                <w:color w:val="000000"/>
                <w:sz w:val="21"/>
              </w:rPr>
            </w:pPr>
          </w:p>
        </w:tc>
        <w:tc>
          <w:tcPr>
            <w:tcW w:w="403" w:type="pct"/>
            <w:vMerge w:val="continue"/>
            <w:tcBorders>
              <w:top w:val="single" w:color="000000" w:sz="8" w:space="0"/>
              <w:left w:val="nil"/>
              <w:bottom w:val="single" w:color="000000" w:sz="8" w:space="0"/>
              <w:right w:val="single" w:color="000000" w:sz="8" w:space="0"/>
            </w:tcBorders>
            <w:shd w:val="clear" w:color="auto" w:fill="auto"/>
            <w:vAlign w:val="center"/>
          </w:tcPr>
          <w:p w14:paraId="64D2AF7B">
            <w:pPr>
              <w:jc w:val="center"/>
              <w:rPr>
                <w:rFonts w:ascii="宋体" w:hAnsi="宋体"/>
                <w:color w:val="000000"/>
                <w:sz w:val="21"/>
              </w:rPr>
            </w:pPr>
          </w:p>
        </w:tc>
        <w:tc>
          <w:tcPr>
            <w:tcW w:w="433" w:type="pct"/>
            <w:gridSpan w:val="2"/>
            <w:vMerge w:val="continue"/>
            <w:tcBorders>
              <w:left w:val="nil"/>
              <w:bottom w:val="single" w:color="000000" w:sz="8" w:space="0"/>
              <w:right w:val="single" w:color="000000" w:sz="8" w:space="0"/>
            </w:tcBorders>
            <w:shd w:val="clear" w:color="auto" w:fill="auto"/>
            <w:vAlign w:val="center"/>
          </w:tcPr>
          <w:p w14:paraId="6CA2AD78">
            <w:pPr>
              <w:widowControl/>
              <w:jc w:val="center"/>
              <w:textAlignment w:val="center"/>
              <w:rPr>
                <w:rFonts w:ascii="宋体" w:hAnsi="宋体"/>
                <w:color w:val="000000"/>
                <w:sz w:val="21"/>
              </w:rPr>
            </w:pPr>
          </w:p>
        </w:tc>
        <w:tc>
          <w:tcPr>
            <w:tcW w:w="434" w:type="pct"/>
            <w:vMerge w:val="continue"/>
            <w:tcBorders>
              <w:top w:val="single" w:color="000000" w:sz="8" w:space="0"/>
              <w:left w:val="nil"/>
              <w:bottom w:val="single" w:color="000000" w:sz="8" w:space="0"/>
              <w:right w:val="single" w:color="000000" w:sz="8" w:space="0"/>
            </w:tcBorders>
            <w:shd w:val="clear" w:color="auto" w:fill="auto"/>
            <w:vAlign w:val="center"/>
          </w:tcPr>
          <w:p w14:paraId="23C4B585">
            <w:pPr>
              <w:jc w:val="center"/>
              <w:rPr>
                <w:rFonts w:ascii="宋体" w:hAnsi="宋体"/>
                <w:color w:val="000000"/>
                <w:sz w:val="21"/>
              </w:rPr>
            </w:pPr>
          </w:p>
        </w:tc>
        <w:tc>
          <w:tcPr>
            <w:tcW w:w="409" w:type="pct"/>
            <w:tcBorders>
              <w:top w:val="nil"/>
              <w:left w:val="nil"/>
              <w:bottom w:val="single" w:color="000000" w:sz="8" w:space="0"/>
              <w:right w:val="single" w:color="000000" w:sz="8" w:space="0"/>
            </w:tcBorders>
            <w:shd w:val="clear" w:color="auto" w:fill="auto"/>
            <w:vAlign w:val="center"/>
          </w:tcPr>
          <w:p w14:paraId="1BA49414">
            <w:pPr>
              <w:widowControl/>
              <w:jc w:val="center"/>
              <w:textAlignment w:val="center"/>
              <w:rPr>
                <w:rFonts w:ascii="宋体" w:hAnsi="宋体"/>
                <w:color w:val="000000"/>
                <w:sz w:val="21"/>
              </w:rPr>
            </w:pPr>
            <w:r>
              <w:rPr>
                <w:rFonts w:hint="eastAsia" w:ascii="宋体" w:hAnsi="宋体"/>
                <w:color w:val="000000"/>
                <w:kern w:val="0"/>
                <w:sz w:val="21"/>
                <w:lang w:bidi="ar"/>
              </w:rPr>
              <w:t>单价</w:t>
            </w:r>
          </w:p>
        </w:tc>
        <w:tc>
          <w:tcPr>
            <w:tcW w:w="520" w:type="pct"/>
            <w:tcBorders>
              <w:top w:val="single" w:color="000000" w:sz="8" w:space="0"/>
              <w:left w:val="nil"/>
              <w:bottom w:val="single" w:color="000000" w:sz="8" w:space="0"/>
              <w:right w:val="single" w:color="000000" w:sz="8" w:space="0"/>
            </w:tcBorders>
            <w:shd w:val="clear" w:color="auto" w:fill="auto"/>
            <w:vAlign w:val="center"/>
          </w:tcPr>
          <w:p w14:paraId="39A5EC5C">
            <w:pPr>
              <w:widowControl/>
              <w:jc w:val="center"/>
              <w:textAlignment w:val="center"/>
              <w:rPr>
                <w:rFonts w:ascii="宋体" w:hAnsi="宋体"/>
                <w:color w:val="000000"/>
                <w:sz w:val="21"/>
              </w:rPr>
            </w:pPr>
            <w:r>
              <w:rPr>
                <w:rFonts w:hint="eastAsia" w:ascii="宋体" w:hAnsi="宋体"/>
                <w:color w:val="000000"/>
                <w:kern w:val="0"/>
                <w:sz w:val="21"/>
                <w:lang w:bidi="ar"/>
              </w:rPr>
              <w:t>合价</w:t>
            </w:r>
          </w:p>
        </w:tc>
        <w:tc>
          <w:tcPr>
            <w:tcW w:w="411" w:type="pct"/>
            <w:tcBorders>
              <w:top w:val="nil"/>
              <w:left w:val="nil"/>
              <w:bottom w:val="single" w:color="000000" w:sz="8" w:space="0"/>
              <w:right w:val="single" w:color="000000" w:sz="8" w:space="0"/>
            </w:tcBorders>
            <w:shd w:val="clear" w:color="auto" w:fill="auto"/>
            <w:vAlign w:val="center"/>
          </w:tcPr>
          <w:p w14:paraId="715419EA">
            <w:pPr>
              <w:widowControl/>
              <w:jc w:val="center"/>
              <w:textAlignment w:val="center"/>
              <w:rPr>
                <w:rFonts w:ascii="宋体" w:hAnsi="宋体"/>
                <w:color w:val="000000"/>
                <w:sz w:val="21"/>
              </w:rPr>
            </w:pPr>
            <w:r>
              <w:rPr>
                <w:rFonts w:hint="eastAsia" w:ascii="宋体" w:hAnsi="宋体"/>
                <w:color w:val="000000"/>
                <w:kern w:val="0"/>
                <w:sz w:val="21"/>
                <w:lang w:bidi="ar"/>
              </w:rPr>
              <w:t>单价</w:t>
            </w:r>
          </w:p>
        </w:tc>
        <w:tc>
          <w:tcPr>
            <w:tcW w:w="437" w:type="pct"/>
            <w:tcBorders>
              <w:top w:val="single" w:color="000000" w:sz="8" w:space="0"/>
              <w:left w:val="nil"/>
              <w:bottom w:val="single" w:color="000000" w:sz="8" w:space="0"/>
              <w:right w:val="single" w:color="000000" w:sz="8" w:space="0"/>
            </w:tcBorders>
            <w:shd w:val="clear" w:color="auto" w:fill="auto"/>
            <w:vAlign w:val="center"/>
          </w:tcPr>
          <w:p w14:paraId="606EE59D">
            <w:pPr>
              <w:widowControl/>
              <w:jc w:val="center"/>
              <w:textAlignment w:val="center"/>
              <w:rPr>
                <w:rFonts w:ascii="宋体" w:hAnsi="宋体"/>
                <w:color w:val="000000"/>
                <w:sz w:val="21"/>
              </w:rPr>
            </w:pPr>
            <w:r>
              <w:rPr>
                <w:rFonts w:hint="eastAsia" w:ascii="宋体" w:hAnsi="宋体"/>
                <w:color w:val="000000"/>
                <w:kern w:val="0"/>
                <w:sz w:val="21"/>
                <w:lang w:bidi="ar"/>
              </w:rPr>
              <w:t>合价</w:t>
            </w:r>
          </w:p>
        </w:tc>
        <w:tc>
          <w:tcPr>
            <w:tcW w:w="702" w:type="pct"/>
            <w:vMerge w:val="continue"/>
            <w:tcBorders>
              <w:top w:val="single" w:color="000000" w:sz="8" w:space="0"/>
              <w:left w:val="nil"/>
              <w:bottom w:val="single" w:color="000000" w:sz="8" w:space="0"/>
              <w:right w:val="single" w:color="000000" w:sz="8" w:space="0"/>
            </w:tcBorders>
            <w:shd w:val="clear" w:color="auto" w:fill="auto"/>
            <w:vAlign w:val="center"/>
          </w:tcPr>
          <w:p w14:paraId="65208339">
            <w:pPr>
              <w:jc w:val="center"/>
              <w:rPr>
                <w:rFonts w:ascii="宋体" w:hAnsi="宋体"/>
                <w:color w:val="000000"/>
                <w:sz w:val="21"/>
              </w:rPr>
            </w:pPr>
          </w:p>
        </w:tc>
      </w:tr>
      <w:tr w14:paraId="60691AFF">
        <w:tblPrEx>
          <w:tblCellMar>
            <w:top w:w="0" w:type="dxa"/>
            <w:left w:w="108" w:type="dxa"/>
            <w:bottom w:w="0" w:type="dxa"/>
            <w:right w:w="108" w:type="dxa"/>
          </w:tblCellMar>
        </w:tblPrEx>
        <w:trPr>
          <w:trHeight w:val="340" w:hRule="atLeast"/>
        </w:trPr>
        <w:tc>
          <w:tcPr>
            <w:tcW w:w="350" w:type="pct"/>
            <w:tcBorders>
              <w:top w:val="nil"/>
              <w:left w:val="single" w:color="000000" w:sz="8" w:space="0"/>
              <w:bottom w:val="single" w:color="000000" w:sz="8" w:space="0"/>
              <w:right w:val="single" w:color="000000" w:sz="8" w:space="0"/>
            </w:tcBorders>
            <w:shd w:val="clear" w:color="auto" w:fill="auto"/>
            <w:vAlign w:val="center"/>
          </w:tcPr>
          <w:p w14:paraId="3D19ADC3">
            <w:pPr>
              <w:widowControl/>
              <w:jc w:val="center"/>
              <w:textAlignment w:val="center"/>
              <w:rPr>
                <w:rFonts w:ascii="宋体" w:hAnsi="宋体"/>
                <w:color w:val="000000"/>
                <w:sz w:val="21"/>
              </w:rPr>
            </w:pPr>
            <w:r>
              <w:rPr>
                <w:rFonts w:hint="eastAsia" w:ascii="宋体" w:hAnsi="宋体"/>
                <w:color w:val="000000"/>
                <w:kern w:val="0"/>
                <w:sz w:val="21"/>
                <w:lang w:bidi="ar"/>
              </w:rPr>
              <w:t>1</w:t>
            </w:r>
          </w:p>
        </w:tc>
        <w:tc>
          <w:tcPr>
            <w:tcW w:w="898" w:type="pct"/>
            <w:tcBorders>
              <w:top w:val="nil"/>
              <w:left w:val="nil"/>
              <w:bottom w:val="single" w:color="000000" w:sz="8" w:space="0"/>
              <w:right w:val="single" w:color="000000" w:sz="8" w:space="0"/>
            </w:tcBorders>
            <w:shd w:val="clear" w:color="auto" w:fill="auto"/>
            <w:vAlign w:val="center"/>
          </w:tcPr>
          <w:p w14:paraId="13B8BDBF">
            <w:pPr>
              <w:widowControl/>
              <w:jc w:val="center"/>
              <w:textAlignment w:val="center"/>
              <w:rPr>
                <w:rFonts w:ascii="宋体" w:hAnsi="宋体"/>
                <w:color w:val="000000"/>
                <w:sz w:val="21"/>
              </w:rPr>
            </w:pPr>
            <w:r>
              <w:rPr>
                <w:rFonts w:hint="eastAsia" w:ascii="宋体" w:hAnsi="宋体"/>
                <w:color w:val="000000"/>
                <w:kern w:val="0"/>
                <w:sz w:val="21"/>
                <w:lang w:bidi="ar"/>
              </w:rPr>
              <w:t>国产标准设备</w:t>
            </w:r>
          </w:p>
        </w:tc>
        <w:tc>
          <w:tcPr>
            <w:tcW w:w="403" w:type="pct"/>
            <w:tcBorders>
              <w:top w:val="nil"/>
              <w:left w:val="nil"/>
              <w:bottom w:val="single" w:color="000000" w:sz="8" w:space="0"/>
              <w:right w:val="single" w:color="000000" w:sz="8" w:space="0"/>
            </w:tcBorders>
            <w:shd w:val="clear" w:color="auto" w:fill="auto"/>
            <w:vAlign w:val="center"/>
          </w:tcPr>
          <w:p w14:paraId="5CAD9E03">
            <w:pPr>
              <w:jc w:val="center"/>
              <w:rPr>
                <w:rFonts w:ascii="宋体" w:hAnsi="宋体"/>
                <w:color w:val="000000"/>
                <w:sz w:val="21"/>
              </w:rPr>
            </w:pPr>
          </w:p>
        </w:tc>
        <w:tc>
          <w:tcPr>
            <w:tcW w:w="433" w:type="pct"/>
            <w:gridSpan w:val="2"/>
            <w:tcBorders>
              <w:top w:val="nil"/>
              <w:left w:val="nil"/>
              <w:bottom w:val="single" w:color="000000" w:sz="8" w:space="0"/>
              <w:right w:val="single" w:color="000000" w:sz="8" w:space="0"/>
            </w:tcBorders>
            <w:shd w:val="clear" w:color="auto" w:fill="auto"/>
            <w:vAlign w:val="center"/>
          </w:tcPr>
          <w:p w14:paraId="15F6050E">
            <w:pPr>
              <w:jc w:val="center"/>
              <w:rPr>
                <w:rFonts w:ascii="宋体" w:hAnsi="宋体"/>
                <w:color w:val="000000"/>
                <w:sz w:val="21"/>
              </w:rPr>
            </w:pPr>
          </w:p>
        </w:tc>
        <w:tc>
          <w:tcPr>
            <w:tcW w:w="434" w:type="pct"/>
            <w:tcBorders>
              <w:top w:val="nil"/>
              <w:left w:val="nil"/>
              <w:bottom w:val="single" w:color="000000" w:sz="8" w:space="0"/>
              <w:right w:val="single" w:color="000000" w:sz="8" w:space="0"/>
            </w:tcBorders>
            <w:shd w:val="clear" w:color="auto" w:fill="auto"/>
            <w:vAlign w:val="center"/>
          </w:tcPr>
          <w:p w14:paraId="28B43F67">
            <w:pPr>
              <w:jc w:val="center"/>
              <w:rPr>
                <w:rFonts w:ascii="宋体" w:hAnsi="宋体"/>
                <w:color w:val="000000"/>
                <w:sz w:val="21"/>
              </w:rPr>
            </w:pPr>
          </w:p>
        </w:tc>
        <w:tc>
          <w:tcPr>
            <w:tcW w:w="409" w:type="pct"/>
            <w:tcBorders>
              <w:top w:val="nil"/>
              <w:left w:val="nil"/>
              <w:bottom w:val="single" w:color="000000" w:sz="8" w:space="0"/>
              <w:right w:val="single" w:color="000000" w:sz="8" w:space="0"/>
            </w:tcBorders>
            <w:shd w:val="clear" w:color="auto" w:fill="auto"/>
            <w:vAlign w:val="center"/>
          </w:tcPr>
          <w:p w14:paraId="279846D2">
            <w:pPr>
              <w:jc w:val="center"/>
              <w:rPr>
                <w:rFonts w:ascii="宋体" w:hAnsi="宋体"/>
                <w:color w:val="000000"/>
                <w:sz w:val="21"/>
              </w:rPr>
            </w:pPr>
          </w:p>
        </w:tc>
        <w:tc>
          <w:tcPr>
            <w:tcW w:w="520" w:type="pct"/>
            <w:tcBorders>
              <w:top w:val="nil"/>
              <w:left w:val="nil"/>
              <w:bottom w:val="single" w:color="000000" w:sz="8" w:space="0"/>
              <w:right w:val="single" w:color="000000" w:sz="8" w:space="0"/>
            </w:tcBorders>
            <w:shd w:val="clear" w:color="auto" w:fill="auto"/>
            <w:vAlign w:val="center"/>
          </w:tcPr>
          <w:p w14:paraId="12D7E162">
            <w:pPr>
              <w:jc w:val="center"/>
              <w:rPr>
                <w:rFonts w:ascii="宋体" w:hAnsi="宋体"/>
                <w:color w:val="000000"/>
                <w:sz w:val="21"/>
              </w:rPr>
            </w:pPr>
          </w:p>
        </w:tc>
        <w:tc>
          <w:tcPr>
            <w:tcW w:w="411" w:type="pct"/>
            <w:tcBorders>
              <w:top w:val="nil"/>
              <w:left w:val="nil"/>
              <w:bottom w:val="single" w:color="000000" w:sz="8" w:space="0"/>
              <w:right w:val="single" w:color="000000" w:sz="8" w:space="0"/>
            </w:tcBorders>
            <w:shd w:val="clear" w:color="auto" w:fill="auto"/>
            <w:vAlign w:val="center"/>
          </w:tcPr>
          <w:p w14:paraId="298ACF3B">
            <w:pPr>
              <w:jc w:val="center"/>
              <w:rPr>
                <w:rFonts w:ascii="宋体" w:hAnsi="宋体"/>
                <w:color w:val="000000"/>
                <w:sz w:val="21"/>
              </w:rPr>
            </w:pPr>
          </w:p>
        </w:tc>
        <w:tc>
          <w:tcPr>
            <w:tcW w:w="437" w:type="pct"/>
            <w:tcBorders>
              <w:top w:val="nil"/>
              <w:left w:val="nil"/>
              <w:bottom w:val="single" w:color="000000" w:sz="8" w:space="0"/>
              <w:right w:val="single" w:color="000000" w:sz="8" w:space="0"/>
            </w:tcBorders>
            <w:shd w:val="clear" w:color="auto" w:fill="auto"/>
            <w:vAlign w:val="center"/>
          </w:tcPr>
          <w:p w14:paraId="54A2A709">
            <w:pPr>
              <w:jc w:val="center"/>
              <w:rPr>
                <w:rFonts w:ascii="宋体" w:hAnsi="宋体"/>
                <w:color w:val="000000"/>
                <w:sz w:val="21"/>
              </w:rPr>
            </w:pPr>
          </w:p>
        </w:tc>
        <w:tc>
          <w:tcPr>
            <w:tcW w:w="702" w:type="pct"/>
            <w:tcBorders>
              <w:top w:val="nil"/>
              <w:left w:val="nil"/>
              <w:bottom w:val="single" w:color="000000" w:sz="8" w:space="0"/>
              <w:right w:val="single" w:color="000000" w:sz="8" w:space="0"/>
            </w:tcBorders>
            <w:shd w:val="clear" w:color="auto" w:fill="auto"/>
            <w:vAlign w:val="center"/>
          </w:tcPr>
          <w:p w14:paraId="2B89E4BF">
            <w:pPr>
              <w:jc w:val="center"/>
              <w:rPr>
                <w:rFonts w:ascii="宋体" w:hAnsi="宋体"/>
                <w:color w:val="000000"/>
                <w:sz w:val="21"/>
              </w:rPr>
            </w:pPr>
          </w:p>
        </w:tc>
      </w:tr>
      <w:tr w14:paraId="6032D87B">
        <w:tblPrEx>
          <w:tblCellMar>
            <w:top w:w="0" w:type="dxa"/>
            <w:left w:w="108" w:type="dxa"/>
            <w:bottom w:w="0" w:type="dxa"/>
            <w:right w:w="108" w:type="dxa"/>
          </w:tblCellMar>
        </w:tblPrEx>
        <w:trPr>
          <w:trHeight w:val="340" w:hRule="atLeast"/>
        </w:trPr>
        <w:tc>
          <w:tcPr>
            <w:tcW w:w="350" w:type="pct"/>
            <w:tcBorders>
              <w:top w:val="nil"/>
              <w:left w:val="single" w:color="000000" w:sz="8" w:space="0"/>
              <w:bottom w:val="single" w:color="000000" w:sz="8" w:space="0"/>
              <w:right w:val="single" w:color="000000" w:sz="8" w:space="0"/>
            </w:tcBorders>
            <w:shd w:val="clear" w:color="auto" w:fill="auto"/>
            <w:vAlign w:val="center"/>
          </w:tcPr>
          <w:p w14:paraId="1F93AD14">
            <w:pPr>
              <w:widowControl/>
              <w:jc w:val="center"/>
              <w:textAlignment w:val="center"/>
              <w:rPr>
                <w:rFonts w:ascii="宋体" w:hAnsi="宋体"/>
                <w:color w:val="000000"/>
                <w:sz w:val="21"/>
              </w:rPr>
            </w:pPr>
            <w:r>
              <w:rPr>
                <w:rFonts w:hint="eastAsia" w:ascii="宋体" w:hAnsi="宋体"/>
                <w:color w:val="000000"/>
                <w:kern w:val="0"/>
                <w:sz w:val="21"/>
                <w:lang w:bidi="ar"/>
              </w:rPr>
              <w:t>......</w:t>
            </w:r>
          </w:p>
        </w:tc>
        <w:tc>
          <w:tcPr>
            <w:tcW w:w="898" w:type="pct"/>
            <w:tcBorders>
              <w:top w:val="nil"/>
              <w:left w:val="nil"/>
              <w:bottom w:val="single" w:color="000000" w:sz="8" w:space="0"/>
              <w:right w:val="single" w:color="000000" w:sz="8" w:space="0"/>
            </w:tcBorders>
            <w:shd w:val="clear" w:color="auto" w:fill="auto"/>
            <w:vAlign w:val="center"/>
          </w:tcPr>
          <w:p w14:paraId="1E0D5A8E">
            <w:pPr>
              <w:widowControl/>
              <w:jc w:val="center"/>
              <w:textAlignment w:val="center"/>
              <w:rPr>
                <w:rFonts w:ascii="宋体" w:hAnsi="宋体"/>
                <w:color w:val="000000"/>
                <w:sz w:val="21"/>
              </w:rPr>
            </w:pPr>
            <w:r>
              <w:rPr>
                <w:rFonts w:hint="eastAsia" w:ascii="宋体" w:hAnsi="宋体"/>
                <w:color w:val="000000"/>
                <w:kern w:val="0"/>
                <w:sz w:val="21"/>
                <w:lang w:bidi="ar"/>
              </w:rPr>
              <w:t>......</w:t>
            </w:r>
          </w:p>
        </w:tc>
        <w:tc>
          <w:tcPr>
            <w:tcW w:w="403" w:type="pct"/>
            <w:tcBorders>
              <w:top w:val="nil"/>
              <w:left w:val="nil"/>
              <w:bottom w:val="single" w:color="000000" w:sz="8" w:space="0"/>
              <w:right w:val="single" w:color="000000" w:sz="8" w:space="0"/>
            </w:tcBorders>
            <w:shd w:val="clear" w:color="auto" w:fill="auto"/>
            <w:vAlign w:val="center"/>
          </w:tcPr>
          <w:p w14:paraId="1682AA18">
            <w:pPr>
              <w:jc w:val="center"/>
              <w:rPr>
                <w:rFonts w:ascii="宋体" w:hAnsi="宋体"/>
                <w:color w:val="000000"/>
                <w:sz w:val="21"/>
              </w:rPr>
            </w:pPr>
          </w:p>
        </w:tc>
        <w:tc>
          <w:tcPr>
            <w:tcW w:w="433" w:type="pct"/>
            <w:gridSpan w:val="2"/>
            <w:tcBorders>
              <w:top w:val="nil"/>
              <w:left w:val="nil"/>
              <w:bottom w:val="single" w:color="000000" w:sz="8" w:space="0"/>
              <w:right w:val="single" w:color="000000" w:sz="8" w:space="0"/>
            </w:tcBorders>
            <w:shd w:val="clear" w:color="auto" w:fill="auto"/>
            <w:vAlign w:val="center"/>
          </w:tcPr>
          <w:p w14:paraId="59784F1E">
            <w:pPr>
              <w:jc w:val="center"/>
              <w:rPr>
                <w:rFonts w:ascii="宋体" w:hAnsi="宋体"/>
                <w:color w:val="000000"/>
                <w:sz w:val="21"/>
              </w:rPr>
            </w:pPr>
          </w:p>
        </w:tc>
        <w:tc>
          <w:tcPr>
            <w:tcW w:w="434" w:type="pct"/>
            <w:tcBorders>
              <w:top w:val="nil"/>
              <w:left w:val="nil"/>
              <w:bottom w:val="single" w:color="000000" w:sz="8" w:space="0"/>
              <w:right w:val="single" w:color="000000" w:sz="8" w:space="0"/>
            </w:tcBorders>
            <w:shd w:val="clear" w:color="auto" w:fill="auto"/>
            <w:vAlign w:val="center"/>
          </w:tcPr>
          <w:p w14:paraId="13402FB6">
            <w:pPr>
              <w:jc w:val="center"/>
              <w:rPr>
                <w:rFonts w:ascii="宋体" w:hAnsi="宋体"/>
                <w:color w:val="000000"/>
                <w:sz w:val="21"/>
              </w:rPr>
            </w:pPr>
          </w:p>
        </w:tc>
        <w:tc>
          <w:tcPr>
            <w:tcW w:w="409" w:type="pct"/>
            <w:tcBorders>
              <w:top w:val="nil"/>
              <w:left w:val="nil"/>
              <w:bottom w:val="single" w:color="000000" w:sz="8" w:space="0"/>
              <w:right w:val="single" w:color="000000" w:sz="8" w:space="0"/>
            </w:tcBorders>
            <w:shd w:val="clear" w:color="auto" w:fill="auto"/>
            <w:vAlign w:val="center"/>
          </w:tcPr>
          <w:p w14:paraId="163F3A2D">
            <w:pPr>
              <w:jc w:val="center"/>
              <w:rPr>
                <w:rFonts w:ascii="宋体" w:hAnsi="宋体"/>
                <w:color w:val="000000"/>
                <w:sz w:val="21"/>
              </w:rPr>
            </w:pPr>
          </w:p>
        </w:tc>
        <w:tc>
          <w:tcPr>
            <w:tcW w:w="520" w:type="pct"/>
            <w:tcBorders>
              <w:top w:val="nil"/>
              <w:left w:val="nil"/>
              <w:bottom w:val="single" w:color="000000" w:sz="8" w:space="0"/>
              <w:right w:val="single" w:color="000000" w:sz="8" w:space="0"/>
            </w:tcBorders>
            <w:shd w:val="clear" w:color="auto" w:fill="auto"/>
            <w:vAlign w:val="center"/>
          </w:tcPr>
          <w:p w14:paraId="59BD2931">
            <w:pPr>
              <w:jc w:val="center"/>
              <w:rPr>
                <w:rFonts w:ascii="宋体" w:hAnsi="宋体"/>
                <w:color w:val="000000"/>
                <w:sz w:val="21"/>
              </w:rPr>
            </w:pPr>
          </w:p>
        </w:tc>
        <w:tc>
          <w:tcPr>
            <w:tcW w:w="411" w:type="pct"/>
            <w:tcBorders>
              <w:top w:val="nil"/>
              <w:left w:val="nil"/>
              <w:bottom w:val="single" w:color="000000" w:sz="8" w:space="0"/>
              <w:right w:val="single" w:color="000000" w:sz="8" w:space="0"/>
            </w:tcBorders>
            <w:shd w:val="clear" w:color="auto" w:fill="auto"/>
            <w:vAlign w:val="center"/>
          </w:tcPr>
          <w:p w14:paraId="76057D30">
            <w:pPr>
              <w:jc w:val="center"/>
              <w:rPr>
                <w:rFonts w:ascii="宋体" w:hAnsi="宋体"/>
                <w:color w:val="000000"/>
                <w:sz w:val="21"/>
              </w:rPr>
            </w:pPr>
          </w:p>
        </w:tc>
        <w:tc>
          <w:tcPr>
            <w:tcW w:w="437" w:type="pct"/>
            <w:tcBorders>
              <w:top w:val="nil"/>
              <w:left w:val="nil"/>
              <w:bottom w:val="single" w:color="000000" w:sz="8" w:space="0"/>
              <w:right w:val="single" w:color="000000" w:sz="8" w:space="0"/>
            </w:tcBorders>
            <w:shd w:val="clear" w:color="auto" w:fill="auto"/>
            <w:vAlign w:val="center"/>
          </w:tcPr>
          <w:p w14:paraId="4A03D604">
            <w:pPr>
              <w:jc w:val="center"/>
              <w:rPr>
                <w:rFonts w:ascii="宋体" w:hAnsi="宋体"/>
                <w:color w:val="000000"/>
                <w:sz w:val="21"/>
              </w:rPr>
            </w:pPr>
          </w:p>
        </w:tc>
        <w:tc>
          <w:tcPr>
            <w:tcW w:w="702" w:type="pct"/>
            <w:tcBorders>
              <w:top w:val="nil"/>
              <w:left w:val="nil"/>
              <w:bottom w:val="single" w:color="000000" w:sz="8" w:space="0"/>
              <w:right w:val="single" w:color="000000" w:sz="8" w:space="0"/>
            </w:tcBorders>
            <w:shd w:val="clear" w:color="auto" w:fill="auto"/>
            <w:vAlign w:val="center"/>
          </w:tcPr>
          <w:p w14:paraId="26C7A4AB">
            <w:pPr>
              <w:jc w:val="center"/>
              <w:rPr>
                <w:rFonts w:ascii="宋体" w:hAnsi="宋体"/>
                <w:color w:val="000000"/>
                <w:sz w:val="21"/>
              </w:rPr>
            </w:pPr>
          </w:p>
        </w:tc>
      </w:tr>
      <w:tr w14:paraId="0C7B229B">
        <w:tblPrEx>
          <w:tblCellMar>
            <w:top w:w="0" w:type="dxa"/>
            <w:left w:w="108" w:type="dxa"/>
            <w:bottom w:w="0" w:type="dxa"/>
            <w:right w:w="108" w:type="dxa"/>
          </w:tblCellMar>
        </w:tblPrEx>
        <w:trPr>
          <w:trHeight w:val="340" w:hRule="atLeast"/>
        </w:trPr>
        <w:tc>
          <w:tcPr>
            <w:tcW w:w="350" w:type="pct"/>
            <w:tcBorders>
              <w:top w:val="nil"/>
              <w:left w:val="single" w:color="000000" w:sz="8" w:space="0"/>
              <w:bottom w:val="single" w:color="000000" w:sz="8" w:space="0"/>
              <w:right w:val="single" w:color="000000" w:sz="8" w:space="0"/>
            </w:tcBorders>
            <w:shd w:val="clear" w:color="auto" w:fill="auto"/>
            <w:vAlign w:val="center"/>
          </w:tcPr>
          <w:p w14:paraId="6075FB90">
            <w:pPr>
              <w:widowControl/>
              <w:jc w:val="center"/>
              <w:textAlignment w:val="center"/>
              <w:rPr>
                <w:rFonts w:ascii="宋体" w:hAnsi="宋体"/>
                <w:color w:val="000000"/>
                <w:sz w:val="21"/>
              </w:rPr>
            </w:pPr>
            <w:r>
              <w:rPr>
                <w:rFonts w:hint="eastAsia" w:ascii="宋体" w:hAnsi="宋体"/>
                <w:color w:val="000000"/>
                <w:kern w:val="0"/>
                <w:sz w:val="21"/>
                <w:lang w:bidi="ar"/>
              </w:rPr>
              <w:t>2</w:t>
            </w:r>
          </w:p>
        </w:tc>
        <w:tc>
          <w:tcPr>
            <w:tcW w:w="898" w:type="pct"/>
            <w:tcBorders>
              <w:top w:val="nil"/>
              <w:left w:val="nil"/>
              <w:bottom w:val="single" w:color="000000" w:sz="8" w:space="0"/>
              <w:right w:val="single" w:color="000000" w:sz="8" w:space="0"/>
            </w:tcBorders>
            <w:shd w:val="clear" w:color="auto" w:fill="auto"/>
            <w:vAlign w:val="center"/>
          </w:tcPr>
          <w:p w14:paraId="7C1AF4D1">
            <w:pPr>
              <w:widowControl/>
              <w:jc w:val="center"/>
              <w:textAlignment w:val="center"/>
              <w:rPr>
                <w:rFonts w:ascii="宋体" w:hAnsi="宋体"/>
                <w:color w:val="000000"/>
                <w:sz w:val="21"/>
              </w:rPr>
            </w:pPr>
            <w:r>
              <w:rPr>
                <w:rFonts w:hint="eastAsia" w:ascii="宋体" w:hAnsi="宋体"/>
                <w:color w:val="000000"/>
                <w:kern w:val="0"/>
                <w:sz w:val="21"/>
                <w:lang w:bidi="ar"/>
              </w:rPr>
              <w:t>国产非标准设备</w:t>
            </w:r>
          </w:p>
        </w:tc>
        <w:tc>
          <w:tcPr>
            <w:tcW w:w="403" w:type="pct"/>
            <w:tcBorders>
              <w:top w:val="nil"/>
              <w:left w:val="nil"/>
              <w:bottom w:val="single" w:color="000000" w:sz="8" w:space="0"/>
              <w:right w:val="single" w:color="000000" w:sz="8" w:space="0"/>
            </w:tcBorders>
            <w:shd w:val="clear" w:color="auto" w:fill="auto"/>
            <w:vAlign w:val="center"/>
          </w:tcPr>
          <w:p w14:paraId="11653939">
            <w:pPr>
              <w:jc w:val="center"/>
              <w:rPr>
                <w:rFonts w:ascii="宋体" w:hAnsi="宋体"/>
                <w:color w:val="000000"/>
                <w:sz w:val="21"/>
              </w:rPr>
            </w:pPr>
          </w:p>
        </w:tc>
        <w:tc>
          <w:tcPr>
            <w:tcW w:w="433" w:type="pct"/>
            <w:gridSpan w:val="2"/>
            <w:tcBorders>
              <w:top w:val="nil"/>
              <w:left w:val="nil"/>
              <w:bottom w:val="single" w:color="000000" w:sz="8" w:space="0"/>
              <w:right w:val="single" w:color="000000" w:sz="8" w:space="0"/>
            </w:tcBorders>
            <w:shd w:val="clear" w:color="auto" w:fill="auto"/>
            <w:vAlign w:val="center"/>
          </w:tcPr>
          <w:p w14:paraId="1ABF1825">
            <w:pPr>
              <w:jc w:val="center"/>
              <w:rPr>
                <w:rFonts w:ascii="宋体" w:hAnsi="宋体"/>
                <w:color w:val="000000"/>
                <w:sz w:val="21"/>
              </w:rPr>
            </w:pPr>
          </w:p>
        </w:tc>
        <w:tc>
          <w:tcPr>
            <w:tcW w:w="434" w:type="pct"/>
            <w:tcBorders>
              <w:top w:val="nil"/>
              <w:left w:val="nil"/>
              <w:bottom w:val="single" w:color="000000" w:sz="8" w:space="0"/>
              <w:right w:val="single" w:color="000000" w:sz="8" w:space="0"/>
            </w:tcBorders>
            <w:shd w:val="clear" w:color="auto" w:fill="auto"/>
            <w:vAlign w:val="center"/>
          </w:tcPr>
          <w:p w14:paraId="448582EE">
            <w:pPr>
              <w:jc w:val="center"/>
              <w:rPr>
                <w:rFonts w:ascii="宋体" w:hAnsi="宋体"/>
                <w:color w:val="000000"/>
                <w:sz w:val="21"/>
              </w:rPr>
            </w:pPr>
          </w:p>
        </w:tc>
        <w:tc>
          <w:tcPr>
            <w:tcW w:w="409" w:type="pct"/>
            <w:tcBorders>
              <w:top w:val="nil"/>
              <w:left w:val="nil"/>
              <w:bottom w:val="single" w:color="000000" w:sz="8" w:space="0"/>
              <w:right w:val="single" w:color="000000" w:sz="8" w:space="0"/>
            </w:tcBorders>
            <w:shd w:val="clear" w:color="auto" w:fill="auto"/>
            <w:vAlign w:val="center"/>
          </w:tcPr>
          <w:p w14:paraId="59E74494">
            <w:pPr>
              <w:jc w:val="center"/>
              <w:rPr>
                <w:rFonts w:ascii="宋体" w:hAnsi="宋体"/>
                <w:color w:val="000000"/>
                <w:sz w:val="21"/>
              </w:rPr>
            </w:pPr>
          </w:p>
        </w:tc>
        <w:tc>
          <w:tcPr>
            <w:tcW w:w="520" w:type="pct"/>
            <w:tcBorders>
              <w:top w:val="nil"/>
              <w:left w:val="nil"/>
              <w:bottom w:val="single" w:color="000000" w:sz="8" w:space="0"/>
              <w:right w:val="single" w:color="000000" w:sz="8" w:space="0"/>
            </w:tcBorders>
            <w:shd w:val="clear" w:color="auto" w:fill="auto"/>
            <w:vAlign w:val="center"/>
          </w:tcPr>
          <w:p w14:paraId="40FD70AF">
            <w:pPr>
              <w:jc w:val="center"/>
              <w:rPr>
                <w:rFonts w:ascii="宋体" w:hAnsi="宋体"/>
                <w:color w:val="000000"/>
                <w:sz w:val="21"/>
              </w:rPr>
            </w:pPr>
          </w:p>
        </w:tc>
        <w:tc>
          <w:tcPr>
            <w:tcW w:w="411" w:type="pct"/>
            <w:tcBorders>
              <w:top w:val="nil"/>
              <w:left w:val="nil"/>
              <w:bottom w:val="single" w:color="000000" w:sz="8" w:space="0"/>
              <w:right w:val="single" w:color="000000" w:sz="8" w:space="0"/>
            </w:tcBorders>
            <w:shd w:val="clear" w:color="auto" w:fill="auto"/>
            <w:vAlign w:val="center"/>
          </w:tcPr>
          <w:p w14:paraId="619D9709">
            <w:pPr>
              <w:jc w:val="center"/>
              <w:rPr>
                <w:rFonts w:ascii="宋体" w:hAnsi="宋体"/>
                <w:color w:val="000000"/>
                <w:sz w:val="21"/>
              </w:rPr>
            </w:pPr>
          </w:p>
        </w:tc>
        <w:tc>
          <w:tcPr>
            <w:tcW w:w="437" w:type="pct"/>
            <w:tcBorders>
              <w:top w:val="nil"/>
              <w:left w:val="nil"/>
              <w:bottom w:val="single" w:color="000000" w:sz="8" w:space="0"/>
              <w:right w:val="single" w:color="000000" w:sz="8" w:space="0"/>
            </w:tcBorders>
            <w:shd w:val="clear" w:color="auto" w:fill="auto"/>
            <w:vAlign w:val="center"/>
          </w:tcPr>
          <w:p w14:paraId="4D96AA4C">
            <w:pPr>
              <w:jc w:val="center"/>
              <w:rPr>
                <w:rFonts w:ascii="宋体" w:hAnsi="宋体"/>
                <w:color w:val="000000"/>
                <w:sz w:val="21"/>
              </w:rPr>
            </w:pPr>
          </w:p>
        </w:tc>
        <w:tc>
          <w:tcPr>
            <w:tcW w:w="702" w:type="pct"/>
            <w:tcBorders>
              <w:top w:val="nil"/>
              <w:left w:val="nil"/>
              <w:bottom w:val="single" w:color="000000" w:sz="8" w:space="0"/>
              <w:right w:val="single" w:color="000000" w:sz="8" w:space="0"/>
            </w:tcBorders>
            <w:shd w:val="clear" w:color="auto" w:fill="auto"/>
            <w:vAlign w:val="center"/>
          </w:tcPr>
          <w:p w14:paraId="66F3232B">
            <w:pPr>
              <w:jc w:val="center"/>
              <w:rPr>
                <w:rFonts w:ascii="宋体" w:hAnsi="宋体"/>
                <w:color w:val="000000"/>
                <w:sz w:val="21"/>
              </w:rPr>
            </w:pPr>
          </w:p>
        </w:tc>
      </w:tr>
      <w:tr w14:paraId="2260E7C2">
        <w:tblPrEx>
          <w:tblCellMar>
            <w:top w:w="0" w:type="dxa"/>
            <w:left w:w="108" w:type="dxa"/>
            <w:bottom w:w="0" w:type="dxa"/>
            <w:right w:w="108" w:type="dxa"/>
          </w:tblCellMar>
        </w:tblPrEx>
        <w:trPr>
          <w:trHeight w:val="340" w:hRule="atLeast"/>
        </w:trPr>
        <w:tc>
          <w:tcPr>
            <w:tcW w:w="350" w:type="pct"/>
            <w:tcBorders>
              <w:top w:val="nil"/>
              <w:left w:val="single" w:color="000000" w:sz="8" w:space="0"/>
              <w:bottom w:val="single" w:color="000000" w:sz="8" w:space="0"/>
              <w:right w:val="single" w:color="000000" w:sz="8" w:space="0"/>
            </w:tcBorders>
            <w:shd w:val="clear" w:color="auto" w:fill="auto"/>
            <w:vAlign w:val="center"/>
          </w:tcPr>
          <w:p w14:paraId="662308AF">
            <w:pPr>
              <w:widowControl/>
              <w:jc w:val="center"/>
              <w:textAlignment w:val="center"/>
              <w:rPr>
                <w:rFonts w:ascii="宋体" w:hAnsi="宋体"/>
                <w:color w:val="000000"/>
                <w:sz w:val="21"/>
              </w:rPr>
            </w:pPr>
            <w:r>
              <w:rPr>
                <w:rFonts w:hint="eastAsia" w:ascii="宋体" w:hAnsi="宋体"/>
                <w:color w:val="000000"/>
                <w:kern w:val="0"/>
                <w:sz w:val="21"/>
                <w:lang w:bidi="ar"/>
              </w:rPr>
              <w:t>......</w:t>
            </w:r>
          </w:p>
        </w:tc>
        <w:tc>
          <w:tcPr>
            <w:tcW w:w="898" w:type="pct"/>
            <w:tcBorders>
              <w:top w:val="nil"/>
              <w:left w:val="nil"/>
              <w:bottom w:val="single" w:color="000000" w:sz="8" w:space="0"/>
              <w:right w:val="single" w:color="000000" w:sz="8" w:space="0"/>
            </w:tcBorders>
            <w:shd w:val="clear" w:color="auto" w:fill="auto"/>
            <w:vAlign w:val="center"/>
          </w:tcPr>
          <w:p w14:paraId="108E4A43">
            <w:pPr>
              <w:widowControl/>
              <w:jc w:val="center"/>
              <w:textAlignment w:val="center"/>
              <w:rPr>
                <w:rFonts w:ascii="宋体" w:hAnsi="宋体"/>
                <w:color w:val="000000"/>
                <w:sz w:val="21"/>
              </w:rPr>
            </w:pPr>
            <w:r>
              <w:rPr>
                <w:rFonts w:hint="eastAsia" w:ascii="宋体" w:hAnsi="宋体"/>
                <w:color w:val="000000"/>
                <w:kern w:val="0"/>
                <w:sz w:val="21"/>
                <w:lang w:bidi="ar"/>
              </w:rPr>
              <w:t>......</w:t>
            </w:r>
          </w:p>
        </w:tc>
        <w:tc>
          <w:tcPr>
            <w:tcW w:w="403" w:type="pct"/>
            <w:tcBorders>
              <w:top w:val="nil"/>
              <w:left w:val="nil"/>
              <w:bottom w:val="single" w:color="000000" w:sz="8" w:space="0"/>
              <w:right w:val="single" w:color="000000" w:sz="8" w:space="0"/>
            </w:tcBorders>
            <w:shd w:val="clear" w:color="auto" w:fill="auto"/>
            <w:vAlign w:val="center"/>
          </w:tcPr>
          <w:p w14:paraId="0BBECB23">
            <w:pPr>
              <w:jc w:val="center"/>
              <w:rPr>
                <w:rFonts w:ascii="宋体" w:hAnsi="宋体"/>
                <w:color w:val="000000"/>
                <w:sz w:val="21"/>
              </w:rPr>
            </w:pPr>
          </w:p>
        </w:tc>
        <w:tc>
          <w:tcPr>
            <w:tcW w:w="433" w:type="pct"/>
            <w:gridSpan w:val="2"/>
            <w:tcBorders>
              <w:top w:val="nil"/>
              <w:left w:val="nil"/>
              <w:bottom w:val="single" w:color="000000" w:sz="8" w:space="0"/>
              <w:right w:val="single" w:color="000000" w:sz="8" w:space="0"/>
            </w:tcBorders>
            <w:shd w:val="clear" w:color="auto" w:fill="auto"/>
            <w:vAlign w:val="center"/>
          </w:tcPr>
          <w:p w14:paraId="2C1566CD">
            <w:pPr>
              <w:jc w:val="center"/>
              <w:rPr>
                <w:rFonts w:ascii="宋体" w:hAnsi="宋体"/>
                <w:color w:val="000000"/>
                <w:sz w:val="21"/>
              </w:rPr>
            </w:pPr>
          </w:p>
        </w:tc>
        <w:tc>
          <w:tcPr>
            <w:tcW w:w="434" w:type="pct"/>
            <w:tcBorders>
              <w:top w:val="nil"/>
              <w:left w:val="nil"/>
              <w:bottom w:val="single" w:color="000000" w:sz="8" w:space="0"/>
              <w:right w:val="single" w:color="000000" w:sz="8" w:space="0"/>
            </w:tcBorders>
            <w:shd w:val="clear" w:color="auto" w:fill="auto"/>
            <w:vAlign w:val="center"/>
          </w:tcPr>
          <w:p w14:paraId="5AFC1694">
            <w:pPr>
              <w:jc w:val="center"/>
              <w:rPr>
                <w:rFonts w:ascii="宋体" w:hAnsi="宋体"/>
                <w:color w:val="000000"/>
                <w:sz w:val="21"/>
              </w:rPr>
            </w:pPr>
          </w:p>
        </w:tc>
        <w:tc>
          <w:tcPr>
            <w:tcW w:w="409" w:type="pct"/>
            <w:tcBorders>
              <w:top w:val="nil"/>
              <w:left w:val="nil"/>
              <w:bottom w:val="single" w:color="000000" w:sz="8" w:space="0"/>
              <w:right w:val="single" w:color="000000" w:sz="8" w:space="0"/>
            </w:tcBorders>
            <w:shd w:val="clear" w:color="auto" w:fill="auto"/>
            <w:vAlign w:val="center"/>
          </w:tcPr>
          <w:p w14:paraId="09CD6190">
            <w:pPr>
              <w:jc w:val="center"/>
              <w:rPr>
                <w:rFonts w:ascii="宋体" w:hAnsi="宋体"/>
                <w:color w:val="000000"/>
                <w:sz w:val="21"/>
              </w:rPr>
            </w:pPr>
          </w:p>
        </w:tc>
        <w:tc>
          <w:tcPr>
            <w:tcW w:w="520" w:type="pct"/>
            <w:tcBorders>
              <w:top w:val="nil"/>
              <w:left w:val="nil"/>
              <w:bottom w:val="single" w:color="000000" w:sz="8" w:space="0"/>
              <w:right w:val="single" w:color="000000" w:sz="8" w:space="0"/>
            </w:tcBorders>
            <w:shd w:val="clear" w:color="auto" w:fill="auto"/>
            <w:vAlign w:val="center"/>
          </w:tcPr>
          <w:p w14:paraId="702950D1">
            <w:pPr>
              <w:jc w:val="center"/>
              <w:rPr>
                <w:rFonts w:ascii="宋体" w:hAnsi="宋体"/>
                <w:color w:val="000000"/>
                <w:sz w:val="21"/>
              </w:rPr>
            </w:pPr>
          </w:p>
        </w:tc>
        <w:tc>
          <w:tcPr>
            <w:tcW w:w="411" w:type="pct"/>
            <w:tcBorders>
              <w:top w:val="nil"/>
              <w:left w:val="nil"/>
              <w:bottom w:val="single" w:color="000000" w:sz="8" w:space="0"/>
              <w:right w:val="single" w:color="000000" w:sz="8" w:space="0"/>
            </w:tcBorders>
            <w:shd w:val="clear" w:color="auto" w:fill="auto"/>
            <w:vAlign w:val="center"/>
          </w:tcPr>
          <w:p w14:paraId="43E40F0D">
            <w:pPr>
              <w:jc w:val="center"/>
              <w:rPr>
                <w:rFonts w:ascii="宋体" w:hAnsi="宋体"/>
                <w:color w:val="000000"/>
                <w:sz w:val="21"/>
              </w:rPr>
            </w:pPr>
          </w:p>
        </w:tc>
        <w:tc>
          <w:tcPr>
            <w:tcW w:w="437" w:type="pct"/>
            <w:tcBorders>
              <w:top w:val="nil"/>
              <w:left w:val="nil"/>
              <w:bottom w:val="single" w:color="000000" w:sz="8" w:space="0"/>
              <w:right w:val="single" w:color="000000" w:sz="8" w:space="0"/>
            </w:tcBorders>
            <w:shd w:val="clear" w:color="auto" w:fill="auto"/>
            <w:vAlign w:val="center"/>
          </w:tcPr>
          <w:p w14:paraId="7E368F3E">
            <w:pPr>
              <w:jc w:val="center"/>
              <w:rPr>
                <w:rFonts w:ascii="宋体" w:hAnsi="宋体"/>
                <w:color w:val="000000"/>
                <w:sz w:val="21"/>
              </w:rPr>
            </w:pPr>
          </w:p>
        </w:tc>
        <w:tc>
          <w:tcPr>
            <w:tcW w:w="702" w:type="pct"/>
            <w:tcBorders>
              <w:top w:val="nil"/>
              <w:left w:val="nil"/>
              <w:bottom w:val="single" w:color="000000" w:sz="8" w:space="0"/>
              <w:right w:val="single" w:color="000000" w:sz="8" w:space="0"/>
            </w:tcBorders>
            <w:shd w:val="clear" w:color="auto" w:fill="auto"/>
            <w:vAlign w:val="center"/>
          </w:tcPr>
          <w:p w14:paraId="740C542A">
            <w:pPr>
              <w:jc w:val="center"/>
              <w:rPr>
                <w:rFonts w:ascii="宋体" w:hAnsi="宋体"/>
                <w:color w:val="000000"/>
                <w:sz w:val="21"/>
              </w:rPr>
            </w:pPr>
          </w:p>
        </w:tc>
      </w:tr>
      <w:tr w14:paraId="0072FDBE">
        <w:tblPrEx>
          <w:tblCellMar>
            <w:top w:w="0" w:type="dxa"/>
            <w:left w:w="108" w:type="dxa"/>
            <w:bottom w:w="0" w:type="dxa"/>
            <w:right w:w="108" w:type="dxa"/>
          </w:tblCellMar>
        </w:tblPrEx>
        <w:trPr>
          <w:trHeight w:val="340" w:hRule="atLeast"/>
        </w:trPr>
        <w:tc>
          <w:tcPr>
            <w:tcW w:w="350" w:type="pct"/>
            <w:tcBorders>
              <w:top w:val="nil"/>
              <w:left w:val="single" w:color="000000" w:sz="8" w:space="0"/>
              <w:bottom w:val="single" w:color="000000" w:sz="8" w:space="0"/>
              <w:right w:val="single" w:color="000000" w:sz="8" w:space="0"/>
            </w:tcBorders>
            <w:shd w:val="clear" w:color="auto" w:fill="auto"/>
            <w:vAlign w:val="center"/>
          </w:tcPr>
          <w:p w14:paraId="4575237F">
            <w:pPr>
              <w:widowControl/>
              <w:jc w:val="center"/>
              <w:textAlignment w:val="center"/>
              <w:rPr>
                <w:rFonts w:ascii="宋体" w:hAnsi="宋体"/>
                <w:color w:val="000000"/>
                <w:sz w:val="21"/>
              </w:rPr>
            </w:pPr>
            <w:r>
              <w:rPr>
                <w:rFonts w:hint="eastAsia" w:ascii="宋体" w:hAnsi="宋体"/>
                <w:color w:val="000000"/>
                <w:kern w:val="0"/>
                <w:sz w:val="21"/>
                <w:lang w:bidi="ar"/>
              </w:rPr>
              <w:t>3</w:t>
            </w:r>
          </w:p>
        </w:tc>
        <w:tc>
          <w:tcPr>
            <w:tcW w:w="898" w:type="pct"/>
            <w:tcBorders>
              <w:top w:val="nil"/>
              <w:left w:val="nil"/>
              <w:bottom w:val="single" w:color="000000" w:sz="8" w:space="0"/>
              <w:right w:val="single" w:color="000000" w:sz="8" w:space="0"/>
            </w:tcBorders>
            <w:shd w:val="clear" w:color="auto" w:fill="auto"/>
            <w:vAlign w:val="center"/>
          </w:tcPr>
          <w:p w14:paraId="3EC98978">
            <w:pPr>
              <w:widowControl/>
              <w:jc w:val="center"/>
              <w:textAlignment w:val="center"/>
              <w:rPr>
                <w:rFonts w:ascii="宋体" w:hAnsi="宋体"/>
                <w:color w:val="000000"/>
                <w:sz w:val="21"/>
              </w:rPr>
            </w:pPr>
            <w:r>
              <w:rPr>
                <w:rFonts w:hint="eastAsia" w:ascii="宋体" w:hAnsi="宋体"/>
                <w:color w:val="000000"/>
                <w:kern w:val="0"/>
                <w:sz w:val="21"/>
                <w:lang w:bidi="ar"/>
              </w:rPr>
              <w:t>进口设备</w:t>
            </w:r>
          </w:p>
        </w:tc>
        <w:tc>
          <w:tcPr>
            <w:tcW w:w="403" w:type="pct"/>
            <w:tcBorders>
              <w:top w:val="nil"/>
              <w:left w:val="nil"/>
              <w:bottom w:val="single" w:color="000000" w:sz="8" w:space="0"/>
              <w:right w:val="single" w:color="000000" w:sz="8" w:space="0"/>
            </w:tcBorders>
            <w:shd w:val="clear" w:color="auto" w:fill="auto"/>
            <w:vAlign w:val="center"/>
          </w:tcPr>
          <w:p w14:paraId="42C362A2">
            <w:pPr>
              <w:jc w:val="center"/>
              <w:rPr>
                <w:rFonts w:ascii="宋体" w:hAnsi="宋体"/>
                <w:color w:val="000000"/>
                <w:sz w:val="21"/>
              </w:rPr>
            </w:pPr>
          </w:p>
        </w:tc>
        <w:tc>
          <w:tcPr>
            <w:tcW w:w="433" w:type="pct"/>
            <w:gridSpan w:val="2"/>
            <w:tcBorders>
              <w:top w:val="nil"/>
              <w:left w:val="nil"/>
              <w:bottom w:val="single" w:color="000000" w:sz="8" w:space="0"/>
              <w:right w:val="single" w:color="000000" w:sz="8" w:space="0"/>
            </w:tcBorders>
            <w:shd w:val="clear" w:color="auto" w:fill="auto"/>
            <w:vAlign w:val="center"/>
          </w:tcPr>
          <w:p w14:paraId="7432D010">
            <w:pPr>
              <w:jc w:val="center"/>
              <w:rPr>
                <w:rFonts w:ascii="宋体" w:hAnsi="宋体"/>
                <w:color w:val="000000"/>
                <w:sz w:val="21"/>
              </w:rPr>
            </w:pPr>
          </w:p>
        </w:tc>
        <w:tc>
          <w:tcPr>
            <w:tcW w:w="434" w:type="pct"/>
            <w:tcBorders>
              <w:top w:val="nil"/>
              <w:left w:val="nil"/>
              <w:bottom w:val="single" w:color="000000" w:sz="8" w:space="0"/>
              <w:right w:val="single" w:color="000000" w:sz="8" w:space="0"/>
            </w:tcBorders>
            <w:shd w:val="clear" w:color="auto" w:fill="auto"/>
            <w:vAlign w:val="center"/>
          </w:tcPr>
          <w:p w14:paraId="699DE82C">
            <w:pPr>
              <w:jc w:val="center"/>
              <w:rPr>
                <w:rFonts w:ascii="宋体" w:hAnsi="宋体"/>
                <w:color w:val="000000"/>
                <w:sz w:val="21"/>
              </w:rPr>
            </w:pPr>
          </w:p>
        </w:tc>
        <w:tc>
          <w:tcPr>
            <w:tcW w:w="409" w:type="pct"/>
            <w:tcBorders>
              <w:top w:val="nil"/>
              <w:left w:val="nil"/>
              <w:bottom w:val="single" w:color="000000" w:sz="8" w:space="0"/>
              <w:right w:val="single" w:color="000000" w:sz="8" w:space="0"/>
            </w:tcBorders>
            <w:shd w:val="clear" w:color="auto" w:fill="auto"/>
            <w:vAlign w:val="center"/>
          </w:tcPr>
          <w:p w14:paraId="6236B3F9">
            <w:pPr>
              <w:jc w:val="center"/>
              <w:rPr>
                <w:rFonts w:ascii="宋体" w:hAnsi="宋体"/>
                <w:color w:val="000000"/>
                <w:sz w:val="21"/>
              </w:rPr>
            </w:pPr>
          </w:p>
        </w:tc>
        <w:tc>
          <w:tcPr>
            <w:tcW w:w="520" w:type="pct"/>
            <w:tcBorders>
              <w:top w:val="nil"/>
              <w:left w:val="nil"/>
              <w:bottom w:val="single" w:color="000000" w:sz="8" w:space="0"/>
              <w:right w:val="single" w:color="000000" w:sz="8" w:space="0"/>
            </w:tcBorders>
            <w:shd w:val="clear" w:color="auto" w:fill="auto"/>
            <w:vAlign w:val="center"/>
          </w:tcPr>
          <w:p w14:paraId="5C5FA6AA">
            <w:pPr>
              <w:jc w:val="center"/>
              <w:rPr>
                <w:rFonts w:ascii="宋体" w:hAnsi="宋体"/>
                <w:color w:val="000000"/>
                <w:sz w:val="21"/>
              </w:rPr>
            </w:pPr>
          </w:p>
        </w:tc>
        <w:tc>
          <w:tcPr>
            <w:tcW w:w="411" w:type="pct"/>
            <w:tcBorders>
              <w:top w:val="nil"/>
              <w:left w:val="nil"/>
              <w:bottom w:val="single" w:color="000000" w:sz="8" w:space="0"/>
              <w:right w:val="single" w:color="000000" w:sz="8" w:space="0"/>
            </w:tcBorders>
            <w:shd w:val="clear" w:color="auto" w:fill="auto"/>
            <w:vAlign w:val="center"/>
          </w:tcPr>
          <w:p w14:paraId="495BDA97">
            <w:pPr>
              <w:jc w:val="center"/>
              <w:rPr>
                <w:rFonts w:ascii="宋体" w:hAnsi="宋体"/>
                <w:color w:val="000000"/>
                <w:sz w:val="21"/>
              </w:rPr>
            </w:pPr>
          </w:p>
        </w:tc>
        <w:tc>
          <w:tcPr>
            <w:tcW w:w="437" w:type="pct"/>
            <w:tcBorders>
              <w:top w:val="nil"/>
              <w:left w:val="nil"/>
              <w:bottom w:val="single" w:color="000000" w:sz="8" w:space="0"/>
              <w:right w:val="single" w:color="000000" w:sz="8" w:space="0"/>
            </w:tcBorders>
            <w:shd w:val="clear" w:color="auto" w:fill="auto"/>
            <w:vAlign w:val="center"/>
          </w:tcPr>
          <w:p w14:paraId="153AE54A">
            <w:pPr>
              <w:jc w:val="center"/>
              <w:rPr>
                <w:rFonts w:ascii="宋体" w:hAnsi="宋体"/>
                <w:color w:val="000000"/>
                <w:sz w:val="21"/>
              </w:rPr>
            </w:pPr>
          </w:p>
        </w:tc>
        <w:tc>
          <w:tcPr>
            <w:tcW w:w="702" w:type="pct"/>
            <w:tcBorders>
              <w:top w:val="nil"/>
              <w:left w:val="nil"/>
              <w:bottom w:val="single" w:color="000000" w:sz="8" w:space="0"/>
              <w:right w:val="single" w:color="000000" w:sz="8" w:space="0"/>
            </w:tcBorders>
            <w:shd w:val="clear" w:color="auto" w:fill="auto"/>
            <w:vAlign w:val="center"/>
          </w:tcPr>
          <w:p w14:paraId="161483FC">
            <w:pPr>
              <w:jc w:val="center"/>
              <w:rPr>
                <w:rFonts w:ascii="宋体" w:hAnsi="宋体"/>
                <w:color w:val="000000"/>
                <w:sz w:val="21"/>
              </w:rPr>
            </w:pPr>
          </w:p>
        </w:tc>
      </w:tr>
      <w:tr w14:paraId="439D989D">
        <w:tblPrEx>
          <w:tblCellMar>
            <w:top w:w="0" w:type="dxa"/>
            <w:left w:w="108" w:type="dxa"/>
            <w:bottom w:w="0" w:type="dxa"/>
            <w:right w:w="108" w:type="dxa"/>
          </w:tblCellMar>
        </w:tblPrEx>
        <w:trPr>
          <w:trHeight w:val="340" w:hRule="atLeast"/>
        </w:trPr>
        <w:tc>
          <w:tcPr>
            <w:tcW w:w="350" w:type="pct"/>
            <w:tcBorders>
              <w:top w:val="nil"/>
              <w:left w:val="single" w:color="000000" w:sz="8" w:space="0"/>
              <w:bottom w:val="single" w:color="000000" w:sz="8" w:space="0"/>
              <w:right w:val="single" w:color="000000" w:sz="8" w:space="0"/>
            </w:tcBorders>
            <w:shd w:val="clear" w:color="auto" w:fill="auto"/>
            <w:vAlign w:val="center"/>
          </w:tcPr>
          <w:p w14:paraId="7EF62B2C">
            <w:pPr>
              <w:widowControl/>
              <w:jc w:val="center"/>
              <w:textAlignment w:val="center"/>
              <w:rPr>
                <w:rFonts w:ascii="宋体" w:hAnsi="宋体"/>
                <w:color w:val="000000"/>
                <w:sz w:val="21"/>
              </w:rPr>
            </w:pPr>
            <w:r>
              <w:rPr>
                <w:rFonts w:hint="eastAsia" w:ascii="宋体" w:hAnsi="宋体"/>
                <w:color w:val="000000"/>
                <w:kern w:val="0"/>
                <w:sz w:val="21"/>
                <w:lang w:bidi="ar"/>
              </w:rPr>
              <w:t>......</w:t>
            </w:r>
          </w:p>
        </w:tc>
        <w:tc>
          <w:tcPr>
            <w:tcW w:w="898" w:type="pct"/>
            <w:tcBorders>
              <w:top w:val="nil"/>
              <w:left w:val="nil"/>
              <w:bottom w:val="single" w:color="000000" w:sz="8" w:space="0"/>
              <w:right w:val="single" w:color="000000" w:sz="8" w:space="0"/>
            </w:tcBorders>
            <w:shd w:val="clear" w:color="auto" w:fill="auto"/>
            <w:vAlign w:val="center"/>
          </w:tcPr>
          <w:p w14:paraId="09E61885">
            <w:pPr>
              <w:widowControl/>
              <w:jc w:val="center"/>
              <w:textAlignment w:val="center"/>
              <w:rPr>
                <w:rFonts w:ascii="宋体" w:hAnsi="宋体"/>
                <w:color w:val="000000"/>
                <w:sz w:val="21"/>
              </w:rPr>
            </w:pPr>
            <w:r>
              <w:rPr>
                <w:rFonts w:hint="eastAsia" w:ascii="宋体" w:hAnsi="宋体"/>
                <w:color w:val="000000"/>
                <w:kern w:val="0"/>
                <w:sz w:val="21"/>
                <w:lang w:bidi="ar"/>
              </w:rPr>
              <w:t>......</w:t>
            </w:r>
          </w:p>
        </w:tc>
        <w:tc>
          <w:tcPr>
            <w:tcW w:w="403" w:type="pct"/>
            <w:tcBorders>
              <w:top w:val="nil"/>
              <w:left w:val="nil"/>
              <w:bottom w:val="single" w:color="000000" w:sz="8" w:space="0"/>
              <w:right w:val="single" w:color="000000" w:sz="8" w:space="0"/>
            </w:tcBorders>
            <w:shd w:val="clear" w:color="auto" w:fill="auto"/>
            <w:vAlign w:val="center"/>
          </w:tcPr>
          <w:p w14:paraId="03496396">
            <w:pPr>
              <w:jc w:val="center"/>
              <w:rPr>
                <w:rFonts w:ascii="宋体" w:hAnsi="宋体"/>
                <w:color w:val="000000"/>
                <w:sz w:val="21"/>
              </w:rPr>
            </w:pPr>
          </w:p>
        </w:tc>
        <w:tc>
          <w:tcPr>
            <w:tcW w:w="433" w:type="pct"/>
            <w:gridSpan w:val="2"/>
            <w:tcBorders>
              <w:top w:val="nil"/>
              <w:left w:val="nil"/>
              <w:bottom w:val="single" w:color="000000" w:sz="8" w:space="0"/>
              <w:right w:val="single" w:color="000000" w:sz="8" w:space="0"/>
            </w:tcBorders>
            <w:shd w:val="clear" w:color="auto" w:fill="auto"/>
            <w:vAlign w:val="center"/>
          </w:tcPr>
          <w:p w14:paraId="55064760">
            <w:pPr>
              <w:jc w:val="center"/>
              <w:rPr>
                <w:rFonts w:ascii="宋体" w:hAnsi="宋体"/>
                <w:color w:val="000000"/>
                <w:sz w:val="21"/>
              </w:rPr>
            </w:pPr>
          </w:p>
        </w:tc>
        <w:tc>
          <w:tcPr>
            <w:tcW w:w="434" w:type="pct"/>
            <w:tcBorders>
              <w:top w:val="nil"/>
              <w:left w:val="nil"/>
              <w:bottom w:val="single" w:color="000000" w:sz="8" w:space="0"/>
              <w:right w:val="single" w:color="000000" w:sz="8" w:space="0"/>
            </w:tcBorders>
            <w:shd w:val="clear" w:color="auto" w:fill="auto"/>
            <w:vAlign w:val="center"/>
          </w:tcPr>
          <w:p w14:paraId="66883D97">
            <w:pPr>
              <w:jc w:val="center"/>
              <w:rPr>
                <w:rFonts w:ascii="宋体" w:hAnsi="宋体"/>
                <w:color w:val="000000"/>
                <w:sz w:val="21"/>
              </w:rPr>
            </w:pPr>
          </w:p>
        </w:tc>
        <w:tc>
          <w:tcPr>
            <w:tcW w:w="409" w:type="pct"/>
            <w:tcBorders>
              <w:top w:val="nil"/>
              <w:left w:val="nil"/>
              <w:bottom w:val="single" w:color="000000" w:sz="8" w:space="0"/>
              <w:right w:val="single" w:color="000000" w:sz="8" w:space="0"/>
            </w:tcBorders>
            <w:shd w:val="clear" w:color="auto" w:fill="auto"/>
            <w:vAlign w:val="center"/>
          </w:tcPr>
          <w:p w14:paraId="3F3F67E7">
            <w:pPr>
              <w:jc w:val="center"/>
              <w:rPr>
                <w:rFonts w:ascii="宋体" w:hAnsi="宋体"/>
                <w:color w:val="000000"/>
                <w:sz w:val="21"/>
              </w:rPr>
            </w:pPr>
          </w:p>
        </w:tc>
        <w:tc>
          <w:tcPr>
            <w:tcW w:w="520" w:type="pct"/>
            <w:tcBorders>
              <w:top w:val="nil"/>
              <w:left w:val="nil"/>
              <w:bottom w:val="single" w:color="000000" w:sz="8" w:space="0"/>
              <w:right w:val="single" w:color="000000" w:sz="8" w:space="0"/>
            </w:tcBorders>
            <w:shd w:val="clear" w:color="auto" w:fill="auto"/>
            <w:vAlign w:val="center"/>
          </w:tcPr>
          <w:p w14:paraId="0F0F9714">
            <w:pPr>
              <w:jc w:val="center"/>
              <w:rPr>
                <w:rFonts w:ascii="宋体" w:hAnsi="宋体"/>
                <w:color w:val="000000"/>
                <w:sz w:val="21"/>
              </w:rPr>
            </w:pPr>
          </w:p>
        </w:tc>
        <w:tc>
          <w:tcPr>
            <w:tcW w:w="411" w:type="pct"/>
            <w:tcBorders>
              <w:top w:val="nil"/>
              <w:left w:val="nil"/>
              <w:bottom w:val="single" w:color="000000" w:sz="8" w:space="0"/>
              <w:right w:val="single" w:color="000000" w:sz="8" w:space="0"/>
            </w:tcBorders>
            <w:shd w:val="clear" w:color="auto" w:fill="auto"/>
            <w:vAlign w:val="center"/>
          </w:tcPr>
          <w:p w14:paraId="01E0D49B">
            <w:pPr>
              <w:jc w:val="center"/>
              <w:rPr>
                <w:rFonts w:ascii="宋体" w:hAnsi="宋体"/>
                <w:color w:val="000000"/>
                <w:sz w:val="21"/>
              </w:rPr>
            </w:pPr>
          </w:p>
        </w:tc>
        <w:tc>
          <w:tcPr>
            <w:tcW w:w="437" w:type="pct"/>
            <w:tcBorders>
              <w:top w:val="nil"/>
              <w:left w:val="nil"/>
              <w:bottom w:val="single" w:color="000000" w:sz="8" w:space="0"/>
              <w:right w:val="single" w:color="000000" w:sz="8" w:space="0"/>
            </w:tcBorders>
            <w:shd w:val="clear" w:color="auto" w:fill="auto"/>
            <w:vAlign w:val="center"/>
          </w:tcPr>
          <w:p w14:paraId="6833A96D">
            <w:pPr>
              <w:jc w:val="center"/>
              <w:rPr>
                <w:rFonts w:ascii="宋体" w:hAnsi="宋体"/>
                <w:color w:val="000000"/>
                <w:sz w:val="21"/>
              </w:rPr>
            </w:pPr>
          </w:p>
        </w:tc>
        <w:tc>
          <w:tcPr>
            <w:tcW w:w="702" w:type="pct"/>
            <w:tcBorders>
              <w:top w:val="nil"/>
              <w:left w:val="nil"/>
              <w:bottom w:val="single" w:color="000000" w:sz="8" w:space="0"/>
              <w:right w:val="single" w:color="000000" w:sz="8" w:space="0"/>
            </w:tcBorders>
            <w:shd w:val="clear" w:color="auto" w:fill="auto"/>
            <w:vAlign w:val="center"/>
          </w:tcPr>
          <w:p w14:paraId="7069E97D">
            <w:pPr>
              <w:jc w:val="center"/>
              <w:rPr>
                <w:rFonts w:ascii="宋体" w:hAnsi="宋体"/>
                <w:color w:val="000000"/>
                <w:sz w:val="21"/>
              </w:rPr>
            </w:pPr>
          </w:p>
        </w:tc>
      </w:tr>
      <w:tr w14:paraId="0D0E1D6D">
        <w:tblPrEx>
          <w:tblCellMar>
            <w:top w:w="0" w:type="dxa"/>
            <w:left w:w="108" w:type="dxa"/>
            <w:bottom w:w="0" w:type="dxa"/>
            <w:right w:w="108" w:type="dxa"/>
          </w:tblCellMar>
        </w:tblPrEx>
        <w:trPr>
          <w:trHeight w:val="340" w:hRule="atLeast"/>
        </w:trPr>
        <w:tc>
          <w:tcPr>
            <w:tcW w:w="350" w:type="pct"/>
            <w:tcBorders>
              <w:top w:val="nil"/>
              <w:left w:val="single" w:color="000000" w:sz="8" w:space="0"/>
              <w:bottom w:val="single" w:color="000000" w:sz="8" w:space="0"/>
              <w:right w:val="single" w:color="000000" w:sz="8" w:space="0"/>
            </w:tcBorders>
            <w:shd w:val="clear" w:color="auto" w:fill="auto"/>
            <w:vAlign w:val="center"/>
          </w:tcPr>
          <w:p w14:paraId="4A25B370">
            <w:pPr>
              <w:widowControl/>
              <w:jc w:val="center"/>
              <w:textAlignment w:val="center"/>
              <w:rPr>
                <w:rFonts w:ascii="宋体" w:hAnsi="宋体"/>
                <w:color w:val="000000"/>
                <w:sz w:val="21"/>
              </w:rPr>
            </w:pPr>
            <w:r>
              <w:rPr>
                <w:rFonts w:hint="eastAsia" w:ascii="宋体" w:hAnsi="宋体"/>
                <w:color w:val="000000"/>
                <w:kern w:val="0"/>
                <w:sz w:val="21"/>
                <w:lang w:bidi="ar"/>
              </w:rPr>
              <w:t>4</w:t>
            </w:r>
          </w:p>
        </w:tc>
        <w:tc>
          <w:tcPr>
            <w:tcW w:w="898" w:type="pct"/>
            <w:tcBorders>
              <w:top w:val="nil"/>
              <w:left w:val="nil"/>
              <w:bottom w:val="single" w:color="000000" w:sz="8" w:space="0"/>
              <w:right w:val="single" w:color="000000" w:sz="8" w:space="0"/>
            </w:tcBorders>
            <w:shd w:val="clear" w:color="auto" w:fill="auto"/>
            <w:vAlign w:val="center"/>
          </w:tcPr>
          <w:p w14:paraId="35328977">
            <w:pPr>
              <w:widowControl/>
              <w:jc w:val="center"/>
              <w:textAlignment w:val="center"/>
              <w:rPr>
                <w:rFonts w:ascii="宋体" w:hAnsi="宋体"/>
                <w:color w:val="000000"/>
                <w:sz w:val="21"/>
              </w:rPr>
            </w:pPr>
            <w:r>
              <w:rPr>
                <w:rFonts w:hint="eastAsia" w:ascii="宋体" w:hAnsi="宋体"/>
                <w:color w:val="000000"/>
                <w:kern w:val="0"/>
                <w:sz w:val="21"/>
                <w:lang w:bidi="ar"/>
              </w:rPr>
              <w:t>备品备件费</w:t>
            </w:r>
          </w:p>
        </w:tc>
        <w:tc>
          <w:tcPr>
            <w:tcW w:w="403" w:type="pct"/>
            <w:tcBorders>
              <w:top w:val="nil"/>
              <w:left w:val="nil"/>
              <w:bottom w:val="single" w:color="000000" w:sz="8" w:space="0"/>
              <w:right w:val="single" w:color="000000" w:sz="8" w:space="0"/>
            </w:tcBorders>
            <w:shd w:val="clear" w:color="auto" w:fill="auto"/>
            <w:vAlign w:val="center"/>
          </w:tcPr>
          <w:p w14:paraId="5BA4A51D">
            <w:pPr>
              <w:jc w:val="center"/>
              <w:rPr>
                <w:rFonts w:ascii="宋体" w:hAnsi="宋体"/>
                <w:color w:val="000000"/>
                <w:sz w:val="21"/>
              </w:rPr>
            </w:pPr>
          </w:p>
        </w:tc>
        <w:tc>
          <w:tcPr>
            <w:tcW w:w="433" w:type="pct"/>
            <w:gridSpan w:val="2"/>
            <w:tcBorders>
              <w:top w:val="nil"/>
              <w:left w:val="nil"/>
              <w:bottom w:val="single" w:color="000000" w:sz="8" w:space="0"/>
              <w:right w:val="single" w:color="000000" w:sz="8" w:space="0"/>
            </w:tcBorders>
            <w:shd w:val="clear" w:color="auto" w:fill="auto"/>
            <w:vAlign w:val="center"/>
          </w:tcPr>
          <w:p w14:paraId="1F78395D">
            <w:pPr>
              <w:jc w:val="center"/>
              <w:rPr>
                <w:rFonts w:ascii="宋体" w:hAnsi="宋体"/>
                <w:color w:val="000000"/>
                <w:sz w:val="21"/>
              </w:rPr>
            </w:pPr>
          </w:p>
        </w:tc>
        <w:tc>
          <w:tcPr>
            <w:tcW w:w="434" w:type="pct"/>
            <w:tcBorders>
              <w:top w:val="nil"/>
              <w:left w:val="nil"/>
              <w:bottom w:val="single" w:color="000000" w:sz="8" w:space="0"/>
              <w:right w:val="single" w:color="000000" w:sz="8" w:space="0"/>
            </w:tcBorders>
            <w:shd w:val="clear" w:color="auto" w:fill="auto"/>
            <w:vAlign w:val="center"/>
          </w:tcPr>
          <w:p w14:paraId="177223A5">
            <w:pPr>
              <w:jc w:val="center"/>
              <w:rPr>
                <w:rFonts w:ascii="宋体" w:hAnsi="宋体"/>
                <w:color w:val="000000"/>
                <w:sz w:val="21"/>
              </w:rPr>
            </w:pPr>
          </w:p>
        </w:tc>
        <w:tc>
          <w:tcPr>
            <w:tcW w:w="409" w:type="pct"/>
            <w:tcBorders>
              <w:top w:val="nil"/>
              <w:left w:val="nil"/>
              <w:bottom w:val="single" w:color="000000" w:sz="8" w:space="0"/>
              <w:right w:val="single" w:color="000000" w:sz="8" w:space="0"/>
            </w:tcBorders>
            <w:shd w:val="clear" w:color="auto" w:fill="auto"/>
            <w:vAlign w:val="center"/>
          </w:tcPr>
          <w:p w14:paraId="1CFD63C8">
            <w:pPr>
              <w:jc w:val="center"/>
              <w:rPr>
                <w:rFonts w:ascii="宋体" w:hAnsi="宋体"/>
                <w:color w:val="000000"/>
                <w:sz w:val="21"/>
              </w:rPr>
            </w:pPr>
          </w:p>
        </w:tc>
        <w:tc>
          <w:tcPr>
            <w:tcW w:w="520" w:type="pct"/>
            <w:tcBorders>
              <w:top w:val="nil"/>
              <w:left w:val="nil"/>
              <w:bottom w:val="single" w:color="000000" w:sz="8" w:space="0"/>
              <w:right w:val="single" w:color="000000" w:sz="8" w:space="0"/>
            </w:tcBorders>
            <w:shd w:val="clear" w:color="auto" w:fill="auto"/>
            <w:vAlign w:val="center"/>
          </w:tcPr>
          <w:p w14:paraId="507EFE0F">
            <w:pPr>
              <w:jc w:val="center"/>
              <w:rPr>
                <w:rFonts w:ascii="宋体" w:hAnsi="宋体"/>
                <w:color w:val="000000"/>
                <w:sz w:val="21"/>
              </w:rPr>
            </w:pPr>
          </w:p>
        </w:tc>
        <w:tc>
          <w:tcPr>
            <w:tcW w:w="411" w:type="pct"/>
            <w:tcBorders>
              <w:top w:val="nil"/>
              <w:left w:val="nil"/>
              <w:bottom w:val="single" w:color="000000" w:sz="8" w:space="0"/>
              <w:right w:val="single" w:color="000000" w:sz="8" w:space="0"/>
            </w:tcBorders>
            <w:shd w:val="clear" w:color="auto" w:fill="auto"/>
            <w:vAlign w:val="center"/>
          </w:tcPr>
          <w:p w14:paraId="0DFA05EE">
            <w:pPr>
              <w:jc w:val="center"/>
              <w:rPr>
                <w:rFonts w:ascii="宋体" w:hAnsi="宋体"/>
                <w:color w:val="000000"/>
                <w:sz w:val="21"/>
              </w:rPr>
            </w:pPr>
          </w:p>
        </w:tc>
        <w:tc>
          <w:tcPr>
            <w:tcW w:w="437" w:type="pct"/>
            <w:tcBorders>
              <w:top w:val="nil"/>
              <w:left w:val="nil"/>
              <w:bottom w:val="single" w:color="000000" w:sz="8" w:space="0"/>
              <w:right w:val="single" w:color="000000" w:sz="8" w:space="0"/>
            </w:tcBorders>
            <w:shd w:val="clear" w:color="auto" w:fill="auto"/>
            <w:vAlign w:val="center"/>
          </w:tcPr>
          <w:p w14:paraId="53EBCCF6">
            <w:pPr>
              <w:jc w:val="center"/>
              <w:rPr>
                <w:rFonts w:ascii="宋体" w:hAnsi="宋体"/>
                <w:color w:val="000000"/>
                <w:sz w:val="21"/>
              </w:rPr>
            </w:pPr>
          </w:p>
        </w:tc>
        <w:tc>
          <w:tcPr>
            <w:tcW w:w="702" w:type="pct"/>
            <w:tcBorders>
              <w:top w:val="nil"/>
              <w:left w:val="nil"/>
              <w:bottom w:val="single" w:color="000000" w:sz="8" w:space="0"/>
              <w:right w:val="single" w:color="000000" w:sz="8" w:space="0"/>
            </w:tcBorders>
            <w:shd w:val="clear" w:color="auto" w:fill="auto"/>
            <w:vAlign w:val="center"/>
          </w:tcPr>
          <w:p w14:paraId="330FB0A1">
            <w:pPr>
              <w:jc w:val="center"/>
              <w:rPr>
                <w:rFonts w:ascii="宋体" w:hAnsi="宋体"/>
                <w:color w:val="000000"/>
                <w:sz w:val="21"/>
              </w:rPr>
            </w:pPr>
          </w:p>
        </w:tc>
      </w:tr>
      <w:tr w14:paraId="38723CB6">
        <w:tblPrEx>
          <w:tblCellMar>
            <w:top w:w="0" w:type="dxa"/>
            <w:left w:w="108" w:type="dxa"/>
            <w:bottom w:w="0" w:type="dxa"/>
            <w:right w:w="108" w:type="dxa"/>
          </w:tblCellMar>
        </w:tblPrEx>
        <w:trPr>
          <w:trHeight w:val="340" w:hRule="atLeast"/>
        </w:trPr>
        <w:tc>
          <w:tcPr>
            <w:tcW w:w="350" w:type="pct"/>
            <w:tcBorders>
              <w:top w:val="nil"/>
              <w:left w:val="single" w:color="000000" w:sz="8" w:space="0"/>
              <w:bottom w:val="single" w:color="000000" w:sz="8" w:space="0"/>
              <w:right w:val="single" w:color="000000" w:sz="8" w:space="0"/>
            </w:tcBorders>
            <w:shd w:val="clear" w:color="auto" w:fill="auto"/>
            <w:vAlign w:val="center"/>
          </w:tcPr>
          <w:p w14:paraId="34EF5088">
            <w:pPr>
              <w:widowControl/>
              <w:jc w:val="center"/>
              <w:textAlignment w:val="center"/>
              <w:rPr>
                <w:rFonts w:ascii="宋体" w:hAnsi="宋体"/>
                <w:color w:val="000000"/>
                <w:sz w:val="21"/>
              </w:rPr>
            </w:pPr>
            <w:r>
              <w:rPr>
                <w:rFonts w:hint="eastAsia" w:ascii="宋体" w:hAnsi="宋体"/>
                <w:color w:val="000000"/>
                <w:kern w:val="0"/>
                <w:sz w:val="21"/>
                <w:lang w:bidi="ar"/>
              </w:rPr>
              <w:t>......</w:t>
            </w:r>
          </w:p>
        </w:tc>
        <w:tc>
          <w:tcPr>
            <w:tcW w:w="898" w:type="pct"/>
            <w:tcBorders>
              <w:top w:val="nil"/>
              <w:left w:val="nil"/>
              <w:bottom w:val="single" w:color="000000" w:sz="8" w:space="0"/>
              <w:right w:val="single" w:color="000000" w:sz="8" w:space="0"/>
            </w:tcBorders>
            <w:shd w:val="clear" w:color="auto" w:fill="auto"/>
            <w:vAlign w:val="center"/>
          </w:tcPr>
          <w:p w14:paraId="335E6808">
            <w:pPr>
              <w:widowControl/>
              <w:jc w:val="center"/>
              <w:textAlignment w:val="center"/>
              <w:rPr>
                <w:rFonts w:ascii="宋体" w:hAnsi="宋体"/>
                <w:color w:val="000000"/>
                <w:sz w:val="21"/>
              </w:rPr>
            </w:pPr>
            <w:r>
              <w:rPr>
                <w:rFonts w:hint="eastAsia" w:ascii="宋体" w:hAnsi="宋体"/>
                <w:color w:val="000000"/>
                <w:kern w:val="0"/>
                <w:sz w:val="21"/>
                <w:lang w:bidi="ar"/>
              </w:rPr>
              <w:t>......</w:t>
            </w:r>
          </w:p>
        </w:tc>
        <w:tc>
          <w:tcPr>
            <w:tcW w:w="403" w:type="pct"/>
            <w:tcBorders>
              <w:top w:val="nil"/>
              <w:left w:val="nil"/>
              <w:bottom w:val="single" w:color="000000" w:sz="8" w:space="0"/>
              <w:right w:val="single" w:color="000000" w:sz="8" w:space="0"/>
            </w:tcBorders>
            <w:shd w:val="clear" w:color="auto" w:fill="auto"/>
            <w:vAlign w:val="center"/>
          </w:tcPr>
          <w:p w14:paraId="72D060DE">
            <w:pPr>
              <w:jc w:val="center"/>
              <w:rPr>
                <w:rFonts w:ascii="宋体" w:hAnsi="宋体"/>
                <w:color w:val="000000"/>
                <w:sz w:val="21"/>
              </w:rPr>
            </w:pPr>
          </w:p>
        </w:tc>
        <w:tc>
          <w:tcPr>
            <w:tcW w:w="433" w:type="pct"/>
            <w:gridSpan w:val="2"/>
            <w:tcBorders>
              <w:top w:val="nil"/>
              <w:left w:val="nil"/>
              <w:bottom w:val="single" w:color="000000" w:sz="8" w:space="0"/>
              <w:right w:val="single" w:color="000000" w:sz="8" w:space="0"/>
            </w:tcBorders>
            <w:shd w:val="clear" w:color="auto" w:fill="auto"/>
            <w:vAlign w:val="center"/>
          </w:tcPr>
          <w:p w14:paraId="7B7C3805">
            <w:pPr>
              <w:jc w:val="center"/>
              <w:rPr>
                <w:rFonts w:ascii="宋体" w:hAnsi="宋体"/>
                <w:color w:val="000000"/>
                <w:sz w:val="21"/>
              </w:rPr>
            </w:pPr>
          </w:p>
        </w:tc>
        <w:tc>
          <w:tcPr>
            <w:tcW w:w="434" w:type="pct"/>
            <w:tcBorders>
              <w:top w:val="nil"/>
              <w:left w:val="nil"/>
              <w:bottom w:val="single" w:color="000000" w:sz="8" w:space="0"/>
              <w:right w:val="single" w:color="000000" w:sz="8" w:space="0"/>
            </w:tcBorders>
            <w:shd w:val="clear" w:color="auto" w:fill="auto"/>
            <w:vAlign w:val="center"/>
          </w:tcPr>
          <w:p w14:paraId="7F3C3D91">
            <w:pPr>
              <w:jc w:val="center"/>
              <w:rPr>
                <w:rFonts w:ascii="宋体" w:hAnsi="宋体"/>
                <w:color w:val="000000"/>
                <w:sz w:val="21"/>
              </w:rPr>
            </w:pPr>
          </w:p>
        </w:tc>
        <w:tc>
          <w:tcPr>
            <w:tcW w:w="409" w:type="pct"/>
            <w:tcBorders>
              <w:top w:val="nil"/>
              <w:left w:val="nil"/>
              <w:bottom w:val="single" w:color="000000" w:sz="8" w:space="0"/>
              <w:right w:val="single" w:color="000000" w:sz="8" w:space="0"/>
            </w:tcBorders>
            <w:shd w:val="clear" w:color="auto" w:fill="auto"/>
            <w:vAlign w:val="center"/>
          </w:tcPr>
          <w:p w14:paraId="23637546">
            <w:pPr>
              <w:jc w:val="center"/>
              <w:rPr>
                <w:rFonts w:ascii="宋体" w:hAnsi="宋体"/>
                <w:color w:val="000000"/>
                <w:sz w:val="21"/>
              </w:rPr>
            </w:pPr>
          </w:p>
        </w:tc>
        <w:tc>
          <w:tcPr>
            <w:tcW w:w="520" w:type="pct"/>
            <w:tcBorders>
              <w:top w:val="nil"/>
              <w:left w:val="nil"/>
              <w:bottom w:val="single" w:color="000000" w:sz="8" w:space="0"/>
              <w:right w:val="single" w:color="000000" w:sz="8" w:space="0"/>
            </w:tcBorders>
            <w:shd w:val="clear" w:color="auto" w:fill="auto"/>
            <w:vAlign w:val="center"/>
          </w:tcPr>
          <w:p w14:paraId="2A845731">
            <w:pPr>
              <w:jc w:val="center"/>
              <w:rPr>
                <w:rFonts w:ascii="宋体" w:hAnsi="宋体"/>
                <w:color w:val="000000"/>
                <w:sz w:val="21"/>
              </w:rPr>
            </w:pPr>
          </w:p>
        </w:tc>
        <w:tc>
          <w:tcPr>
            <w:tcW w:w="411" w:type="pct"/>
            <w:tcBorders>
              <w:top w:val="nil"/>
              <w:left w:val="nil"/>
              <w:bottom w:val="single" w:color="000000" w:sz="8" w:space="0"/>
              <w:right w:val="single" w:color="000000" w:sz="8" w:space="0"/>
            </w:tcBorders>
            <w:shd w:val="clear" w:color="auto" w:fill="auto"/>
            <w:vAlign w:val="center"/>
          </w:tcPr>
          <w:p w14:paraId="6DDF6CC1">
            <w:pPr>
              <w:jc w:val="center"/>
              <w:rPr>
                <w:rFonts w:ascii="宋体" w:hAnsi="宋体"/>
                <w:color w:val="000000"/>
                <w:sz w:val="21"/>
              </w:rPr>
            </w:pPr>
          </w:p>
        </w:tc>
        <w:tc>
          <w:tcPr>
            <w:tcW w:w="437" w:type="pct"/>
            <w:tcBorders>
              <w:top w:val="nil"/>
              <w:left w:val="nil"/>
              <w:bottom w:val="single" w:color="000000" w:sz="8" w:space="0"/>
              <w:right w:val="single" w:color="000000" w:sz="8" w:space="0"/>
            </w:tcBorders>
            <w:shd w:val="clear" w:color="auto" w:fill="auto"/>
            <w:vAlign w:val="center"/>
          </w:tcPr>
          <w:p w14:paraId="1B2B8B8A">
            <w:pPr>
              <w:jc w:val="center"/>
              <w:rPr>
                <w:rFonts w:ascii="宋体" w:hAnsi="宋体"/>
                <w:color w:val="000000"/>
                <w:sz w:val="21"/>
              </w:rPr>
            </w:pPr>
          </w:p>
        </w:tc>
        <w:tc>
          <w:tcPr>
            <w:tcW w:w="702" w:type="pct"/>
            <w:tcBorders>
              <w:top w:val="nil"/>
              <w:left w:val="nil"/>
              <w:bottom w:val="single" w:color="000000" w:sz="8" w:space="0"/>
              <w:right w:val="single" w:color="000000" w:sz="8" w:space="0"/>
            </w:tcBorders>
            <w:shd w:val="clear" w:color="auto" w:fill="auto"/>
            <w:vAlign w:val="center"/>
          </w:tcPr>
          <w:p w14:paraId="60AF407D">
            <w:pPr>
              <w:jc w:val="center"/>
              <w:rPr>
                <w:rFonts w:ascii="宋体" w:hAnsi="宋体"/>
                <w:color w:val="000000"/>
                <w:sz w:val="21"/>
              </w:rPr>
            </w:pPr>
          </w:p>
        </w:tc>
      </w:tr>
      <w:tr w14:paraId="4B15445D">
        <w:tblPrEx>
          <w:tblCellMar>
            <w:top w:w="0" w:type="dxa"/>
            <w:left w:w="108" w:type="dxa"/>
            <w:bottom w:w="0" w:type="dxa"/>
            <w:right w:w="108" w:type="dxa"/>
          </w:tblCellMar>
        </w:tblPrEx>
        <w:trPr>
          <w:trHeight w:val="340" w:hRule="atLeast"/>
        </w:trPr>
        <w:tc>
          <w:tcPr>
            <w:tcW w:w="350" w:type="pct"/>
            <w:tcBorders>
              <w:top w:val="nil"/>
              <w:left w:val="single" w:color="000000" w:sz="8" w:space="0"/>
              <w:bottom w:val="single" w:color="000000" w:sz="8" w:space="0"/>
              <w:right w:val="single" w:color="000000" w:sz="8" w:space="0"/>
            </w:tcBorders>
            <w:shd w:val="clear" w:color="auto" w:fill="auto"/>
            <w:vAlign w:val="center"/>
          </w:tcPr>
          <w:p w14:paraId="619AEDEC">
            <w:pPr>
              <w:widowControl/>
              <w:jc w:val="center"/>
              <w:textAlignment w:val="center"/>
              <w:rPr>
                <w:rFonts w:ascii="宋体" w:hAnsi="宋体"/>
                <w:color w:val="000000"/>
                <w:sz w:val="21"/>
              </w:rPr>
            </w:pPr>
            <w:r>
              <w:rPr>
                <w:rFonts w:hint="eastAsia" w:ascii="宋体" w:hAnsi="宋体"/>
                <w:color w:val="000000"/>
                <w:kern w:val="0"/>
                <w:sz w:val="21"/>
                <w:lang w:bidi="ar"/>
              </w:rPr>
              <w:t>5</w:t>
            </w:r>
          </w:p>
        </w:tc>
        <w:tc>
          <w:tcPr>
            <w:tcW w:w="898" w:type="pct"/>
            <w:tcBorders>
              <w:top w:val="nil"/>
              <w:left w:val="nil"/>
              <w:bottom w:val="single" w:color="000000" w:sz="8" w:space="0"/>
              <w:right w:val="single" w:color="000000" w:sz="8" w:space="0"/>
            </w:tcBorders>
            <w:shd w:val="clear" w:color="auto" w:fill="auto"/>
            <w:vAlign w:val="center"/>
          </w:tcPr>
          <w:p w14:paraId="11F9DC56">
            <w:pPr>
              <w:widowControl/>
              <w:jc w:val="center"/>
              <w:textAlignment w:val="center"/>
              <w:rPr>
                <w:rFonts w:ascii="宋体" w:hAnsi="宋体"/>
                <w:color w:val="000000"/>
                <w:sz w:val="21"/>
              </w:rPr>
            </w:pPr>
            <w:r>
              <w:rPr>
                <w:rFonts w:hint="eastAsia" w:ascii="宋体" w:hAnsi="宋体"/>
                <w:color w:val="000000"/>
                <w:kern w:val="0"/>
                <w:sz w:val="21"/>
                <w:lang w:bidi="ar"/>
              </w:rPr>
              <w:t>工器具及生产家具购置费</w:t>
            </w:r>
          </w:p>
        </w:tc>
        <w:tc>
          <w:tcPr>
            <w:tcW w:w="403" w:type="pct"/>
            <w:tcBorders>
              <w:top w:val="nil"/>
              <w:left w:val="nil"/>
              <w:bottom w:val="single" w:color="000000" w:sz="8" w:space="0"/>
              <w:right w:val="single" w:color="000000" w:sz="8" w:space="0"/>
            </w:tcBorders>
            <w:shd w:val="clear" w:color="auto" w:fill="auto"/>
            <w:vAlign w:val="center"/>
          </w:tcPr>
          <w:p w14:paraId="7C7EDE23">
            <w:pPr>
              <w:jc w:val="center"/>
              <w:rPr>
                <w:rFonts w:ascii="宋体" w:hAnsi="宋体"/>
                <w:color w:val="000000"/>
                <w:sz w:val="21"/>
              </w:rPr>
            </w:pPr>
          </w:p>
        </w:tc>
        <w:tc>
          <w:tcPr>
            <w:tcW w:w="433" w:type="pct"/>
            <w:gridSpan w:val="2"/>
            <w:tcBorders>
              <w:top w:val="nil"/>
              <w:left w:val="nil"/>
              <w:bottom w:val="single" w:color="000000" w:sz="8" w:space="0"/>
              <w:right w:val="single" w:color="000000" w:sz="8" w:space="0"/>
            </w:tcBorders>
            <w:shd w:val="clear" w:color="auto" w:fill="auto"/>
            <w:vAlign w:val="center"/>
          </w:tcPr>
          <w:p w14:paraId="1B7EA10A">
            <w:pPr>
              <w:jc w:val="center"/>
              <w:rPr>
                <w:rFonts w:ascii="宋体" w:hAnsi="宋体"/>
                <w:color w:val="000000"/>
                <w:sz w:val="21"/>
              </w:rPr>
            </w:pPr>
          </w:p>
        </w:tc>
        <w:tc>
          <w:tcPr>
            <w:tcW w:w="434" w:type="pct"/>
            <w:tcBorders>
              <w:top w:val="nil"/>
              <w:left w:val="nil"/>
              <w:bottom w:val="single" w:color="000000" w:sz="8" w:space="0"/>
              <w:right w:val="single" w:color="000000" w:sz="8" w:space="0"/>
            </w:tcBorders>
            <w:shd w:val="clear" w:color="auto" w:fill="auto"/>
            <w:vAlign w:val="center"/>
          </w:tcPr>
          <w:p w14:paraId="03D25184">
            <w:pPr>
              <w:jc w:val="center"/>
              <w:rPr>
                <w:rFonts w:ascii="宋体" w:hAnsi="宋体"/>
                <w:color w:val="000000"/>
                <w:sz w:val="21"/>
              </w:rPr>
            </w:pPr>
          </w:p>
        </w:tc>
        <w:tc>
          <w:tcPr>
            <w:tcW w:w="409" w:type="pct"/>
            <w:tcBorders>
              <w:top w:val="nil"/>
              <w:left w:val="nil"/>
              <w:bottom w:val="single" w:color="000000" w:sz="8" w:space="0"/>
              <w:right w:val="single" w:color="000000" w:sz="8" w:space="0"/>
            </w:tcBorders>
            <w:shd w:val="clear" w:color="auto" w:fill="auto"/>
            <w:vAlign w:val="center"/>
          </w:tcPr>
          <w:p w14:paraId="243EA630">
            <w:pPr>
              <w:jc w:val="center"/>
              <w:rPr>
                <w:rFonts w:ascii="宋体" w:hAnsi="宋体"/>
                <w:color w:val="000000"/>
                <w:sz w:val="21"/>
              </w:rPr>
            </w:pPr>
          </w:p>
        </w:tc>
        <w:tc>
          <w:tcPr>
            <w:tcW w:w="520" w:type="pct"/>
            <w:tcBorders>
              <w:top w:val="nil"/>
              <w:left w:val="nil"/>
              <w:bottom w:val="single" w:color="000000" w:sz="8" w:space="0"/>
              <w:right w:val="single" w:color="000000" w:sz="8" w:space="0"/>
            </w:tcBorders>
            <w:shd w:val="clear" w:color="auto" w:fill="auto"/>
            <w:vAlign w:val="center"/>
          </w:tcPr>
          <w:p w14:paraId="443FD145">
            <w:pPr>
              <w:jc w:val="center"/>
              <w:rPr>
                <w:rFonts w:ascii="宋体" w:hAnsi="宋体"/>
                <w:color w:val="000000"/>
                <w:sz w:val="21"/>
              </w:rPr>
            </w:pPr>
          </w:p>
        </w:tc>
        <w:tc>
          <w:tcPr>
            <w:tcW w:w="411" w:type="pct"/>
            <w:tcBorders>
              <w:top w:val="nil"/>
              <w:left w:val="nil"/>
              <w:bottom w:val="single" w:color="000000" w:sz="8" w:space="0"/>
              <w:right w:val="single" w:color="000000" w:sz="8" w:space="0"/>
            </w:tcBorders>
            <w:shd w:val="clear" w:color="auto" w:fill="auto"/>
            <w:vAlign w:val="center"/>
          </w:tcPr>
          <w:p w14:paraId="346FFA7B">
            <w:pPr>
              <w:jc w:val="center"/>
              <w:rPr>
                <w:rFonts w:ascii="宋体" w:hAnsi="宋体"/>
                <w:color w:val="000000"/>
                <w:sz w:val="21"/>
              </w:rPr>
            </w:pPr>
          </w:p>
        </w:tc>
        <w:tc>
          <w:tcPr>
            <w:tcW w:w="437" w:type="pct"/>
            <w:tcBorders>
              <w:top w:val="nil"/>
              <w:left w:val="nil"/>
              <w:bottom w:val="single" w:color="000000" w:sz="8" w:space="0"/>
              <w:right w:val="single" w:color="000000" w:sz="8" w:space="0"/>
            </w:tcBorders>
            <w:shd w:val="clear" w:color="auto" w:fill="auto"/>
            <w:vAlign w:val="center"/>
          </w:tcPr>
          <w:p w14:paraId="21355E05">
            <w:pPr>
              <w:jc w:val="center"/>
              <w:rPr>
                <w:rFonts w:ascii="宋体" w:hAnsi="宋体"/>
                <w:color w:val="000000"/>
                <w:sz w:val="21"/>
              </w:rPr>
            </w:pPr>
          </w:p>
        </w:tc>
        <w:tc>
          <w:tcPr>
            <w:tcW w:w="702" w:type="pct"/>
            <w:tcBorders>
              <w:top w:val="nil"/>
              <w:left w:val="nil"/>
              <w:bottom w:val="single" w:color="000000" w:sz="8" w:space="0"/>
              <w:right w:val="single" w:color="000000" w:sz="8" w:space="0"/>
            </w:tcBorders>
            <w:shd w:val="clear" w:color="auto" w:fill="auto"/>
            <w:vAlign w:val="center"/>
          </w:tcPr>
          <w:p w14:paraId="1C0A542D">
            <w:pPr>
              <w:jc w:val="center"/>
              <w:rPr>
                <w:rFonts w:ascii="宋体" w:hAnsi="宋体"/>
                <w:color w:val="000000"/>
                <w:sz w:val="21"/>
              </w:rPr>
            </w:pPr>
          </w:p>
        </w:tc>
      </w:tr>
      <w:tr w14:paraId="01F58116">
        <w:tblPrEx>
          <w:tblCellMar>
            <w:top w:w="0" w:type="dxa"/>
            <w:left w:w="108" w:type="dxa"/>
            <w:bottom w:w="0" w:type="dxa"/>
            <w:right w:w="108" w:type="dxa"/>
          </w:tblCellMar>
        </w:tblPrEx>
        <w:trPr>
          <w:trHeight w:val="340" w:hRule="atLeast"/>
        </w:trPr>
        <w:tc>
          <w:tcPr>
            <w:tcW w:w="350" w:type="pct"/>
            <w:tcBorders>
              <w:top w:val="nil"/>
              <w:left w:val="single" w:color="000000" w:sz="8" w:space="0"/>
              <w:bottom w:val="single" w:color="000000" w:sz="8" w:space="0"/>
              <w:right w:val="single" w:color="000000" w:sz="8" w:space="0"/>
            </w:tcBorders>
            <w:shd w:val="clear" w:color="auto" w:fill="auto"/>
            <w:vAlign w:val="center"/>
          </w:tcPr>
          <w:p w14:paraId="3C57A90E">
            <w:pPr>
              <w:widowControl/>
              <w:jc w:val="center"/>
              <w:textAlignment w:val="center"/>
              <w:rPr>
                <w:rFonts w:ascii="宋体" w:hAnsi="宋体"/>
                <w:color w:val="000000"/>
                <w:sz w:val="21"/>
              </w:rPr>
            </w:pPr>
            <w:r>
              <w:rPr>
                <w:rFonts w:hint="eastAsia" w:ascii="宋体" w:hAnsi="宋体"/>
                <w:color w:val="000000"/>
                <w:kern w:val="0"/>
                <w:sz w:val="21"/>
                <w:lang w:bidi="ar"/>
              </w:rPr>
              <w:t>......</w:t>
            </w:r>
          </w:p>
        </w:tc>
        <w:tc>
          <w:tcPr>
            <w:tcW w:w="898" w:type="pct"/>
            <w:tcBorders>
              <w:top w:val="nil"/>
              <w:left w:val="nil"/>
              <w:bottom w:val="single" w:color="000000" w:sz="8" w:space="0"/>
              <w:right w:val="single" w:color="000000" w:sz="8" w:space="0"/>
            </w:tcBorders>
            <w:shd w:val="clear" w:color="auto" w:fill="auto"/>
            <w:vAlign w:val="center"/>
          </w:tcPr>
          <w:p w14:paraId="6088C693">
            <w:pPr>
              <w:widowControl/>
              <w:jc w:val="center"/>
              <w:textAlignment w:val="center"/>
              <w:rPr>
                <w:rFonts w:ascii="宋体" w:hAnsi="宋体"/>
                <w:color w:val="000000"/>
                <w:sz w:val="21"/>
              </w:rPr>
            </w:pPr>
            <w:r>
              <w:rPr>
                <w:rFonts w:hint="eastAsia" w:ascii="宋体" w:hAnsi="宋体"/>
                <w:color w:val="000000"/>
                <w:kern w:val="0"/>
                <w:sz w:val="21"/>
                <w:lang w:bidi="ar"/>
              </w:rPr>
              <w:t>......</w:t>
            </w:r>
          </w:p>
        </w:tc>
        <w:tc>
          <w:tcPr>
            <w:tcW w:w="403" w:type="pct"/>
            <w:tcBorders>
              <w:top w:val="nil"/>
              <w:left w:val="nil"/>
              <w:bottom w:val="single" w:color="000000" w:sz="8" w:space="0"/>
              <w:right w:val="single" w:color="000000" w:sz="8" w:space="0"/>
            </w:tcBorders>
            <w:shd w:val="clear" w:color="auto" w:fill="auto"/>
            <w:vAlign w:val="center"/>
          </w:tcPr>
          <w:p w14:paraId="5CDF2F0D">
            <w:pPr>
              <w:jc w:val="center"/>
              <w:rPr>
                <w:rFonts w:ascii="宋体" w:hAnsi="宋体"/>
                <w:color w:val="000000"/>
                <w:sz w:val="21"/>
              </w:rPr>
            </w:pPr>
          </w:p>
        </w:tc>
        <w:tc>
          <w:tcPr>
            <w:tcW w:w="433" w:type="pct"/>
            <w:gridSpan w:val="2"/>
            <w:tcBorders>
              <w:top w:val="nil"/>
              <w:left w:val="nil"/>
              <w:bottom w:val="single" w:color="000000" w:sz="8" w:space="0"/>
              <w:right w:val="single" w:color="000000" w:sz="8" w:space="0"/>
            </w:tcBorders>
            <w:shd w:val="clear" w:color="auto" w:fill="auto"/>
            <w:vAlign w:val="center"/>
          </w:tcPr>
          <w:p w14:paraId="44EA9C1C">
            <w:pPr>
              <w:jc w:val="center"/>
              <w:rPr>
                <w:rFonts w:ascii="宋体" w:hAnsi="宋体"/>
                <w:color w:val="000000"/>
                <w:sz w:val="21"/>
              </w:rPr>
            </w:pPr>
          </w:p>
        </w:tc>
        <w:tc>
          <w:tcPr>
            <w:tcW w:w="434" w:type="pct"/>
            <w:tcBorders>
              <w:top w:val="nil"/>
              <w:left w:val="nil"/>
              <w:bottom w:val="single" w:color="000000" w:sz="8" w:space="0"/>
              <w:right w:val="single" w:color="000000" w:sz="8" w:space="0"/>
            </w:tcBorders>
            <w:shd w:val="clear" w:color="auto" w:fill="auto"/>
            <w:vAlign w:val="center"/>
          </w:tcPr>
          <w:p w14:paraId="583B75AC">
            <w:pPr>
              <w:jc w:val="center"/>
              <w:rPr>
                <w:rFonts w:ascii="宋体" w:hAnsi="宋体"/>
                <w:color w:val="000000"/>
                <w:sz w:val="21"/>
              </w:rPr>
            </w:pPr>
          </w:p>
        </w:tc>
        <w:tc>
          <w:tcPr>
            <w:tcW w:w="409" w:type="pct"/>
            <w:tcBorders>
              <w:top w:val="nil"/>
              <w:left w:val="nil"/>
              <w:bottom w:val="single" w:color="000000" w:sz="8" w:space="0"/>
              <w:right w:val="single" w:color="000000" w:sz="8" w:space="0"/>
            </w:tcBorders>
            <w:shd w:val="clear" w:color="auto" w:fill="auto"/>
            <w:vAlign w:val="center"/>
          </w:tcPr>
          <w:p w14:paraId="6601D527">
            <w:pPr>
              <w:jc w:val="center"/>
              <w:rPr>
                <w:rFonts w:ascii="宋体" w:hAnsi="宋体"/>
                <w:color w:val="000000"/>
                <w:sz w:val="21"/>
              </w:rPr>
            </w:pPr>
          </w:p>
        </w:tc>
        <w:tc>
          <w:tcPr>
            <w:tcW w:w="520" w:type="pct"/>
            <w:tcBorders>
              <w:top w:val="nil"/>
              <w:left w:val="nil"/>
              <w:bottom w:val="single" w:color="000000" w:sz="8" w:space="0"/>
              <w:right w:val="single" w:color="000000" w:sz="8" w:space="0"/>
            </w:tcBorders>
            <w:shd w:val="clear" w:color="auto" w:fill="auto"/>
            <w:vAlign w:val="center"/>
          </w:tcPr>
          <w:p w14:paraId="60CEBA49">
            <w:pPr>
              <w:jc w:val="center"/>
              <w:rPr>
                <w:rFonts w:ascii="宋体" w:hAnsi="宋体"/>
                <w:color w:val="000000"/>
                <w:sz w:val="21"/>
              </w:rPr>
            </w:pPr>
          </w:p>
        </w:tc>
        <w:tc>
          <w:tcPr>
            <w:tcW w:w="411" w:type="pct"/>
            <w:tcBorders>
              <w:top w:val="nil"/>
              <w:left w:val="nil"/>
              <w:bottom w:val="single" w:color="000000" w:sz="8" w:space="0"/>
              <w:right w:val="single" w:color="000000" w:sz="8" w:space="0"/>
            </w:tcBorders>
            <w:shd w:val="clear" w:color="auto" w:fill="auto"/>
            <w:vAlign w:val="center"/>
          </w:tcPr>
          <w:p w14:paraId="6DE18357">
            <w:pPr>
              <w:jc w:val="center"/>
              <w:rPr>
                <w:rFonts w:ascii="宋体" w:hAnsi="宋体"/>
                <w:color w:val="000000"/>
                <w:sz w:val="21"/>
              </w:rPr>
            </w:pPr>
          </w:p>
        </w:tc>
        <w:tc>
          <w:tcPr>
            <w:tcW w:w="437" w:type="pct"/>
            <w:tcBorders>
              <w:top w:val="nil"/>
              <w:left w:val="nil"/>
              <w:bottom w:val="single" w:color="000000" w:sz="8" w:space="0"/>
              <w:right w:val="single" w:color="000000" w:sz="8" w:space="0"/>
            </w:tcBorders>
            <w:shd w:val="clear" w:color="auto" w:fill="auto"/>
            <w:vAlign w:val="center"/>
          </w:tcPr>
          <w:p w14:paraId="22DF16DB">
            <w:pPr>
              <w:jc w:val="center"/>
              <w:rPr>
                <w:rFonts w:ascii="宋体" w:hAnsi="宋体"/>
                <w:color w:val="000000"/>
                <w:sz w:val="21"/>
              </w:rPr>
            </w:pPr>
          </w:p>
        </w:tc>
        <w:tc>
          <w:tcPr>
            <w:tcW w:w="702" w:type="pct"/>
            <w:tcBorders>
              <w:top w:val="nil"/>
              <w:left w:val="nil"/>
              <w:bottom w:val="single" w:color="000000" w:sz="8" w:space="0"/>
              <w:right w:val="single" w:color="000000" w:sz="8" w:space="0"/>
            </w:tcBorders>
            <w:shd w:val="clear" w:color="auto" w:fill="auto"/>
            <w:vAlign w:val="center"/>
          </w:tcPr>
          <w:p w14:paraId="5D085094">
            <w:pPr>
              <w:jc w:val="center"/>
              <w:rPr>
                <w:rFonts w:ascii="宋体" w:hAnsi="宋体"/>
                <w:color w:val="000000"/>
                <w:sz w:val="21"/>
              </w:rPr>
            </w:pPr>
          </w:p>
        </w:tc>
      </w:tr>
      <w:tr w14:paraId="56137E5D">
        <w:tblPrEx>
          <w:tblCellMar>
            <w:top w:w="0" w:type="dxa"/>
            <w:left w:w="108" w:type="dxa"/>
            <w:bottom w:w="0" w:type="dxa"/>
            <w:right w:w="108" w:type="dxa"/>
          </w:tblCellMar>
        </w:tblPrEx>
        <w:trPr>
          <w:trHeight w:val="340" w:hRule="atLeast"/>
        </w:trPr>
        <w:tc>
          <w:tcPr>
            <w:tcW w:w="2928" w:type="pct"/>
            <w:gridSpan w:val="7"/>
            <w:tcBorders>
              <w:top w:val="nil"/>
              <w:left w:val="single" w:color="000000" w:sz="8" w:space="0"/>
              <w:bottom w:val="single" w:color="000000" w:sz="8" w:space="0"/>
              <w:right w:val="single" w:color="000000" w:sz="8" w:space="0"/>
            </w:tcBorders>
            <w:shd w:val="clear" w:color="auto" w:fill="auto"/>
            <w:vAlign w:val="center"/>
          </w:tcPr>
          <w:p w14:paraId="5396172E">
            <w:pPr>
              <w:widowControl/>
              <w:jc w:val="center"/>
              <w:textAlignment w:val="center"/>
              <w:rPr>
                <w:rFonts w:ascii="宋体" w:hAnsi="宋体"/>
                <w:color w:val="000000"/>
                <w:sz w:val="21"/>
              </w:rPr>
            </w:pPr>
            <w:r>
              <w:rPr>
                <w:rFonts w:hint="eastAsia" w:ascii="宋体" w:hAnsi="宋体"/>
                <w:color w:val="000000"/>
                <w:kern w:val="0"/>
                <w:sz w:val="21"/>
                <w:lang w:bidi="ar"/>
              </w:rPr>
              <w:t>合计</w:t>
            </w:r>
          </w:p>
        </w:tc>
        <w:tc>
          <w:tcPr>
            <w:tcW w:w="520" w:type="pct"/>
            <w:tcBorders>
              <w:top w:val="nil"/>
              <w:left w:val="nil"/>
              <w:bottom w:val="single" w:color="000000" w:sz="8" w:space="0"/>
              <w:right w:val="single" w:color="000000" w:sz="8" w:space="0"/>
            </w:tcBorders>
            <w:shd w:val="clear" w:color="auto" w:fill="auto"/>
            <w:vAlign w:val="center"/>
          </w:tcPr>
          <w:p w14:paraId="2810E512">
            <w:pPr>
              <w:jc w:val="center"/>
              <w:rPr>
                <w:rFonts w:ascii="宋体" w:hAnsi="宋体"/>
                <w:color w:val="000000"/>
                <w:sz w:val="21"/>
              </w:rPr>
            </w:pPr>
          </w:p>
        </w:tc>
        <w:tc>
          <w:tcPr>
            <w:tcW w:w="411" w:type="pct"/>
            <w:tcBorders>
              <w:top w:val="nil"/>
              <w:left w:val="nil"/>
              <w:bottom w:val="single" w:color="000000" w:sz="8" w:space="0"/>
              <w:right w:val="single" w:color="000000" w:sz="8" w:space="0"/>
            </w:tcBorders>
            <w:shd w:val="clear" w:color="auto" w:fill="auto"/>
            <w:vAlign w:val="center"/>
          </w:tcPr>
          <w:p w14:paraId="4F16B9AB">
            <w:pPr>
              <w:jc w:val="center"/>
              <w:rPr>
                <w:rFonts w:ascii="宋体" w:hAnsi="宋体"/>
                <w:color w:val="000000"/>
                <w:sz w:val="21"/>
              </w:rPr>
            </w:pPr>
          </w:p>
        </w:tc>
        <w:tc>
          <w:tcPr>
            <w:tcW w:w="437" w:type="pct"/>
            <w:tcBorders>
              <w:top w:val="nil"/>
              <w:left w:val="nil"/>
              <w:bottom w:val="single" w:color="000000" w:sz="8" w:space="0"/>
              <w:right w:val="single" w:color="000000" w:sz="8" w:space="0"/>
            </w:tcBorders>
            <w:shd w:val="clear" w:color="auto" w:fill="auto"/>
            <w:noWrap/>
            <w:vAlign w:val="center"/>
          </w:tcPr>
          <w:p w14:paraId="7B5F0590">
            <w:pPr>
              <w:rPr>
                <w:rFonts w:ascii="宋体" w:hAnsi="宋体"/>
                <w:color w:val="000000"/>
                <w:sz w:val="22"/>
                <w:szCs w:val="22"/>
              </w:rPr>
            </w:pPr>
          </w:p>
        </w:tc>
        <w:tc>
          <w:tcPr>
            <w:tcW w:w="702" w:type="pct"/>
            <w:tcBorders>
              <w:top w:val="nil"/>
              <w:left w:val="nil"/>
              <w:bottom w:val="single" w:color="000000" w:sz="8" w:space="0"/>
              <w:right w:val="single" w:color="000000" w:sz="8" w:space="0"/>
            </w:tcBorders>
            <w:shd w:val="clear" w:color="auto" w:fill="auto"/>
            <w:vAlign w:val="center"/>
          </w:tcPr>
          <w:p w14:paraId="2D7145A0">
            <w:pPr>
              <w:jc w:val="center"/>
              <w:rPr>
                <w:rFonts w:ascii="宋体" w:hAnsi="宋体"/>
                <w:color w:val="000000"/>
                <w:sz w:val="21"/>
              </w:rPr>
            </w:pPr>
          </w:p>
        </w:tc>
      </w:tr>
    </w:tbl>
    <w:p w14:paraId="560E06B7">
      <w:r>
        <w:rPr>
          <w:rFonts w:hint="eastAsia"/>
        </w:rPr>
        <w:br w:type="page"/>
      </w:r>
    </w:p>
    <w:p w14:paraId="0F07ECBE">
      <w:pPr>
        <w:pStyle w:val="5"/>
        <w:numPr>
          <w:ilvl w:val="2"/>
          <w:numId w:val="0"/>
        </w:numPr>
        <w:rPr>
          <w:rFonts w:cstheme="minorBidi"/>
        </w:rPr>
      </w:pPr>
      <w:r>
        <w:rPr>
          <w:rFonts w:hint="eastAsia" w:cstheme="minorBidi"/>
          <w:bCs/>
        </w:rPr>
        <w:t>A.0.8</w:t>
      </w:r>
      <w:r>
        <w:rPr>
          <w:rFonts w:hint="eastAsia" w:cstheme="minorBidi"/>
          <w:b/>
        </w:rPr>
        <w:t xml:space="preserve">  </w:t>
      </w:r>
      <w:r>
        <w:rPr>
          <w:rFonts w:hint="eastAsia" w:cstheme="minorBidi"/>
        </w:rPr>
        <w:t>工程建设其他费用估算表样式</w:t>
      </w:r>
    </w:p>
    <w:tbl>
      <w:tblPr>
        <w:tblStyle w:val="28"/>
        <w:tblW w:w="13950" w:type="dxa"/>
        <w:tblInd w:w="96" w:type="dxa"/>
        <w:tblLayout w:type="fixed"/>
        <w:tblCellMar>
          <w:top w:w="0" w:type="dxa"/>
          <w:left w:w="108" w:type="dxa"/>
          <w:bottom w:w="0" w:type="dxa"/>
          <w:right w:w="108" w:type="dxa"/>
        </w:tblCellMar>
      </w:tblPr>
      <w:tblGrid>
        <w:gridCol w:w="946"/>
        <w:gridCol w:w="4080"/>
        <w:gridCol w:w="1958"/>
        <w:gridCol w:w="1800"/>
        <w:gridCol w:w="3480"/>
        <w:gridCol w:w="1686"/>
      </w:tblGrid>
      <w:tr w14:paraId="44FB7776">
        <w:tblPrEx>
          <w:tblCellMar>
            <w:top w:w="0" w:type="dxa"/>
            <w:left w:w="108" w:type="dxa"/>
            <w:bottom w:w="0" w:type="dxa"/>
            <w:right w:w="108" w:type="dxa"/>
          </w:tblCellMar>
        </w:tblPrEx>
        <w:trPr>
          <w:trHeight w:val="480" w:hRule="atLeast"/>
          <w:tblHeader/>
        </w:trPr>
        <w:tc>
          <w:tcPr>
            <w:tcW w:w="13950" w:type="dxa"/>
            <w:gridSpan w:val="6"/>
            <w:tcBorders>
              <w:top w:val="nil"/>
              <w:left w:val="nil"/>
              <w:bottom w:val="nil"/>
              <w:right w:val="nil"/>
            </w:tcBorders>
            <w:shd w:val="clear" w:color="auto" w:fill="auto"/>
            <w:noWrap/>
            <w:vAlign w:val="center"/>
          </w:tcPr>
          <w:p w14:paraId="6EE0AEA3">
            <w:pPr>
              <w:widowControl/>
              <w:jc w:val="center"/>
              <w:rPr>
                <w:rFonts w:ascii="宋体" w:hAnsi="宋体"/>
                <w:b/>
                <w:bCs/>
                <w:color w:val="000000"/>
                <w:kern w:val="0"/>
                <w:sz w:val="48"/>
                <w:szCs w:val="48"/>
                <w:lang w:bidi="ar"/>
              </w:rPr>
            </w:pPr>
            <w:r>
              <w:rPr>
                <w:rFonts w:hint="eastAsia" w:ascii="宋体" w:hAnsi="宋体"/>
                <w:b/>
                <w:bCs/>
                <w:color w:val="000000"/>
                <w:kern w:val="0"/>
                <w:sz w:val="32"/>
                <w:szCs w:val="32"/>
                <w:lang w:bidi="ar"/>
              </w:rPr>
              <w:t>工程建设其他费用表</w:t>
            </w:r>
          </w:p>
        </w:tc>
      </w:tr>
      <w:tr w14:paraId="4911F129">
        <w:tblPrEx>
          <w:tblCellMar>
            <w:top w:w="0" w:type="dxa"/>
            <w:left w:w="108" w:type="dxa"/>
            <w:bottom w:w="0" w:type="dxa"/>
            <w:right w:w="108" w:type="dxa"/>
          </w:tblCellMar>
        </w:tblPrEx>
        <w:trPr>
          <w:trHeight w:val="360" w:hRule="atLeast"/>
          <w:tblHeader/>
        </w:trPr>
        <w:tc>
          <w:tcPr>
            <w:tcW w:w="8784" w:type="dxa"/>
            <w:gridSpan w:val="4"/>
            <w:tcBorders>
              <w:top w:val="nil"/>
              <w:left w:val="nil"/>
              <w:bottom w:val="single" w:color="auto" w:sz="4" w:space="0"/>
              <w:right w:val="nil"/>
            </w:tcBorders>
            <w:shd w:val="clear" w:color="auto" w:fill="auto"/>
            <w:noWrap/>
          </w:tcPr>
          <w:p w14:paraId="6E3B1A7D">
            <w:pPr>
              <w:jc w:val="left"/>
              <w:rPr>
                <w:rFonts w:ascii="宋体" w:hAnsi="宋体"/>
                <w:b/>
                <w:bCs/>
                <w:color w:val="000000"/>
                <w:kern w:val="0"/>
                <w:szCs w:val="24"/>
                <w:lang w:bidi="ar"/>
              </w:rPr>
            </w:pPr>
            <w:r>
              <w:rPr>
                <w:rFonts w:hint="eastAsia" w:ascii="宋体" w:hAnsi="宋体"/>
                <w:b/>
                <w:bCs/>
                <w:color w:val="000000"/>
                <w:kern w:val="0"/>
                <w:sz w:val="21"/>
                <w:lang w:bidi="ar"/>
              </w:rPr>
              <w:t>工程名称：××××项目</w:t>
            </w:r>
          </w:p>
        </w:tc>
        <w:tc>
          <w:tcPr>
            <w:tcW w:w="5166" w:type="dxa"/>
            <w:gridSpan w:val="2"/>
            <w:tcBorders>
              <w:top w:val="nil"/>
              <w:left w:val="nil"/>
              <w:bottom w:val="single" w:color="auto" w:sz="4" w:space="0"/>
              <w:right w:val="nil"/>
            </w:tcBorders>
            <w:shd w:val="clear" w:color="auto" w:fill="auto"/>
            <w:noWrap/>
            <w:vAlign w:val="center"/>
          </w:tcPr>
          <w:p w14:paraId="5D02FE59">
            <w:pPr>
              <w:jc w:val="right"/>
              <w:rPr>
                <w:rFonts w:ascii="宋体" w:hAnsi="宋体"/>
                <w:color w:val="000000"/>
                <w:sz w:val="22"/>
                <w:szCs w:val="22"/>
              </w:rPr>
            </w:pPr>
            <w:r>
              <w:rPr>
                <w:rFonts w:hint="eastAsia" w:ascii="宋体" w:hAnsi="宋体"/>
                <w:b/>
                <w:bCs/>
                <w:color w:val="000000"/>
                <w:kern w:val="0"/>
                <w:sz w:val="21"/>
                <w:lang w:bidi="ar"/>
              </w:rPr>
              <w:t>单位：万元</w:t>
            </w:r>
          </w:p>
        </w:tc>
      </w:tr>
      <w:tr w14:paraId="34AABF8A">
        <w:tblPrEx>
          <w:tblCellMar>
            <w:top w:w="0" w:type="dxa"/>
            <w:left w:w="108" w:type="dxa"/>
            <w:bottom w:w="0" w:type="dxa"/>
            <w:right w:w="108" w:type="dxa"/>
          </w:tblCellMar>
        </w:tblPrEx>
        <w:trPr>
          <w:trHeight w:val="510" w:hRule="atLeast"/>
          <w:tblHeader/>
        </w:trPr>
        <w:tc>
          <w:tcPr>
            <w:tcW w:w="9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826AD92">
            <w:pPr>
              <w:jc w:val="center"/>
              <w:rPr>
                <w:rFonts w:ascii="宋体" w:hAnsi="宋体"/>
                <w:b/>
                <w:bCs/>
                <w:color w:val="000000"/>
                <w:sz w:val="21"/>
              </w:rPr>
            </w:pPr>
            <w:r>
              <w:rPr>
                <w:rFonts w:hint="eastAsia" w:ascii="宋体" w:hAnsi="宋体"/>
                <w:b/>
                <w:bCs/>
                <w:color w:val="000000"/>
                <w:sz w:val="21"/>
              </w:rPr>
              <w:t>序号</w:t>
            </w: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tcPr>
          <w:p w14:paraId="1C39F9BC">
            <w:pPr>
              <w:jc w:val="center"/>
              <w:rPr>
                <w:rFonts w:ascii="宋体" w:hAnsi="宋体"/>
                <w:b/>
                <w:bCs/>
                <w:color w:val="000000"/>
                <w:sz w:val="21"/>
              </w:rPr>
            </w:pPr>
            <w:r>
              <w:rPr>
                <w:rFonts w:hint="eastAsia" w:ascii="宋体" w:hAnsi="宋体"/>
                <w:b/>
                <w:bCs/>
                <w:color w:val="000000"/>
                <w:sz w:val="21"/>
              </w:rPr>
              <w:t>费用项目名称</w:t>
            </w:r>
          </w:p>
        </w:tc>
        <w:tc>
          <w:tcPr>
            <w:tcW w:w="1958" w:type="dxa"/>
            <w:tcBorders>
              <w:top w:val="single" w:color="auto" w:sz="4" w:space="0"/>
              <w:left w:val="single" w:color="auto" w:sz="4" w:space="0"/>
              <w:bottom w:val="single" w:color="auto" w:sz="4" w:space="0"/>
              <w:right w:val="single" w:color="auto" w:sz="4" w:space="0"/>
            </w:tcBorders>
            <w:shd w:val="clear" w:color="auto" w:fill="auto"/>
            <w:vAlign w:val="center"/>
          </w:tcPr>
          <w:p w14:paraId="1C287258">
            <w:pPr>
              <w:jc w:val="center"/>
              <w:rPr>
                <w:rFonts w:ascii="宋体" w:hAnsi="宋体"/>
                <w:b/>
                <w:bCs/>
                <w:color w:val="000000"/>
                <w:sz w:val="21"/>
              </w:rPr>
            </w:pPr>
            <w:r>
              <w:rPr>
                <w:rFonts w:hint="eastAsia" w:ascii="宋体" w:hAnsi="宋体"/>
                <w:b/>
                <w:bCs/>
                <w:color w:val="000000"/>
                <w:sz w:val="21"/>
              </w:rPr>
              <w:t>费用计算基数</w:t>
            </w:r>
          </w:p>
        </w:tc>
        <w:tc>
          <w:tcPr>
            <w:tcW w:w="1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578B31">
            <w:pPr>
              <w:jc w:val="center"/>
              <w:rPr>
                <w:rFonts w:ascii="宋体" w:hAnsi="宋体"/>
                <w:b/>
                <w:bCs/>
                <w:color w:val="000000"/>
                <w:sz w:val="21"/>
              </w:rPr>
            </w:pPr>
            <w:r>
              <w:rPr>
                <w:rFonts w:hint="eastAsia" w:ascii="宋体" w:hAnsi="宋体"/>
                <w:b/>
                <w:bCs/>
                <w:color w:val="000000"/>
                <w:sz w:val="21"/>
              </w:rPr>
              <w:t>金额</w:t>
            </w:r>
          </w:p>
        </w:tc>
        <w:tc>
          <w:tcPr>
            <w:tcW w:w="34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9AF38EB">
            <w:pPr>
              <w:jc w:val="center"/>
              <w:rPr>
                <w:rFonts w:ascii="宋体" w:hAnsi="宋体"/>
                <w:b/>
                <w:bCs/>
                <w:color w:val="000000"/>
                <w:sz w:val="21"/>
              </w:rPr>
            </w:pPr>
            <w:r>
              <w:rPr>
                <w:rFonts w:hint="eastAsia" w:ascii="宋体" w:hAnsi="宋体"/>
                <w:b/>
                <w:bCs/>
                <w:color w:val="000000"/>
                <w:sz w:val="21"/>
              </w:rPr>
              <w:t>计算公式</w:t>
            </w:r>
          </w:p>
        </w:tc>
        <w:tc>
          <w:tcPr>
            <w:tcW w:w="168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2671F2">
            <w:pPr>
              <w:jc w:val="center"/>
              <w:rPr>
                <w:rFonts w:ascii="宋体" w:hAnsi="宋体"/>
                <w:b/>
                <w:bCs/>
                <w:color w:val="000000"/>
                <w:sz w:val="21"/>
              </w:rPr>
            </w:pPr>
            <w:r>
              <w:rPr>
                <w:rFonts w:hint="eastAsia" w:ascii="宋体" w:hAnsi="宋体"/>
                <w:b/>
                <w:bCs/>
                <w:color w:val="000000"/>
                <w:sz w:val="21"/>
              </w:rPr>
              <w:t>备注</w:t>
            </w:r>
          </w:p>
        </w:tc>
      </w:tr>
      <w:tr w14:paraId="3844F0DF">
        <w:tblPrEx>
          <w:tblCellMar>
            <w:top w:w="0" w:type="dxa"/>
            <w:left w:w="108" w:type="dxa"/>
            <w:bottom w:w="0" w:type="dxa"/>
            <w:right w:w="108" w:type="dxa"/>
          </w:tblCellMar>
        </w:tblPrEx>
        <w:trPr>
          <w:trHeight w:val="510" w:hRule="atLeast"/>
        </w:trPr>
        <w:tc>
          <w:tcPr>
            <w:tcW w:w="9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FD1BE57">
            <w:pPr>
              <w:jc w:val="center"/>
              <w:rPr>
                <w:rFonts w:ascii="宋体" w:hAnsi="宋体"/>
                <w:color w:val="000000"/>
                <w:sz w:val="21"/>
              </w:rPr>
            </w:pPr>
            <w:r>
              <w:rPr>
                <w:rFonts w:hint="eastAsia" w:ascii="宋体" w:hAnsi="宋体"/>
                <w:color w:val="000000"/>
                <w:sz w:val="21"/>
              </w:rPr>
              <w:t>一</w:t>
            </w: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tcPr>
          <w:p w14:paraId="178BB53B">
            <w:pPr>
              <w:jc w:val="center"/>
              <w:rPr>
                <w:rFonts w:ascii="宋体" w:hAnsi="宋体"/>
                <w:color w:val="000000"/>
                <w:sz w:val="21"/>
              </w:rPr>
            </w:pPr>
            <w:r>
              <w:rPr>
                <w:rFonts w:hint="eastAsia" w:ascii="宋体" w:hAnsi="宋体"/>
                <w:color w:val="000000"/>
                <w:sz w:val="21"/>
              </w:rPr>
              <w:t>建设用地费</w:t>
            </w:r>
          </w:p>
        </w:tc>
        <w:tc>
          <w:tcPr>
            <w:tcW w:w="195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7453E7">
            <w:pPr>
              <w:jc w:val="center"/>
              <w:rPr>
                <w:rFonts w:ascii="宋体" w:hAnsi="宋体"/>
                <w:color w:val="000000"/>
                <w:sz w:val="21"/>
              </w:rPr>
            </w:pPr>
          </w:p>
        </w:tc>
        <w:tc>
          <w:tcPr>
            <w:tcW w:w="1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BDD9CF">
            <w:pPr>
              <w:jc w:val="center"/>
              <w:rPr>
                <w:rFonts w:ascii="宋体" w:hAnsi="宋体"/>
                <w:color w:val="000000"/>
                <w:sz w:val="21"/>
              </w:rPr>
            </w:pPr>
          </w:p>
        </w:tc>
        <w:tc>
          <w:tcPr>
            <w:tcW w:w="34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BA905E">
            <w:pPr>
              <w:jc w:val="center"/>
              <w:rPr>
                <w:rFonts w:ascii="宋体" w:hAnsi="宋体"/>
                <w:color w:val="000000"/>
                <w:sz w:val="21"/>
              </w:rPr>
            </w:pPr>
          </w:p>
        </w:tc>
        <w:tc>
          <w:tcPr>
            <w:tcW w:w="168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BF779D">
            <w:pPr>
              <w:jc w:val="center"/>
              <w:rPr>
                <w:rFonts w:ascii="宋体" w:hAnsi="宋体"/>
                <w:color w:val="000000"/>
                <w:sz w:val="21"/>
              </w:rPr>
            </w:pPr>
          </w:p>
        </w:tc>
      </w:tr>
      <w:tr w14:paraId="169AC3F1">
        <w:tblPrEx>
          <w:tblCellMar>
            <w:top w:w="0" w:type="dxa"/>
            <w:left w:w="108" w:type="dxa"/>
            <w:bottom w:w="0" w:type="dxa"/>
            <w:right w:w="108" w:type="dxa"/>
          </w:tblCellMar>
        </w:tblPrEx>
        <w:trPr>
          <w:trHeight w:val="510" w:hRule="atLeast"/>
        </w:trPr>
        <w:tc>
          <w:tcPr>
            <w:tcW w:w="9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B7B47F">
            <w:pPr>
              <w:jc w:val="center"/>
              <w:rPr>
                <w:rFonts w:ascii="宋体" w:hAnsi="宋体"/>
                <w:color w:val="000000"/>
                <w:sz w:val="21"/>
              </w:rPr>
            </w:pP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tcPr>
          <w:p w14:paraId="5DDF5347">
            <w:pPr>
              <w:jc w:val="center"/>
              <w:rPr>
                <w:rFonts w:ascii="宋体" w:hAnsi="宋体"/>
                <w:color w:val="000000"/>
                <w:sz w:val="21"/>
              </w:rPr>
            </w:pPr>
            <w:r>
              <w:rPr>
                <w:rFonts w:hint="eastAsia" w:ascii="宋体" w:hAnsi="宋体"/>
                <w:color w:val="000000"/>
                <w:sz w:val="21"/>
              </w:rPr>
              <w:t>......</w:t>
            </w:r>
          </w:p>
        </w:tc>
        <w:tc>
          <w:tcPr>
            <w:tcW w:w="195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9AC8845">
            <w:pPr>
              <w:jc w:val="center"/>
              <w:rPr>
                <w:rFonts w:ascii="宋体" w:hAnsi="宋体"/>
                <w:color w:val="000000"/>
                <w:sz w:val="21"/>
              </w:rPr>
            </w:pPr>
          </w:p>
        </w:tc>
        <w:tc>
          <w:tcPr>
            <w:tcW w:w="1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6A5785C">
            <w:pPr>
              <w:jc w:val="center"/>
              <w:rPr>
                <w:rFonts w:ascii="宋体" w:hAnsi="宋体"/>
                <w:color w:val="000000"/>
                <w:sz w:val="21"/>
              </w:rPr>
            </w:pPr>
          </w:p>
        </w:tc>
        <w:tc>
          <w:tcPr>
            <w:tcW w:w="34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213DF78">
            <w:pPr>
              <w:jc w:val="center"/>
              <w:rPr>
                <w:rFonts w:ascii="宋体" w:hAnsi="宋体"/>
                <w:color w:val="000000"/>
                <w:sz w:val="21"/>
              </w:rPr>
            </w:pPr>
          </w:p>
        </w:tc>
        <w:tc>
          <w:tcPr>
            <w:tcW w:w="1686" w:type="dxa"/>
            <w:tcBorders>
              <w:top w:val="single" w:color="auto" w:sz="4" w:space="0"/>
              <w:left w:val="single" w:color="auto" w:sz="4" w:space="0"/>
              <w:bottom w:val="single" w:color="auto" w:sz="4" w:space="0"/>
              <w:right w:val="single" w:color="auto" w:sz="4" w:space="0"/>
            </w:tcBorders>
            <w:shd w:val="clear" w:color="auto" w:fill="auto"/>
            <w:vAlign w:val="center"/>
          </w:tcPr>
          <w:p w14:paraId="704ED248">
            <w:pPr>
              <w:jc w:val="center"/>
              <w:rPr>
                <w:rFonts w:ascii="宋体" w:hAnsi="宋体"/>
                <w:color w:val="000000"/>
                <w:sz w:val="21"/>
              </w:rPr>
            </w:pPr>
          </w:p>
        </w:tc>
      </w:tr>
      <w:tr w14:paraId="14821B2E">
        <w:tblPrEx>
          <w:tblCellMar>
            <w:top w:w="0" w:type="dxa"/>
            <w:left w:w="108" w:type="dxa"/>
            <w:bottom w:w="0" w:type="dxa"/>
            <w:right w:w="108" w:type="dxa"/>
          </w:tblCellMar>
        </w:tblPrEx>
        <w:trPr>
          <w:trHeight w:val="510" w:hRule="atLeast"/>
        </w:trPr>
        <w:tc>
          <w:tcPr>
            <w:tcW w:w="9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71FA4E5">
            <w:pPr>
              <w:jc w:val="center"/>
              <w:rPr>
                <w:rFonts w:ascii="宋体" w:hAnsi="宋体"/>
                <w:color w:val="000000"/>
                <w:sz w:val="21"/>
              </w:rPr>
            </w:pPr>
            <w:r>
              <w:rPr>
                <w:rFonts w:hint="eastAsia" w:ascii="宋体" w:hAnsi="宋体"/>
                <w:color w:val="000000"/>
                <w:sz w:val="21"/>
              </w:rPr>
              <w:t>二</w:t>
            </w: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tcPr>
          <w:p w14:paraId="0F5EA4AD">
            <w:pPr>
              <w:jc w:val="center"/>
              <w:rPr>
                <w:rFonts w:ascii="宋体" w:hAnsi="宋体"/>
                <w:color w:val="000000"/>
                <w:sz w:val="21"/>
              </w:rPr>
            </w:pPr>
            <w:r>
              <w:rPr>
                <w:rFonts w:hint="eastAsia" w:ascii="宋体" w:hAnsi="宋体"/>
                <w:color w:val="000000"/>
                <w:sz w:val="21"/>
              </w:rPr>
              <w:t>项目建设管理费</w:t>
            </w:r>
          </w:p>
        </w:tc>
        <w:tc>
          <w:tcPr>
            <w:tcW w:w="195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52852E">
            <w:pPr>
              <w:jc w:val="center"/>
              <w:rPr>
                <w:rFonts w:ascii="宋体" w:hAnsi="宋体"/>
                <w:color w:val="000000"/>
                <w:sz w:val="21"/>
              </w:rPr>
            </w:pPr>
          </w:p>
        </w:tc>
        <w:tc>
          <w:tcPr>
            <w:tcW w:w="1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1D8506D">
            <w:pPr>
              <w:jc w:val="center"/>
              <w:rPr>
                <w:rFonts w:ascii="宋体" w:hAnsi="宋体"/>
                <w:color w:val="000000"/>
                <w:sz w:val="21"/>
              </w:rPr>
            </w:pPr>
          </w:p>
        </w:tc>
        <w:tc>
          <w:tcPr>
            <w:tcW w:w="34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32B4EE4">
            <w:pPr>
              <w:jc w:val="center"/>
              <w:rPr>
                <w:rFonts w:ascii="宋体" w:hAnsi="宋体"/>
                <w:color w:val="000000"/>
                <w:sz w:val="21"/>
              </w:rPr>
            </w:pPr>
          </w:p>
        </w:tc>
        <w:tc>
          <w:tcPr>
            <w:tcW w:w="168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54EB6F1">
            <w:pPr>
              <w:jc w:val="center"/>
              <w:rPr>
                <w:rFonts w:ascii="宋体" w:hAnsi="宋体"/>
                <w:color w:val="000000"/>
                <w:sz w:val="21"/>
              </w:rPr>
            </w:pPr>
          </w:p>
        </w:tc>
      </w:tr>
      <w:tr w14:paraId="705B9695">
        <w:tblPrEx>
          <w:tblCellMar>
            <w:top w:w="0" w:type="dxa"/>
            <w:left w:w="108" w:type="dxa"/>
            <w:bottom w:w="0" w:type="dxa"/>
            <w:right w:w="108" w:type="dxa"/>
          </w:tblCellMar>
        </w:tblPrEx>
        <w:trPr>
          <w:trHeight w:val="510" w:hRule="atLeast"/>
        </w:trPr>
        <w:tc>
          <w:tcPr>
            <w:tcW w:w="9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098FC3">
            <w:pPr>
              <w:jc w:val="center"/>
              <w:rPr>
                <w:rFonts w:ascii="宋体" w:hAnsi="宋体"/>
                <w:color w:val="000000"/>
                <w:sz w:val="21"/>
              </w:rPr>
            </w:pPr>
            <w:r>
              <w:rPr>
                <w:rFonts w:hint="eastAsia" w:ascii="宋体" w:hAnsi="宋体"/>
                <w:color w:val="000000"/>
                <w:sz w:val="21"/>
              </w:rPr>
              <w:t>三</w:t>
            </w: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tcPr>
          <w:p w14:paraId="1192091F">
            <w:pPr>
              <w:jc w:val="center"/>
              <w:rPr>
                <w:rFonts w:ascii="宋体" w:hAnsi="宋体"/>
                <w:color w:val="000000"/>
                <w:sz w:val="21"/>
              </w:rPr>
            </w:pPr>
            <w:r>
              <w:rPr>
                <w:rFonts w:hint="eastAsia" w:ascii="宋体" w:hAnsi="宋体"/>
                <w:color w:val="000000"/>
                <w:sz w:val="21"/>
              </w:rPr>
              <w:t>建设工程监理费</w:t>
            </w:r>
          </w:p>
        </w:tc>
        <w:tc>
          <w:tcPr>
            <w:tcW w:w="195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692B18C">
            <w:pPr>
              <w:jc w:val="center"/>
              <w:rPr>
                <w:rFonts w:ascii="宋体" w:hAnsi="宋体"/>
                <w:color w:val="000000"/>
                <w:sz w:val="21"/>
              </w:rPr>
            </w:pP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1FD1D278">
            <w:pPr>
              <w:jc w:val="center"/>
              <w:rPr>
                <w:rFonts w:ascii="宋体" w:hAnsi="宋体"/>
                <w:color w:val="000000"/>
                <w:sz w:val="21"/>
              </w:rPr>
            </w:pPr>
          </w:p>
        </w:tc>
        <w:tc>
          <w:tcPr>
            <w:tcW w:w="3480" w:type="dxa"/>
            <w:tcBorders>
              <w:top w:val="single" w:color="auto" w:sz="4" w:space="0"/>
              <w:left w:val="single" w:color="auto" w:sz="4" w:space="0"/>
              <w:bottom w:val="single" w:color="auto" w:sz="4" w:space="0"/>
              <w:right w:val="single" w:color="auto" w:sz="4" w:space="0"/>
            </w:tcBorders>
            <w:shd w:val="clear" w:color="auto" w:fill="auto"/>
            <w:vAlign w:val="center"/>
          </w:tcPr>
          <w:p w14:paraId="31F2D663">
            <w:pPr>
              <w:jc w:val="center"/>
              <w:rPr>
                <w:rFonts w:ascii="宋体" w:hAnsi="宋体"/>
                <w:color w:val="000000"/>
                <w:sz w:val="21"/>
              </w:rPr>
            </w:pPr>
          </w:p>
        </w:tc>
        <w:tc>
          <w:tcPr>
            <w:tcW w:w="1686" w:type="dxa"/>
            <w:tcBorders>
              <w:top w:val="single" w:color="auto" w:sz="4" w:space="0"/>
              <w:left w:val="single" w:color="auto" w:sz="4" w:space="0"/>
              <w:bottom w:val="single" w:color="auto" w:sz="4" w:space="0"/>
              <w:right w:val="single" w:color="auto" w:sz="4" w:space="0"/>
            </w:tcBorders>
            <w:shd w:val="clear" w:color="auto" w:fill="auto"/>
            <w:vAlign w:val="center"/>
          </w:tcPr>
          <w:p w14:paraId="7901855E">
            <w:pPr>
              <w:jc w:val="center"/>
              <w:rPr>
                <w:rFonts w:ascii="宋体" w:hAnsi="宋体"/>
                <w:color w:val="000000"/>
                <w:sz w:val="21"/>
              </w:rPr>
            </w:pPr>
          </w:p>
        </w:tc>
      </w:tr>
      <w:tr w14:paraId="5F13358E">
        <w:tblPrEx>
          <w:tblCellMar>
            <w:top w:w="0" w:type="dxa"/>
            <w:left w:w="108" w:type="dxa"/>
            <w:bottom w:w="0" w:type="dxa"/>
            <w:right w:w="108" w:type="dxa"/>
          </w:tblCellMar>
        </w:tblPrEx>
        <w:trPr>
          <w:trHeight w:val="510" w:hRule="atLeast"/>
        </w:trPr>
        <w:tc>
          <w:tcPr>
            <w:tcW w:w="9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AE87E45">
            <w:pPr>
              <w:jc w:val="center"/>
              <w:rPr>
                <w:rFonts w:ascii="宋体" w:hAnsi="宋体"/>
                <w:color w:val="000000"/>
                <w:sz w:val="21"/>
              </w:rPr>
            </w:pPr>
            <w:r>
              <w:rPr>
                <w:rFonts w:hint="eastAsia" w:ascii="宋体" w:hAnsi="宋体"/>
                <w:color w:val="000000"/>
                <w:sz w:val="21"/>
              </w:rPr>
              <w:t>四</w:t>
            </w: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tcPr>
          <w:p w14:paraId="4F2D1AD9">
            <w:pPr>
              <w:jc w:val="center"/>
              <w:rPr>
                <w:rFonts w:ascii="宋体" w:hAnsi="宋体"/>
                <w:color w:val="000000"/>
                <w:sz w:val="21"/>
              </w:rPr>
            </w:pPr>
            <w:r>
              <w:rPr>
                <w:rFonts w:hint="eastAsia" w:ascii="宋体" w:hAnsi="宋体"/>
                <w:color w:val="000000"/>
                <w:sz w:val="21"/>
              </w:rPr>
              <w:t>招标代理服务费</w:t>
            </w:r>
          </w:p>
        </w:tc>
        <w:tc>
          <w:tcPr>
            <w:tcW w:w="195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F1E4D7">
            <w:pPr>
              <w:jc w:val="center"/>
              <w:rPr>
                <w:rFonts w:ascii="宋体" w:hAnsi="宋体"/>
                <w:color w:val="000000"/>
                <w:sz w:val="21"/>
              </w:rPr>
            </w:pP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11574B1E">
            <w:pPr>
              <w:jc w:val="center"/>
              <w:rPr>
                <w:rFonts w:ascii="宋体" w:hAnsi="宋体"/>
                <w:color w:val="000000"/>
                <w:sz w:val="21"/>
              </w:rPr>
            </w:pPr>
          </w:p>
        </w:tc>
        <w:tc>
          <w:tcPr>
            <w:tcW w:w="3480" w:type="dxa"/>
            <w:tcBorders>
              <w:top w:val="single" w:color="auto" w:sz="4" w:space="0"/>
              <w:left w:val="single" w:color="auto" w:sz="4" w:space="0"/>
              <w:bottom w:val="single" w:color="auto" w:sz="4" w:space="0"/>
              <w:right w:val="single" w:color="auto" w:sz="4" w:space="0"/>
            </w:tcBorders>
            <w:shd w:val="clear" w:color="auto" w:fill="auto"/>
            <w:vAlign w:val="center"/>
          </w:tcPr>
          <w:p w14:paraId="0BE8D27C">
            <w:pPr>
              <w:jc w:val="center"/>
              <w:rPr>
                <w:rFonts w:ascii="宋体" w:hAnsi="宋体"/>
                <w:color w:val="000000"/>
                <w:sz w:val="21"/>
              </w:rPr>
            </w:pPr>
          </w:p>
        </w:tc>
        <w:tc>
          <w:tcPr>
            <w:tcW w:w="1686" w:type="dxa"/>
            <w:tcBorders>
              <w:top w:val="single" w:color="auto" w:sz="4" w:space="0"/>
              <w:left w:val="single" w:color="auto" w:sz="4" w:space="0"/>
              <w:bottom w:val="single" w:color="auto" w:sz="4" w:space="0"/>
              <w:right w:val="single" w:color="auto" w:sz="4" w:space="0"/>
            </w:tcBorders>
            <w:shd w:val="clear" w:color="auto" w:fill="auto"/>
            <w:vAlign w:val="center"/>
          </w:tcPr>
          <w:p w14:paraId="6EA36DBF">
            <w:pPr>
              <w:jc w:val="center"/>
              <w:rPr>
                <w:rFonts w:ascii="宋体" w:hAnsi="宋体"/>
                <w:color w:val="000000"/>
                <w:sz w:val="21"/>
              </w:rPr>
            </w:pPr>
          </w:p>
        </w:tc>
      </w:tr>
      <w:tr w14:paraId="71340983">
        <w:tblPrEx>
          <w:tblCellMar>
            <w:top w:w="0" w:type="dxa"/>
            <w:left w:w="108" w:type="dxa"/>
            <w:bottom w:w="0" w:type="dxa"/>
            <w:right w:w="108" w:type="dxa"/>
          </w:tblCellMar>
        </w:tblPrEx>
        <w:trPr>
          <w:trHeight w:val="510" w:hRule="atLeast"/>
        </w:trPr>
        <w:tc>
          <w:tcPr>
            <w:tcW w:w="9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81077D">
            <w:pPr>
              <w:jc w:val="center"/>
              <w:rPr>
                <w:rFonts w:ascii="宋体" w:hAnsi="宋体"/>
                <w:color w:val="000000"/>
                <w:sz w:val="21"/>
              </w:rPr>
            </w:pPr>
            <w:r>
              <w:rPr>
                <w:rFonts w:hint="eastAsia" w:ascii="宋体" w:hAnsi="宋体"/>
                <w:color w:val="000000"/>
                <w:sz w:val="21"/>
              </w:rPr>
              <w:t>五</w:t>
            </w: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tcPr>
          <w:p w14:paraId="293BA69C">
            <w:pPr>
              <w:jc w:val="center"/>
              <w:rPr>
                <w:rFonts w:ascii="宋体" w:hAnsi="宋体"/>
                <w:color w:val="000000"/>
                <w:sz w:val="21"/>
              </w:rPr>
            </w:pPr>
            <w:r>
              <w:rPr>
                <w:rFonts w:hint="eastAsia" w:ascii="宋体" w:hAnsi="宋体"/>
                <w:color w:val="000000"/>
                <w:sz w:val="21"/>
              </w:rPr>
              <w:t>建设工程前期工作咨询费</w:t>
            </w:r>
          </w:p>
        </w:tc>
        <w:tc>
          <w:tcPr>
            <w:tcW w:w="195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67A25A">
            <w:pPr>
              <w:jc w:val="center"/>
              <w:rPr>
                <w:rFonts w:ascii="宋体" w:hAnsi="宋体"/>
                <w:color w:val="000000"/>
                <w:sz w:val="21"/>
              </w:rPr>
            </w:pP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3D7C681E">
            <w:pPr>
              <w:jc w:val="center"/>
              <w:rPr>
                <w:rFonts w:ascii="宋体" w:hAnsi="宋体"/>
                <w:color w:val="000000"/>
                <w:sz w:val="21"/>
              </w:rPr>
            </w:pPr>
          </w:p>
        </w:tc>
        <w:tc>
          <w:tcPr>
            <w:tcW w:w="3480" w:type="dxa"/>
            <w:tcBorders>
              <w:top w:val="single" w:color="auto" w:sz="4" w:space="0"/>
              <w:left w:val="single" w:color="auto" w:sz="4" w:space="0"/>
              <w:bottom w:val="single" w:color="auto" w:sz="4" w:space="0"/>
              <w:right w:val="single" w:color="auto" w:sz="4" w:space="0"/>
            </w:tcBorders>
            <w:shd w:val="clear" w:color="auto" w:fill="auto"/>
            <w:vAlign w:val="center"/>
          </w:tcPr>
          <w:p w14:paraId="736F1F80">
            <w:pPr>
              <w:jc w:val="center"/>
              <w:rPr>
                <w:rFonts w:ascii="宋体" w:hAnsi="宋体"/>
                <w:color w:val="000000"/>
                <w:sz w:val="21"/>
              </w:rPr>
            </w:pPr>
          </w:p>
        </w:tc>
        <w:tc>
          <w:tcPr>
            <w:tcW w:w="1686" w:type="dxa"/>
            <w:tcBorders>
              <w:top w:val="single" w:color="auto" w:sz="4" w:space="0"/>
              <w:left w:val="single" w:color="auto" w:sz="4" w:space="0"/>
              <w:bottom w:val="single" w:color="auto" w:sz="4" w:space="0"/>
              <w:right w:val="single" w:color="auto" w:sz="4" w:space="0"/>
            </w:tcBorders>
            <w:shd w:val="clear" w:color="auto" w:fill="auto"/>
            <w:vAlign w:val="center"/>
          </w:tcPr>
          <w:p w14:paraId="0DFC7623">
            <w:pPr>
              <w:jc w:val="center"/>
              <w:rPr>
                <w:rFonts w:ascii="宋体" w:hAnsi="宋体"/>
                <w:color w:val="000000"/>
                <w:sz w:val="21"/>
              </w:rPr>
            </w:pPr>
          </w:p>
        </w:tc>
      </w:tr>
      <w:tr w14:paraId="3A0BA3B8">
        <w:tblPrEx>
          <w:tblCellMar>
            <w:top w:w="0" w:type="dxa"/>
            <w:left w:w="108" w:type="dxa"/>
            <w:bottom w:w="0" w:type="dxa"/>
            <w:right w:w="108" w:type="dxa"/>
          </w:tblCellMar>
        </w:tblPrEx>
        <w:trPr>
          <w:trHeight w:val="510" w:hRule="atLeast"/>
        </w:trPr>
        <w:tc>
          <w:tcPr>
            <w:tcW w:w="9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898B47">
            <w:pPr>
              <w:jc w:val="center"/>
              <w:rPr>
                <w:rFonts w:ascii="宋体" w:hAnsi="宋体"/>
                <w:color w:val="000000"/>
                <w:sz w:val="21"/>
              </w:rPr>
            </w:pPr>
            <w:r>
              <w:rPr>
                <w:rFonts w:hint="eastAsia" w:ascii="宋体" w:hAnsi="宋体"/>
                <w:color w:val="000000"/>
                <w:sz w:val="21"/>
              </w:rPr>
              <w:t>六</w:t>
            </w: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tcPr>
          <w:p w14:paraId="0DEF178F">
            <w:pPr>
              <w:jc w:val="center"/>
              <w:rPr>
                <w:rFonts w:ascii="宋体" w:hAnsi="宋体"/>
                <w:color w:val="000000"/>
                <w:sz w:val="21"/>
              </w:rPr>
            </w:pPr>
            <w:r>
              <w:rPr>
                <w:rFonts w:hint="eastAsia" w:ascii="宋体" w:hAnsi="宋体"/>
                <w:color w:val="000000"/>
                <w:sz w:val="21"/>
              </w:rPr>
              <w:t>专项评价费</w:t>
            </w:r>
          </w:p>
        </w:tc>
        <w:tc>
          <w:tcPr>
            <w:tcW w:w="195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BC0AB9E">
            <w:pPr>
              <w:jc w:val="center"/>
              <w:rPr>
                <w:rFonts w:ascii="宋体" w:hAnsi="宋体"/>
                <w:color w:val="000000"/>
                <w:sz w:val="21"/>
              </w:rPr>
            </w:pPr>
          </w:p>
        </w:tc>
        <w:tc>
          <w:tcPr>
            <w:tcW w:w="1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B7917E">
            <w:pPr>
              <w:jc w:val="center"/>
              <w:rPr>
                <w:rFonts w:ascii="宋体" w:hAnsi="宋体"/>
                <w:color w:val="000000"/>
                <w:sz w:val="21"/>
              </w:rPr>
            </w:pPr>
          </w:p>
        </w:tc>
        <w:tc>
          <w:tcPr>
            <w:tcW w:w="3480" w:type="dxa"/>
            <w:tcBorders>
              <w:top w:val="single" w:color="auto" w:sz="4" w:space="0"/>
              <w:left w:val="single" w:color="auto" w:sz="4" w:space="0"/>
              <w:bottom w:val="single" w:color="auto" w:sz="4" w:space="0"/>
              <w:right w:val="single" w:color="auto" w:sz="4" w:space="0"/>
            </w:tcBorders>
            <w:shd w:val="clear" w:color="auto" w:fill="auto"/>
            <w:vAlign w:val="center"/>
          </w:tcPr>
          <w:p w14:paraId="25D7AEAF">
            <w:pPr>
              <w:jc w:val="center"/>
              <w:rPr>
                <w:rFonts w:ascii="宋体" w:hAnsi="宋体"/>
                <w:color w:val="000000"/>
                <w:sz w:val="21"/>
              </w:rPr>
            </w:pPr>
          </w:p>
        </w:tc>
        <w:tc>
          <w:tcPr>
            <w:tcW w:w="1686" w:type="dxa"/>
            <w:tcBorders>
              <w:top w:val="single" w:color="auto" w:sz="4" w:space="0"/>
              <w:left w:val="single" w:color="auto" w:sz="4" w:space="0"/>
              <w:bottom w:val="single" w:color="auto" w:sz="4" w:space="0"/>
              <w:right w:val="single" w:color="auto" w:sz="4" w:space="0"/>
            </w:tcBorders>
            <w:shd w:val="clear" w:color="auto" w:fill="auto"/>
            <w:vAlign w:val="center"/>
          </w:tcPr>
          <w:p w14:paraId="28E5786B">
            <w:pPr>
              <w:jc w:val="center"/>
              <w:rPr>
                <w:rFonts w:ascii="宋体" w:hAnsi="宋体"/>
                <w:color w:val="000000"/>
                <w:sz w:val="21"/>
              </w:rPr>
            </w:pPr>
          </w:p>
        </w:tc>
      </w:tr>
      <w:tr w14:paraId="5C89D761">
        <w:tblPrEx>
          <w:tblCellMar>
            <w:top w:w="0" w:type="dxa"/>
            <w:left w:w="108" w:type="dxa"/>
            <w:bottom w:w="0" w:type="dxa"/>
            <w:right w:w="108" w:type="dxa"/>
          </w:tblCellMar>
        </w:tblPrEx>
        <w:trPr>
          <w:trHeight w:val="510" w:hRule="atLeast"/>
        </w:trPr>
        <w:tc>
          <w:tcPr>
            <w:tcW w:w="9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BE8BD7C">
            <w:pPr>
              <w:jc w:val="center"/>
              <w:rPr>
                <w:rFonts w:ascii="宋体" w:hAnsi="宋体"/>
                <w:color w:val="000000"/>
                <w:sz w:val="21"/>
              </w:rPr>
            </w:pP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tcPr>
          <w:p w14:paraId="39E35508">
            <w:pPr>
              <w:jc w:val="center"/>
              <w:rPr>
                <w:rFonts w:ascii="宋体" w:hAnsi="宋体"/>
                <w:color w:val="000000"/>
                <w:sz w:val="21"/>
              </w:rPr>
            </w:pPr>
            <w:r>
              <w:rPr>
                <w:rFonts w:hint="eastAsia" w:ascii="宋体" w:hAnsi="宋体"/>
                <w:color w:val="000000"/>
                <w:sz w:val="21"/>
              </w:rPr>
              <w:t>......</w:t>
            </w:r>
          </w:p>
        </w:tc>
        <w:tc>
          <w:tcPr>
            <w:tcW w:w="195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3905138">
            <w:pPr>
              <w:jc w:val="center"/>
              <w:rPr>
                <w:rFonts w:ascii="宋体" w:hAnsi="宋体"/>
                <w:color w:val="000000"/>
                <w:sz w:val="21"/>
              </w:rPr>
            </w:pPr>
          </w:p>
        </w:tc>
        <w:tc>
          <w:tcPr>
            <w:tcW w:w="1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1FE889B">
            <w:pPr>
              <w:jc w:val="center"/>
              <w:rPr>
                <w:rFonts w:ascii="宋体" w:hAnsi="宋体"/>
                <w:color w:val="000000"/>
                <w:sz w:val="21"/>
              </w:rPr>
            </w:pPr>
          </w:p>
        </w:tc>
        <w:tc>
          <w:tcPr>
            <w:tcW w:w="3480" w:type="dxa"/>
            <w:tcBorders>
              <w:top w:val="single" w:color="auto" w:sz="4" w:space="0"/>
              <w:left w:val="single" w:color="auto" w:sz="4" w:space="0"/>
              <w:bottom w:val="single" w:color="auto" w:sz="4" w:space="0"/>
              <w:right w:val="single" w:color="auto" w:sz="4" w:space="0"/>
            </w:tcBorders>
            <w:shd w:val="clear" w:color="auto" w:fill="auto"/>
            <w:vAlign w:val="center"/>
          </w:tcPr>
          <w:p w14:paraId="20D15D9B">
            <w:pPr>
              <w:jc w:val="center"/>
              <w:rPr>
                <w:rFonts w:ascii="宋体" w:hAnsi="宋体"/>
                <w:color w:val="000000"/>
                <w:sz w:val="21"/>
              </w:rPr>
            </w:pPr>
          </w:p>
        </w:tc>
        <w:tc>
          <w:tcPr>
            <w:tcW w:w="1686" w:type="dxa"/>
            <w:tcBorders>
              <w:top w:val="single" w:color="auto" w:sz="4" w:space="0"/>
              <w:left w:val="single" w:color="auto" w:sz="4" w:space="0"/>
              <w:bottom w:val="single" w:color="auto" w:sz="4" w:space="0"/>
              <w:right w:val="single" w:color="auto" w:sz="4" w:space="0"/>
            </w:tcBorders>
            <w:shd w:val="clear" w:color="auto" w:fill="auto"/>
            <w:vAlign w:val="center"/>
          </w:tcPr>
          <w:p w14:paraId="2285AB46">
            <w:pPr>
              <w:jc w:val="center"/>
              <w:rPr>
                <w:rFonts w:ascii="宋体" w:hAnsi="宋体"/>
                <w:color w:val="000000"/>
                <w:sz w:val="21"/>
              </w:rPr>
            </w:pPr>
          </w:p>
        </w:tc>
      </w:tr>
      <w:tr w14:paraId="38C186B2">
        <w:tblPrEx>
          <w:tblCellMar>
            <w:top w:w="0" w:type="dxa"/>
            <w:left w:w="108" w:type="dxa"/>
            <w:bottom w:w="0" w:type="dxa"/>
            <w:right w:w="108" w:type="dxa"/>
          </w:tblCellMar>
        </w:tblPrEx>
        <w:trPr>
          <w:trHeight w:val="510" w:hRule="atLeast"/>
        </w:trPr>
        <w:tc>
          <w:tcPr>
            <w:tcW w:w="9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E7C7CC1">
            <w:pPr>
              <w:jc w:val="center"/>
              <w:rPr>
                <w:rFonts w:ascii="宋体" w:hAnsi="宋体"/>
                <w:color w:val="000000"/>
                <w:sz w:val="21"/>
              </w:rPr>
            </w:pPr>
            <w:r>
              <w:rPr>
                <w:rFonts w:hint="eastAsia" w:ascii="宋体" w:hAnsi="宋体"/>
                <w:color w:val="000000"/>
                <w:sz w:val="21"/>
              </w:rPr>
              <w:t>七</w:t>
            </w: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tcPr>
          <w:p w14:paraId="404754DF">
            <w:pPr>
              <w:jc w:val="center"/>
              <w:rPr>
                <w:rFonts w:ascii="宋体" w:hAnsi="宋体"/>
                <w:color w:val="000000"/>
                <w:sz w:val="21"/>
              </w:rPr>
            </w:pPr>
            <w:r>
              <w:rPr>
                <w:rFonts w:hint="eastAsia" w:ascii="宋体" w:hAnsi="宋体"/>
                <w:color w:val="000000"/>
                <w:sz w:val="21"/>
              </w:rPr>
              <w:t>勘察设计费</w:t>
            </w:r>
          </w:p>
        </w:tc>
        <w:tc>
          <w:tcPr>
            <w:tcW w:w="195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369C78">
            <w:pPr>
              <w:jc w:val="center"/>
              <w:rPr>
                <w:rFonts w:ascii="宋体" w:hAnsi="宋体"/>
                <w:color w:val="000000"/>
                <w:sz w:val="21"/>
              </w:rPr>
            </w:pPr>
          </w:p>
        </w:tc>
        <w:tc>
          <w:tcPr>
            <w:tcW w:w="1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B68AE6">
            <w:pPr>
              <w:jc w:val="center"/>
              <w:rPr>
                <w:rFonts w:ascii="宋体" w:hAnsi="宋体"/>
                <w:color w:val="000000"/>
                <w:sz w:val="21"/>
              </w:rPr>
            </w:pPr>
          </w:p>
        </w:tc>
        <w:tc>
          <w:tcPr>
            <w:tcW w:w="3480" w:type="dxa"/>
            <w:tcBorders>
              <w:top w:val="single" w:color="auto" w:sz="4" w:space="0"/>
              <w:left w:val="single" w:color="auto" w:sz="4" w:space="0"/>
              <w:bottom w:val="single" w:color="auto" w:sz="4" w:space="0"/>
              <w:right w:val="single" w:color="auto" w:sz="4" w:space="0"/>
            </w:tcBorders>
            <w:shd w:val="clear" w:color="auto" w:fill="auto"/>
            <w:vAlign w:val="center"/>
          </w:tcPr>
          <w:p w14:paraId="619655D0">
            <w:pPr>
              <w:jc w:val="center"/>
              <w:rPr>
                <w:rFonts w:ascii="宋体" w:hAnsi="宋体"/>
                <w:color w:val="000000"/>
                <w:sz w:val="21"/>
              </w:rPr>
            </w:pPr>
          </w:p>
        </w:tc>
        <w:tc>
          <w:tcPr>
            <w:tcW w:w="1686" w:type="dxa"/>
            <w:tcBorders>
              <w:top w:val="single" w:color="auto" w:sz="4" w:space="0"/>
              <w:left w:val="single" w:color="auto" w:sz="4" w:space="0"/>
              <w:bottom w:val="single" w:color="auto" w:sz="4" w:space="0"/>
              <w:right w:val="single" w:color="auto" w:sz="4" w:space="0"/>
            </w:tcBorders>
            <w:shd w:val="clear" w:color="auto" w:fill="auto"/>
            <w:vAlign w:val="center"/>
          </w:tcPr>
          <w:p w14:paraId="153B178F">
            <w:pPr>
              <w:jc w:val="center"/>
              <w:rPr>
                <w:rFonts w:ascii="宋体" w:hAnsi="宋体"/>
                <w:color w:val="000000"/>
                <w:sz w:val="21"/>
              </w:rPr>
            </w:pPr>
          </w:p>
        </w:tc>
      </w:tr>
      <w:tr w14:paraId="7F0EEAD7">
        <w:tblPrEx>
          <w:tblCellMar>
            <w:top w:w="0" w:type="dxa"/>
            <w:left w:w="108" w:type="dxa"/>
            <w:bottom w:w="0" w:type="dxa"/>
            <w:right w:w="108" w:type="dxa"/>
          </w:tblCellMar>
        </w:tblPrEx>
        <w:trPr>
          <w:trHeight w:val="510" w:hRule="atLeast"/>
        </w:trPr>
        <w:tc>
          <w:tcPr>
            <w:tcW w:w="9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6DBF571">
            <w:pPr>
              <w:jc w:val="center"/>
              <w:rPr>
                <w:rFonts w:ascii="宋体" w:hAnsi="宋体"/>
                <w:color w:val="000000"/>
                <w:sz w:val="21"/>
              </w:rPr>
            </w:pP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tcPr>
          <w:p w14:paraId="7D8B04F9">
            <w:pPr>
              <w:jc w:val="center"/>
              <w:rPr>
                <w:rFonts w:ascii="宋体" w:hAnsi="宋体"/>
                <w:color w:val="000000"/>
                <w:sz w:val="21"/>
              </w:rPr>
            </w:pPr>
            <w:r>
              <w:rPr>
                <w:rFonts w:hint="eastAsia" w:ascii="宋体" w:hAnsi="宋体"/>
                <w:color w:val="000000"/>
                <w:sz w:val="21"/>
              </w:rPr>
              <w:t>......</w:t>
            </w:r>
          </w:p>
        </w:tc>
        <w:tc>
          <w:tcPr>
            <w:tcW w:w="195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29B9F20">
            <w:pPr>
              <w:jc w:val="center"/>
              <w:rPr>
                <w:rFonts w:ascii="宋体" w:hAnsi="宋体"/>
                <w:color w:val="000000"/>
                <w:sz w:val="21"/>
              </w:rPr>
            </w:pPr>
          </w:p>
        </w:tc>
        <w:tc>
          <w:tcPr>
            <w:tcW w:w="1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788F9A2">
            <w:pPr>
              <w:jc w:val="center"/>
              <w:rPr>
                <w:rFonts w:ascii="宋体" w:hAnsi="宋体"/>
                <w:color w:val="000000"/>
                <w:sz w:val="21"/>
              </w:rPr>
            </w:pPr>
          </w:p>
        </w:tc>
        <w:tc>
          <w:tcPr>
            <w:tcW w:w="3480" w:type="dxa"/>
            <w:tcBorders>
              <w:top w:val="single" w:color="auto" w:sz="4" w:space="0"/>
              <w:left w:val="single" w:color="auto" w:sz="4" w:space="0"/>
              <w:bottom w:val="single" w:color="auto" w:sz="4" w:space="0"/>
              <w:right w:val="single" w:color="auto" w:sz="4" w:space="0"/>
            </w:tcBorders>
            <w:shd w:val="clear" w:color="auto" w:fill="auto"/>
            <w:vAlign w:val="center"/>
          </w:tcPr>
          <w:p w14:paraId="7A1C5297">
            <w:pPr>
              <w:jc w:val="center"/>
              <w:rPr>
                <w:rFonts w:ascii="宋体" w:hAnsi="宋体"/>
                <w:color w:val="000000"/>
                <w:sz w:val="21"/>
              </w:rPr>
            </w:pPr>
          </w:p>
        </w:tc>
        <w:tc>
          <w:tcPr>
            <w:tcW w:w="1686" w:type="dxa"/>
            <w:tcBorders>
              <w:top w:val="single" w:color="auto" w:sz="4" w:space="0"/>
              <w:left w:val="single" w:color="auto" w:sz="4" w:space="0"/>
              <w:bottom w:val="single" w:color="auto" w:sz="4" w:space="0"/>
              <w:right w:val="single" w:color="auto" w:sz="4" w:space="0"/>
            </w:tcBorders>
            <w:shd w:val="clear" w:color="auto" w:fill="auto"/>
            <w:vAlign w:val="center"/>
          </w:tcPr>
          <w:p w14:paraId="029CD4B8">
            <w:pPr>
              <w:jc w:val="center"/>
              <w:rPr>
                <w:rFonts w:ascii="宋体" w:hAnsi="宋体"/>
                <w:color w:val="000000"/>
                <w:sz w:val="21"/>
              </w:rPr>
            </w:pPr>
          </w:p>
        </w:tc>
      </w:tr>
      <w:tr w14:paraId="7A1AB85A">
        <w:tblPrEx>
          <w:tblCellMar>
            <w:top w:w="0" w:type="dxa"/>
            <w:left w:w="108" w:type="dxa"/>
            <w:bottom w:w="0" w:type="dxa"/>
            <w:right w:w="108" w:type="dxa"/>
          </w:tblCellMar>
        </w:tblPrEx>
        <w:trPr>
          <w:trHeight w:val="510" w:hRule="atLeast"/>
        </w:trPr>
        <w:tc>
          <w:tcPr>
            <w:tcW w:w="9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7791EF">
            <w:pPr>
              <w:jc w:val="center"/>
              <w:rPr>
                <w:rFonts w:ascii="宋体" w:hAnsi="宋体"/>
                <w:color w:val="000000"/>
                <w:sz w:val="21"/>
              </w:rPr>
            </w:pPr>
            <w:r>
              <w:rPr>
                <w:rFonts w:hint="eastAsia" w:ascii="宋体" w:hAnsi="宋体"/>
                <w:color w:val="000000"/>
                <w:sz w:val="21"/>
              </w:rPr>
              <w:t>八</w:t>
            </w: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tcPr>
          <w:p w14:paraId="3BD97CDD">
            <w:pPr>
              <w:jc w:val="center"/>
              <w:rPr>
                <w:rFonts w:ascii="宋体" w:hAnsi="宋体"/>
                <w:color w:val="000000"/>
                <w:sz w:val="21"/>
              </w:rPr>
            </w:pPr>
            <w:r>
              <w:rPr>
                <w:rFonts w:hint="eastAsia" w:ascii="宋体" w:hAnsi="宋体"/>
                <w:color w:val="000000"/>
                <w:sz w:val="21"/>
              </w:rPr>
              <w:t>施工图审查费</w:t>
            </w:r>
          </w:p>
        </w:tc>
        <w:tc>
          <w:tcPr>
            <w:tcW w:w="1958"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76E3098">
            <w:pPr>
              <w:jc w:val="center"/>
              <w:rPr>
                <w:rFonts w:ascii="宋体" w:hAnsi="宋体"/>
                <w:color w:val="000000"/>
                <w:sz w:val="21"/>
              </w:rPr>
            </w:pPr>
          </w:p>
        </w:tc>
        <w:tc>
          <w:tcPr>
            <w:tcW w:w="1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00E3F60">
            <w:pPr>
              <w:jc w:val="center"/>
              <w:rPr>
                <w:rFonts w:ascii="宋体" w:hAnsi="宋体"/>
                <w:color w:val="000000"/>
                <w:sz w:val="21"/>
              </w:rPr>
            </w:pPr>
          </w:p>
        </w:tc>
        <w:tc>
          <w:tcPr>
            <w:tcW w:w="348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C607201">
            <w:pPr>
              <w:jc w:val="center"/>
              <w:rPr>
                <w:rFonts w:ascii="宋体" w:hAnsi="宋体"/>
                <w:color w:val="000000"/>
                <w:sz w:val="21"/>
              </w:rPr>
            </w:pPr>
          </w:p>
        </w:tc>
        <w:tc>
          <w:tcPr>
            <w:tcW w:w="1686"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7B7BE39">
            <w:pPr>
              <w:jc w:val="center"/>
              <w:rPr>
                <w:rFonts w:ascii="宋体" w:hAnsi="宋体"/>
                <w:color w:val="000000"/>
                <w:sz w:val="21"/>
              </w:rPr>
            </w:pPr>
          </w:p>
        </w:tc>
      </w:tr>
      <w:tr w14:paraId="4EED9837">
        <w:tblPrEx>
          <w:tblCellMar>
            <w:top w:w="0" w:type="dxa"/>
            <w:left w:w="108" w:type="dxa"/>
            <w:bottom w:w="0" w:type="dxa"/>
            <w:right w:w="108" w:type="dxa"/>
          </w:tblCellMar>
        </w:tblPrEx>
        <w:trPr>
          <w:trHeight w:val="510" w:hRule="atLeast"/>
        </w:trPr>
        <w:tc>
          <w:tcPr>
            <w:tcW w:w="9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A56E23B">
            <w:pPr>
              <w:jc w:val="center"/>
              <w:rPr>
                <w:rFonts w:ascii="宋体" w:hAnsi="宋体"/>
                <w:color w:val="000000"/>
                <w:sz w:val="21"/>
              </w:rPr>
            </w:pPr>
            <w:r>
              <w:rPr>
                <w:rFonts w:hint="eastAsia" w:ascii="宋体" w:hAnsi="宋体"/>
                <w:color w:val="000000"/>
                <w:sz w:val="21"/>
              </w:rPr>
              <w:t>九</w:t>
            </w: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tcPr>
          <w:p w14:paraId="06702469">
            <w:pPr>
              <w:jc w:val="center"/>
              <w:rPr>
                <w:rFonts w:ascii="宋体" w:hAnsi="宋体"/>
                <w:color w:val="000000"/>
                <w:sz w:val="21"/>
              </w:rPr>
            </w:pPr>
            <w:r>
              <w:rPr>
                <w:rFonts w:hint="eastAsia" w:ascii="宋体" w:hAnsi="宋体"/>
                <w:color w:val="000000"/>
                <w:sz w:val="21"/>
              </w:rPr>
              <w:t>工程造价咨询费</w:t>
            </w:r>
          </w:p>
        </w:tc>
        <w:tc>
          <w:tcPr>
            <w:tcW w:w="1958"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D8B49BF">
            <w:pPr>
              <w:jc w:val="center"/>
              <w:rPr>
                <w:rFonts w:ascii="宋体" w:hAnsi="宋体"/>
                <w:color w:val="000000"/>
                <w:sz w:val="21"/>
              </w:rPr>
            </w:pPr>
          </w:p>
        </w:tc>
        <w:tc>
          <w:tcPr>
            <w:tcW w:w="1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AC2B5E6">
            <w:pPr>
              <w:jc w:val="center"/>
              <w:rPr>
                <w:rFonts w:ascii="宋体" w:hAnsi="宋体"/>
                <w:color w:val="000000"/>
                <w:sz w:val="21"/>
              </w:rPr>
            </w:pPr>
          </w:p>
        </w:tc>
        <w:tc>
          <w:tcPr>
            <w:tcW w:w="348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8C684A7">
            <w:pPr>
              <w:jc w:val="center"/>
              <w:rPr>
                <w:rFonts w:ascii="宋体" w:hAnsi="宋体"/>
                <w:color w:val="000000"/>
                <w:sz w:val="21"/>
              </w:rPr>
            </w:pPr>
          </w:p>
        </w:tc>
        <w:tc>
          <w:tcPr>
            <w:tcW w:w="1686"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8D96CED">
            <w:pPr>
              <w:jc w:val="center"/>
              <w:rPr>
                <w:rFonts w:ascii="宋体" w:hAnsi="宋体"/>
                <w:color w:val="000000"/>
                <w:sz w:val="21"/>
              </w:rPr>
            </w:pPr>
          </w:p>
        </w:tc>
      </w:tr>
      <w:tr w14:paraId="02776E9A">
        <w:tblPrEx>
          <w:tblCellMar>
            <w:top w:w="0" w:type="dxa"/>
            <w:left w:w="108" w:type="dxa"/>
            <w:bottom w:w="0" w:type="dxa"/>
            <w:right w:w="108" w:type="dxa"/>
          </w:tblCellMar>
        </w:tblPrEx>
        <w:trPr>
          <w:trHeight w:val="510" w:hRule="atLeast"/>
        </w:trPr>
        <w:tc>
          <w:tcPr>
            <w:tcW w:w="9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B8FA220">
            <w:pPr>
              <w:jc w:val="center"/>
              <w:rPr>
                <w:rFonts w:ascii="宋体" w:hAnsi="宋体"/>
                <w:color w:val="000000"/>
                <w:sz w:val="21"/>
              </w:rPr>
            </w:pPr>
            <w:r>
              <w:rPr>
                <w:rFonts w:hint="eastAsia" w:ascii="宋体" w:hAnsi="宋体"/>
                <w:color w:val="000000"/>
                <w:sz w:val="21"/>
              </w:rPr>
              <w:t>十</w:t>
            </w: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tcPr>
          <w:p w14:paraId="18942A7D">
            <w:pPr>
              <w:jc w:val="center"/>
              <w:rPr>
                <w:rFonts w:ascii="宋体" w:hAnsi="宋体"/>
                <w:color w:val="000000"/>
                <w:sz w:val="21"/>
              </w:rPr>
            </w:pPr>
            <w:r>
              <w:rPr>
                <w:rFonts w:hint="eastAsia" w:ascii="宋体" w:hAnsi="宋体"/>
                <w:color w:val="000000"/>
                <w:sz w:val="21"/>
              </w:rPr>
              <w:t>建筑信息模型（</w:t>
            </w:r>
            <w:r>
              <w:rPr>
                <w:rFonts w:ascii="宋体" w:hAnsi="宋体"/>
                <w:color w:val="000000"/>
                <w:sz w:val="21"/>
              </w:rPr>
              <w:t>BIM</w:t>
            </w:r>
            <w:r>
              <w:rPr>
                <w:rFonts w:hint="eastAsia" w:ascii="宋体" w:hAnsi="宋体"/>
                <w:color w:val="000000"/>
                <w:sz w:val="21"/>
              </w:rPr>
              <w:t>）技术服务费</w:t>
            </w:r>
          </w:p>
        </w:tc>
        <w:tc>
          <w:tcPr>
            <w:tcW w:w="1958"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DAA93C6">
            <w:pPr>
              <w:jc w:val="center"/>
              <w:rPr>
                <w:rFonts w:ascii="宋体" w:hAnsi="宋体"/>
                <w:color w:val="000000"/>
                <w:sz w:val="21"/>
              </w:rPr>
            </w:pPr>
          </w:p>
        </w:tc>
        <w:tc>
          <w:tcPr>
            <w:tcW w:w="1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92EE339">
            <w:pPr>
              <w:jc w:val="center"/>
              <w:rPr>
                <w:rFonts w:ascii="宋体" w:hAnsi="宋体"/>
                <w:color w:val="000000"/>
                <w:sz w:val="21"/>
              </w:rPr>
            </w:pPr>
          </w:p>
        </w:tc>
        <w:tc>
          <w:tcPr>
            <w:tcW w:w="348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0261702">
            <w:pPr>
              <w:jc w:val="center"/>
              <w:rPr>
                <w:rFonts w:ascii="宋体" w:hAnsi="宋体"/>
                <w:color w:val="000000"/>
                <w:sz w:val="21"/>
              </w:rPr>
            </w:pPr>
          </w:p>
        </w:tc>
        <w:tc>
          <w:tcPr>
            <w:tcW w:w="1686"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BED1017">
            <w:pPr>
              <w:jc w:val="center"/>
              <w:rPr>
                <w:rFonts w:ascii="宋体" w:hAnsi="宋体"/>
                <w:color w:val="000000"/>
                <w:sz w:val="21"/>
              </w:rPr>
            </w:pPr>
          </w:p>
        </w:tc>
      </w:tr>
      <w:tr w14:paraId="25380DDA">
        <w:tblPrEx>
          <w:tblCellMar>
            <w:top w:w="0" w:type="dxa"/>
            <w:left w:w="108" w:type="dxa"/>
            <w:bottom w:w="0" w:type="dxa"/>
            <w:right w:w="108" w:type="dxa"/>
          </w:tblCellMar>
        </w:tblPrEx>
        <w:trPr>
          <w:trHeight w:val="510" w:hRule="atLeast"/>
        </w:trPr>
        <w:tc>
          <w:tcPr>
            <w:tcW w:w="9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D322066">
            <w:pPr>
              <w:jc w:val="center"/>
              <w:rPr>
                <w:rFonts w:ascii="宋体" w:hAnsi="宋体"/>
                <w:color w:val="000000"/>
                <w:sz w:val="21"/>
              </w:rPr>
            </w:pPr>
            <w:r>
              <w:rPr>
                <w:rFonts w:hint="eastAsia" w:ascii="宋体" w:hAnsi="宋体"/>
                <w:color w:val="000000"/>
                <w:sz w:val="21"/>
              </w:rPr>
              <w:t>十一</w:t>
            </w: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tcPr>
          <w:p w14:paraId="0D241006">
            <w:pPr>
              <w:jc w:val="center"/>
              <w:rPr>
                <w:rFonts w:ascii="宋体" w:hAnsi="宋体"/>
                <w:color w:val="000000"/>
                <w:sz w:val="21"/>
              </w:rPr>
            </w:pPr>
            <w:r>
              <w:rPr>
                <w:rFonts w:hint="eastAsia" w:ascii="宋体" w:hAnsi="宋体"/>
                <w:color w:val="000000"/>
                <w:sz w:val="21"/>
              </w:rPr>
              <w:t>场地准备及临时设施费</w:t>
            </w:r>
          </w:p>
        </w:tc>
        <w:tc>
          <w:tcPr>
            <w:tcW w:w="1958"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6A9302E">
            <w:pPr>
              <w:jc w:val="center"/>
              <w:rPr>
                <w:rFonts w:ascii="宋体" w:hAnsi="宋体"/>
                <w:color w:val="000000"/>
                <w:sz w:val="21"/>
              </w:rPr>
            </w:pPr>
          </w:p>
        </w:tc>
        <w:tc>
          <w:tcPr>
            <w:tcW w:w="1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5668FC">
            <w:pPr>
              <w:jc w:val="center"/>
              <w:rPr>
                <w:rFonts w:ascii="宋体" w:hAnsi="宋体"/>
                <w:color w:val="000000"/>
                <w:sz w:val="21"/>
              </w:rPr>
            </w:pPr>
          </w:p>
        </w:tc>
        <w:tc>
          <w:tcPr>
            <w:tcW w:w="348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2649AEB">
            <w:pPr>
              <w:jc w:val="center"/>
              <w:rPr>
                <w:rFonts w:ascii="宋体" w:hAnsi="宋体"/>
                <w:color w:val="000000"/>
                <w:sz w:val="21"/>
              </w:rPr>
            </w:pPr>
          </w:p>
        </w:tc>
        <w:tc>
          <w:tcPr>
            <w:tcW w:w="1686"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23F7DE0">
            <w:pPr>
              <w:jc w:val="center"/>
              <w:rPr>
                <w:rFonts w:ascii="宋体" w:hAnsi="宋体"/>
                <w:color w:val="000000"/>
                <w:sz w:val="21"/>
              </w:rPr>
            </w:pPr>
          </w:p>
        </w:tc>
      </w:tr>
      <w:tr w14:paraId="31CDE7F8">
        <w:tblPrEx>
          <w:tblCellMar>
            <w:top w:w="0" w:type="dxa"/>
            <w:left w:w="108" w:type="dxa"/>
            <w:bottom w:w="0" w:type="dxa"/>
            <w:right w:w="108" w:type="dxa"/>
          </w:tblCellMar>
        </w:tblPrEx>
        <w:trPr>
          <w:trHeight w:val="510" w:hRule="atLeast"/>
        </w:trPr>
        <w:tc>
          <w:tcPr>
            <w:tcW w:w="9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A09EA7">
            <w:pPr>
              <w:jc w:val="center"/>
              <w:rPr>
                <w:rFonts w:ascii="宋体" w:hAnsi="宋体"/>
                <w:color w:val="000000"/>
                <w:sz w:val="21"/>
              </w:rPr>
            </w:pPr>
            <w:r>
              <w:rPr>
                <w:rFonts w:hint="eastAsia" w:ascii="宋体" w:hAnsi="宋体"/>
                <w:color w:val="000000"/>
                <w:sz w:val="21"/>
              </w:rPr>
              <w:t>十二</w:t>
            </w: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tcPr>
          <w:p w14:paraId="76A5AE19">
            <w:pPr>
              <w:jc w:val="center"/>
              <w:rPr>
                <w:rFonts w:ascii="宋体" w:hAnsi="宋体"/>
                <w:color w:val="000000"/>
                <w:sz w:val="21"/>
              </w:rPr>
            </w:pPr>
            <w:r>
              <w:rPr>
                <w:rFonts w:hint="eastAsia" w:ascii="宋体" w:hAnsi="宋体"/>
                <w:color w:val="000000"/>
                <w:sz w:val="21"/>
              </w:rPr>
              <w:t>工程保险费</w:t>
            </w:r>
          </w:p>
        </w:tc>
        <w:tc>
          <w:tcPr>
            <w:tcW w:w="1958"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C34596B">
            <w:pPr>
              <w:jc w:val="center"/>
              <w:rPr>
                <w:rFonts w:ascii="宋体" w:hAnsi="宋体"/>
                <w:color w:val="000000"/>
                <w:sz w:val="21"/>
              </w:rPr>
            </w:pPr>
          </w:p>
        </w:tc>
        <w:tc>
          <w:tcPr>
            <w:tcW w:w="1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B772FEE">
            <w:pPr>
              <w:jc w:val="center"/>
              <w:rPr>
                <w:rFonts w:ascii="宋体" w:hAnsi="宋体"/>
                <w:color w:val="000000"/>
                <w:sz w:val="21"/>
              </w:rPr>
            </w:pPr>
          </w:p>
        </w:tc>
        <w:tc>
          <w:tcPr>
            <w:tcW w:w="348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3C9EEC6">
            <w:pPr>
              <w:jc w:val="center"/>
              <w:rPr>
                <w:rFonts w:ascii="宋体" w:hAnsi="宋体"/>
                <w:color w:val="000000"/>
                <w:sz w:val="21"/>
              </w:rPr>
            </w:pPr>
          </w:p>
        </w:tc>
        <w:tc>
          <w:tcPr>
            <w:tcW w:w="1686"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E975127">
            <w:pPr>
              <w:jc w:val="center"/>
              <w:rPr>
                <w:rFonts w:ascii="宋体" w:hAnsi="宋体"/>
                <w:color w:val="000000"/>
                <w:sz w:val="21"/>
              </w:rPr>
            </w:pPr>
          </w:p>
        </w:tc>
      </w:tr>
      <w:tr w14:paraId="03F67202">
        <w:tblPrEx>
          <w:tblCellMar>
            <w:top w:w="0" w:type="dxa"/>
            <w:left w:w="108" w:type="dxa"/>
            <w:bottom w:w="0" w:type="dxa"/>
            <w:right w:w="108" w:type="dxa"/>
          </w:tblCellMar>
        </w:tblPrEx>
        <w:trPr>
          <w:trHeight w:val="510" w:hRule="atLeast"/>
        </w:trPr>
        <w:tc>
          <w:tcPr>
            <w:tcW w:w="9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B6FFAC">
            <w:pPr>
              <w:jc w:val="center"/>
              <w:rPr>
                <w:rFonts w:ascii="宋体" w:hAnsi="宋体"/>
                <w:color w:val="000000"/>
                <w:sz w:val="21"/>
              </w:rPr>
            </w:pPr>
            <w:r>
              <w:rPr>
                <w:rFonts w:hint="eastAsia" w:ascii="宋体" w:hAnsi="宋体"/>
                <w:color w:val="000000"/>
                <w:sz w:val="21"/>
              </w:rPr>
              <w:t>十三</w:t>
            </w: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tcPr>
          <w:p w14:paraId="3BB7104F">
            <w:pPr>
              <w:jc w:val="center"/>
              <w:rPr>
                <w:rFonts w:ascii="宋体" w:hAnsi="宋体"/>
                <w:color w:val="000000"/>
                <w:sz w:val="21"/>
              </w:rPr>
            </w:pPr>
            <w:r>
              <w:rPr>
                <w:rFonts w:hint="eastAsia" w:ascii="宋体" w:hAnsi="宋体"/>
                <w:color w:val="000000"/>
                <w:sz w:val="21"/>
              </w:rPr>
              <w:t>政府性基金和行政事业性收费</w:t>
            </w:r>
          </w:p>
        </w:tc>
        <w:tc>
          <w:tcPr>
            <w:tcW w:w="1958"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AD14C8B">
            <w:pPr>
              <w:jc w:val="center"/>
              <w:rPr>
                <w:rFonts w:ascii="宋体" w:hAnsi="宋体"/>
                <w:color w:val="000000"/>
                <w:sz w:val="21"/>
              </w:rPr>
            </w:pPr>
          </w:p>
        </w:tc>
        <w:tc>
          <w:tcPr>
            <w:tcW w:w="1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B758341">
            <w:pPr>
              <w:jc w:val="center"/>
              <w:rPr>
                <w:rFonts w:ascii="宋体" w:hAnsi="宋体"/>
                <w:color w:val="000000"/>
                <w:sz w:val="21"/>
              </w:rPr>
            </w:pPr>
          </w:p>
        </w:tc>
        <w:tc>
          <w:tcPr>
            <w:tcW w:w="348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7CF247C">
            <w:pPr>
              <w:jc w:val="center"/>
              <w:rPr>
                <w:rFonts w:ascii="宋体" w:hAnsi="宋体"/>
                <w:color w:val="000000"/>
                <w:sz w:val="21"/>
              </w:rPr>
            </w:pPr>
          </w:p>
        </w:tc>
        <w:tc>
          <w:tcPr>
            <w:tcW w:w="1686"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9CC1820">
            <w:pPr>
              <w:jc w:val="center"/>
              <w:rPr>
                <w:rFonts w:ascii="宋体" w:hAnsi="宋体"/>
                <w:color w:val="000000"/>
                <w:sz w:val="21"/>
              </w:rPr>
            </w:pPr>
          </w:p>
        </w:tc>
      </w:tr>
      <w:tr w14:paraId="195E1030">
        <w:tblPrEx>
          <w:tblCellMar>
            <w:top w:w="0" w:type="dxa"/>
            <w:left w:w="108" w:type="dxa"/>
            <w:bottom w:w="0" w:type="dxa"/>
            <w:right w:w="108" w:type="dxa"/>
          </w:tblCellMar>
        </w:tblPrEx>
        <w:trPr>
          <w:trHeight w:val="510" w:hRule="atLeast"/>
        </w:trPr>
        <w:tc>
          <w:tcPr>
            <w:tcW w:w="9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9ADF0D5">
            <w:pPr>
              <w:jc w:val="center"/>
              <w:rPr>
                <w:rFonts w:ascii="宋体" w:hAnsi="宋体"/>
                <w:color w:val="000000"/>
                <w:sz w:val="21"/>
              </w:rPr>
            </w:pP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tcPr>
          <w:p w14:paraId="52ADB773">
            <w:pPr>
              <w:jc w:val="center"/>
              <w:rPr>
                <w:rFonts w:ascii="宋体" w:hAnsi="宋体"/>
                <w:color w:val="000000"/>
                <w:sz w:val="21"/>
              </w:rPr>
            </w:pPr>
            <w:r>
              <w:rPr>
                <w:rFonts w:hint="eastAsia" w:ascii="宋体" w:hAnsi="宋体"/>
                <w:color w:val="000000"/>
                <w:sz w:val="21"/>
              </w:rPr>
              <w:t>......</w:t>
            </w:r>
          </w:p>
        </w:tc>
        <w:tc>
          <w:tcPr>
            <w:tcW w:w="1958"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B12C0CB">
            <w:pPr>
              <w:jc w:val="center"/>
              <w:rPr>
                <w:rFonts w:ascii="宋体" w:hAnsi="宋体"/>
                <w:color w:val="000000"/>
                <w:sz w:val="21"/>
              </w:rPr>
            </w:pPr>
          </w:p>
        </w:tc>
        <w:tc>
          <w:tcPr>
            <w:tcW w:w="1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599838">
            <w:pPr>
              <w:jc w:val="center"/>
              <w:rPr>
                <w:rFonts w:ascii="宋体" w:hAnsi="宋体"/>
                <w:color w:val="000000"/>
                <w:sz w:val="21"/>
              </w:rPr>
            </w:pPr>
          </w:p>
        </w:tc>
        <w:tc>
          <w:tcPr>
            <w:tcW w:w="348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6B9CE86">
            <w:pPr>
              <w:jc w:val="center"/>
              <w:rPr>
                <w:rFonts w:ascii="宋体" w:hAnsi="宋体"/>
                <w:color w:val="000000"/>
                <w:sz w:val="21"/>
              </w:rPr>
            </w:pPr>
          </w:p>
        </w:tc>
        <w:tc>
          <w:tcPr>
            <w:tcW w:w="1686"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5D16C1A">
            <w:pPr>
              <w:jc w:val="center"/>
              <w:rPr>
                <w:rFonts w:ascii="宋体" w:hAnsi="宋体"/>
                <w:color w:val="000000"/>
                <w:sz w:val="21"/>
              </w:rPr>
            </w:pPr>
          </w:p>
        </w:tc>
      </w:tr>
      <w:tr w14:paraId="4F9B90B3">
        <w:tblPrEx>
          <w:tblCellMar>
            <w:top w:w="0" w:type="dxa"/>
            <w:left w:w="108" w:type="dxa"/>
            <w:bottom w:w="0" w:type="dxa"/>
            <w:right w:w="108" w:type="dxa"/>
          </w:tblCellMar>
        </w:tblPrEx>
        <w:trPr>
          <w:trHeight w:val="510" w:hRule="atLeast"/>
        </w:trPr>
        <w:tc>
          <w:tcPr>
            <w:tcW w:w="9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B9B45D">
            <w:pPr>
              <w:jc w:val="center"/>
              <w:rPr>
                <w:rFonts w:ascii="宋体" w:hAnsi="宋体"/>
                <w:color w:val="000000"/>
                <w:sz w:val="21"/>
              </w:rPr>
            </w:pPr>
            <w:r>
              <w:rPr>
                <w:rFonts w:hint="eastAsia" w:ascii="宋体" w:hAnsi="宋体"/>
                <w:color w:val="000000"/>
                <w:sz w:val="21"/>
              </w:rPr>
              <w:t>十四</w:t>
            </w: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tcPr>
          <w:p w14:paraId="3FDE6EF6">
            <w:pPr>
              <w:jc w:val="center"/>
              <w:rPr>
                <w:rFonts w:ascii="宋体" w:hAnsi="宋体"/>
                <w:color w:val="000000"/>
                <w:sz w:val="21"/>
              </w:rPr>
            </w:pPr>
            <w:r>
              <w:rPr>
                <w:rFonts w:hint="eastAsia" w:ascii="宋体" w:hAnsi="宋体"/>
                <w:color w:val="000000"/>
                <w:sz w:val="21"/>
              </w:rPr>
              <w:t>安全生产保障费</w:t>
            </w:r>
          </w:p>
        </w:tc>
        <w:tc>
          <w:tcPr>
            <w:tcW w:w="1958"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720630D">
            <w:pPr>
              <w:jc w:val="center"/>
              <w:rPr>
                <w:rFonts w:ascii="宋体" w:hAnsi="宋体"/>
                <w:color w:val="000000"/>
                <w:sz w:val="21"/>
              </w:rPr>
            </w:pPr>
          </w:p>
        </w:tc>
        <w:tc>
          <w:tcPr>
            <w:tcW w:w="1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2A517E">
            <w:pPr>
              <w:jc w:val="center"/>
              <w:rPr>
                <w:rFonts w:ascii="宋体" w:hAnsi="宋体"/>
                <w:color w:val="000000"/>
                <w:sz w:val="21"/>
              </w:rPr>
            </w:pPr>
          </w:p>
        </w:tc>
        <w:tc>
          <w:tcPr>
            <w:tcW w:w="348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B9944AB">
            <w:pPr>
              <w:jc w:val="center"/>
              <w:rPr>
                <w:rFonts w:ascii="宋体" w:hAnsi="宋体"/>
                <w:color w:val="000000"/>
                <w:sz w:val="21"/>
              </w:rPr>
            </w:pPr>
          </w:p>
        </w:tc>
        <w:tc>
          <w:tcPr>
            <w:tcW w:w="1686"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7ABBB40">
            <w:pPr>
              <w:jc w:val="center"/>
              <w:rPr>
                <w:rFonts w:ascii="宋体" w:hAnsi="宋体"/>
                <w:color w:val="000000"/>
                <w:sz w:val="21"/>
              </w:rPr>
            </w:pPr>
          </w:p>
        </w:tc>
      </w:tr>
      <w:tr w14:paraId="45E3755C">
        <w:tblPrEx>
          <w:tblCellMar>
            <w:top w:w="0" w:type="dxa"/>
            <w:left w:w="108" w:type="dxa"/>
            <w:bottom w:w="0" w:type="dxa"/>
            <w:right w:w="108" w:type="dxa"/>
          </w:tblCellMar>
        </w:tblPrEx>
        <w:trPr>
          <w:trHeight w:val="510" w:hRule="atLeast"/>
        </w:trPr>
        <w:tc>
          <w:tcPr>
            <w:tcW w:w="9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826FD05">
            <w:pPr>
              <w:jc w:val="center"/>
              <w:rPr>
                <w:rFonts w:ascii="宋体" w:hAnsi="宋体"/>
                <w:color w:val="000000"/>
                <w:sz w:val="21"/>
              </w:rPr>
            </w:pP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tcPr>
          <w:p w14:paraId="7E72C660">
            <w:pPr>
              <w:jc w:val="center"/>
              <w:rPr>
                <w:rFonts w:ascii="宋体" w:hAnsi="宋体"/>
                <w:color w:val="000000"/>
                <w:sz w:val="21"/>
              </w:rPr>
            </w:pPr>
            <w:r>
              <w:rPr>
                <w:rFonts w:hint="eastAsia" w:ascii="宋体" w:hAnsi="宋体"/>
                <w:color w:val="000000"/>
                <w:sz w:val="21"/>
              </w:rPr>
              <w:t>......</w:t>
            </w:r>
          </w:p>
        </w:tc>
        <w:tc>
          <w:tcPr>
            <w:tcW w:w="1958"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27D3A01">
            <w:pPr>
              <w:jc w:val="center"/>
              <w:rPr>
                <w:rFonts w:ascii="宋体" w:hAnsi="宋体"/>
                <w:color w:val="000000"/>
                <w:sz w:val="21"/>
              </w:rPr>
            </w:pPr>
          </w:p>
        </w:tc>
        <w:tc>
          <w:tcPr>
            <w:tcW w:w="1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33939E">
            <w:pPr>
              <w:jc w:val="center"/>
              <w:rPr>
                <w:rFonts w:ascii="宋体" w:hAnsi="宋体"/>
                <w:color w:val="000000"/>
                <w:sz w:val="21"/>
              </w:rPr>
            </w:pPr>
          </w:p>
        </w:tc>
        <w:tc>
          <w:tcPr>
            <w:tcW w:w="348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7F011E2">
            <w:pPr>
              <w:jc w:val="center"/>
              <w:rPr>
                <w:rFonts w:ascii="宋体" w:hAnsi="宋体"/>
                <w:color w:val="000000"/>
                <w:sz w:val="21"/>
              </w:rPr>
            </w:pPr>
          </w:p>
        </w:tc>
        <w:tc>
          <w:tcPr>
            <w:tcW w:w="1686"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4282C44">
            <w:pPr>
              <w:jc w:val="center"/>
              <w:rPr>
                <w:rFonts w:ascii="宋体" w:hAnsi="宋体"/>
                <w:color w:val="000000"/>
                <w:sz w:val="21"/>
              </w:rPr>
            </w:pPr>
          </w:p>
        </w:tc>
      </w:tr>
      <w:tr w14:paraId="3231F25B">
        <w:tblPrEx>
          <w:tblCellMar>
            <w:top w:w="0" w:type="dxa"/>
            <w:left w:w="108" w:type="dxa"/>
            <w:bottom w:w="0" w:type="dxa"/>
            <w:right w:w="108" w:type="dxa"/>
          </w:tblCellMar>
        </w:tblPrEx>
        <w:trPr>
          <w:trHeight w:val="510" w:hRule="atLeast"/>
        </w:trPr>
        <w:tc>
          <w:tcPr>
            <w:tcW w:w="9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3728DC9">
            <w:pPr>
              <w:jc w:val="center"/>
              <w:rPr>
                <w:rFonts w:ascii="宋体" w:hAnsi="宋体"/>
                <w:color w:val="000000"/>
                <w:sz w:val="21"/>
              </w:rPr>
            </w:pPr>
            <w:r>
              <w:rPr>
                <w:rFonts w:hint="eastAsia" w:ascii="宋体" w:hAnsi="宋体"/>
                <w:color w:val="000000"/>
                <w:sz w:val="21"/>
              </w:rPr>
              <w:t>十五</w:t>
            </w: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tcPr>
          <w:p w14:paraId="276F7F2D">
            <w:pPr>
              <w:jc w:val="center"/>
              <w:rPr>
                <w:rFonts w:ascii="宋体" w:hAnsi="宋体"/>
                <w:color w:val="000000"/>
                <w:sz w:val="21"/>
              </w:rPr>
            </w:pPr>
            <w:r>
              <w:rPr>
                <w:rFonts w:hint="eastAsia" w:ascii="宋体" w:hAnsi="宋体"/>
                <w:color w:val="000000"/>
                <w:sz w:val="21"/>
              </w:rPr>
              <w:t>文物勘探发掘费</w:t>
            </w:r>
          </w:p>
        </w:tc>
        <w:tc>
          <w:tcPr>
            <w:tcW w:w="1958"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FB156CC">
            <w:pPr>
              <w:jc w:val="center"/>
              <w:rPr>
                <w:rFonts w:ascii="宋体" w:hAnsi="宋体"/>
                <w:color w:val="000000"/>
                <w:sz w:val="21"/>
              </w:rPr>
            </w:pPr>
          </w:p>
        </w:tc>
        <w:tc>
          <w:tcPr>
            <w:tcW w:w="1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B8FE67B">
            <w:pPr>
              <w:jc w:val="center"/>
              <w:rPr>
                <w:rFonts w:ascii="宋体" w:hAnsi="宋体"/>
                <w:color w:val="000000"/>
                <w:sz w:val="21"/>
              </w:rPr>
            </w:pPr>
          </w:p>
        </w:tc>
        <w:tc>
          <w:tcPr>
            <w:tcW w:w="348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9679E0A">
            <w:pPr>
              <w:jc w:val="center"/>
              <w:rPr>
                <w:rFonts w:ascii="宋体" w:hAnsi="宋体"/>
                <w:color w:val="000000"/>
                <w:sz w:val="21"/>
              </w:rPr>
            </w:pPr>
          </w:p>
        </w:tc>
        <w:tc>
          <w:tcPr>
            <w:tcW w:w="1686"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B273623">
            <w:pPr>
              <w:jc w:val="center"/>
              <w:rPr>
                <w:rFonts w:ascii="宋体" w:hAnsi="宋体"/>
                <w:color w:val="000000"/>
                <w:sz w:val="21"/>
              </w:rPr>
            </w:pPr>
          </w:p>
        </w:tc>
      </w:tr>
      <w:tr w14:paraId="5304BA5E">
        <w:tblPrEx>
          <w:tblCellMar>
            <w:top w:w="0" w:type="dxa"/>
            <w:left w:w="108" w:type="dxa"/>
            <w:bottom w:w="0" w:type="dxa"/>
            <w:right w:w="108" w:type="dxa"/>
          </w:tblCellMar>
        </w:tblPrEx>
        <w:trPr>
          <w:trHeight w:val="510" w:hRule="atLeast"/>
        </w:trPr>
        <w:tc>
          <w:tcPr>
            <w:tcW w:w="9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5460441">
            <w:pPr>
              <w:jc w:val="center"/>
              <w:rPr>
                <w:rFonts w:ascii="宋体" w:hAnsi="宋体"/>
                <w:color w:val="000000"/>
                <w:sz w:val="21"/>
              </w:rPr>
            </w:pPr>
            <w:r>
              <w:rPr>
                <w:rFonts w:hint="eastAsia" w:ascii="宋体" w:hAnsi="宋体"/>
                <w:color w:val="000000"/>
                <w:sz w:val="21"/>
              </w:rPr>
              <w:t>十六</w:t>
            </w: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tcPr>
          <w:p w14:paraId="120FCA20">
            <w:pPr>
              <w:jc w:val="center"/>
              <w:rPr>
                <w:rFonts w:ascii="宋体" w:hAnsi="宋体"/>
                <w:color w:val="000000"/>
                <w:sz w:val="21"/>
              </w:rPr>
            </w:pPr>
            <w:r>
              <w:rPr>
                <w:rFonts w:hint="eastAsia" w:ascii="宋体" w:hAnsi="宋体"/>
                <w:color w:val="000000"/>
                <w:sz w:val="21"/>
              </w:rPr>
              <w:t>配合辅助工程建设费</w:t>
            </w:r>
          </w:p>
        </w:tc>
        <w:tc>
          <w:tcPr>
            <w:tcW w:w="1958"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A6757ED">
            <w:pPr>
              <w:jc w:val="center"/>
              <w:rPr>
                <w:rFonts w:ascii="宋体" w:hAnsi="宋体"/>
                <w:color w:val="000000"/>
                <w:sz w:val="21"/>
              </w:rPr>
            </w:pPr>
          </w:p>
        </w:tc>
        <w:tc>
          <w:tcPr>
            <w:tcW w:w="1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A5EEB78">
            <w:pPr>
              <w:jc w:val="center"/>
              <w:rPr>
                <w:rFonts w:ascii="宋体" w:hAnsi="宋体"/>
                <w:color w:val="000000"/>
                <w:sz w:val="21"/>
              </w:rPr>
            </w:pPr>
          </w:p>
        </w:tc>
        <w:tc>
          <w:tcPr>
            <w:tcW w:w="348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2DAB25C">
            <w:pPr>
              <w:jc w:val="center"/>
              <w:rPr>
                <w:rFonts w:ascii="宋体" w:hAnsi="宋体"/>
                <w:color w:val="000000"/>
                <w:sz w:val="21"/>
              </w:rPr>
            </w:pPr>
          </w:p>
        </w:tc>
        <w:tc>
          <w:tcPr>
            <w:tcW w:w="1686"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5EF7F56">
            <w:pPr>
              <w:jc w:val="center"/>
              <w:rPr>
                <w:rFonts w:ascii="宋体" w:hAnsi="宋体"/>
                <w:color w:val="000000"/>
                <w:sz w:val="21"/>
              </w:rPr>
            </w:pPr>
          </w:p>
        </w:tc>
      </w:tr>
      <w:tr w14:paraId="619190CA">
        <w:tblPrEx>
          <w:tblCellMar>
            <w:top w:w="0" w:type="dxa"/>
            <w:left w:w="108" w:type="dxa"/>
            <w:bottom w:w="0" w:type="dxa"/>
            <w:right w:w="108" w:type="dxa"/>
          </w:tblCellMar>
        </w:tblPrEx>
        <w:trPr>
          <w:trHeight w:val="510" w:hRule="atLeast"/>
        </w:trPr>
        <w:tc>
          <w:tcPr>
            <w:tcW w:w="9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EDB6FAE">
            <w:pPr>
              <w:jc w:val="center"/>
              <w:rPr>
                <w:rFonts w:ascii="宋体" w:hAnsi="宋体"/>
                <w:color w:val="000000"/>
                <w:sz w:val="21"/>
              </w:rPr>
            </w:pPr>
            <w:r>
              <w:rPr>
                <w:rFonts w:hint="eastAsia" w:ascii="宋体" w:hAnsi="宋体"/>
                <w:color w:val="000000"/>
                <w:sz w:val="21"/>
              </w:rPr>
              <w:t>十七</w:t>
            </w: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tcPr>
          <w:p w14:paraId="47B4C02C">
            <w:pPr>
              <w:jc w:val="center"/>
              <w:rPr>
                <w:rFonts w:ascii="宋体" w:hAnsi="宋体"/>
                <w:color w:val="000000"/>
                <w:sz w:val="21"/>
              </w:rPr>
            </w:pPr>
            <w:r>
              <w:rPr>
                <w:rFonts w:hint="eastAsia" w:ascii="宋体" w:hAnsi="宋体"/>
                <w:color w:val="000000"/>
                <w:sz w:val="21"/>
              </w:rPr>
              <w:t>生产准备及开办费</w:t>
            </w:r>
          </w:p>
        </w:tc>
        <w:tc>
          <w:tcPr>
            <w:tcW w:w="1958"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C00B12A">
            <w:pPr>
              <w:jc w:val="center"/>
              <w:rPr>
                <w:rFonts w:ascii="宋体" w:hAnsi="宋体"/>
                <w:color w:val="000000"/>
                <w:sz w:val="21"/>
              </w:rPr>
            </w:pPr>
          </w:p>
        </w:tc>
        <w:tc>
          <w:tcPr>
            <w:tcW w:w="1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B67E05B">
            <w:pPr>
              <w:jc w:val="center"/>
              <w:rPr>
                <w:rFonts w:ascii="宋体" w:hAnsi="宋体"/>
                <w:color w:val="000000"/>
                <w:sz w:val="21"/>
              </w:rPr>
            </w:pPr>
          </w:p>
        </w:tc>
        <w:tc>
          <w:tcPr>
            <w:tcW w:w="348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BDA0EC4">
            <w:pPr>
              <w:jc w:val="center"/>
              <w:rPr>
                <w:rFonts w:ascii="宋体" w:hAnsi="宋体"/>
                <w:color w:val="000000"/>
                <w:sz w:val="21"/>
              </w:rPr>
            </w:pPr>
          </w:p>
        </w:tc>
        <w:tc>
          <w:tcPr>
            <w:tcW w:w="1686"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BE239FB">
            <w:pPr>
              <w:jc w:val="center"/>
              <w:rPr>
                <w:rFonts w:ascii="宋体" w:hAnsi="宋体"/>
                <w:color w:val="000000"/>
                <w:sz w:val="21"/>
              </w:rPr>
            </w:pPr>
          </w:p>
        </w:tc>
      </w:tr>
      <w:tr w14:paraId="671430FA">
        <w:tblPrEx>
          <w:tblCellMar>
            <w:top w:w="0" w:type="dxa"/>
            <w:left w:w="108" w:type="dxa"/>
            <w:bottom w:w="0" w:type="dxa"/>
            <w:right w:w="108" w:type="dxa"/>
          </w:tblCellMar>
        </w:tblPrEx>
        <w:trPr>
          <w:trHeight w:val="510" w:hRule="atLeast"/>
        </w:trPr>
        <w:tc>
          <w:tcPr>
            <w:tcW w:w="9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62F0E6A">
            <w:pPr>
              <w:jc w:val="center"/>
              <w:rPr>
                <w:rFonts w:ascii="宋体" w:hAnsi="宋体"/>
                <w:color w:val="000000"/>
                <w:sz w:val="21"/>
              </w:rPr>
            </w:pPr>
            <w:r>
              <w:rPr>
                <w:rFonts w:hint="eastAsia" w:ascii="宋体" w:hAnsi="宋体"/>
                <w:color w:val="000000"/>
                <w:sz w:val="21"/>
              </w:rPr>
              <w:t>十八</w:t>
            </w: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tcPr>
          <w:p w14:paraId="339E12FC">
            <w:pPr>
              <w:jc w:val="center"/>
              <w:rPr>
                <w:rFonts w:ascii="宋体" w:hAnsi="宋体"/>
                <w:color w:val="000000"/>
                <w:sz w:val="21"/>
              </w:rPr>
            </w:pPr>
            <w:r>
              <w:rPr>
                <w:rFonts w:hint="eastAsia" w:ascii="宋体" w:hAnsi="宋体"/>
                <w:color w:val="000000"/>
                <w:sz w:val="21"/>
              </w:rPr>
              <w:t>研究试验费</w:t>
            </w:r>
          </w:p>
        </w:tc>
        <w:tc>
          <w:tcPr>
            <w:tcW w:w="1958"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AD12CA8">
            <w:pPr>
              <w:jc w:val="center"/>
              <w:rPr>
                <w:rFonts w:ascii="宋体" w:hAnsi="宋体"/>
                <w:color w:val="000000"/>
                <w:sz w:val="21"/>
              </w:rPr>
            </w:pPr>
          </w:p>
        </w:tc>
        <w:tc>
          <w:tcPr>
            <w:tcW w:w="1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6EE3A55">
            <w:pPr>
              <w:jc w:val="center"/>
              <w:rPr>
                <w:rFonts w:ascii="宋体" w:hAnsi="宋体"/>
                <w:color w:val="000000"/>
                <w:sz w:val="21"/>
              </w:rPr>
            </w:pPr>
          </w:p>
        </w:tc>
        <w:tc>
          <w:tcPr>
            <w:tcW w:w="348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4EA6B6D">
            <w:pPr>
              <w:jc w:val="center"/>
              <w:rPr>
                <w:rFonts w:ascii="宋体" w:hAnsi="宋体"/>
                <w:color w:val="000000"/>
                <w:sz w:val="21"/>
              </w:rPr>
            </w:pPr>
          </w:p>
        </w:tc>
        <w:tc>
          <w:tcPr>
            <w:tcW w:w="1686"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7D6C13C">
            <w:pPr>
              <w:jc w:val="center"/>
              <w:rPr>
                <w:rFonts w:ascii="宋体" w:hAnsi="宋体"/>
                <w:color w:val="000000"/>
                <w:sz w:val="21"/>
              </w:rPr>
            </w:pPr>
          </w:p>
        </w:tc>
      </w:tr>
      <w:tr w14:paraId="5E076613">
        <w:tblPrEx>
          <w:tblCellMar>
            <w:top w:w="0" w:type="dxa"/>
            <w:left w:w="108" w:type="dxa"/>
            <w:bottom w:w="0" w:type="dxa"/>
            <w:right w:w="108" w:type="dxa"/>
          </w:tblCellMar>
        </w:tblPrEx>
        <w:trPr>
          <w:trHeight w:val="510" w:hRule="atLeast"/>
        </w:trPr>
        <w:tc>
          <w:tcPr>
            <w:tcW w:w="9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9B25374">
            <w:pPr>
              <w:jc w:val="center"/>
              <w:rPr>
                <w:rFonts w:ascii="宋体" w:hAnsi="宋体"/>
                <w:color w:val="000000"/>
                <w:sz w:val="21"/>
              </w:rPr>
            </w:pPr>
            <w:r>
              <w:rPr>
                <w:rFonts w:hint="eastAsia" w:ascii="宋体" w:hAnsi="宋体"/>
                <w:color w:val="000000"/>
                <w:sz w:val="21"/>
              </w:rPr>
              <w:t>十九</w:t>
            </w: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tcPr>
          <w:p w14:paraId="24C9441B">
            <w:pPr>
              <w:jc w:val="center"/>
              <w:rPr>
                <w:rFonts w:ascii="宋体" w:hAnsi="宋体"/>
                <w:color w:val="000000"/>
                <w:sz w:val="21"/>
              </w:rPr>
            </w:pPr>
            <w:r>
              <w:rPr>
                <w:rFonts w:hint="eastAsia" w:ascii="宋体" w:hAnsi="宋体"/>
                <w:color w:val="000000"/>
                <w:sz w:val="21"/>
              </w:rPr>
              <w:t>联合试运转费</w:t>
            </w:r>
          </w:p>
        </w:tc>
        <w:tc>
          <w:tcPr>
            <w:tcW w:w="1958"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DC9D49E">
            <w:pPr>
              <w:jc w:val="center"/>
              <w:rPr>
                <w:rFonts w:ascii="宋体" w:hAnsi="宋体"/>
                <w:color w:val="000000"/>
                <w:sz w:val="21"/>
              </w:rPr>
            </w:pPr>
          </w:p>
        </w:tc>
        <w:tc>
          <w:tcPr>
            <w:tcW w:w="1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DC2F803">
            <w:pPr>
              <w:jc w:val="center"/>
              <w:rPr>
                <w:rFonts w:ascii="宋体" w:hAnsi="宋体"/>
                <w:color w:val="000000"/>
                <w:sz w:val="21"/>
              </w:rPr>
            </w:pPr>
          </w:p>
        </w:tc>
        <w:tc>
          <w:tcPr>
            <w:tcW w:w="348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03193EE">
            <w:pPr>
              <w:jc w:val="center"/>
              <w:rPr>
                <w:rFonts w:ascii="宋体" w:hAnsi="宋体"/>
                <w:color w:val="000000"/>
                <w:sz w:val="21"/>
              </w:rPr>
            </w:pPr>
          </w:p>
        </w:tc>
        <w:tc>
          <w:tcPr>
            <w:tcW w:w="1686"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651A435">
            <w:pPr>
              <w:jc w:val="center"/>
              <w:rPr>
                <w:rFonts w:ascii="宋体" w:hAnsi="宋体"/>
                <w:color w:val="000000"/>
                <w:sz w:val="21"/>
              </w:rPr>
            </w:pPr>
          </w:p>
        </w:tc>
      </w:tr>
      <w:tr w14:paraId="6938BFE2">
        <w:tblPrEx>
          <w:tblCellMar>
            <w:top w:w="0" w:type="dxa"/>
            <w:left w:w="108" w:type="dxa"/>
            <w:bottom w:w="0" w:type="dxa"/>
            <w:right w:w="108" w:type="dxa"/>
          </w:tblCellMar>
        </w:tblPrEx>
        <w:trPr>
          <w:trHeight w:val="510" w:hRule="atLeast"/>
        </w:trPr>
        <w:tc>
          <w:tcPr>
            <w:tcW w:w="9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1AF2CB">
            <w:pPr>
              <w:jc w:val="center"/>
              <w:rPr>
                <w:rFonts w:ascii="宋体" w:hAnsi="宋体"/>
                <w:color w:val="000000"/>
                <w:sz w:val="21"/>
              </w:rPr>
            </w:pPr>
            <w:r>
              <w:rPr>
                <w:rFonts w:hint="eastAsia" w:ascii="宋体" w:hAnsi="宋体"/>
                <w:color w:val="000000"/>
                <w:sz w:val="21"/>
              </w:rPr>
              <w:t>二十</w:t>
            </w: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tcPr>
          <w:p w14:paraId="3F6883A2">
            <w:pPr>
              <w:jc w:val="center"/>
              <w:rPr>
                <w:rFonts w:ascii="宋体" w:hAnsi="宋体"/>
                <w:color w:val="000000"/>
                <w:sz w:val="21"/>
              </w:rPr>
            </w:pPr>
            <w:r>
              <w:rPr>
                <w:rFonts w:hint="eastAsia" w:ascii="宋体" w:hAnsi="宋体"/>
                <w:color w:val="000000"/>
                <w:sz w:val="21"/>
              </w:rPr>
              <w:t>专利或专有技术使用费</w:t>
            </w:r>
          </w:p>
        </w:tc>
        <w:tc>
          <w:tcPr>
            <w:tcW w:w="1958"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470B477">
            <w:pPr>
              <w:jc w:val="center"/>
              <w:rPr>
                <w:rFonts w:ascii="宋体" w:hAnsi="宋体"/>
                <w:color w:val="000000"/>
                <w:sz w:val="21"/>
              </w:rPr>
            </w:pPr>
          </w:p>
        </w:tc>
        <w:tc>
          <w:tcPr>
            <w:tcW w:w="1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1144716">
            <w:pPr>
              <w:jc w:val="center"/>
              <w:rPr>
                <w:rFonts w:ascii="宋体" w:hAnsi="宋体"/>
                <w:color w:val="000000"/>
                <w:sz w:val="21"/>
              </w:rPr>
            </w:pPr>
          </w:p>
        </w:tc>
        <w:tc>
          <w:tcPr>
            <w:tcW w:w="348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5E337B2">
            <w:pPr>
              <w:jc w:val="center"/>
              <w:rPr>
                <w:rFonts w:ascii="宋体" w:hAnsi="宋体"/>
                <w:color w:val="000000"/>
                <w:sz w:val="21"/>
              </w:rPr>
            </w:pPr>
          </w:p>
        </w:tc>
        <w:tc>
          <w:tcPr>
            <w:tcW w:w="1686"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4115E13">
            <w:pPr>
              <w:jc w:val="center"/>
              <w:rPr>
                <w:rFonts w:ascii="宋体" w:hAnsi="宋体"/>
                <w:color w:val="000000"/>
                <w:sz w:val="21"/>
              </w:rPr>
            </w:pPr>
          </w:p>
        </w:tc>
      </w:tr>
      <w:tr w14:paraId="7875568A">
        <w:tblPrEx>
          <w:tblCellMar>
            <w:top w:w="0" w:type="dxa"/>
            <w:left w:w="108" w:type="dxa"/>
            <w:bottom w:w="0" w:type="dxa"/>
            <w:right w:w="108" w:type="dxa"/>
          </w:tblCellMar>
        </w:tblPrEx>
        <w:trPr>
          <w:trHeight w:val="510" w:hRule="atLeast"/>
        </w:trPr>
        <w:tc>
          <w:tcPr>
            <w:tcW w:w="9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A36DEE4">
            <w:pPr>
              <w:jc w:val="center"/>
              <w:rPr>
                <w:rFonts w:ascii="宋体" w:hAnsi="宋体"/>
                <w:color w:val="000000"/>
                <w:sz w:val="21"/>
              </w:rPr>
            </w:pPr>
            <w:r>
              <w:rPr>
                <w:rFonts w:hint="eastAsia" w:ascii="宋体" w:hAnsi="宋体"/>
                <w:color w:val="000000"/>
                <w:sz w:val="21"/>
              </w:rPr>
              <w:t>二十一</w:t>
            </w: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tcPr>
          <w:p w14:paraId="03C7C099">
            <w:pPr>
              <w:jc w:val="center"/>
              <w:rPr>
                <w:rFonts w:ascii="宋体" w:hAnsi="宋体"/>
                <w:color w:val="000000"/>
                <w:sz w:val="21"/>
              </w:rPr>
            </w:pPr>
            <w:r>
              <w:rPr>
                <w:rFonts w:hint="eastAsia" w:ascii="宋体" w:hAnsi="宋体"/>
                <w:color w:val="000000"/>
                <w:sz w:val="21"/>
              </w:rPr>
              <w:t>引进技术和引进设备其他费</w:t>
            </w:r>
          </w:p>
        </w:tc>
        <w:tc>
          <w:tcPr>
            <w:tcW w:w="1958"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95A6F19">
            <w:pPr>
              <w:jc w:val="center"/>
              <w:rPr>
                <w:rFonts w:ascii="宋体" w:hAnsi="宋体"/>
                <w:color w:val="000000"/>
                <w:sz w:val="21"/>
              </w:rPr>
            </w:pPr>
          </w:p>
        </w:tc>
        <w:tc>
          <w:tcPr>
            <w:tcW w:w="1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502DAB4">
            <w:pPr>
              <w:jc w:val="center"/>
              <w:rPr>
                <w:rFonts w:ascii="宋体" w:hAnsi="宋体"/>
                <w:color w:val="000000"/>
                <w:sz w:val="21"/>
              </w:rPr>
            </w:pPr>
          </w:p>
        </w:tc>
        <w:tc>
          <w:tcPr>
            <w:tcW w:w="348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22DEAE7">
            <w:pPr>
              <w:jc w:val="center"/>
              <w:rPr>
                <w:rFonts w:ascii="宋体" w:hAnsi="宋体"/>
                <w:color w:val="000000"/>
                <w:sz w:val="21"/>
              </w:rPr>
            </w:pPr>
          </w:p>
        </w:tc>
        <w:tc>
          <w:tcPr>
            <w:tcW w:w="1686"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4B5D0C8">
            <w:pPr>
              <w:jc w:val="center"/>
              <w:rPr>
                <w:rFonts w:ascii="宋体" w:hAnsi="宋体"/>
                <w:color w:val="000000"/>
                <w:sz w:val="21"/>
              </w:rPr>
            </w:pPr>
          </w:p>
        </w:tc>
      </w:tr>
      <w:tr w14:paraId="5E5AE317">
        <w:tblPrEx>
          <w:tblCellMar>
            <w:top w:w="0" w:type="dxa"/>
            <w:left w:w="108" w:type="dxa"/>
            <w:bottom w:w="0" w:type="dxa"/>
            <w:right w:w="108" w:type="dxa"/>
          </w:tblCellMar>
        </w:tblPrEx>
        <w:trPr>
          <w:trHeight w:val="510" w:hRule="atLeast"/>
        </w:trPr>
        <w:tc>
          <w:tcPr>
            <w:tcW w:w="9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44855F">
            <w:pPr>
              <w:jc w:val="center"/>
              <w:rPr>
                <w:rFonts w:ascii="宋体" w:hAnsi="宋体"/>
                <w:color w:val="000000"/>
                <w:sz w:val="21"/>
              </w:rPr>
            </w:pPr>
            <w:r>
              <w:rPr>
                <w:rFonts w:hint="eastAsia" w:ascii="宋体" w:hAnsi="宋体"/>
                <w:color w:val="000000"/>
                <w:sz w:val="21"/>
              </w:rPr>
              <w:t>二十二</w:t>
            </w: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tcPr>
          <w:p w14:paraId="72C0F7CD">
            <w:pPr>
              <w:jc w:val="center"/>
              <w:rPr>
                <w:rFonts w:ascii="宋体" w:hAnsi="宋体"/>
                <w:color w:val="000000"/>
                <w:sz w:val="21"/>
              </w:rPr>
            </w:pPr>
            <w:r>
              <w:rPr>
                <w:rFonts w:hint="eastAsia" w:ascii="宋体" w:hAnsi="宋体"/>
                <w:color w:val="000000"/>
                <w:sz w:val="21"/>
              </w:rPr>
              <w:t>其他</w:t>
            </w:r>
          </w:p>
        </w:tc>
        <w:tc>
          <w:tcPr>
            <w:tcW w:w="1958"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2397E0E">
            <w:pPr>
              <w:jc w:val="center"/>
              <w:rPr>
                <w:rFonts w:ascii="宋体" w:hAnsi="宋体"/>
                <w:color w:val="000000"/>
                <w:sz w:val="21"/>
              </w:rPr>
            </w:pPr>
          </w:p>
        </w:tc>
        <w:tc>
          <w:tcPr>
            <w:tcW w:w="1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2D81610">
            <w:pPr>
              <w:jc w:val="center"/>
              <w:rPr>
                <w:rFonts w:ascii="宋体" w:hAnsi="宋体"/>
                <w:color w:val="000000"/>
                <w:sz w:val="21"/>
              </w:rPr>
            </w:pPr>
          </w:p>
        </w:tc>
        <w:tc>
          <w:tcPr>
            <w:tcW w:w="348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37C167C">
            <w:pPr>
              <w:jc w:val="center"/>
              <w:rPr>
                <w:rFonts w:ascii="宋体" w:hAnsi="宋体"/>
                <w:color w:val="000000"/>
                <w:sz w:val="21"/>
              </w:rPr>
            </w:pPr>
          </w:p>
        </w:tc>
        <w:tc>
          <w:tcPr>
            <w:tcW w:w="1686"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BD1E242">
            <w:pPr>
              <w:jc w:val="center"/>
              <w:rPr>
                <w:rFonts w:ascii="宋体" w:hAnsi="宋体"/>
                <w:color w:val="000000"/>
                <w:sz w:val="21"/>
              </w:rPr>
            </w:pPr>
          </w:p>
        </w:tc>
      </w:tr>
      <w:tr w14:paraId="04EF21ED">
        <w:tblPrEx>
          <w:tblCellMar>
            <w:top w:w="0" w:type="dxa"/>
            <w:left w:w="108" w:type="dxa"/>
            <w:bottom w:w="0" w:type="dxa"/>
            <w:right w:w="108" w:type="dxa"/>
          </w:tblCellMar>
        </w:tblPrEx>
        <w:trPr>
          <w:trHeight w:val="510" w:hRule="atLeast"/>
        </w:trPr>
        <w:tc>
          <w:tcPr>
            <w:tcW w:w="9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6861F0">
            <w:pPr>
              <w:jc w:val="center"/>
              <w:rPr>
                <w:rFonts w:ascii="宋体" w:hAnsi="宋体"/>
                <w:color w:val="000000"/>
                <w:sz w:val="21"/>
              </w:rPr>
            </w:pPr>
            <w:r>
              <w:rPr>
                <w:rFonts w:hint="eastAsia" w:ascii="宋体" w:hAnsi="宋体"/>
                <w:color w:val="000000"/>
                <w:sz w:val="21"/>
              </w:rPr>
              <w:t>二十三</w:t>
            </w: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tcPr>
          <w:p w14:paraId="00CD7819">
            <w:pPr>
              <w:jc w:val="center"/>
              <w:rPr>
                <w:rFonts w:ascii="宋体" w:hAnsi="宋体"/>
                <w:color w:val="000000"/>
                <w:sz w:val="21"/>
              </w:rPr>
            </w:pPr>
            <w:r>
              <w:rPr>
                <w:rFonts w:hint="eastAsia" w:ascii="宋体" w:hAnsi="宋体"/>
                <w:color w:val="000000"/>
                <w:sz w:val="21"/>
              </w:rPr>
              <w:t>合计</w:t>
            </w:r>
          </w:p>
        </w:tc>
        <w:tc>
          <w:tcPr>
            <w:tcW w:w="1958"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AB83E1E">
            <w:pPr>
              <w:jc w:val="center"/>
              <w:rPr>
                <w:rFonts w:ascii="宋体" w:hAnsi="宋体"/>
                <w:color w:val="000000"/>
                <w:sz w:val="21"/>
              </w:rPr>
            </w:pPr>
          </w:p>
        </w:tc>
        <w:tc>
          <w:tcPr>
            <w:tcW w:w="1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86D509">
            <w:pPr>
              <w:jc w:val="center"/>
              <w:rPr>
                <w:rFonts w:ascii="宋体" w:hAnsi="宋体"/>
                <w:color w:val="000000"/>
                <w:sz w:val="21"/>
              </w:rPr>
            </w:pPr>
          </w:p>
        </w:tc>
        <w:tc>
          <w:tcPr>
            <w:tcW w:w="348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2F8DCF1">
            <w:pPr>
              <w:jc w:val="center"/>
              <w:rPr>
                <w:rFonts w:ascii="宋体" w:hAnsi="宋体"/>
                <w:color w:val="000000"/>
                <w:sz w:val="21"/>
              </w:rPr>
            </w:pPr>
          </w:p>
        </w:tc>
        <w:tc>
          <w:tcPr>
            <w:tcW w:w="1686"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8E23432">
            <w:pPr>
              <w:jc w:val="center"/>
              <w:rPr>
                <w:rFonts w:ascii="宋体" w:hAnsi="宋体"/>
                <w:color w:val="000000"/>
                <w:sz w:val="21"/>
              </w:rPr>
            </w:pPr>
          </w:p>
        </w:tc>
      </w:tr>
    </w:tbl>
    <w:p w14:paraId="407C6990">
      <w:r>
        <w:br w:type="page"/>
      </w:r>
    </w:p>
    <w:p w14:paraId="19AB4D87">
      <w:pPr>
        <w:pStyle w:val="5"/>
        <w:numPr>
          <w:ilvl w:val="2"/>
          <w:numId w:val="0"/>
        </w:numPr>
        <w:rPr>
          <w:rFonts w:cstheme="minorBidi"/>
        </w:rPr>
      </w:pPr>
      <w:r>
        <w:rPr>
          <w:rFonts w:hint="eastAsia" w:cstheme="minorBidi"/>
          <w:bCs/>
        </w:rPr>
        <w:t xml:space="preserve">A.0.9 </w:t>
      </w:r>
      <w:r>
        <w:rPr>
          <w:rFonts w:hint="eastAsia" w:cstheme="minorBidi"/>
        </w:rPr>
        <w:t xml:space="preserve"> 资金筹措及建设期内分年度投资计划表样式</w:t>
      </w:r>
    </w:p>
    <w:tbl>
      <w:tblPr>
        <w:tblStyle w:val="28"/>
        <w:tblW w:w="4915" w:type="pct"/>
        <w:jc w:val="center"/>
        <w:tblLayout w:type="autofit"/>
        <w:tblCellMar>
          <w:top w:w="0" w:type="dxa"/>
          <w:left w:w="108" w:type="dxa"/>
          <w:bottom w:w="0" w:type="dxa"/>
          <w:right w:w="108" w:type="dxa"/>
        </w:tblCellMar>
      </w:tblPr>
      <w:tblGrid>
        <w:gridCol w:w="1470"/>
        <w:gridCol w:w="2986"/>
        <w:gridCol w:w="2087"/>
        <w:gridCol w:w="1888"/>
        <w:gridCol w:w="1777"/>
        <w:gridCol w:w="1724"/>
        <w:gridCol w:w="1907"/>
      </w:tblGrid>
      <w:tr w14:paraId="67ADD119">
        <w:tblPrEx>
          <w:tblCellMar>
            <w:top w:w="0" w:type="dxa"/>
            <w:left w:w="108" w:type="dxa"/>
            <w:bottom w:w="0" w:type="dxa"/>
            <w:right w:w="108" w:type="dxa"/>
          </w:tblCellMar>
        </w:tblPrEx>
        <w:trPr>
          <w:trHeight w:val="408" w:hRule="atLeast"/>
          <w:tblHeader/>
          <w:jc w:val="center"/>
        </w:trPr>
        <w:tc>
          <w:tcPr>
            <w:tcW w:w="5000" w:type="pct"/>
            <w:gridSpan w:val="7"/>
            <w:tcBorders>
              <w:top w:val="nil"/>
              <w:left w:val="nil"/>
              <w:bottom w:val="nil"/>
              <w:right w:val="nil"/>
            </w:tcBorders>
            <w:shd w:val="clear" w:color="auto" w:fill="auto"/>
            <w:noWrap/>
            <w:vAlign w:val="center"/>
          </w:tcPr>
          <w:p w14:paraId="5443A682">
            <w:pPr>
              <w:widowControl/>
              <w:jc w:val="center"/>
              <w:textAlignment w:val="center"/>
              <w:rPr>
                <w:rFonts w:ascii="宋体" w:hAnsi="宋体"/>
                <w:b/>
                <w:bCs/>
                <w:color w:val="000000"/>
                <w:kern w:val="0"/>
                <w:sz w:val="32"/>
                <w:szCs w:val="32"/>
                <w:lang w:bidi="ar"/>
              </w:rPr>
            </w:pPr>
            <w:r>
              <w:rPr>
                <w:rFonts w:hint="eastAsia" w:ascii="宋体" w:hAnsi="宋体"/>
                <w:b/>
                <w:bCs/>
                <w:color w:val="000000"/>
                <w:kern w:val="0"/>
                <w:sz w:val="32"/>
                <w:szCs w:val="32"/>
                <w:lang w:bidi="ar"/>
              </w:rPr>
              <w:t>资金筹措及建设期内分年度投资计划表</w:t>
            </w:r>
          </w:p>
        </w:tc>
      </w:tr>
      <w:tr w14:paraId="5388DBD8">
        <w:tblPrEx>
          <w:tblCellMar>
            <w:top w:w="0" w:type="dxa"/>
            <w:left w:w="108" w:type="dxa"/>
            <w:bottom w:w="0" w:type="dxa"/>
            <w:right w:w="108" w:type="dxa"/>
          </w:tblCellMar>
        </w:tblPrEx>
        <w:trPr>
          <w:trHeight w:val="312" w:hRule="atLeast"/>
          <w:tblHeader/>
          <w:jc w:val="center"/>
        </w:trPr>
        <w:tc>
          <w:tcPr>
            <w:tcW w:w="1610" w:type="pct"/>
            <w:gridSpan w:val="2"/>
            <w:tcBorders>
              <w:top w:val="nil"/>
              <w:left w:val="nil"/>
              <w:bottom w:val="nil"/>
              <w:right w:val="nil"/>
            </w:tcBorders>
            <w:shd w:val="clear" w:color="auto" w:fill="auto"/>
            <w:noWrap/>
            <w:vAlign w:val="center"/>
          </w:tcPr>
          <w:p w14:paraId="61456A66">
            <w:pPr>
              <w:jc w:val="left"/>
              <w:rPr>
                <w:rFonts w:ascii="Times New Roman" w:hAnsi="Times New Roman" w:cs="Times New Roman"/>
                <w:color w:val="000000"/>
                <w:sz w:val="21"/>
              </w:rPr>
            </w:pPr>
            <w:r>
              <w:rPr>
                <w:rFonts w:hint="eastAsia" w:ascii="宋体" w:hAnsi="宋体"/>
                <w:b/>
                <w:bCs/>
                <w:color w:val="000000"/>
                <w:kern w:val="0"/>
                <w:sz w:val="21"/>
                <w:lang w:bidi="ar"/>
              </w:rPr>
              <w:t>工程名称：××××项目</w:t>
            </w:r>
          </w:p>
        </w:tc>
        <w:tc>
          <w:tcPr>
            <w:tcW w:w="754" w:type="pct"/>
            <w:tcBorders>
              <w:top w:val="nil"/>
              <w:left w:val="nil"/>
              <w:bottom w:val="nil"/>
              <w:right w:val="nil"/>
            </w:tcBorders>
            <w:shd w:val="clear" w:color="auto" w:fill="auto"/>
            <w:noWrap/>
            <w:vAlign w:val="center"/>
          </w:tcPr>
          <w:p w14:paraId="515CD292">
            <w:pPr>
              <w:jc w:val="center"/>
              <w:rPr>
                <w:rFonts w:ascii="Times New Roman" w:hAnsi="Times New Roman" w:cs="Times New Roman"/>
                <w:color w:val="000000"/>
                <w:sz w:val="21"/>
              </w:rPr>
            </w:pPr>
          </w:p>
        </w:tc>
        <w:tc>
          <w:tcPr>
            <w:tcW w:w="682" w:type="pct"/>
            <w:tcBorders>
              <w:top w:val="nil"/>
              <w:left w:val="nil"/>
              <w:bottom w:val="nil"/>
              <w:right w:val="nil"/>
            </w:tcBorders>
            <w:shd w:val="clear" w:color="auto" w:fill="auto"/>
            <w:noWrap/>
            <w:vAlign w:val="center"/>
          </w:tcPr>
          <w:p w14:paraId="39C54774">
            <w:pPr>
              <w:jc w:val="center"/>
              <w:rPr>
                <w:rFonts w:ascii="Times New Roman" w:hAnsi="Times New Roman" w:cs="Times New Roman"/>
                <w:color w:val="000000"/>
                <w:sz w:val="21"/>
              </w:rPr>
            </w:pPr>
          </w:p>
        </w:tc>
        <w:tc>
          <w:tcPr>
            <w:tcW w:w="642" w:type="pct"/>
            <w:tcBorders>
              <w:top w:val="nil"/>
              <w:left w:val="nil"/>
              <w:bottom w:val="nil"/>
              <w:right w:val="nil"/>
            </w:tcBorders>
            <w:shd w:val="clear" w:color="auto" w:fill="auto"/>
            <w:noWrap/>
            <w:vAlign w:val="center"/>
          </w:tcPr>
          <w:p w14:paraId="00C7D5EB">
            <w:pPr>
              <w:jc w:val="center"/>
              <w:rPr>
                <w:rFonts w:ascii="Times New Roman" w:hAnsi="Times New Roman" w:cs="Times New Roman"/>
                <w:color w:val="000000"/>
                <w:sz w:val="21"/>
              </w:rPr>
            </w:pPr>
          </w:p>
        </w:tc>
        <w:tc>
          <w:tcPr>
            <w:tcW w:w="623" w:type="pct"/>
            <w:tcBorders>
              <w:top w:val="nil"/>
              <w:left w:val="nil"/>
              <w:bottom w:val="nil"/>
              <w:right w:val="nil"/>
            </w:tcBorders>
            <w:shd w:val="clear" w:color="auto" w:fill="auto"/>
            <w:noWrap/>
            <w:vAlign w:val="center"/>
          </w:tcPr>
          <w:p w14:paraId="4054FBBA">
            <w:pPr>
              <w:widowControl/>
              <w:jc w:val="center"/>
              <w:textAlignment w:val="center"/>
              <w:rPr>
                <w:rFonts w:ascii="Times New Roman" w:hAnsi="Times New Roman" w:cs="Times New Roman"/>
                <w:b/>
                <w:bCs/>
                <w:color w:val="000000"/>
                <w:sz w:val="21"/>
              </w:rPr>
            </w:pPr>
          </w:p>
        </w:tc>
        <w:tc>
          <w:tcPr>
            <w:tcW w:w="687" w:type="pct"/>
            <w:tcBorders>
              <w:top w:val="nil"/>
              <w:left w:val="nil"/>
              <w:bottom w:val="nil"/>
              <w:right w:val="nil"/>
            </w:tcBorders>
            <w:shd w:val="clear" w:color="auto" w:fill="auto"/>
            <w:noWrap/>
            <w:vAlign w:val="center"/>
          </w:tcPr>
          <w:p w14:paraId="73AB73BC">
            <w:pPr>
              <w:widowControl/>
              <w:jc w:val="center"/>
              <w:textAlignment w:val="center"/>
              <w:rPr>
                <w:rFonts w:ascii="宋体" w:hAnsi="宋体"/>
                <w:b/>
                <w:bCs/>
                <w:color w:val="000000"/>
                <w:kern w:val="0"/>
                <w:sz w:val="21"/>
                <w:lang w:bidi="ar"/>
              </w:rPr>
            </w:pPr>
            <w:r>
              <w:rPr>
                <w:rFonts w:hint="eastAsia" w:ascii="宋体" w:hAnsi="宋体"/>
                <w:b/>
                <w:bCs/>
                <w:color w:val="000000"/>
                <w:kern w:val="0"/>
                <w:sz w:val="21"/>
                <w:lang w:bidi="ar"/>
              </w:rPr>
              <w:t>单位：万元</w:t>
            </w:r>
          </w:p>
        </w:tc>
      </w:tr>
      <w:tr w14:paraId="5437D9B8">
        <w:tblPrEx>
          <w:tblCellMar>
            <w:top w:w="0" w:type="dxa"/>
            <w:left w:w="108" w:type="dxa"/>
            <w:bottom w:w="0" w:type="dxa"/>
            <w:right w:w="108" w:type="dxa"/>
          </w:tblCellMar>
        </w:tblPrEx>
        <w:trPr>
          <w:trHeight w:val="519" w:hRule="atLeast"/>
          <w:tblHeader/>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67F4A">
            <w:pPr>
              <w:widowControl/>
              <w:jc w:val="center"/>
              <w:textAlignment w:val="center"/>
              <w:rPr>
                <w:rFonts w:ascii="宋体" w:hAnsi="宋体"/>
                <w:b/>
                <w:bCs/>
                <w:color w:val="000000"/>
                <w:sz w:val="21"/>
              </w:rPr>
            </w:pPr>
            <w:r>
              <w:rPr>
                <w:rFonts w:hint="eastAsia" w:ascii="宋体" w:hAnsi="宋体"/>
                <w:b/>
                <w:bCs/>
                <w:color w:val="000000"/>
                <w:kern w:val="0"/>
                <w:sz w:val="21"/>
                <w:lang w:bidi="ar"/>
              </w:rPr>
              <w:t>序号</w:t>
            </w:r>
          </w:p>
        </w:tc>
        <w:tc>
          <w:tcPr>
            <w:tcW w:w="1078" w:type="pct"/>
            <w:tcBorders>
              <w:top w:val="single" w:color="000000" w:sz="4" w:space="0"/>
              <w:left w:val="single" w:color="000000" w:sz="4" w:space="0"/>
              <w:bottom w:val="single" w:color="000000" w:sz="4" w:space="0"/>
              <w:right w:val="single" w:color="000000" w:sz="4" w:space="0"/>
              <w:tl2br w:val="single" w:color="000000" w:sz="4" w:space="0"/>
            </w:tcBorders>
            <w:shd w:val="clear" w:color="auto" w:fill="auto"/>
            <w:noWrap/>
            <w:vAlign w:val="center"/>
          </w:tcPr>
          <w:p w14:paraId="584A5455">
            <w:pPr>
              <w:widowControl/>
              <w:textAlignment w:val="center"/>
              <w:rPr>
                <w:rStyle w:val="79"/>
                <w:sz w:val="21"/>
                <w:szCs w:val="21"/>
                <w:lang w:bidi="ar"/>
              </w:rPr>
            </w:pPr>
            <w:r>
              <w:rPr>
                <w:rFonts w:hint="eastAsia" w:ascii="宋体" w:hAnsi="宋体"/>
                <w:b/>
                <w:bCs/>
                <w:color w:val="000000"/>
                <w:kern w:val="0"/>
                <w:sz w:val="21"/>
                <w:lang w:bidi="ar"/>
              </w:rPr>
              <w:t xml:space="preserve">                    年份</w:t>
            </w:r>
          </w:p>
          <w:p w14:paraId="261400A4">
            <w:pPr>
              <w:widowControl/>
              <w:textAlignment w:val="center"/>
              <w:rPr>
                <w:rFonts w:ascii="宋体" w:hAnsi="宋体"/>
                <w:b/>
                <w:bCs/>
                <w:color w:val="000000"/>
                <w:sz w:val="21"/>
              </w:rPr>
            </w:pPr>
            <w:r>
              <w:rPr>
                <w:rFonts w:hint="eastAsia" w:ascii="宋体" w:hAnsi="宋体"/>
                <w:b/>
                <w:bCs/>
                <w:color w:val="000000"/>
                <w:kern w:val="0"/>
                <w:sz w:val="21"/>
                <w:lang w:bidi="ar"/>
              </w:rPr>
              <w:t>项目</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9C26D">
            <w:pPr>
              <w:widowControl/>
              <w:jc w:val="center"/>
              <w:textAlignment w:val="center"/>
              <w:rPr>
                <w:rFonts w:ascii="Times New Roman" w:hAnsi="Times New Roman" w:cs="Times New Roman"/>
                <w:b/>
                <w:bCs/>
                <w:color w:val="000000"/>
                <w:sz w:val="21"/>
              </w:rPr>
            </w:pPr>
            <w:r>
              <w:rPr>
                <w:rFonts w:ascii="Times New Roman" w:hAnsi="Times New Roman" w:cs="Times New Roman"/>
                <w:b/>
                <w:bCs/>
                <w:color w:val="000000"/>
                <w:kern w:val="0"/>
                <w:sz w:val="21"/>
                <w:lang w:bidi="ar"/>
              </w:rPr>
              <w:t>1</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3FDB8">
            <w:pPr>
              <w:widowControl/>
              <w:jc w:val="center"/>
              <w:textAlignment w:val="center"/>
              <w:rPr>
                <w:rFonts w:ascii="Times New Roman" w:hAnsi="Times New Roman" w:cs="Times New Roman"/>
                <w:b/>
                <w:bCs/>
                <w:color w:val="000000"/>
                <w:sz w:val="21"/>
              </w:rPr>
            </w:pPr>
            <w:r>
              <w:rPr>
                <w:rFonts w:ascii="Times New Roman" w:hAnsi="Times New Roman" w:cs="Times New Roman"/>
                <w:b/>
                <w:bCs/>
                <w:color w:val="000000"/>
                <w:kern w:val="0"/>
                <w:sz w:val="21"/>
                <w:lang w:bidi="ar"/>
              </w:rPr>
              <w:t>2</w:t>
            </w: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5C186">
            <w:pPr>
              <w:widowControl/>
              <w:jc w:val="center"/>
              <w:textAlignment w:val="center"/>
              <w:rPr>
                <w:rFonts w:ascii="Times New Roman" w:hAnsi="Times New Roman" w:cs="Times New Roman"/>
                <w:b/>
                <w:bCs/>
                <w:color w:val="000000"/>
                <w:sz w:val="21"/>
              </w:rPr>
            </w:pPr>
            <w:r>
              <w:rPr>
                <w:rFonts w:ascii="Times New Roman" w:hAnsi="Times New Roman" w:cs="Times New Roman"/>
                <w:b/>
                <w:bCs/>
                <w:color w:val="000000"/>
                <w:kern w:val="0"/>
                <w:sz w:val="21"/>
                <w:lang w:bidi="ar"/>
              </w:rPr>
              <w:t>3</w:t>
            </w: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204A6">
            <w:pPr>
              <w:widowControl/>
              <w:jc w:val="center"/>
              <w:textAlignment w:val="center"/>
              <w:rPr>
                <w:rFonts w:ascii="宋体" w:hAnsi="宋体"/>
                <w:b/>
                <w:bCs/>
                <w:color w:val="000000"/>
                <w:sz w:val="21"/>
              </w:rPr>
            </w:pPr>
            <w:r>
              <w:rPr>
                <w:rFonts w:hint="eastAsia" w:ascii="宋体" w:hAnsi="宋体"/>
                <w:color w:val="000000"/>
                <w:sz w:val="21"/>
              </w:rPr>
              <w:t>......</w:t>
            </w: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D7B6D">
            <w:pPr>
              <w:widowControl/>
              <w:jc w:val="center"/>
              <w:textAlignment w:val="center"/>
              <w:rPr>
                <w:rFonts w:ascii="宋体" w:hAnsi="宋体"/>
                <w:b/>
                <w:bCs/>
                <w:color w:val="000000"/>
                <w:kern w:val="0"/>
                <w:sz w:val="21"/>
                <w:lang w:bidi="ar"/>
              </w:rPr>
            </w:pPr>
            <w:r>
              <w:rPr>
                <w:rFonts w:hint="eastAsia" w:ascii="宋体" w:hAnsi="宋体"/>
                <w:b/>
                <w:bCs/>
                <w:color w:val="000000"/>
                <w:kern w:val="0"/>
                <w:sz w:val="21"/>
                <w:lang w:bidi="ar"/>
              </w:rPr>
              <w:t>合计</w:t>
            </w:r>
          </w:p>
        </w:tc>
      </w:tr>
      <w:tr w14:paraId="63AC39D4">
        <w:tblPrEx>
          <w:tblCellMar>
            <w:top w:w="0" w:type="dxa"/>
            <w:left w:w="108" w:type="dxa"/>
            <w:bottom w:w="0" w:type="dxa"/>
            <w:right w:w="108" w:type="dxa"/>
          </w:tblCellMar>
        </w:tblPrEx>
        <w:trPr>
          <w:trHeight w:val="312" w:hRule="atLeast"/>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171EF">
            <w:pPr>
              <w:widowControl/>
              <w:jc w:val="center"/>
              <w:textAlignment w:val="center"/>
              <w:rPr>
                <w:rFonts w:ascii="Times New Roman" w:hAnsi="Times New Roman" w:cs="Times New Roman"/>
                <w:b/>
                <w:bCs/>
                <w:color w:val="000000"/>
                <w:sz w:val="21"/>
              </w:rPr>
            </w:pPr>
            <w:r>
              <w:rPr>
                <w:rFonts w:ascii="Times New Roman" w:hAnsi="Times New Roman" w:cs="Times New Roman"/>
                <w:b/>
                <w:bCs/>
                <w:color w:val="000000"/>
                <w:kern w:val="0"/>
                <w:sz w:val="21"/>
                <w:lang w:bidi="ar"/>
              </w:rPr>
              <w:t>1</w:t>
            </w:r>
          </w:p>
        </w:tc>
        <w:tc>
          <w:tcPr>
            <w:tcW w:w="10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426D2">
            <w:pPr>
              <w:widowControl/>
              <w:jc w:val="center"/>
              <w:textAlignment w:val="center"/>
              <w:rPr>
                <w:rFonts w:ascii="宋体" w:hAnsi="宋体"/>
                <w:b/>
                <w:bCs/>
                <w:color w:val="000000"/>
                <w:sz w:val="21"/>
              </w:rPr>
            </w:pPr>
            <w:r>
              <w:rPr>
                <w:rFonts w:hint="eastAsia" w:ascii="宋体" w:hAnsi="宋体"/>
                <w:b/>
                <w:bCs/>
                <w:color w:val="000000"/>
                <w:kern w:val="0"/>
                <w:sz w:val="21"/>
                <w:lang w:bidi="ar"/>
              </w:rPr>
              <w:t>项目总投资</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4F859">
            <w:pPr>
              <w:jc w:val="center"/>
              <w:rPr>
                <w:rFonts w:ascii="Times New Roman" w:hAnsi="Times New Roman" w:cs="Times New Roman"/>
                <w:b/>
                <w:bCs/>
                <w:color w:val="000000"/>
                <w:sz w:val="21"/>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9466F">
            <w:pPr>
              <w:jc w:val="center"/>
              <w:rPr>
                <w:rFonts w:ascii="Times New Roman" w:hAnsi="Times New Roman" w:cs="Times New Roman"/>
                <w:b/>
                <w:bCs/>
                <w:color w:val="000000"/>
                <w:sz w:val="21"/>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07733">
            <w:pPr>
              <w:jc w:val="center"/>
              <w:rPr>
                <w:rFonts w:ascii="Times New Roman" w:hAnsi="Times New Roman" w:cs="Times New Roman"/>
                <w:b/>
                <w:bCs/>
                <w:color w:val="000000"/>
                <w:sz w:val="21"/>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17431">
            <w:pPr>
              <w:jc w:val="center"/>
              <w:rPr>
                <w:rFonts w:ascii="Times New Roman" w:hAnsi="Times New Roman" w:cs="Times New Roman"/>
                <w:b/>
                <w:bCs/>
                <w:color w:val="000000"/>
                <w:sz w:val="21"/>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439A9">
            <w:pPr>
              <w:jc w:val="center"/>
              <w:rPr>
                <w:rFonts w:ascii="Times New Roman" w:hAnsi="Times New Roman" w:cs="Times New Roman"/>
                <w:b/>
                <w:bCs/>
                <w:color w:val="000000"/>
                <w:sz w:val="21"/>
              </w:rPr>
            </w:pPr>
          </w:p>
        </w:tc>
      </w:tr>
      <w:tr w14:paraId="2A591AF0">
        <w:tblPrEx>
          <w:tblCellMar>
            <w:top w:w="0" w:type="dxa"/>
            <w:left w:w="108" w:type="dxa"/>
            <w:bottom w:w="0" w:type="dxa"/>
            <w:right w:w="108" w:type="dxa"/>
          </w:tblCellMar>
        </w:tblPrEx>
        <w:trPr>
          <w:trHeight w:val="312" w:hRule="atLeast"/>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93439">
            <w:pPr>
              <w:widowControl/>
              <w:jc w:val="center"/>
              <w:textAlignment w:val="center"/>
              <w:rPr>
                <w:rFonts w:ascii="Times New Roman" w:hAnsi="Times New Roman" w:cs="Times New Roman"/>
                <w:color w:val="000000"/>
                <w:sz w:val="21"/>
              </w:rPr>
            </w:pPr>
            <w:r>
              <w:rPr>
                <w:rFonts w:ascii="Times New Roman" w:hAnsi="Times New Roman" w:cs="Times New Roman"/>
                <w:color w:val="000000"/>
                <w:kern w:val="0"/>
                <w:sz w:val="21"/>
                <w:lang w:bidi="ar"/>
              </w:rPr>
              <w:t>1.1</w:t>
            </w:r>
          </w:p>
        </w:tc>
        <w:tc>
          <w:tcPr>
            <w:tcW w:w="10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C0E30">
            <w:pPr>
              <w:widowControl/>
              <w:jc w:val="center"/>
              <w:textAlignment w:val="center"/>
              <w:rPr>
                <w:rFonts w:ascii="宋体" w:hAnsi="宋体"/>
                <w:color w:val="000000"/>
                <w:sz w:val="21"/>
              </w:rPr>
            </w:pPr>
            <w:r>
              <w:rPr>
                <w:rFonts w:hint="eastAsia" w:ascii="宋体" w:hAnsi="宋体"/>
                <w:color w:val="000000"/>
                <w:kern w:val="0"/>
                <w:sz w:val="21"/>
                <w:lang w:bidi="ar"/>
              </w:rPr>
              <w:t>建设投资</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7AEA1">
            <w:pPr>
              <w:jc w:val="center"/>
              <w:rPr>
                <w:rFonts w:ascii="Times New Roman" w:hAnsi="Times New Roman" w:cs="Times New Roman"/>
                <w:color w:val="000000"/>
                <w:sz w:val="21"/>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39325">
            <w:pPr>
              <w:jc w:val="center"/>
              <w:rPr>
                <w:rFonts w:ascii="Times New Roman" w:hAnsi="Times New Roman" w:cs="Times New Roman"/>
                <w:color w:val="000000"/>
                <w:sz w:val="21"/>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4B1A3">
            <w:pPr>
              <w:jc w:val="center"/>
              <w:rPr>
                <w:rFonts w:ascii="Times New Roman" w:hAnsi="Times New Roman" w:cs="Times New Roman"/>
                <w:color w:val="000000"/>
                <w:sz w:val="21"/>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66694">
            <w:pPr>
              <w:jc w:val="center"/>
              <w:rPr>
                <w:rFonts w:ascii="Times New Roman" w:hAnsi="Times New Roman" w:cs="Times New Roman"/>
                <w:color w:val="000000"/>
                <w:sz w:val="21"/>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36CDF">
            <w:pPr>
              <w:jc w:val="center"/>
              <w:rPr>
                <w:rFonts w:ascii="Times New Roman" w:hAnsi="Times New Roman" w:cs="Times New Roman"/>
                <w:color w:val="000000"/>
                <w:sz w:val="21"/>
              </w:rPr>
            </w:pPr>
          </w:p>
        </w:tc>
      </w:tr>
      <w:tr w14:paraId="436CA353">
        <w:tblPrEx>
          <w:tblCellMar>
            <w:top w:w="0" w:type="dxa"/>
            <w:left w:w="108" w:type="dxa"/>
            <w:bottom w:w="0" w:type="dxa"/>
            <w:right w:w="108" w:type="dxa"/>
          </w:tblCellMar>
        </w:tblPrEx>
        <w:trPr>
          <w:trHeight w:val="312" w:hRule="atLeast"/>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CD1B9">
            <w:pPr>
              <w:widowControl/>
              <w:jc w:val="center"/>
              <w:textAlignment w:val="center"/>
              <w:rPr>
                <w:rFonts w:ascii="Times New Roman" w:hAnsi="Times New Roman" w:cs="Times New Roman"/>
                <w:color w:val="000000"/>
                <w:sz w:val="21"/>
              </w:rPr>
            </w:pPr>
            <w:r>
              <w:rPr>
                <w:rFonts w:ascii="Times New Roman" w:hAnsi="Times New Roman" w:cs="Times New Roman"/>
                <w:color w:val="000000"/>
                <w:kern w:val="0"/>
                <w:sz w:val="21"/>
                <w:lang w:bidi="ar"/>
              </w:rPr>
              <w:t>1.2</w:t>
            </w:r>
          </w:p>
        </w:tc>
        <w:tc>
          <w:tcPr>
            <w:tcW w:w="10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E4C62">
            <w:pPr>
              <w:widowControl/>
              <w:jc w:val="center"/>
              <w:textAlignment w:val="center"/>
              <w:rPr>
                <w:rFonts w:ascii="宋体" w:hAnsi="宋体"/>
                <w:color w:val="000000"/>
                <w:sz w:val="21"/>
              </w:rPr>
            </w:pPr>
            <w:r>
              <w:rPr>
                <w:rFonts w:hint="eastAsia" w:ascii="宋体" w:hAnsi="宋体"/>
                <w:color w:val="000000"/>
                <w:kern w:val="0"/>
                <w:sz w:val="21"/>
                <w:lang w:bidi="ar"/>
              </w:rPr>
              <w:t>建设期融资费用</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855BD">
            <w:pPr>
              <w:jc w:val="center"/>
              <w:rPr>
                <w:rFonts w:ascii="Times New Roman" w:hAnsi="Times New Roman" w:cs="Times New Roman"/>
                <w:color w:val="000000"/>
                <w:sz w:val="21"/>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F7EC3">
            <w:pPr>
              <w:jc w:val="center"/>
              <w:rPr>
                <w:rFonts w:ascii="Times New Roman" w:hAnsi="Times New Roman" w:cs="Times New Roman"/>
                <w:color w:val="000000"/>
                <w:sz w:val="21"/>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B9AB0">
            <w:pPr>
              <w:jc w:val="center"/>
              <w:rPr>
                <w:rFonts w:ascii="Times New Roman" w:hAnsi="Times New Roman" w:cs="Times New Roman"/>
                <w:color w:val="000000"/>
                <w:sz w:val="21"/>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08DE8">
            <w:pPr>
              <w:jc w:val="center"/>
              <w:rPr>
                <w:rFonts w:ascii="Times New Roman" w:hAnsi="Times New Roman" w:cs="Times New Roman"/>
                <w:color w:val="000000"/>
                <w:sz w:val="21"/>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992CA">
            <w:pPr>
              <w:jc w:val="center"/>
              <w:rPr>
                <w:rFonts w:ascii="Times New Roman" w:hAnsi="Times New Roman" w:cs="Times New Roman"/>
                <w:color w:val="000000"/>
                <w:sz w:val="21"/>
              </w:rPr>
            </w:pPr>
          </w:p>
        </w:tc>
      </w:tr>
      <w:tr w14:paraId="4CFBC21E">
        <w:tblPrEx>
          <w:tblCellMar>
            <w:top w:w="0" w:type="dxa"/>
            <w:left w:w="108" w:type="dxa"/>
            <w:bottom w:w="0" w:type="dxa"/>
            <w:right w:w="108" w:type="dxa"/>
          </w:tblCellMar>
        </w:tblPrEx>
        <w:trPr>
          <w:trHeight w:val="312" w:hRule="atLeast"/>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C1972">
            <w:pPr>
              <w:widowControl/>
              <w:jc w:val="center"/>
              <w:textAlignment w:val="center"/>
              <w:rPr>
                <w:rFonts w:ascii="Times New Roman" w:hAnsi="Times New Roman" w:cs="Times New Roman"/>
                <w:color w:val="000000"/>
                <w:sz w:val="21"/>
              </w:rPr>
            </w:pPr>
            <w:r>
              <w:rPr>
                <w:rFonts w:ascii="Times New Roman" w:hAnsi="Times New Roman" w:cs="Times New Roman"/>
                <w:color w:val="000000"/>
                <w:kern w:val="0"/>
                <w:sz w:val="21"/>
                <w:lang w:bidi="ar"/>
              </w:rPr>
              <w:t>1.3</w:t>
            </w:r>
          </w:p>
        </w:tc>
        <w:tc>
          <w:tcPr>
            <w:tcW w:w="10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063E2">
            <w:pPr>
              <w:widowControl/>
              <w:jc w:val="center"/>
              <w:textAlignment w:val="center"/>
              <w:rPr>
                <w:rFonts w:ascii="Times New Roman" w:hAnsi="Times New Roman" w:cs="Times New Roman"/>
                <w:color w:val="000000"/>
                <w:sz w:val="21"/>
              </w:rPr>
            </w:pPr>
            <w:r>
              <w:rPr>
                <w:rFonts w:hint="eastAsia" w:ascii="宋体" w:hAnsi="宋体"/>
                <w:color w:val="000000"/>
                <w:kern w:val="0"/>
                <w:sz w:val="21"/>
                <w:lang w:bidi="ar"/>
              </w:rPr>
              <w:t>流动资金</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993B2">
            <w:pPr>
              <w:jc w:val="center"/>
              <w:rPr>
                <w:rFonts w:ascii="Times New Roman" w:hAnsi="Times New Roman" w:cs="Times New Roman"/>
                <w:color w:val="000000"/>
                <w:sz w:val="21"/>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D033D">
            <w:pPr>
              <w:jc w:val="center"/>
              <w:rPr>
                <w:rFonts w:ascii="Times New Roman" w:hAnsi="Times New Roman" w:cs="Times New Roman"/>
                <w:color w:val="000000"/>
                <w:sz w:val="21"/>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CD98F">
            <w:pPr>
              <w:jc w:val="center"/>
              <w:rPr>
                <w:rFonts w:ascii="Times New Roman" w:hAnsi="Times New Roman" w:cs="Times New Roman"/>
                <w:color w:val="000000"/>
                <w:sz w:val="21"/>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D6CDB">
            <w:pPr>
              <w:jc w:val="center"/>
              <w:rPr>
                <w:rFonts w:ascii="Times New Roman" w:hAnsi="Times New Roman" w:cs="Times New Roman"/>
                <w:color w:val="000000"/>
                <w:sz w:val="21"/>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B3984">
            <w:pPr>
              <w:jc w:val="center"/>
              <w:rPr>
                <w:rFonts w:ascii="Times New Roman" w:hAnsi="Times New Roman" w:cs="Times New Roman"/>
                <w:color w:val="000000"/>
                <w:sz w:val="21"/>
              </w:rPr>
            </w:pPr>
          </w:p>
        </w:tc>
      </w:tr>
      <w:tr w14:paraId="2E18D91B">
        <w:tblPrEx>
          <w:tblCellMar>
            <w:top w:w="0" w:type="dxa"/>
            <w:left w:w="108" w:type="dxa"/>
            <w:bottom w:w="0" w:type="dxa"/>
            <w:right w:w="108" w:type="dxa"/>
          </w:tblCellMar>
        </w:tblPrEx>
        <w:trPr>
          <w:trHeight w:val="312" w:hRule="atLeast"/>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60E70">
            <w:pPr>
              <w:widowControl/>
              <w:jc w:val="center"/>
              <w:textAlignment w:val="center"/>
              <w:rPr>
                <w:rFonts w:ascii="Times New Roman" w:hAnsi="Times New Roman" w:cs="Times New Roman"/>
                <w:b/>
                <w:bCs/>
                <w:color w:val="000000"/>
                <w:sz w:val="21"/>
              </w:rPr>
            </w:pPr>
            <w:r>
              <w:rPr>
                <w:rFonts w:ascii="Times New Roman" w:hAnsi="Times New Roman" w:cs="Times New Roman"/>
                <w:b/>
                <w:bCs/>
                <w:color w:val="000000"/>
                <w:kern w:val="0"/>
                <w:sz w:val="21"/>
                <w:lang w:bidi="ar"/>
              </w:rPr>
              <w:t>2</w:t>
            </w:r>
          </w:p>
        </w:tc>
        <w:tc>
          <w:tcPr>
            <w:tcW w:w="10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64EEA">
            <w:pPr>
              <w:widowControl/>
              <w:jc w:val="center"/>
              <w:textAlignment w:val="center"/>
              <w:rPr>
                <w:rFonts w:ascii="Times New Roman" w:hAnsi="Times New Roman" w:cs="Times New Roman"/>
                <w:b/>
                <w:bCs/>
                <w:color w:val="000000"/>
                <w:sz w:val="21"/>
              </w:rPr>
            </w:pPr>
            <w:r>
              <w:rPr>
                <w:rFonts w:hint="eastAsia" w:ascii="宋体" w:hAnsi="宋体"/>
                <w:b/>
                <w:bCs/>
                <w:color w:val="000000"/>
                <w:kern w:val="0"/>
                <w:sz w:val="21"/>
                <w:lang w:bidi="ar"/>
              </w:rPr>
              <w:t>资金筹措</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CD216">
            <w:pPr>
              <w:jc w:val="center"/>
              <w:rPr>
                <w:rFonts w:ascii="Times New Roman" w:hAnsi="Times New Roman" w:cs="Times New Roman"/>
                <w:color w:val="000000"/>
                <w:sz w:val="21"/>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DAF6F">
            <w:pPr>
              <w:jc w:val="center"/>
              <w:rPr>
                <w:rFonts w:ascii="Times New Roman" w:hAnsi="Times New Roman" w:cs="Times New Roman"/>
                <w:color w:val="000000"/>
                <w:sz w:val="21"/>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74CD4">
            <w:pPr>
              <w:jc w:val="center"/>
              <w:rPr>
                <w:rFonts w:ascii="Times New Roman" w:hAnsi="Times New Roman" w:cs="Times New Roman"/>
                <w:color w:val="000000"/>
                <w:sz w:val="21"/>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00942">
            <w:pPr>
              <w:jc w:val="center"/>
              <w:rPr>
                <w:rFonts w:ascii="Times New Roman" w:hAnsi="Times New Roman" w:cs="Times New Roman"/>
                <w:color w:val="000000"/>
                <w:sz w:val="21"/>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D8D43">
            <w:pPr>
              <w:jc w:val="center"/>
              <w:rPr>
                <w:rFonts w:ascii="Times New Roman" w:hAnsi="Times New Roman" w:cs="Times New Roman"/>
                <w:color w:val="000000"/>
                <w:sz w:val="21"/>
              </w:rPr>
            </w:pPr>
          </w:p>
        </w:tc>
      </w:tr>
      <w:tr w14:paraId="2A3A076F">
        <w:tblPrEx>
          <w:tblCellMar>
            <w:top w:w="0" w:type="dxa"/>
            <w:left w:w="108" w:type="dxa"/>
            <w:bottom w:w="0" w:type="dxa"/>
            <w:right w:w="108" w:type="dxa"/>
          </w:tblCellMar>
        </w:tblPrEx>
        <w:trPr>
          <w:trHeight w:val="312" w:hRule="atLeast"/>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0B986">
            <w:pPr>
              <w:widowControl/>
              <w:jc w:val="center"/>
              <w:textAlignment w:val="center"/>
              <w:rPr>
                <w:rFonts w:ascii="Times New Roman" w:hAnsi="Times New Roman" w:cs="Times New Roman"/>
                <w:b/>
                <w:bCs/>
                <w:color w:val="000000"/>
                <w:sz w:val="21"/>
              </w:rPr>
            </w:pPr>
            <w:r>
              <w:rPr>
                <w:rFonts w:ascii="Times New Roman" w:hAnsi="Times New Roman" w:cs="Times New Roman"/>
                <w:b/>
                <w:bCs/>
                <w:color w:val="000000"/>
                <w:kern w:val="0"/>
                <w:sz w:val="21"/>
                <w:lang w:bidi="ar"/>
              </w:rPr>
              <w:t>2.1</w:t>
            </w:r>
          </w:p>
        </w:tc>
        <w:tc>
          <w:tcPr>
            <w:tcW w:w="10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B3F7C">
            <w:pPr>
              <w:widowControl/>
              <w:jc w:val="center"/>
              <w:textAlignment w:val="center"/>
              <w:rPr>
                <w:rFonts w:ascii="宋体" w:hAnsi="宋体"/>
                <w:b/>
                <w:bCs/>
                <w:color w:val="000000"/>
                <w:sz w:val="21"/>
              </w:rPr>
            </w:pPr>
            <w:r>
              <w:rPr>
                <w:rFonts w:hint="eastAsia" w:ascii="宋体" w:hAnsi="宋体"/>
                <w:b/>
                <w:bCs/>
                <w:color w:val="000000"/>
                <w:kern w:val="0"/>
                <w:sz w:val="21"/>
                <w:lang w:bidi="ar"/>
              </w:rPr>
              <w:t>项目资本金</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98C7F">
            <w:pPr>
              <w:jc w:val="center"/>
              <w:rPr>
                <w:rFonts w:ascii="Times New Roman" w:hAnsi="Times New Roman" w:cs="Times New Roman"/>
                <w:color w:val="000000"/>
                <w:sz w:val="21"/>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F0904">
            <w:pPr>
              <w:jc w:val="center"/>
              <w:rPr>
                <w:rFonts w:ascii="Times New Roman" w:hAnsi="Times New Roman" w:cs="Times New Roman"/>
                <w:color w:val="000000"/>
                <w:sz w:val="21"/>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8A219">
            <w:pPr>
              <w:jc w:val="center"/>
              <w:rPr>
                <w:rFonts w:ascii="Times New Roman" w:hAnsi="Times New Roman" w:cs="Times New Roman"/>
                <w:color w:val="000000"/>
                <w:sz w:val="21"/>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A6D35">
            <w:pPr>
              <w:jc w:val="center"/>
              <w:rPr>
                <w:rFonts w:ascii="Times New Roman" w:hAnsi="Times New Roman" w:cs="Times New Roman"/>
                <w:color w:val="000000"/>
                <w:sz w:val="21"/>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83A9F">
            <w:pPr>
              <w:jc w:val="center"/>
              <w:rPr>
                <w:rFonts w:ascii="Times New Roman" w:hAnsi="Times New Roman" w:cs="Times New Roman"/>
                <w:color w:val="000000"/>
                <w:sz w:val="21"/>
              </w:rPr>
            </w:pPr>
          </w:p>
        </w:tc>
      </w:tr>
      <w:tr w14:paraId="09262B27">
        <w:tblPrEx>
          <w:tblCellMar>
            <w:top w:w="0" w:type="dxa"/>
            <w:left w:w="108" w:type="dxa"/>
            <w:bottom w:w="0" w:type="dxa"/>
            <w:right w:w="108" w:type="dxa"/>
          </w:tblCellMar>
        </w:tblPrEx>
        <w:trPr>
          <w:trHeight w:val="312" w:hRule="atLeast"/>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7E772">
            <w:pPr>
              <w:widowControl/>
              <w:jc w:val="center"/>
              <w:textAlignment w:val="center"/>
              <w:rPr>
                <w:rFonts w:ascii="Times New Roman" w:hAnsi="Times New Roman" w:cs="Times New Roman"/>
                <w:color w:val="000000"/>
                <w:sz w:val="21"/>
              </w:rPr>
            </w:pPr>
            <w:r>
              <w:rPr>
                <w:rFonts w:ascii="Times New Roman" w:hAnsi="Times New Roman" w:cs="Times New Roman"/>
                <w:color w:val="000000"/>
                <w:kern w:val="0"/>
                <w:sz w:val="21"/>
                <w:lang w:bidi="ar"/>
              </w:rPr>
              <w:t>2.1.1</w:t>
            </w:r>
          </w:p>
        </w:tc>
        <w:tc>
          <w:tcPr>
            <w:tcW w:w="10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AB30D">
            <w:pPr>
              <w:widowControl/>
              <w:jc w:val="center"/>
              <w:textAlignment w:val="center"/>
              <w:rPr>
                <w:rFonts w:ascii="宋体" w:hAnsi="宋体"/>
                <w:color w:val="000000"/>
                <w:sz w:val="21"/>
              </w:rPr>
            </w:pPr>
            <w:r>
              <w:rPr>
                <w:rFonts w:hint="eastAsia" w:ascii="宋体" w:hAnsi="宋体"/>
                <w:color w:val="000000"/>
                <w:kern w:val="0"/>
                <w:sz w:val="21"/>
                <w:lang w:bidi="ar"/>
              </w:rPr>
              <w:t>用于建设投资</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1CB3F">
            <w:pPr>
              <w:jc w:val="center"/>
              <w:rPr>
                <w:rFonts w:ascii="Times New Roman" w:hAnsi="Times New Roman" w:cs="Times New Roman"/>
                <w:color w:val="000000"/>
                <w:sz w:val="21"/>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C9DDC">
            <w:pPr>
              <w:jc w:val="center"/>
              <w:rPr>
                <w:rFonts w:ascii="Times New Roman" w:hAnsi="Times New Roman" w:cs="Times New Roman"/>
                <w:color w:val="000000"/>
                <w:sz w:val="21"/>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FAE37">
            <w:pPr>
              <w:jc w:val="center"/>
              <w:rPr>
                <w:rFonts w:ascii="Times New Roman" w:hAnsi="Times New Roman" w:cs="Times New Roman"/>
                <w:color w:val="000000"/>
                <w:sz w:val="21"/>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F89AA">
            <w:pPr>
              <w:jc w:val="center"/>
              <w:rPr>
                <w:rFonts w:ascii="Times New Roman" w:hAnsi="Times New Roman" w:cs="Times New Roman"/>
                <w:color w:val="000000"/>
                <w:sz w:val="21"/>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70932">
            <w:pPr>
              <w:jc w:val="center"/>
              <w:rPr>
                <w:rFonts w:ascii="Times New Roman" w:hAnsi="Times New Roman" w:cs="Times New Roman"/>
                <w:color w:val="000000"/>
                <w:sz w:val="21"/>
              </w:rPr>
            </w:pPr>
          </w:p>
        </w:tc>
      </w:tr>
      <w:tr w14:paraId="44799203">
        <w:tblPrEx>
          <w:tblCellMar>
            <w:top w:w="0" w:type="dxa"/>
            <w:left w:w="108" w:type="dxa"/>
            <w:bottom w:w="0" w:type="dxa"/>
            <w:right w:w="108" w:type="dxa"/>
          </w:tblCellMar>
        </w:tblPrEx>
        <w:trPr>
          <w:trHeight w:val="312" w:hRule="atLeast"/>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D9666">
            <w:pPr>
              <w:jc w:val="center"/>
              <w:rPr>
                <w:rFonts w:ascii="Times New Roman" w:hAnsi="Times New Roman" w:cs="Times New Roman"/>
                <w:color w:val="000000"/>
                <w:sz w:val="21"/>
              </w:rPr>
            </w:pPr>
          </w:p>
        </w:tc>
        <w:tc>
          <w:tcPr>
            <w:tcW w:w="10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00128">
            <w:pPr>
              <w:widowControl/>
              <w:jc w:val="center"/>
              <w:textAlignment w:val="center"/>
              <w:rPr>
                <w:rFonts w:ascii="宋体" w:hAnsi="宋体"/>
                <w:color w:val="000000"/>
                <w:sz w:val="21"/>
              </w:rPr>
            </w:pPr>
            <w:r>
              <w:rPr>
                <w:rFonts w:hint="eastAsia" w:ascii="宋体" w:hAnsi="宋体"/>
                <w:color w:val="000000"/>
                <w:kern w:val="0"/>
                <w:sz w:val="21"/>
                <w:lang w:bidi="ar"/>
              </w:rPr>
              <w:t>××方</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EA9D8">
            <w:pPr>
              <w:jc w:val="center"/>
              <w:rPr>
                <w:rFonts w:ascii="Times New Roman" w:hAnsi="Times New Roman" w:cs="Times New Roman"/>
                <w:color w:val="000000"/>
                <w:sz w:val="21"/>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6BFEA">
            <w:pPr>
              <w:jc w:val="center"/>
              <w:rPr>
                <w:rFonts w:ascii="Times New Roman" w:hAnsi="Times New Roman" w:cs="Times New Roman"/>
                <w:color w:val="000000"/>
                <w:sz w:val="21"/>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563C6">
            <w:pPr>
              <w:jc w:val="center"/>
              <w:rPr>
                <w:rFonts w:ascii="Times New Roman" w:hAnsi="Times New Roman" w:cs="Times New Roman"/>
                <w:color w:val="000000"/>
                <w:sz w:val="21"/>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A6344">
            <w:pPr>
              <w:jc w:val="center"/>
              <w:rPr>
                <w:rFonts w:ascii="Times New Roman" w:hAnsi="Times New Roman" w:cs="Times New Roman"/>
                <w:color w:val="000000"/>
                <w:sz w:val="21"/>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FFF10">
            <w:pPr>
              <w:jc w:val="center"/>
              <w:rPr>
                <w:rFonts w:ascii="Times New Roman" w:hAnsi="Times New Roman" w:cs="Times New Roman"/>
                <w:color w:val="000000"/>
                <w:sz w:val="21"/>
              </w:rPr>
            </w:pPr>
          </w:p>
        </w:tc>
      </w:tr>
      <w:tr w14:paraId="487EC1F1">
        <w:tblPrEx>
          <w:tblCellMar>
            <w:top w:w="0" w:type="dxa"/>
            <w:left w:w="108" w:type="dxa"/>
            <w:bottom w:w="0" w:type="dxa"/>
            <w:right w:w="108" w:type="dxa"/>
          </w:tblCellMar>
        </w:tblPrEx>
        <w:trPr>
          <w:trHeight w:val="312" w:hRule="atLeast"/>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E978A">
            <w:pPr>
              <w:jc w:val="center"/>
              <w:rPr>
                <w:rFonts w:ascii="Times New Roman" w:hAnsi="Times New Roman" w:cs="Times New Roman"/>
                <w:color w:val="000000"/>
                <w:sz w:val="21"/>
              </w:rPr>
            </w:pPr>
          </w:p>
        </w:tc>
        <w:tc>
          <w:tcPr>
            <w:tcW w:w="10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216FC">
            <w:pPr>
              <w:jc w:val="center"/>
              <w:rPr>
                <w:rFonts w:ascii="宋体" w:hAnsi="宋体"/>
                <w:color w:val="000000"/>
                <w:sz w:val="21"/>
              </w:rPr>
            </w:pPr>
            <w:r>
              <w:rPr>
                <w:rFonts w:hint="eastAsia" w:ascii="宋体" w:hAnsi="宋体"/>
                <w:color w:val="000000"/>
                <w:sz w:val="21"/>
              </w:rPr>
              <w:t>......</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39903">
            <w:pPr>
              <w:jc w:val="center"/>
              <w:rPr>
                <w:rFonts w:ascii="Times New Roman" w:hAnsi="Times New Roman" w:cs="Times New Roman"/>
                <w:color w:val="000000"/>
                <w:sz w:val="21"/>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20ED1">
            <w:pPr>
              <w:jc w:val="center"/>
              <w:rPr>
                <w:rFonts w:ascii="Times New Roman" w:hAnsi="Times New Roman" w:cs="Times New Roman"/>
                <w:color w:val="000000"/>
                <w:sz w:val="21"/>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835BB">
            <w:pPr>
              <w:jc w:val="center"/>
              <w:rPr>
                <w:rFonts w:ascii="Times New Roman" w:hAnsi="Times New Roman" w:cs="Times New Roman"/>
                <w:color w:val="000000"/>
                <w:sz w:val="21"/>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1C8A1">
            <w:pPr>
              <w:jc w:val="center"/>
              <w:rPr>
                <w:rFonts w:ascii="Times New Roman" w:hAnsi="Times New Roman" w:cs="Times New Roman"/>
                <w:color w:val="000000"/>
                <w:sz w:val="21"/>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5B783">
            <w:pPr>
              <w:jc w:val="center"/>
              <w:rPr>
                <w:rFonts w:ascii="Times New Roman" w:hAnsi="Times New Roman" w:cs="Times New Roman"/>
                <w:color w:val="000000"/>
                <w:sz w:val="21"/>
              </w:rPr>
            </w:pPr>
          </w:p>
        </w:tc>
      </w:tr>
      <w:tr w14:paraId="1CDE1626">
        <w:tblPrEx>
          <w:tblCellMar>
            <w:top w:w="0" w:type="dxa"/>
            <w:left w:w="108" w:type="dxa"/>
            <w:bottom w:w="0" w:type="dxa"/>
            <w:right w:w="108" w:type="dxa"/>
          </w:tblCellMar>
        </w:tblPrEx>
        <w:trPr>
          <w:trHeight w:val="312" w:hRule="atLeast"/>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6FB4E">
            <w:pPr>
              <w:widowControl/>
              <w:jc w:val="center"/>
              <w:textAlignment w:val="center"/>
              <w:rPr>
                <w:rFonts w:ascii="Times New Roman" w:hAnsi="Times New Roman" w:cs="Times New Roman"/>
                <w:color w:val="000000"/>
                <w:sz w:val="21"/>
              </w:rPr>
            </w:pPr>
            <w:r>
              <w:rPr>
                <w:rFonts w:ascii="Times New Roman" w:hAnsi="Times New Roman" w:cs="Times New Roman"/>
                <w:color w:val="000000"/>
                <w:kern w:val="0"/>
                <w:sz w:val="21"/>
                <w:lang w:bidi="ar"/>
              </w:rPr>
              <w:t>2.1.2</w:t>
            </w:r>
          </w:p>
        </w:tc>
        <w:tc>
          <w:tcPr>
            <w:tcW w:w="10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4E1A8">
            <w:pPr>
              <w:widowControl/>
              <w:jc w:val="center"/>
              <w:textAlignment w:val="center"/>
              <w:rPr>
                <w:rFonts w:ascii="宋体" w:hAnsi="宋体"/>
                <w:color w:val="000000"/>
                <w:sz w:val="21"/>
              </w:rPr>
            </w:pPr>
            <w:r>
              <w:rPr>
                <w:rFonts w:hint="eastAsia" w:ascii="宋体" w:hAnsi="宋体"/>
                <w:color w:val="000000"/>
                <w:kern w:val="0"/>
                <w:sz w:val="21"/>
                <w:lang w:bidi="ar"/>
              </w:rPr>
              <w:t>用于流动资金</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4A5BA">
            <w:pPr>
              <w:jc w:val="center"/>
              <w:rPr>
                <w:rFonts w:ascii="Times New Roman" w:hAnsi="Times New Roman" w:cs="Times New Roman"/>
                <w:color w:val="000000"/>
                <w:sz w:val="21"/>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13B1F">
            <w:pPr>
              <w:jc w:val="center"/>
              <w:rPr>
                <w:rFonts w:ascii="Times New Roman" w:hAnsi="Times New Roman" w:cs="Times New Roman"/>
                <w:color w:val="000000"/>
                <w:sz w:val="21"/>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7ADD6">
            <w:pPr>
              <w:jc w:val="center"/>
              <w:rPr>
                <w:rFonts w:ascii="Times New Roman" w:hAnsi="Times New Roman" w:cs="Times New Roman"/>
                <w:color w:val="000000"/>
                <w:sz w:val="21"/>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E4B3A">
            <w:pPr>
              <w:jc w:val="center"/>
              <w:rPr>
                <w:rFonts w:ascii="Times New Roman" w:hAnsi="Times New Roman" w:cs="Times New Roman"/>
                <w:color w:val="000000"/>
                <w:sz w:val="21"/>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61E75">
            <w:pPr>
              <w:jc w:val="center"/>
              <w:rPr>
                <w:rFonts w:ascii="Times New Roman" w:hAnsi="Times New Roman" w:cs="Times New Roman"/>
                <w:color w:val="000000"/>
                <w:sz w:val="21"/>
              </w:rPr>
            </w:pPr>
          </w:p>
        </w:tc>
      </w:tr>
      <w:tr w14:paraId="7245EDBB">
        <w:tblPrEx>
          <w:tblCellMar>
            <w:top w:w="0" w:type="dxa"/>
            <w:left w:w="108" w:type="dxa"/>
            <w:bottom w:w="0" w:type="dxa"/>
            <w:right w:w="108" w:type="dxa"/>
          </w:tblCellMar>
        </w:tblPrEx>
        <w:trPr>
          <w:trHeight w:val="289" w:hRule="atLeast"/>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FEC2F">
            <w:pPr>
              <w:jc w:val="center"/>
              <w:rPr>
                <w:rFonts w:ascii="Times New Roman" w:hAnsi="Times New Roman" w:cs="Times New Roman"/>
                <w:color w:val="000000"/>
                <w:sz w:val="21"/>
              </w:rPr>
            </w:pPr>
          </w:p>
        </w:tc>
        <w:tc>
          <w:tcPr>
            <w:tcW w:w="10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8352C">
            <w:pPr>
              <w:jc w:val="center"/>
              <w:rPr>
                <w:rFonts w:ascii="宋体" w:hAnsi="宋体"/>
                <w:color w:val="000000"/>
                <w:sz w:val="21"/>
              </w:rPr>
            </w:pPr>
            <w:r>
              <w:rPr>
                <w:rFonts w:hint="eastAsia" w:ascii="宋体" w:hAnsi="宋体"/>
                <w:color w:val="000000"/>
                <w:kern w:val="0"/>
                <w:sz w:val="21"/>
                <w:lang w:bidi="ar"/>
              </w:rPr>
              <w:t>××方</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CD3F1">
            <w:pPr>
              <w:jc w:val="center"/>
              <w:rPr>
                <w:rFonts w:ascii="Times New Roman" w:hAnsi="Times New Roman" w:cs="Times New Roman"/>
                <w:color w:val="000000"/>
                <w:sz w:val="21"/>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6222D">
            <w:pPr>
              <w:jc w:val="center"/>
              <w:rPr>
                <w:rFonts w:ascii="Times New Roman" w:hAnsi="Times New Roman" w:cs="Times New Roman"/>
                <w:color w:val="000000"/>
                <w:sz w:val="21"/>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AA2BA">
            <w:pPr>
              <w:jc w:val="center"/>
              <w:rPr>
                <w:rFonts w:ascii="Times New Roman" w:hAnsi="Times New Roman" w:cs="Times New Roman"/>
                <w:color w:val="000000"/>
                <w:sz w:val="21"/>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03A9F">
            <w:pPr>
              <w:jc w:val="center"/>
              <w:rPr>
                <w:rFonts w:ascii="Times New Roman" w:hAnsi="Times New Roman" w:cs="Times New Roman"/>
                <w:color w:val="000000"/>
                <w:sz w:val="21"/>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AB873">
            <w:pPr>
              <w:jc w:val="center"/>
              <w:rPr>
                <w:rFonts w:ascii="Times New Roman" w:hAnsi="Times New Roman" w:cs="Times New Roman"/>
                <w:color w:val="000000"/>
                <w:sz w:val="21"/>
              </w:rPr>
            </w:pPr>
          </w:p>
        </w:tc>
      </w:tr>
      <w:tr w14:paraId="28A6A918">
        <w:tblPrEx>
          <w:tblCellMar>
            <w:top w:w="0" w:type="dxa"/>
            <w:left w:w="108" w:type="dxa"/>
            <w:bottom w:w="0" w:type="dxa"/>
            <w:right w:w="108" w:type="dxa"/>
          </w:tblCellMar>
        </w:tblPrEx>
        <w:trPr>
          <w:trHeight w:val="312" w:hRule="atLeast"/>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1B56A">
            <w:pPr>
              <w:jc w:val="center"/>
              <w:rPr>
                <w:rFonts w:ascii="Times New Roman" w:hAnsi="Times New Roman" w:cs="Times New Roman"/>
                <w:color w:val="000000"/>
                <w:sz w:val="21"/>
              </w:rPr>
            </w:pPr>
          </w:p>
        </w:tc>
        <w:tc>
          <w:tcPr>
            <w:tcW w:w="10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A3D2E">
            <w:pPr>
              <w:jc w:val="center"/>
              <w:rPr>
                <w:rFonts w:ascii="宋体" w:hAnsi="宋体"/>
                <w:color w:val="000000"/>
                <w:sz w:val="21"/>
              </w:rPr>
            </w:pPr>
            <w:r>
              <w:rPr>
                <w:rFonts w:hint="eastAsia" w:ascii="宋体" w:hAnsi="宋体"/>
                <w:color w:val="000000"/>
                <w:sz w:val="21"/>
              </w:rPr>
              <w:t>......</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4E629">
            <w:pPr>
              <w:jc w:val="center"/>
              <w:rPr>
                <w:rFonts w:ascii="Times New Roman" w:hAnsi="Times New Roman" w:cs="Times New Roman"/>
                <w:color w:val="000000"/>
                <w:sz w:val="21"/>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E41CB">
            <w:pPr>
              <w:jc w:val="center"/>
              <w:rPr>
                <w:rFonts w:ascii="Times New Roman" w:hAnsi="Times New Roman" w:cs="Times New Roman"/>
                <w:color w:val="000000"/>
                <w:sz w:val="21"/>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8BE71">
            <w:pPr>
              <w:jc w:val="center"/>
              <w:rPr>
                <w:rFonts w:ascii="Times New Roman" w:hAnsi="Times New Roman" w:cs="Times New Roman"/>
                <w:color w:val="000000"/>
                <w:sz w:val="21"/>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56277">
            <w:pPr>
              <w:jc w:val="center"/>
              <w:rPr>
                <w:rFonts w:ascii="Times New Roman" w:hAnsi="Times New Roman" w:cs="Times New Roman"/>
                <w:color w:val="000000"/>
                <w:sz w:val="21"/>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99438">
            <w:pPr>
              <w:jc w:val="center"/>
              <w:rPr>
                <w:rFonts w:ascii="Times New Roman" w:hAnsi="Times New Roman" w:cs="Times New Roman"/>
                <w:color w:val="000000"/>
                <w:sz w:val="21"/>
              </w:rPr>
            </w:pPr>
          </w:p>
        </w:tc>
      </w:tr>
      <w:tr w14:paraId="448ACD18">
        <w:tblPrEx>
          <w:tblCellMar>
            <w:top w:w="0" w:type="dxa"/>
            <w:left w:w="108" w:type="dxa"/>
            <w:bottom w:w="0" w:type="dxa"/>
            <w:right w:w="108" w:type="dxa"/>
          </w:tblCellMar>
        </w:tblPrEx>
        <w:trPr>
          <w:trHeight w:val="247" w:hRule="atLeast"/>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61E50">
            <w:pPr>
              <w:widowControl/>
              <w:jc w:val="center"/>
              <w:textAlignment w:val="center"/>
              <w:rPr>
                <w:rFonts w:ascii="Times New Roman" w:hAnsi="Times New Roman" w:cs="Times New Roman"/>
                <w:color w:val="000000"/>
                <w:sz w:val="21"/>
              </w:rPr>
            </w:pPr>
            <w:r>
              <w:rPr>
                <w:rFonts w:ascii="Times New Roman" w:hAnsi="Times New Roman" w:cs="Times New Roman"/>
                <w:color w:val="000000"/>
                <w:kern w:val="0"/>
                <w:sz w:val="21"/>
                <w:lang w:bidi="ar"/>
              </w:rPr>
              <w:t>2.1.3</w:t>
            </w:r>
          </w:p>
        </w:tc>
        <w:tc>
          <w:tcPr>
            <w:tcW w:w="10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FD6DE">
            <w:pPr>
              <w:widowControl/>
              <w:jc w:val="center"/>
              <w:textAlignment w:val="center"/>
              <w:rPr>
                <w:rFonts w:ascii="宋体" w:hAnsi="宋体"/>
                <w:color w:val="000000"/>
                <w:sz w:val="21"/>
              </w:rPr>
            </w:pPr>
            <w:r>
              <w:rPr>
                <w:rFonts w:hint="eastAsia" w:ascii="宋体" w:hAnsi="宋体"/>
                <w:color w:val="000000"/>
                <w:kern w:val="0"/>
                <w:sz w:val="21"/>
                <w:lang w:bidi="ar"/>
              </w:rPr>
              <w:t>用于建设期融资费用</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EF4A9">
            <w:pPr>
              <w:jc w:val="center"/>
              <w:rPr>
                <w:rFonts w:ascii="Times New Roman" w:hAnsi="Times New Roman" w:cs="Times New Roman"/>
                <w:color w:val="000000"/>
                <w:sz w:val="21"/>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3EC00">
            <w:pPr>
              <w:jc w:val="center"/>
              <w:rPr>
                <w:rFonts w:ascii="Times New Roman" w:hAnsi="Times New Roman" w:cs="Times New Roman"/>
                <w:color w:val="000000"/>
                <w:sz w:val="21"/>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2EF27">
            <w:pPr>
              <w:jc w:val="center"/>
              <w:rPr>
                <w:rFonts w:ascii="Times New Roman" w:hAnsi="Times New Roman" w:cs="Times New Roman"/>
                <w:color w:val="000000"/>
                <w:sz w:val="21"/>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01EDB">
            <w:pPr>
              <w:jc w:val="center"/>
              <w:rPr>
                <w:rFonts w:ascii="Times New Roman" w:hAnsi="Times New Roman" w:cs="Times New Roman"/>
                <w:color w:val="000000"/>
                <w:sz w:val="21"/>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98FB9">
            <w:pPr>
              <w:jc w:val="center"/>
              <w:rPr>
                <w:rFonts w:ascii="Times New Roman" w:hAnsi="Times New Roman" w:cs="Times New Roman"/>
                <w:color w:val="000000"/>
                <w:sz w:val="21"/>
              </w:rPr>
            </w:pPr>
          </w:p>
        </w:tc>
      </w:tr>
      <w:tr w14:paraId="6F967793">
        <w:tblPrEx>
          <w:tblCellMar>
            <w:top w:w="0" w:type="dxa"/>
            <w:left w:w="108" w:type="dxa"/>
            <w:bottom w:w="0" w:type="dxa"/>
            <w:right w:w="108" w:type="dxa"/>
          </w:tblCellMar>
        </w:tblPrEx>
        <w:trPr>
          <w:trHeight w:val="312" w:hRule="atLeast"/>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2C5AA">
            <w:pPr>
              <w:jc w:val="center"/>
              <w:rPr>
                <w:rFonts w:ascii="Times New Roman" w:hAnsi="Times New Roman" w:cs="Times New Roman"/>
                <w:color w:val="000000"/>
                <w:sz w:val="21"/>
              </w:rPr>
            </w:pPr>
          </w:p>
        </w:tc>
        <w:tc>
          <w:tcPr>
            <w:tcW w:w="10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37ED8">
            <w:pPr>
              <w:jc w:val="center"/>
              <w:rPr>
                <w:rFonts w:ascii="宋体" w:hAnsi="宋体"/>
                <w:color w:val="000000"/>
                <w:sz w:val="21"/>
              </w:rPr>
            </w:pPr>
            <w:r>
              <w:rPr>
                <w:rFonts w:hint="eastAsia" w:ascii="宋体" w:hAnsi="宋体"/>
                <w:color w:val="000000"/>
                <w:kern w:val="0"/>
                <w:sz w:val="21"/>
                <w:lang w:bidi="ar"/>
              </w:rPr>
              <w:t>××方</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34249">
            <w:pPr>
              <w:jc w:val="center"/>
              <w:rPr>
                <w:rFonts w:ascii="Times New Roman" w:hAnsi="Times New Roman" w:cs="Times New Roman"/>
                <w:color w:val="000000"/>
                <w:sz w:val="21"/>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49B3D">
            <w:pPr>
              <w:jc w:val="center"/>
              <w:rPr>
                <w:rFonts w:ascii="Times New Roman" w:hAnsi="Times New Roman" w:cs="Times New Roman"/>
                <w:color w:val="000000"/>
                <w:sz w:val="21"/>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7129B">
            <w:pPr>
              <w:jc w:val="center"/>
              <w:rPr>
                <w:rFonts w:ascii="Times New Roman" w:hAnsi="Times New Roman" w:cs="Times New Roman"/>
                <w:color w:val="000000"/>
                <w:sz w:val="21"/>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40313">
            <w:pPr>
              <w:jc w:val="center"/>
              <w:rPr>
                <w:rFonts w:ascii="Times New Roman" w:hAnsi="Times New Roman" w:cs="Times New Roman"/>
                <w:color w:val="000000"/>
                <w:sz w:val="21"/>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C11A0">
            <w:pPr>
              <w:jc w:val="center"/>
              <w:rPr>
                <w:rFonts w:ascii="Times New Roman" w:hAnsi="Times New Roman" w:cs="Times New Roman"/>
                <w:color w:val="000000"/>
                <w:sz w:val="21"/>
              </w:rPr>
            </w:pPr>
          </w:p>
        </w:tc>
      </w:tr>
      <w:tr w14:paraId="4DECCD4F">
        <w:tblPrEx>
          <w:tblCellMar>
            <w:top w:w="0" w:type="dxa"/>
            <w:left w:w="108" w:type="dxa"/>
            <w:bottom w:w="0" w:type="dxa"/>
            <w:right w:w="108" w:type="dxa"/>
          </w:tblCellMar>
        </w:tblPrEx>
        <w:trPr>
          <w:trHeight w:val="312" w:hRule="atLeast"/>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DCDCE">
            <w:pPr>
              <w:jc w:val="center"/>
              <w:rPr>
                <w:rFonts w:ascii="Times New Roman" w:hAnsi="Times New Roman" w:cs="Times New Roman"/>
                <w:color w:val="000000"/>
                <w:sz w:val="21"/>
              </w:rPr>
            </w:pPr>
          </w:p>
        </w:tc>
        <w:tc>
          <w:tcPr>
            <w:tcW w:w="10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621F7">
            <w:pPr>
              <w:jc w:val="center"/>
              <w:rPr>
                <w:rFonts w:ascii="宋体" w:hAnsi="宋体"/>
                <w:color w:val="000000"/>
                <w:sz w:val="21"/>
              </w:rPr>
            </w:pPr>
            <w:r>
              <w:rPr>
                <w:rFonts w:hint="eastAsia" w:ascii="宋体" w:hAnsi="宋体"/>
                <w:color w:val="000000"/>
                <w:sz w:val="21"/>
              </w:rPr>
              <w:t>......</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C8CD3">
            <w:pPr>
              <w:jc w:val="center"/>
              <w:rPr>
                <w:rFonts w:ascii="Times New Roman" w:hAnsi="Times New Roman" w:cs="Times New Roman"/>
                <w:color w:val="000000"/>
                <w:sz w:val="21"/>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60FC5">
            <w:pPr>
              <w:jc w:val="center"/>
              <w:rPr>
                <w:rFonts w:ascii="Times New Roman" w:hAnsi="Times New Roman" w:cs="Times New Roman"/>
                <w:color w:val="000000"/>
                <w:sz w:val="21"/>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D0CDF">
            <w:pPr>
              <w:jc w:val="center"/>
              <w:rPr>
                <w:rFonts w:ascii="Times New Roman" w:hAnsi="Times New Roman" w:cs="Times New Roman"/>
                <w:color w:val="000000"/>
                <w:sz w:val="21"/>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ED917">
            <w:pPr>
              <w:jc w:val="center"/>
              <w:rPr>
                <w:rFonts w:ascii="Times New Roman" w:hAnsi="Times New Roman" w:cs="Times New Roman"/>
                <w:color w:val="000000"/>
                <w:sz w:val="21"/>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12320">
            <w:pPr>
              <w:jc w:val="center"/>
              <w:rPr>
                <w:rFonts w:ascii="Times New Roman" w:hAnsi="Times New Roman" w:cs="Times New Roman"/>
                <w:color w:val="000000"/>
                <w:sz w:val="21"/>
              </w:rPr>
            </w:pPr>
          </w:p>
        </w:tc>
      </w:tr>
      <w:tr w14:paraId="4E711687">
        <w:tblPrEx>
          <w:tblCellMar>
            <w:top w:w="0" w:type="dxa"/>
            <w:left w:w="108" w:type="dxa"/>
            <w:bottom w:w="0" w:type="dxa"/>
            <w:right w:w="108" w:type="dxa"/>
          </w:tblCellMar>
        </w:tblPrEx>
        <w:trPr>
          <w:trHeight w:val="312" w:hRule="atLeast"/>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16874">
            <w:pPr>
              <w:widowControl/>
              <w:jc w:val="center"/>
              <w:textAlignment w:val="center"/>
              <w:rPr>
                <w:rFonts w:ascii="Times New Roman" w:hAnsi="Times New Roman" w:cs="Times New Roman"/>
                <w:b/>
                <w:bCs/>
                <w:color w:val="000000"/>
                <w:sz w:val="21"/>
              </w:rPr>
            </w:pPr>
            <w:r>
              <w:rPr>
                <w:rFonts w:ascii="Times New Roman" w:hAnsi="Times New Roman" w:cs="Times New Roman"/>
                <w:b/>
                <w:bCs/>
                <w:color w:val="000000"/>
                <w:kern w:val="0"/>
                <w:sz w:val="21"/>
                <w:lang w:bidi="ar"/>
              </w:rPr>
              <w:t>2.2</w:t>
            </w:r>
          </w:p>
        </w:tc>
        <w:tc>
          <w:tcPr>
            <w:tcW w:w="10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2B751">
            <w:pPr>
              <w:widowControl/>
              <w:jc w:val="center"/>
              <w:textAlignment w:val="center"/>
              <w:rPr>
                <w:rFonts w:ascii="Times New Roman" w:hAnsi="Times New Roman" w:cs="Times New Roman"/>
                <w:b/>
                <w:bCs/>
                <w:color w:val="000000"/>
                <w:sz w:val="21"/>
              </w:rPr>
            </w:pPr>
            <w:r>
              <w:rPr>
                <w:rFonts w:hint="eastAsia" w:ascii="宋体" w:hAnsi="宋体"/>
                <w:b/>
                <w:bCs/>
                <w:color w:val="000000"/>
                <w:kern w:val="0"/>
                <w:sz w:val="21"/>
                <w:lang w:bidi="ar"/>
              </w:rPr>
              <w:t>债务资金</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8B1DF">
            <w:pPr>
              <w:jc w:val="center"/>
              <w:rPr>
                <w:rFonts w:ascii="Times New Roman" w:hAnsi="Times New Roman" w:cs="Times New Roman"/>
                <w:color w:val="000000"/>
                <w:sz w:val="21"/>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9A0CE">
            <w:pPr>
              <w:jc w:val="center"/>
              <w:rPr>
                <w:rFonts w:ascii="Times New Roman" w:hAnsi="Times New Roman" w:cs="Times New Roman"/>
                <w:color w:val="000000"/>
                <w:sz w:val="21"/>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83300">
            <w:pPr>
              <w:jc w:val="center"/>
              <w:rPr>
                <w:rFonts w:ascii="Times New Roman" w:hAnsi="Times New Roman" w:cs="Times New Roman"/>
                <w:color w:val="000000"/>
                <w:sz w:val="21"/>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007ED">
            <w:pPr>
              <w:jc w:val="center"/>
              <w:rPr>
                <w:rFonts w:ascii="Times New Roman" w:hAnsi="Times New Roman" w:cs="Times New Roman"/>
                <w:color w:val="000000"/>
                <w:sz w:val="21"/>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28D65">
            <w:pPr>
              <w:jc w:val="center"/>
              <w:rPr>
                <w:rFonts w:ascii="Times New Roman" w:hAnsi="Times New Roman" w:cs="Times New Roman"/>
                <w:color w:val="000000"/>
                <w:sz w:val="21"/>
              </w:rPr>
            </w:pPr>
          </w:p>
        </w:tc>
      </w:tr>
      <w:tr w14:paraId="7EC9274D">
        <w:tblPrEx>
          <w:tblCellMar>
            <w:top w:w="0" w:type="dxa"/>
            <w:left w:w="108" w:type="dxa"/>
            <w:bottom w:w="0" w:type="dxa"/>
            <w:right w:w="108" w:type="dxa"/>
          </w:tblCellMar>
        </w:tblPrEx>
        <w:trPr>
          <w:trHeight w:val="312" w:hRule="atLeast"/>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C7D34">
            <w:pPr>
              <w:widowControl/>
              <w:jc w:val="center"/>
              <w:textAlignment w:val="center"/>
              <w:rPr>
                <w:rFonts w:ascii="Times New Roman" w:hAnsi="Times New Roman" w:cs="Times New Roman"/>
                <w:color w:val="000000"/>
                <w:sz w:val="21"/>
              </w:rPr>
            </w:pPr>
            <w:r>
              <w:rPr>
                <w:rFonts w:ascii="Times New Roman" w:hAnsi="Times New Roman" w:cs="Times New Roman"/>
                <w:color w:val="000000"/>
                <w:kern w:val="0"/>
                <w:sz w:val="21"/>
                <w:lang w:bidi="ar"/>
              </w:rPr>
              <w:t>2.1.1</w:t>
            </w:r>
          </w:p>
        </w:tc>
        <w:tc>
          <w:tcPr>
            <w:tcW w:w="10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A9654">
            <w:pPr>
              <w:widowControl/>
              <w:jc w:val="center"/>
              <w:textAlignment w:val="center"/>
              <w:rPr>
                <w:rFonts w:ascii="宋体" w:hAnsi="宋体"/>
                <w:color w:val="000000"/>
                <w:sz w:val="21"/>
              </w:rPr>
            </w:pPr>
            <w:r>
              <w:rPr>
                <w:rFonts w:hint="eastAsia" w:ascii="宋体" w:hAnsi="宋体"/>
                <w:color w:val="000000"/>
                <w:kern w:val="0"/>
                <w:sz w:val="21"/>
                <w:lang w:bidi="ar"/>
              </w:rPr>
              <w:t>用于建设投资</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9F93B">
            <w:pPr>
              <w:jc w:val="center"/>
              <w:rPr>
                <w:rFonts w:ascii="Times New Roman" w:hAnsi="Times New Roman" w:cs="Times New Roman"/>
                <w:color w:val="000000"/>
                <w:sz w:val="21"/>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C9D24">
            <w:pPr>
              <w:jc w:val="center"/>
              <w:rPr>
                <w:rFonts w:ascii="Times New Roman" w:hAnsi="Times New Roman" w:cs="Times New Roman"/>
                <w:color w:val="000000"/>
                <w:sz w:val="21"/>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B5E2C">
            <w:pPr>
              <w:jc w:val="center"/>
              <w:rPr>
                <w:rFonts w:ascii="Times New Roman" w:hAnsi="Times New Roman" w:cs="Times New Roman"/>
                <w:color w:val="000000"/>
                <w:sz w:val="21"/>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E6813">
            <w:pPr>
              <w:jc w:val="center"/>
              <w:rPr>
                <w:rFonts w:ascii="Times New Roman" w:hAnsi="Times New Roman" w:cs="Times New Roman"/>
                <w:color w:val="000000"/>
                <w:sz w:val="21"/>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9C0AA">
            <w:pPr>
              <w:jc w:val="center"/>
              <w:rPr>
                <w:rFonts w:ascii="Times New Roman" w:hAnsi="Times New Roman" w:cs="Times New Roman"/>
                <w:color w:val="000000"/>
                <w:sz w:val="21"/>
              </w:rPr>
            </w:pPr>
          </w:p>
        </w:tc>
      </w:tr>
      <w:tr w14:paraId="10FA1DDF">
        <w:tblPrEx>
          <w:tblCellMar>
            <w:top w:w="0" w:type="dxa"/>
            <w:left w:w="108" w:type="dxa"/>
            <w:bottom w:w="0" w:type="dxa"/>
            <w:right w:w="108" w:type="dxa"/>
          </w:tblCellMar>
        </w:tblPrEx>
        <w:trPr>
          <w:trHeight w:val="312" w:hRule="atLeast"/>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119C0">
            <w:pPr>
              <w:jc w:val="center"/>
              <w:rPr>
                <w:rFonts w:ascii="Times New Roman" w:hAnsi="Times New Roman" w:cs="Times New Roman"/>
                <w:color w:val="000000"/>
                <w:sz w:val="21"/>
              </w:rPr>
            </w:pPr>
          </w:p>
        </w:tc>
        <w:tc>
          <w:tcPr>
            <w:tcW w:w="10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0A784">
            <w:pPr>
              <w:widowControl/>
              <w:jc w:val="center"/>
              <w:textAlignment w:val="center"/>
              <w:rPr>
                <w:rFonts w:ascii="宋体" w:hAnsi="宋体"/>
                <w:color w:val="000000"/>
                <w:sz w:val="21"/>
              </w:rPr>
            </w:pPr>
            <w:r>
              <w:rPr>
                <w:rFonts w:hint="eastAsia" w:ascii="宋体" w:hAnsi="宋体"/>
                <w:color w:val="000000"/>
                <w:kern w:val="0"/>
                <w:sz w:val="21"/>
                <w:lang w:bidi="ar"/>
              </w:rPr>
              <w:t>××借款</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FF46D">
            <w:pPr>
              <w:jc w:val="center"/>
              <w:rPr>
                <w:rFonts w:ascii="Times New Roman" w:hAnsi="Times New Roman" w:cs="Times New Roman"/>
                <w:color w:val="000000"/>
                <w:sz w:val="21"/>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A6A4F">
            <w:pPr>
              <w:jc w:val="center"/>
              <w:rPr>
                <w:rFonts w:ascii="Times New Roman" w:hAnsi="Times New Roman" w:cs="Times New Roman"/>
                <w:color w:val="000000"/>
                <w:sz w:val="21"/>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5BF1D">
            <w:pPr>
              <w:jc w:val="center"/>
              <w:rPr>
                <w:rFonts w:ascii="Times New Roman" w:hAnsi="Times New Roman" w:cs="Times New Roman"/>
                <w:color w:val="000000"/>
                <w:sz w:val="21"/>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EA7DE">
            <w:pPr>
              <w:jc w:val="center"/>
              <w:rPr>
                <w:rFonts w:ascii="Times New Roman" w:hAnsi="Times New Roman" w:cs="Times New Roman"/>
                <w:color w:val="000000"/>
                <w:sz w:val="21"/>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CAFE5">
            <w:pPr>
              <w:jc w:val="center"/>
              <w:rPr>
                <w:rFonts w:ascii="Times New Roman" w:hAnsi="Times New Roman" w:cs="Times New Roman"/>
                <w:color w:val="000000"/>
                <w:sz w:val="21"/>
              </w:rPr>
            </w:pPr>
          </w:p>
        </w:tc>
      </w:tr>
      <w:tr w14:paraId="67A02905">
        <w:tblPrEx>
          <w:tblCellMar>
            <w:top w:w="0" w:type="dxa"/>
            <w:left w:w="108" w:type="dxa"/>
            <w:bottom w:w="0" w:type="dxa"/>
            <w:right w:w="108" w:type="dxa"/>
          </w:tblCellMar>
        </w:tblPrEx>
        <w:trPr>
          <w:trHeight w:val="312" w:hRule="atLeast"/>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A072F">
            <w:pPr>
              <w:jc w:val="center"/>
              <w:rPr>
                <w:rFonts w:ascii="Times New Roman" w:hAnsi="Times New Roman" w:cs="Times New Roman"/>
                <w:color w:val="000000"/>
                <w:sz w:val="21"/>
              </w:rPr>
            </w:pPr>
          </w:p>
        </w:tc>
        <w:tc>
          <w:tcPr>
            <w:tcW w:w="10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687DE">
            <w:pPr>
              <w:widowControl/>
              <w:jc w:val="center"/>
              <w:textAlignment w:val="center"/>
              <w:rPr>
                <w:rFonts w:ascii="宋体" w:hAnsi="宋体"/>
                <w:color w:val="000000"/>
                <w:sz w:val="21"/>
              </w:rPr>
            </w:pPr>
            <w:r>
              <w:rPr>
                <w:rFonts w:hint="eastAsia" w:ascii="宋体" w:hAnsi="宋体"/>
                <w:color w:val="000000"/>
                <w:kern w:val="0"/>
                <w:sz w:val="21"/>
                <w:lang w:bidi="ar"/>
              </w:rPr>
              <w:t>××债券</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59EE1">
            <w:pPr>
              <w:jc w:val="center"/>
              <w:rPr>
                <w:rFonts w:ascii="Times New Roman" w:hAnsi="Times New Roman" w:cs="Times New Roman"/>
                <w:color w:val="000000"/>
                <w:sz w:val="21"/>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66275">
            <w:pPr>
              <w:jc w:val="center"/>
              <w:rPr>
                <w:rFonts w:ascii="Times New Roman" w:hAnsi="Times New Roman" w:cs="Times New Roman"/>
                <w:color w:val="000000"/>
                <w:sz w:val="21"/>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B6BF5">
            <w:pPr>
              <w:jc w:val="center"/>
              <w:rPr>
                <w:rFonts w:ascii="Times New Roman" w:hAnsi="Times New Roman" w:cs="Times New Roman"/>
                <w:color w:val="000000"/>
                <w:sz w:val="21"/>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D5F6C">
            <w:pPr>
              <w:jc w:val="center"/>
              <w:rPr>
                <w:rFonts w:ascii="Times New Roman" w:hAnsi="Times New Roman" w:cs="Times New Roman"/>
                <w:color w:val="000000"/>
                <w:sz w:val="21"/>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03467">
            <w:pPr>
              <w:jc w:val="center"/>
              <w:rPr>
                <w:rFonts w:ascii="Times New Roman" w:hAnsi="Times New Roman" w:cs="Times New Roman"/>
                <w:color w:val="000000"/>
                <w:sz w:val="21"/>
              </w:rPr>
            </w:pPr>
          </w:p>
        </w:tc>
      </w:tr>
      <w:tr w14:paraId="108EA2B5">
        <w:tblPrEx>
          <w:tblCellMar>
            <w:top w:w="0" w:type="dxa"/>
            <w:left w:w="108" w:type="dxa"/>
            <w:bottom w:w="0" w:type="dxa"/>
            <w:right w:w="108" w:type="dxa"/>
          </w:tblCellMar>
        </w:tblPrEx>
        <w:trPr>
          <w:trHeight w:val="312" w:hRule="atLeast"/>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99F01">
            <w:pPr>
              <w:jc w:val="center"/>
              <w:rPr>
                <w:rFonts w:ascii="Times New Roman" w:hAnsi="Times New Roman" w:cs="Times New Roman"/>
                <w:color w:val="000000"/>
                <w:sz w:val="21"/>
              </w:rPr>
            </w:pPr>
          </w:p>
        </w:tc>
        <w:tc>
          <w:tcPr>
            <w:tcW w:w="10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67FBC">
            <w:pPr>
              <w:jc w:val="center"/>
              <w:rPr>
                <w:rFonts w:ascii="宋体" w:hAnsi="宋体"/>
                <w:color w:val="000000"/>
                <w:sz w:val="21"/>
              </w:rPr>
            </w:pPr>
            <w:r>
              <w:rPr>
                <w:rFonts w:hint="eastAsia" w:ascii="宋体" w:hAnsi="宋体"/>
                <w:color w:val="000000"/>
                <w:sz w:val="21"/>
              </w:rPr>
              <w:t>......</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C7DA5">
            <w:pPr>
              <w:jc w:val="center"/>
              <w:rPr>
                <w:rFonts w:ascii="Times New Roman" w:hAnsi="Times New Roman" w:cs="Times New Roman"/>
                <w:color w:val="000000"/>
                <w:sz w:val="21"/>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FA3AE">
            <w:pPr>
              <w:jc w:val="center"/>
              <w:rPr>
                <w:rFonts w:ascii="Times New Roman" w:hAnsi="Times New Roman" w:cs="Times New Roman"/>
                <w:color w:val="000000"/>
                <w:sz w:val="21"/>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10DA7">
            <w:pPr>
              <w:jc w:val="center"/>
              <w:rPr>
                <w:rFonts w:ascii="Times New Roman" w:hAnsi="Times New Roman" w:cs="Times New Roman"/>
                <w:color w:val="000000"/>
                <w:sz w:val="21"/>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6F877">
            <w:pPr>
              <w:jc w:val="center"/>
              <w:rPr>
                <w:rFonts w:ascii="Times New Roman" w:hAnsi="Times New Roman" w:cs="Times New Roman"/>
                <w:color w:val="000000"/>
                <w:sz w:val="21"/>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0ED87">
            <w:pPr>
              <w:jc w:val="center"/>
              <w:rPr>
                <w:rFonts w:ascii="Times New Roman" w:hAnsi="Times New Roman" w:cs="Times New Roman"/>
                <w:color w:val="000000"/>
                <w:sz w:val="21"/>
              </w:rPr>
            </w:pPr>
          </w:p>
        </w:tc>
      </w:tr>
      <w:tr w14:paraId="4E634D24">
        <w:tblPrEx>
          <w:tblCellMar>
            <w:top w:w="0" w:type="dxa"/>
            <w:left w:w="108" w:type="dxa"/>
            <w:bottom w:w="0" w:type="dxa"/>
            <w:right w:w="108" w:type="dxa"/>
          </w:tblCellMar>
        </w:tblPrEx>
        <w:trPr>
          <w:trHeight w:val="312" w:hRule="atLeast"/>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254E8">
            <w:pPr>
              <w:widowControl/>
              <w:jc w:val="center"/>
              <w:textAlignment w:val="center"/>
              <w:rPr>
                <w:rFonts w:ascii="Times New Roman" w:hAnsi="Times New Roman" w:cs="Times New Roman"/>
                <w:color w:val="000000"/>
                <w:sz w:val="21"/>
              </w:rPr>
            </w:pPr>
            <w:r>
              <w:rPr>
                <w:rFonts w:ascii="Times New Roman" w:hAnsi="Times New Roman" w:cs="Times New Roman"/>
                <w:color w:val="000000"/>
                <w:kern w:val="0"/>
                <w:sz w:val="21"/>
                <w:lang w:bidi="ar"/>
              </w:rPr>
              <w:t>2.1.2</w:t>
            </w:r>
          </w:p>
        </w:tc>
        <w:tc>
          <w:tcPr>
            <w:tcW w:w="10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21F61">
            <w:pPr>
              <w:widowControl/>
              <w:jc w:val="center"/>
              <w:textAlignment w:val="center"/>
              <w:rPr>
                <w:rFonts w:ascii="宋体" w:hAnsi="宋体"/>
                <w:color w:val="000000"/>
                <w:sz w:val="21"/>
              </w:rPr>
            </w:pPr>
            <w:r>
              <w:rPr>
                <w:rFonts w:hint="eastAsia" w:ascii="宋体" w:hAnsi="宋体"/>
                <w:color w:val="000000"/>
                <w:kern w:val="0"/>
                <w:sz w:val="21"/>
                <w:lang w:bidi="ar"/>
              </w:rPr>
              <w:t>用于流动资金</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EDD20">
            <w:pPr>
              <w:jc w:val="center"/>
              <w:rPr>
                <w:rFonts w:ascii="Times New Roman" w:hAnsi="Times New Roman" w:cs="Times New Roman"/>
                <w:color w:val="000000"/>
                <w:sz w:val="21"/>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4107A">
            <w:pPr>
              <w:jc w:val="center"/>
              <w:rPr>
                <w:rFonts w:ascii="Times New Roman" w:hAnsi="Times New Roman" w:cs="Times New Roman"/>
                <w:color w:val="000000"/>
                <w:sz w:val="21"/>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F572E">
            <w:pPr>
              <w:jc w:val="center"/>
              <w:rPr>
                <w:rFonts w:ascii="Times New Roman" w:hAnsi="Times New Roman" w:cs="Times New Roman"/>
                <w:color w:val="000000"/>
                <w:sz w:val="21"/>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2E421">
            <w:pPr>
              <w:jc w:val="center"/>
              <w:rPr>
                <w:rFonts w:ascii="Times New Roman" w:hAnsi="Times New Roman" w:cs="Times New Roman"/>
                <w:color w:val="000000"/>
                <w:sz w:val="21"/>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72CAA">
            <w:pPr>
              <w:jc w:val="center"/>
              <w:rPr>
                <w:rFonts w:ascii="Times New Roman" w:hAnsi="Times New Roman" w:cs="Times New Roman"/>
                <w:color w:val="000000"/>
                <w:sz w:val="21"/>
              </w:rPr>
            </w:pPr>
          </w:p>
        </w:tc>
      </w:tr>
      <w:tr w14:paraId="55982C6B">
        <w:tblPrEx>
          <w:tblCellMar>
            <w:top w:w="0" w:type="dxa"/>
            <w:left w:w="108" w:type="dxa"/>
            <w:bottom w:w="0" w:type="dxa"/>
            <w:right w:w="108" w:type="dxa"/>
          </w:tblCellMar>
        </w:tblPrEx>
        <w:trPr>
          <w:trHeight w:val="312" w:hRule="atLeast"/>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25F2E">
            <w:pPr>
              <w:jc w:val="center"/>
              <w:rPr>
                <w:rFonts w:ascii="Times New Roman" w:hAnsi="Times New Roman" w:cs="Times New Roman"/>
                <w:color w:val="000000"/>
                <w:sz w:val="21"/>
              </w:rPr>
            </w:pPr>
          </w:p>
        </w:tc>
        <w:tc>
          <w:tcPr>
            <w:tcW w:w="10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CB895">
            <w:pPr>
              <w:widowControl/>
              <w:jc w:val="center"/>
              <w:textAlignment w:val="center"/>
              <w:rPr>
                <w:rFonts w:ascii="宋体" w:hAnsi="宋体"/>
                <w:color w:val="000000"/>
                <w:sz w:val="21"/>
              </w:rPr>
            </w:pPr>
            <w:r>
              <w:rPr>
                <w:rFonts w:hint="eastAsia" w:ascii="宋体" w:hAnsi="宋体"/>
                <w:color w:val="000000"/>
                <w:kern w:val="0"/>
                <w:sz w:val="21"/>
                <w:lang w:bidi="ar"/>
              </w:rPr>
              <w:t>××借款</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D0D4F">
            <w:pPr>
              <w:jc w:val="center"/>
              <w:rPr>
                <w:rFonts w:ascii="Times New Roman" w:hAnsi="Times New Roman" w:cs="Times New Roman"/>
                <w:color w:val="000000"/>
                <w:sz w:val="21"/>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D2A26">
            <w:pPr>
              <w:jc w:val="center"/>
              <w:rPr>
                <w:rFonts w:ascii="Times New Roman" w:hAnsi="Times New Roman" w:cs="Times New Roman"/>
                <w:color w:val="000000"/>
                <w:sz w:val="21"/>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60A30">
            <w:pPr>
              <w:jc w:val="center"/>
              <w:rPr>
                <w:rFonts w:ascii="Times New Roman" w:hAnsi="Times New Roman" w:cs="Times New Roman"/>
                <w:color w:val="000000"/>
                <w:sz w:val="21"/>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CA0A5">
            <w:pPr>
              <w:jc w:val="center"/>
              <w:rPr>
                <w:rFonts w:ascii="Times New Roman" w:hAnsi="Times New Roman" w:cs="Times New Roman"/>
                <w:color w:val="000000"/>
                <w:sz w:val="21"/>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33BFC">
            <w:pPr>
              <w:jc w:val="center"/>
              <w:rPr>
                <w:rFonts w:ascii="Times New Roman" w:hAnsi="Times New Roman" w:cs="Times New Roman"/>
                <w:color w:val="000000"/>
                <w:sz w:val="21"/>
              </w:rPr>
            </w:pPr>
          </w:p>
        </w:tc>
      </w:tr>
      <w:tr w14:paraId="3FA6AEE3">
        <w:tblPrEx>
          <w:tblCellMar>
            <w:top w:w="0" w:type="dxa"/>
            <w:left w:w="108" w:type="dxa"/>
            <w:bottom w:w="0" w:type="dxa"/>
            <w:right w:w="108" w:type="dxa"/>
          </w:tblCellMar>
        </w:tblPrEx>
        <w:trPr>
          <w:trHeight w:val="312" w:hRule="atLeast"/>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2BA2E">
            <w:pPr>
              <w:jc w:val="center"/>
              <w:rPr>
                <w:rFonts w:ascii="Times New Roman" w:hAnsi="Times New Roman" w:cs="Times New Roman"/>
                <w:color w:val="000000"/>
                <w:sz w:val="21"/>
              </w:rPr>
            </w:pPr>
          </w:p>
        </w:tc>
        <w:tc>
          <w:tcPr>
            <w:tcW w:w="10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D5AA3">
            <w:pPr>
              <w:widowControl/>
              <w:jc w:val="center"/>
              <w:textAlignment w:val="center"/>
              <w:rPr>
                <w:rFonts w:ascii="宋体" w:hAnsi="宋体"/>
                <w:color w:val="000000"/>
                <w:sz w:val="21"/>
              </w:rPr>
            </w:pPr>
            <w:r>
              <w:rPr>
                <w:rFonts w:hint="eastAsia" w:ascii="宋体" w:hAnsi="宋体"/>
                <w:color w:val="000000"/>
                <w:kern w:val="0"/>
                <w:sz w:val="21"/>
                <w:lang w:bidi="ar"/>
              </w:rPr>
              <w:t>××债券</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14E45">
            <w:pPr>
              <w:jc w:val="center"/>
              <w:rPr>
                <w:rFonts w:ascii="Times New Roman" w:hAnsi="Times New Roman" w:cs="Times New Roman"/>
                <w:color w:val="000000"/>
                <w:sz w:val="21"/>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16727">
            <w:pPr>
              <w:jc w:val="center"/>
              <w:rPr>
                <w:rFonts w:ascii="Times New Roman" w:hAnsi="Times New Roman" w:cs="Times New Roman"/>
                <w:color w:val="000000"/>
                <w:sz w:val="21"/>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DF383">
            <w:pPr>
              <w:jc w:val="center"/>
              <w:rPr>
                <w:rFonts w:ascii="Times New Roman" w:hAnsi="Times New Roman" w:cs="Times New Roman"/>
                <w:color w:val="000000"/>
                <w:sz w:val="21"/>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F379B">
            <w:pPr>
              <w:jc w:val="center"/>
              <w:rPr>
                <w:rFonts w:ascii="Times New Roman" w:hAnsi="Times New Roman" w:cs="Times New Roman"/>
                <w:color w:val="000000"/>
                <w:sz w:val="21"/>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E69B3">
            <w:pPr>
              <w:jc w:val="center"/>
              <w:rPr>
                <w:rFonts w:ascii="Times New Roman" w:hAnsi="Times New Roman" w:cs="Times New Roman"/>
                <w:color w:val="000000"/>
                <w:sz w:val="21"/>
              </w:rPr>
            </w:pPr>
          </w:p>
        </w:tc>
      </w:tr>
      <w:tr w14:paraId="10339DE4">
        <w:tblPrEx>
          <w:tblCellMar>
            <w:top w:w="0" w:type="dxa"/>
            <w:left w:w="108" w:type="dxa"/>
            <w:bottom w:w="0" w:type="dxa"/>
            <w:right w:w="108" w:type="dxa"/>
          </w:tblCellMar>
        </w:tblPrEx>
        <w:trPr>
          <w:trHeight w:val="312" w:hRule="atLeast"/>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AFB53">
            <w:pPr>
              <w:jc w:val="center"/>
              <w:rPr>
                <w:rFonts w:ascii="Times New Roman" w:hAnsi="Times New Roman" w:cs="Times New Roman"/>
                <w:color w:val="000000"/>
                <w:sz w:val="21"/>
              </w:rPr>
            </w:pPr>
          </w:p>
        </w:tc>
        <w:tc>
          <w:tcPr>
            <w:tcW w:w="10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36AC7">
            <w:pPr>
              <w:jc w:val="center"/>
              <w:rPr>
                <w:rFonts w:ascii="宋体" w:hAnsi="宋体"/>
                <w:color w:val="000000"/>
                <w:sz w:val="21"/>
              </w:rPr>
            </w:pPr>
            <w:r>
              <w:rPr>
                <w:rFonts w:hint="eastAsia" w:ascii="宋体" w:hAnsi="宋体"/>
                <w:color w:val="000000"/>
                <w:sz w:val="21"/>
              </w:rPr>
              <w:t>............</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5815D">
            <w:pPr>
              <w:jc w:val="center"/>
              <w:rPr>
                <w:rFonts w:ascii="Times New Roman" w:hAnsi="Times New Roman" w:cs="Times New Roman"/>
                <w:color w:val="000000"/>
                <w:sz w:val="21"/>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24A81">
            <w:pPr>
              <w:jc w:val="center"/>
              <w:rPr>
                <w:rFonts w:ascii="Times New Roman" w:hAnsi="Times New Roman" w:cs="Times New Roman"/>
                <w:color w:val="000000"/>
                <w:sz w:val="21"/>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58F40">
            <w:pPr>
              <w:jc w:val="center"/>
              <w:rPr>
                <w:rFonts w:ascii="Times New Roman" w:hAnsi="Times New Roman" w:cs="Times New Roman"/>
                <w:color w:val="000000"/>
                <w:sz w:val="21"/>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4AE15">
            <w:pPr>
              <w:jc w:val="center"/>
              <w:rPr>
                <w:rFonts w:ascii="Times New Roman" w:hAnsi="Times New Roman" w:cs="Times New Roman"/>
                <w:color w:val="000000"/>
                <w:sz w:val="21"/>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1DB22">
            <w:pPr>
              <w:jc w:val="center"/>
              <w:rPr>
                <w:rFonts w:ascii="Times New Roman" w:hAnsi="Times New Roman" w:cs="Times New Roman"/>
                <w:color w:val="000000"/>
                <w:sz w:val="21"/>
              </w:rPr>
            </w:pPr>
          </w:p>
        </w:tc>
      </w:tr>
      <w:tr w14:paraId="00981114">
        <w:tblPrEx>
          <w:tblCellMar>
            <w:top w:w="0" w:type="dxa"/>
            <w:left w:w="108" w:type="dxa"/>
            <w:bottom w:w="0" w:type="dxa"/>
            <w:right w:w="108" w:type="dxa"/>
          </w:tblCellMar>
        </w:tblPrEx>
        <w:trPr>
          <w:trHeight w:val="312" w:hRule="atLeast"/>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E6D8D">
            <w:pPr>
              <w:widowControl/>
              <w:jc w:val="center"/>
              <w:textAlignment w:val="center"/>
              <w:rPr>
                <w:rFonts w:ascii="Times New Roman" w:hAnsi="Times New Roman" w:cs="Times New Roman"/>
                <w:color w:val="000000"/>
                <w:sz w:val="21"/>
              </w:rPr>
            </w:pPr>
            <w:r>
              <w:rPr>
                <w:rFonts w:ascii="Times New Roman" w:hAnsi="Times New Roman" w:cs="Times New Roman"/>
                <w:color w:val="000000"/>
                <w:kern w:val="0"/>
                <w:sz w:val="21"/>
                <w:lang w:bidi="ar"/>
              </w:rPr>
              <w:t>2.1.3</w:t>
            </w:r>
          </w:p>
        </w:tc>
        <w:tc>
          <w:tcPr>
            <w:tcW w:w="10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5A744">
            <w:pPr>
              <w:widowControl/>
              <w:jc w:val="center"/>
              <w:textAlignment w:val="center"/>
              <w:rPr>
                <w:rFonts w:ascii="宋体" w:hAnsi="宋体"/>
                <w:color w:val="000000"/>
                <w:sz w:val="21"/>
              </w:rPr>
            </w:pPr>
            <w:r>
              <w:rPr>
                <w:rFonts w:hint="eastAsia" w:ascii="宋体" w:hAnsi="宋体"/>
                <w:color w:val="000000"/>
                <w:kern w:val="0"/>
                <w:sz w:val="21"/>
                <w:lang w:bidi="ar"/>
              </w:rPr>
              <w:t>用于建设期融资费用</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A1989">
            <w:pPr>
              <w:jc w:val="center"/>
              <w:rPr>
                <w:rFonts w:ascii="Times New Roman" w:hAnsi="Times New Roman" w:cs="Times New Roman"/>
                <w:color w:val="000000"/>
                <w:sz w:val="21"/>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56198">
            <w:pPr>
              <w:jc w:val="center"/>
              <w:rPr>
                <w:rFonts w:ascii="Times New Roman" w:hAnsi="Times New Roman" w:cs="Times New Roman"/>
                <w:color w:val="000000"/>
                <w:sz w:val="21"/>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9BD4A">
            <w:pPr>
              <w:jc w:val="center"/>
              <w:rPr>
                <w:rFonts w:ascii="Times New Roman" w:hAnsi="Times New Roman" w:cs="Times New Roman"/>
                <w:color w:val="000000"/>
                <w:sz w:val="21"/>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D54E4">
            <w:pPr>
              <w:jc w:val="center"/>
              <w:rPr>
                <w:rFonts w:ascii="Times New Roman" w:hAnsi="Times New Roman" w:cs="Times New Roman"/>
                <w:color w:val="000000"/>
                <w:sz w:val="21"/>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B4627">
            <w:pPr>
              <w:jc w:val="center"/>
              <w:rPr>
                <w:rFonts w:ascii="Times New Roman" w:hAnsi="Times New Roman" w:cs="Times New Roman"/>
                <w:color w:val="000000"/>
                <w:sz w:val="21"/>
              </w:rPr>
            </w:pPr>
          </w:p>
        </w:tc>
      </w:tr>
      <w:tr w14:paraId="5173D658">
        <w:tblPrEx>
          <w:tblCellMar>
            <w:top w:w="0" w:type="dxa"/>
            <w:left w:w="108" w:type="dxa"/>
            <w:bottom w:w="0" w:type="dxa"/>
            <w:right w:w="108" w:type="dxa"/>
          </w:tblCellMar>
        </w:tblPrEx>
        <w:trPr>
          <w:trHeight w:val="312" w:hRule="atLeast"/>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B810B">
            <w:pPr>
              <w:jc w:val="center"/>
              <w:rPr>
                <w:rFonts w:ascii="Times New Roman" w:hAnsi="Times New Roman" w:cs="Times New Roman"/>
                <w:color w:val="000000"/>
                <w:sz w:val="21"/>
              </w:rPr>
            </w:pPr>
          </w:p>
        </w:tc>
        <w:tc>
          <w:tcPr>
            <w:tcW w:w="10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CAA9C">
            <w:pPr>
              <w:widowControl/>
              <w:jc w:val="center"/>
              <w:textAlignment w:val="center"/>
              <w:rPr>
                <w:rFonts w:ascii="宋体" w:hAnsi="宋体"/>
                <w:color w:val="000000"/>
                <w:sz w:val="21"/>
              </w:rPr>
            </w:pPr>
            <w:r>
              <w:rPr>
                <w:rFonts w:hint="eastAsia" w:ascii="宋体" w:hAnsi="宋体"/>
                <w:color w:val="000000"/>
                <w:kern w:val="0"/>
                <w:sz w:val="21"/>
                <w:lang w:bidi="ar"/>
              </w:rPr>
              <w:t>××借款</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68B5D">
            <w:pPr>
              <w:jc w:val="center"/>
              <w:rPr>
                <w:rFonts w:ascii="Times New Roman" w:hAnsi="Times New Roman" w:cs="Times New Roman"/>
                <w:color w:val="000000"/>
                <w:sz w:val="21"/>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E9DD5">
            <w:pPr>
              <w:jc w:val="center"/>
              <w:rPr>
                <w:rFonts w:ascii="Times New Roman" w:hAnsi="Times New Roman" w:cs="Times New Roman"/>
                <w:color w:val="000000"/>
                <w:sz w:val="21"/>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DE471">
            <w:pPr>
              <w:jc w:val="center"/>
              <w:rPr>
                <w:rFonts w:ascii="Times New Roman" w:hAnsi="Times New Roman" w:cs="Times New Roman"/>
                <w:color w:val="000000"/>
                <w:sz w:val="21"/>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1E4CF">
            <w:pPr>
              <w:jc w:val="center"/>
              <w:rPr>
                <w:rFonts w:ascii="Times New Roman" w:hAnsi="Times New Roman" w:cs="Times New Roman"/>
                <w:color w:val="000000"/>
                <w:sz w:val="21"/>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59695">
            <w:pPr>
              <w:jc w:val="center"/>
              <w:rPr>
                <w:rFonts w:ascii="Times New Roman" w:hAnsi="Times New Roman" w:cs="Times New Roman"/>
                <w:color w:val="000000"/>
                <w:sz w:val="21"/>
              </w:rPr>
            </w:pPr>
          </w:p>
        </w:tc>
      </w:tr>
      <w:tr w14:paraId="1BBBF768">
        <w:tblPrEx>
          <w:tblCellMar>
            <w:top w:w="0" w:type="dxa"/>
            <w:left w:w="108" w:type="dxa"/>
            <w:bottom w:w="0" w:type="dxa"/>
            <w:right w:w="108" w:type="dxa"/>
          </w:tblCellMar>
        </w:tblPrEx>
        <w:trPr>
          <w:trHeight w:val="312" w:hRule="atLeast"/>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2A441">
            <w:pPr>
              <w:jc w:val="center"/>
              <w:rPr>
                <w:rFonts w:ascii="Times New Roman" w:hAnsi="Times New Roman" w:cs="Times New Roman"/>
                <w:color w:val="000000"/>
                <w:sz w:val="21"/>
              </w:rPr>
            </w:pPr>
          </w:p>
        </w:tc>
        <w:tc>
          <w:tcPr>
            <w:tcW w:w="10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FE2A0">
            <w:pPr>
              <w:widowControl/>
              <w:jc w:val="center"/>
              <w:textAlignment w:val="center"/>
              <w:rPr>
                <w:rFonts w:ascii="宋体" w:hAnsi="宋体"/>
                <w:color w:val="000000"/>
                <w:sz w:val="21"/>
              </w:rPr>
            </w:pPr>
            <w:r>
              <w:rPr>
                <w:rFonts w:hint="eastAsia" w:ascii="宋体" w:hAnsi="宋体"/>
                <w:color w:val="000000"/>
                <w:kern w:val="0"/>
                <w:sz w:val="21"/>
                <w:lang w:bidi="ar"/>
              </w:rPr>
              <w:t>××债券</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3C2B3">
            <w:pPr>
              <w:jc w:val="center"/>
              <w:rPr>
                <w:rFonts w:ascii="Times New Roman" w:hAnsi="Times New Roman" w:cs="Times New Roman"/>
                <w:color w:val="000000"/>
                <w:sz w:val="21"/>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9662C">
            <w:pPr>
              <w:jc w:val="center"/>
              <w:rPr>
                <w:rFonts w:ascii="Times New Roman" w:hAnsi="Times New Roman" w:cs="Times New Roman"/>
                <w:color w:val="000000"/>
                <w:sz w:val="21"/>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2727F">
            <w:pPr>
              <w:jc w:val="center"/>
              <w:rPr>
                <w:rFonts w:ascii="Times New Roman" w:hAnsi="Times New Roman" w:cs="Times New Roman"/>
                <w:color w:val="000000"/>
                <w:sz w:val="21"/>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B802E">
            <w:pPr>
              <w:jc w:val="center"/>
              <w:rPr>
                <w:rFonts w:ascii="Times New Roman" w:hAnsi="Times New Roman" w:cs="Times New Roman"/>
                <w:color w:val="000000"/>
                <w:sz w:val="21"/>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B5A73">
            <w:pPr>
              <w:jc w:val="center"/>
              <w:rPr>
                <w:rFonts w:ascii="Times New Roman" w:hAnsi="Times New Roman" w:cs="Times New Roman"/>
                <w:color w:val="000000"/>
                <w:sz w:val="21"/>
              </w:rPr>
            </w:pPr>
          </w:p>
        </w:tc>
      </w:tr>
      <w:tr w14:paraId="6CB545BB">
        <w:tblPrEx>
          <w:tblCellMar>
            <w:top w:w="0" w:type="dxa"/>
            <w:left w:w="108" w:type="dxa"/>
            <w:bottom w:w="0" w:type="dxa"/>
            <w:right w:w="108" w:type="dxa"/>
          </w:tblCellMar>
        </w:tblPrEx>
        <w:trPr>
          <w:trHeight w:val="312" w:hRule="atLeast"/>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81229">
            <w:pPr>
              <w:jc w:val="center"/>
              <w:rPr>
                <w:rFonts w:ascii="Times New Roman" w:hAnsi="Times New Roman" w:cs="Times New Roman"/>
                <w:color w:val="000000"/>
                <w:sz w:val="21"/>
              </w:rPr>
            </w:pPr>
          </w:p>
        </w:tc>
        <w:tc>
          <w:tcPr>
            <w:tcW w:w="10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A1340">
            <w:pPr>
              <w:jc w:val="center"/>
              <w:rPr>
                <w:rFonts w:ascii="宋体" w:hAnsi="宋体"/>
                <w:color w:val="000000"/>
                <w:sz w:val="21"/>
              </w:rPr>
            </w:pPr>
            <w:r>
              <w:rPr>
                <w:rFonts w:hint="eastAsia" w:ascii="宋体" w:hAnsi="宋体"/>
                <w:color w:val="000000"/>
                <w:sz w:val="21"/>
              </w:rPr>
              <w:t>......</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8281C">
            <w:pPr>
              <w:jc w:val="center"/>
              <w:rPr>
                <w:rFonts w:ascii="Times New Roman" w:hAnsi="Times New Roman" w:cs="Times New Roman"/>
                <w:color w:val="000000"/>
                <w:sz w:val="21"/>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B86AB">
            <w:pPr>
              <w:jc w:val="center"/>
              <w:rPr>
                <w:rFonts w:ascii="Times New Roman" w:hAnsi="Times New Roman" w:cs="Times New Roman"/>
                <w:color w:val="000000"/>
                <w:sz w:val="21"/>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2C2F0">
            <w:pPr>
              <w:jc w:val="center"/>
              <w:rPr>
                <w:rFonts w:ascii="Times New Roman" w:hAnsi="Times New Roman" w:cs="Times New Roman"/>
                <w:color w:val="000000"/>
                <w:sz w:val="21"/>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05274">
            <w:pPr>
              <w:jc w:val="center"/>
              <w:rPr>
                <w:rFonts w:ascii="Times New Roman" w:hAnsi="Times New Roman" w:cs="Times New Roman"/>
                <w:color w:val="000000"/>
                <w:sz w:val="21"/>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D8054">
            <w:pPr>
              <w:jc w:val="center"/>
              <w:rPr>
                <w:rFonts w:ascii="Times New Roman" w:hAnsi="Times New Roman" w:cs="Times New Roman"/>
                <w:color w:val="000000"/>
                <w:sz w:val="21"/>
              </w:rPr>
            </w:pPr>
          </w:p>
        </w:tc>
      </w:tr>
      <w:tr w14:paraId="5CE30D0B">
        <w:tblPrEx>
          <w:tblCellMar>
            <w:top w:w="0" w:type="dxa"/>
            <w:left w:w="108" w:type="dxa"/>
            <w:bottom w:w="0" w:type="dxa"/>
            <w:right w:w="108" w:type="dxa"/>
          </w:tblCellMar>
        </w:tblPrEx>
        <w:trPr>
          <w:trHeight w:val="312" w:hRule="atLeast"/>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8EE28">
            <w:pPr>
              <w:widowControl/>
              <w:jc w:val="center"/>
              <w:textAlignment w:val="center"/>
              <w:rPr>
                <w:rFonts w:ascii="Times New Roman" w:hAnsi="Times New Roman" w:cs="Times New Roman"/>
                <w:b/>
                <w:bCs/>
                <w:color w:val="000000"/>
                <w:sz w:val="21"/>
              </w:rPr>
            </w:pPr>
            <w:r>
              <w:rPr>
                <w:rFonts w:ascii="Times New Roman" w:hAnsi="Times New Roman" w:cs="Times New Roman"/>
                <w:b/>
                <w:bCs/>
                <w:color w:val="000000"/>
                <w:kern w:val="0"/>
                <w:sz w:val="21"/>
                <w:lang w:bidi="ar"/>
              </w:rPr>
              <w:t>2.3</w:t>
            </w:r>
          </w:p>
        </w:tc>
        <w:tc>
          <w:tcPr>
            <w:tcW w:w="10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E3FC1">
            <w:pPr>
              <w:widowControl/>
              <w:jc w:val="center"/>
              <w:textAlignment w:val="center"/>
              <w:rPr>
                <w:rFonts w:ascii="宋体" w:hAnsi="宋体"/>
                <w:b/>
                <w:bCs/>
                <w:color w:val="000000"/>
                <w:sz w:val="21"/>
              </w:rPr>
            </w:pPr>
            <w:r>
              <w:rPr>
                <w:rFonts w:hint="eastAsia" w:ascii="宋体" w:hAnsi="宋体"/>
                <w:b/>
                <w:bCs/>
                <w:color w:val="000000"/>
                <w:kern w:val="0"/>
                <w:sz w:val="21"/>
                <w:lang w:bidi="ar"/>
              </w:rPr>
              <w:t>其他资金</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49B9C">
            <w:pPr>
              <w:jc w:val="center"/>
              <w:rPr>
                <w:rFonts w:ascii="Times New Roman" w:hAnsi="Times New Roman" w:cs="Times New Roman"/>
                <w:color w:val="000000"/>
                <w:sz w:val="21"/>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58A1E">
            <w:pPr>
              <w:jc w:val="center"/>
              <w:rPr>
                <w:rFonts w:ascii="Times New Roman" w:hAnsi="Times New Roman" w:cs="Times New Roman"/>
                <w:color w:val="000000"/>
                <w:sz w:val="21"/>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81F68">
            <w:pPr>
              <w:jc w:val="center"/>
              <w:rPr>
                <w:rFonts w:ascii="Times New Roman" w:hAnsi="Times New Roman" w:cs="Times New Roman"/>
                <w:color w:val="000000"/>
                <w:sz w:val="21"/>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7DA9D">
            <w:pPr>
              <w:jc w:val="center"/>
              <w:rPr>
                <w:rFonts w:ascii="Times New Roman" w:hAnsi="Times New Roman" w:cs="Times New Roman"/>
                <w:color w:val="000000"/>
                <w:sz w:val="21"/>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4975E">
            <w:pPr>
              <w:jc w:val="center"/>
              <w:rPr>
                <w:rFonts w:ascii="Times New Roman" w:hAnsi="Times New Roman" w:cs="Times New Roman"/>
                <w:color w:val="000000"/>
                <w:sz w:val="21"/>
              </w:rPr>
            </w:pPr>
          </w:p>
        </w:tc>
      </w:tr>
      <w:tr w14:paraId="4C21AD22">
        <w:tblPrEx>
          <w:tblCellMar>
            <w:top w:w="0" w:type="dxa"/>
            <w:left w:w="108" w:type="dxa"/>
            <w:bottom w:w="0" w:type="dxa"/>
            <w:right w:w="108" w:type="dxa"/>
          </w:tblCellMar>
        </w:tblPrEx>
        <w:trPr>
          <w:trHeight w:val="312" w:hRule="atLeast"/>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90B55">
            <w:pPr>
              <w:jc w:val="center"/>
              <w:rPr>
                <w:rFonts w:ascii="Times New Roman" w:hAnsi="Times New Roman" w:cs="Times New Roman"/>
                <w:color w:val="000000"/>
                <w:sz w:val="21"/>
              </w:rPr>
            </w:pPr>
          </w:p>
        </w:tc>
        <w:tc>
          <w:tcPr>
            <w:tcW w:w="10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832F7">
            <w:pPr>
              <w:widowControl/>
              <w:jc w:val="center"/>
              <w:textAlignment w:val="center"/>
              <w:rPr>
                <w:rFonts w:ascii="宋体" w:hAnsi="宋体"/>
                <w:color w:val="000000"/>
                <w:sz w:val="21"/>
              </w:rPr>
            </w:pPr>
            <w:r>
              <w:rPr>
                <w:rFonts w:hint="eastAsia" w:ascii="宋体" w:hAnsi="宋体"/>
                <w:color w:val="000000"/>
                <w:kern w:val="0"/>
                <w:sz w:val="21"/>
                <w:lang w:bidi="ar"/>
              </w:rPr>
              <w:t>××借款</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93B35">
            <w:pPr>
              <w:jc w:val="center"/>
              <w:rPr>
                <w:rFonts w:ascii="Times New Roman" w:hAnsi="Times New Roman" w:cs="Times New Roman"/>
                <w:color w:val="000000"/>
                <w:sz w:val="21"/>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1271F">
            <w:pPr>
              <w:jc w:val="center"/>
              <w:rPr>
                <w:rFonts w:ascii="Times New Roman" w:hAnsi="Times New Roman" w:cs="Times New Roman"/>
                <w:color w:val="000000"/>
                <w:sz w:val="21"/>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D6A32">
            <w:pPr>
              <w:jc w:val="center"/>
              <w:rPr>
                <w:rFonts w:ascii="Times New Roman" w:hAnsi="Times New Roman" w:cs="Times New Roman"/>
                <w:color w:val="000000"/>
                <w:sz w:val="21"/>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9334B">
            <w:pPr>
              <w:jc w:val="center"/>
              <w:rPr>
                <w:rFonts w:ascii="Times New Roman" w:hAnsi="Times New Roman" w:cs="Times New Roman"/>
                <w:color w:val="000000"/>
                <w:sz w:val="21"/>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F461E">
            <w:pPr>
              <w:jc w:val="center"/>
              <w:rPr>
                <w:rFonts w:ascii="Times New Roman" w:hAnsi="Times New Roman" w:cs="Times New Roman"/>
                <w:color w:val="000000"/>
                <w:sz w:val="21"/>
              </w:rPr>
            </w:pPr>
          </w:p>
        </w:tc>
      </w:tr>
      <w:tr w14:paraId="06C2637B">
        <w:tblPrEx>
          <w:tblCellMar>
            <w:top w:w="0" w:type="dxa"/>
            <w:left w:w="108" w:type="dxa"/>
            <w:bottom w:w="0" w:type="dxa"/>
            <w:right w:w="108" w:type="dxa"/>
          </w:tblCellMar>
        </w:tblPrEx>
        <w:trPr>
          <w:trHeight w:val="312" w:hRule="atLeast"/>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93649">
            <w:pPr>
              <w:jc w:val="center"/>
              <w:rPr>
                <w:rFonts w:ascii="Times New Roman" w:hAnsi="Times New Roman" w:cs="Times New Roman"/>
                <w:color w:val="000000"/>
                <w:sz w:val="21"/>
              </w:rPr>
            </w:pPr>
          </w:p>
        </w:tc>
        <w:tc>
          <w:tcPr>
            <w:tcW w:w="10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C546D">
            <w:pPr>
              <w:widowControl/>
              <w:jc w:val="center"/>
              <w:textAlignment w:val="center"/>
              <w:rPr>
                <w:rFonts w:ascii="宋体" w:hAnsi="宋体"/>
                <w:color w:val="000000"/>
                <w:sz w:val="21"/>
              </w:rPr>
            </w:pPr>
            <w:r>
              <w:rPr>
                <w:rFonts w:hint="eastAsia" w:ascii="宋体" w:hAnsi="宋体"/>
                <w:color w:val="000000"/>
                <w:kern w:val="0"/>
                <w:sz w:val="21"/>
                <w:lang w:bidi="ar"/>
              </w:rPr>
              <w:t>××债券</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23B8C">
            <w:pPr>
              <w:jc w:val="center"/>
              <w:rPr>
                <w:rFonts w:ascii="Times New Roman" w:hAnsi="Times New Roman" w:cs="Times New Roman"/>
                <w:color w:val="000000"/>
                <w:sz w:val="21"/>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A71CC">
            <w:pPr>
              <w:jc w:val="center"/>
              <w:rPr>
                <w:rFonts w:ascii="Times New Roman" w:hAnsi="Times New Roman" w:cs="Times New Roman"/>
                <w:color w:val="000000"/>
                <w:sz w:val="21"/>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6DF98">
            <w:pPr>
              <w:jc w:val="center"/>
              <w:rPr>
                <w:rFonts w:ascii="Times New Roman" w:hAnsi="Times New Roman" w:cs="Times New Roman"/>
                <w:color w:val="000000"/>
                <w:sz w:val="21"/>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B17AF">
            <w:pPr>
              <w:jc w:val="center"/>
              <w:rPr>
                <w:rFonts w:ascii="Times New Roman" w:hAnsi="Times New Roman" w:cs="Times New Roman"/>
                <w:color w:val="000000"/>
                <w:sz w:val="21"/>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72A1E">
            <w:pPr>
              <w:jc w:val="center"/>
              <w:rPr>
                <w:rFonts w:ascii="Times New Roman" w:hAnsi="Times New Roman" w:cs="Times New Roman"/>
                <w:color w:val="000000"/>
                <w:sz w:val="21"/>
              </w:rPr>
            </w:pPr>
          </w:p>
        </w:tc>
      </w:tr>
      <w:tr w14:paraId="05FAC5F4">
        <w:tblPrEx>
          <w:tblCellMar>
            <w:top w:w="0" w:type="dxa"/>
            <w:left w:w="108" w:type="dxa"/>
            <w:bottom w:w="0" w:type="dxa"/>
            <w:right w:w="108" w:type="dxa"/>
          </w:tblCellMar>
        </w:tblPrEx>
        <w:trPr>
          <w:trHeight w:val="312" w:hRule="atLeast"/>
          <w:jc w:val="center"/>
        </w:trPr>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0D05B">
            <w:pPr>
              <w:jc w:val="center"/>
              <w:rPr>
                <w:rFonts w:ascii="Times New Roman" w:hAnsi="Times New Roman" w:cs="Times New Roman"/>
                <w:color w:val="000000"/>
                <w:sz w:val="21"/>
              </w:rPr>
            </w:pPr>
          </w:p>
        </w:tc>
        <w:tc>
          <w:tcPr>
            <w:tcW w:w="10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8BBDD">
            <w:pPr>
              <w:jc w:val="center"/>
              <w:rPr>
                <w:rFonts w:ascii="宋体" w:hAnsi="宋体"/>
                <w:color w:val="000000"/>
                <w:sz w:val="21"/>
              </w:rPr>
            </w:pPr>
            <w:r>
              <w:rPr>
                <w:rFonts w:hint="eastAsia" w:ascii="宋体" w:hAnsi="宋体"/>
                <w:color w:val="000000"/>
                <w:sz w:val="21"/>
              </w:rPr>
              <w:t>......</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7BF89">
            <w:pPr>
              <w:jc w:val="center"/>
              <w:rPr>
                <w:rFonts w:ascii="Times New Roman" w:hAnsi="Times New Roman" w:cs="Times New Roman"/>
                <w:color w:val="000000"/>
                <w:sz w:val="21"/>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D88D6">
            <w:pPr>
              <w:jc w:val="center"/>
              <w:rPr>
                <w:rFonts w:ascii="Times New Roman" w:hAnsi="Times New Roman" w:cs="Times New Roman"/>
                <w:color w:val="000000"/>
                <w:sz w:val="21"/>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DF43B">
            <w:pPr>
              <w:jc w:val="center"/>
              <w:rPr>
                <w:rFonts w:ascii="Times New Roman" w:hAnsi="Times New Roman" w:cs="Times New Roman"/>
                <w:color w:val="000000"/>
                <w:sz w:val="21"/>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66CDE">
            <w:pPr>
              <w:jc w:val="center"/>
              <w:rPr>
                <w:rFonts w:ascii="Times New Roman" w:hAnsi="Times New Roman" w:cs="Times New Roman"/>
                <w:color w:val="000000"/>
                <w:sz w:val="21"/>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F04F5">
            <w:pPr>
              <w:jc w:val="center"/>
              <w:rPr>
                <w:rFonts w:ascii="Times New Roman" w:hAnsi="Times New Roman" w:cs="Times New Roman"/>
                <w:color w:val="000000"/>
                <w:sz w:val="21"/>
              </w:rPr>
            </w:pPr>
          </w:p>
        </w:tc>
      </w:tr>
    </w:tbl>
    <w:p w14:paraId="3DC96573">
      <w:pPr>
        <w:pStyle w:val="27"/>
        <w:ind w:firstLine="0"/>
      </w:pPr>
    </w:p>
    <w:p w14:paraId="3E9097ED">
      <w:pPr>
        <w:sectPr>
          <w:footerReference r:id="rId8" w:type="default"/>
          <w:pgSz w:w="16838" w:h="11906" w:orient="landscape"/>
          <w:pgMar w:top="1800" w:right="1440" w:bottom="1800" w:left="1536" w:header="851" w:footer="510" w:gutter="0"/>
          <w:cols w:space="0" w:num="1"/>
          <w:docGrid w:type="lines" w:linePitch="312" w:charSpace="0"/>
        </w:sectPr>
      </w:pPr>
    </w:p>
    <w:p w14:paraId="19F46D85">
      <w:bookmarkStart w:id="221" w:name="_Toc19996"/>
      <w:bookmarkStart w:id="222" w:name="_Toc67988490"/>
      <w:bookmarkStart w:id="223" w:name="_Toc27520"/>
      <w:bookmarkStart w:id="224" w:name="_Toc15044"/>
      <w:bookmarkStart w:id="225" w:name="_Toc14964"/>
      <w:bookmarkStart w:id="226" w:name="_Toc18390"/>
      <w:bookmarkStart w:id="227" w:name="_Toc10528"/>
      <w:bookmarkStart w:id="228" w:name="_Toc99028025"/>
      <w:bookmarkStart w:id="229" w:name="_Toc523"/>
      <w:bookmarkStart w:id="230" w:name="_Toc508"/>
      <w:bookmarkStart w:id="231" w:name="_Toc30756"/>
    </w:p>
    <w:p w14:paraId="7BD90152">
      <w:pPr>
        <w:pStyle w:val="27"/>
      </w:pPr>
    </w:p>
    <w:bookmarkEnd w:id="221"/>
    <w:bookmarkEnd w:id="222"/>
    <w:p w14:paraId="026139E0">
      <w:pPr>
        <w:pStyle w:val="3"/>
        <w:spacing w:before="312" w:after="312"/>
      </w:pPr>
      <w:bookmarkStart w:id="232" w:name="_Toc25220"/>
      <w:bookmarkStart w:id="233" w:name="_Toc3669"/>
      <w:bookmarkStart w:id="234" w:name="_Toc15192"/>
      <w:bookmarkStart w:id="235" w:name="_Toc9438"/>
      <w:r>
        <w:rPr>
          <w:rFonts w:hint="eastAsia"/>
        </w:rPr>
        <w:t>本指南用词说明</w:t>
      </w:r>
      <w:bookmarkEnd w:id="223"/>
      <w:bookmarkEnd w:id="224"/>
      <w:bookmarkEnd w:id="225"/>
      <w:bookmarkEnd w:id="226"/>
      <w:bookmarkEnd w:id="227"/>
      <w:bookmarkEnd w:id="228"/>
      <w:bookmarkEnd w:id="229"/>
      <w:bookmarkEnd w:id="230"/>
      <w:bookmarkEnd w:id="231"/>
      <w:bookmarkEnd w:id="232"/>
      <w:bookmarkEnd w:id="233"/>
      <w:bookmarkEnd w:id="234"/>
      <w:bookmarkEnd w:id="235"/>
    </w:p>
    <w:p w14:paraId="2CC9CC79">
      <w:pPr>
        <w:tabs>
          <w:tab w:val="left" w:pos="510"/>
        </w:tabs>
        <w:overflowPunct w:val="0"/>
        <w:spacing w:line="480" w:lineRule="auto"/>
        <w:ind w:firstLine="480"/>
        <w:rPr>
          <w:rFonts w:ascii="Times New Roman" w:hAnsi="Times New Roman" w:cs="Times New Roman"/>
          <w:bCs/>
        </w:rPr>
      </w:pPr>
      <w:r>
        <w:rPr>
          <w:rFonts w:hint="eastAsia" w:ascii="Times New Roman" w:hAnsi="Times New Roman" w:cs="Times New Roman"/>
          <w:b/>
        </w:rPr>
        <w:t xml:space="preserve">1 </w:t>
      </w:r>
      <w:r>
        <w:rPr>
          <w:rFonts w:hint="eastAsia" w:cs="Times New Roman"/>
          <w:bCs/>
        </w:rPr>
        <w:t xml:space="preserve"> </w:t>
      </w:r>
      <w:r>
        <w:rPr>
          <w:rFonts w:hint="eastAsia" w:ascii="Times New Roman" w:hAnsi="Times New Roman" w:cs="Times New Roman"/>
          <w:bCs/>
        </w:rPr>
        <w:t>为便于在执行本规范条文时区别对待，对要求严格程度不同的用词说明如下：</w:t>
      </w:r>
    </w:p>
    <w:p w14:paraId="7D69C900">
      <w:pPr>
        <w:overflowPunct w:val="0"/>
        <w:spacing w:line="480" w:lineRule="auto"/>
        <w:ind w:firstLine="480"/>
        <w:rPr>
          <w:rFonts w:ascii="Times New Roman" w:hAnsi="Times New Roman" w:cs="Times New Roman"/>
          <w:bCs/>
        </w:rPr>
      </w:pPr>
      <w:r>
        <w:rPr>
          <w:rFonts w:hint="eastAsia" w:ascii="Times New Roman" w:hAnsi="Times New Roman" w:cs="Times New Roman"/>
          <w:b/>
        </w:rPr>
        <w:t>1）</w:t>
      </w:r>
      <w:r>
        <w:rPr>
          <w:rFonts w:hint="eastAsia" w:ascii="Times New Roman" w:hAnsi="Times New Roman" w:cs="Times New Roman"/>
          <w:bCs/>
        </w:rPr>
        <w:t>表示很严格，非这样做不可的用词：</w:t>
      </w:r>
    </w:p>
    <w:p w14:paraId="755E0ED1">
      <w:pPr>
        <w:overflowPunct w:val="0"/>
        <w:spacing w:line="480" w:lineRule="auto"/>
        <w:ind w:firstLine="480"/>
        <w:rPr>
          <w:rFonts w:ascii="Times New Roman" w:hAnsi="Times New Roman" w:cs="Times New Roman"/>
          <w:bCs/>
        </w:rPr>
      </w:pPr>
      <w:r>
        <w:rPr>
          <w:rFonts w:hint="eastAsia" w:ascii="Times New Roman" w:hAnsi="Times New Roman" w:cs="Times New Roman"/>
          <w:bCs/>
        </w:rPr>
        <w:t>正面词采用“必须”，反面词采用“严禁”；</w:t>
      </w:r>
    </w:p>
    <w:p w14:paraId="6D2E599D">
      <w:pPr>
        <w:overflowPunct w:val="0"/>
        <w:spacing w:line="480" w:lineRule="auto"/>
        <w:ind w:firstLine="480"/>
        <w:rPr>
          <w:rFonts w:ascii="Times New Roman" w:hAnsi="Times New Roman" w:cs="Times New Roman"/>
          <w:bCs/>
        </w:rPr>
      </w:pPr>
      <w:r>
        <w:rPr>
          <w:rFonts w:hint="eastAsia" w:ascii="Times New Roman" w:hAnsi="Times New Roman" w:cs="Times New Roman"/>
          <w:b/>
        </w:rPr>
        <w:t>2）</w:t>
      </w:r>
      <w:r>
        <w:rPr>
          <w:rFonts w:hint="eastAsia" w:ascii="Times New Roman" w:hAnsi="Times New Roman" w:cs="Times New Roman"/>
          <w:bCs/>
        </w:rPr>
        <w:t>表示严格，在正常情况下均应这样做的用词：</w:t>
      </w:r>
    </w:p>
    <w:p w14:paraId="2FB43720">
      <w:pPr>
        <w:overflowPunct w:val="0"/>
        <w:spacing w:line="480" w:lineRule="auto"/>
        <w:ind w:firstLine="480"/>
        <w:rPr>
          <w:rFonts w:ascii="Times New Roman" w:hAnsi="Times New Roman" w:cs="Times New Roman"/>
          <w:bCs/>
        </w:rPr>
      </w:pPr>
      <w:r>
        <w:rPr>
          <w:rFonts w:hint="eastAsia" w:ascii="Times New Roman" w:hAnsi="Times New Roman" w:cs="Times New Roman"/>
          <w:bCs/>
        </w:rPr>
        <w:t>正面词采用“应”，反面词采用“不应”或“不得”；</w:t>
      </w:r>
    </w:p>
    <w:p w14:paraId="4E7FCA33">
      <w:pPr>
        <w:overflowPunct w:val="0"/>
        <w:spacing w:line="480" w:lineRule="auto"/>
        <w:ind w:firstLine="480"/>
        <w:rPr>
          <w:rFonts w:ascii="Times New Roman" w:hAnsi="Times New Roman" w:cs="Times New Roman"/>
          <w:bCs/>
        </w:rPr>
      </w:pPr>
      <w:r>
        <w:rPr>
          <w:rFonts w:hint="eastAsia" w:ascii="Times New Roman" w:hAnsi="Times New Roman" w:cs="Times New Roman"/>
          <w:b/>
        </w:rPr>
        <w:t>3）</w:t>
      </w:r>
      <w:r>
        <w:rPr>
          <w:rFonts w:hint="eastAsia" w:ascii="Times New Roman" w:hAnsi="Times New Roman" w:cs="Times New Roman"/>
          <w:bCs/>
        </w:rPr>
        <w:t>表示允许稍有选择，在条件许可时首先应这样做的：</w:t>
      </w:r>
    </w:p>
    <w:p w14:paraId="6A4BC5DD">
      <w:pPr>
        <w:overflowPunct w:val="0"/>
        <w:spacing w:line="480" w:lineRule="auto"/>
        <w:ind w:firstLine="480"/>
        <w:rPr>
          <w:rFonts w:ascii="Times New Roman" w:hAnsi="Times New Roman" w:cs="Times New Roman"/>
          <w:bCs/>
        </w:rPr>
      </w:pPr>
      <w:r>
        <w:rPr>
          <w:rFonts w:hint="eastAsia" w:ascii="Times New Roman" w:hAnsi="Times New Roman" w:cs="Times New Roman"/>
          <w:bCs/>
        </w:rPr>
        <w:t>正面词采用“宜”，反面词采用“不宜”；</w:t>
      </w:r>
    </w:p>
    <w:p w14:paraId="3874AF88">
      <w:pPr>
        <w:overflowPunct w:val="0"/>
        <w:spacing w:line="480" w:lineRule="auto"/>
        <w:ind w:firstLine="480"/>
        <w:rPr>
          <w:rFonts w:ascii="Times New Roman" w:hAnsi="Times New Roman" w:cs="Times New Roman"/>
          <w:bCs/>
        </w:rPr>
      </w:pPr>
      <w:r>
        <w:rPr>
          <w:rFonts w:hint="eastAsia" w:ascii="Times New Roman" w:hAnsi="Times New Roman" w:cs="Times New Roman"/>
          <w:b/>
        </w:rPr>
        <w:t>4）</w:t>
      </w:r>
      <w:r>
        <w:rPr>
          <w:rFonts w:hint="eastAsia" w:ascii="Times New Roman" w:hAnsi="Times New Roman" w:cs="Times New Roman"/>
          <w:bCs/>
        </w:rPr>
        <w:t>表示有选择，在一定条件下可以这样做的用词，采用“可”。</w:t>
      </w:r>
    </w:p>
    <w:p w14:paraId="7BD722A9">
      <w:pPr>
        <w:overflowPunct w:val="0"/>
        <w:spacing w:line="480" w:lineRule="auto"/>
        <w:ind w:firstLine="480"/>
        <w:rPr>
          <w:rFonts w:ascii="Times New Roman" w:hAnsi="Times New Roman" w:cs="Times New Roman"/>
          <w:bCs/>
        </w:rPr>
      </w:pPr>
      <w:r>
        <w:rPr>
          <w:rFonts w:hint="eastAsia" w:ascii="Times New Roman" w:hAnsi="Times New Roman" w:cs="Times New Roman"/>
          <w:b/>
        </w:rPr>
        <w:t xml:space="preserve">2 </w:t>
      </w:r>
      <w:r>
        <w:rPr>
          <w:rFonts w:hint="eastAsia" w:cs="Times New Roman"/>
          <w:bCs/>
        </w:rPr>
        <w:t xml:space="preserve"> </w:t>
      </w:r>
      <w:r>
        <w:rPr>
          <w:rFonts w:hint="eastAsia" w:ascii="Times New Roman" w:hAnsi="Times New Roman" w:cs="Times New Roman"/>
          <w:bCs/>
        </w:rPr>
        <w:t>本规范中指明应按其他有关标准、规范执行的写法为“应符合……的规定”或“应按……执行”。</w:t>
      </w:r>
    </w:p>
    <w:p w14:paraId="3933A1B7">
      <w:r>
        <w:rPr>
          <w:rFonts w:hint="eastAsia"/>
        </w:rPr>
        <w:br w:type="page"/>
      </w:r>
    </w:p>
    <w:p w14:paraId="42903EAE">
      <w:pPr>
        <w:pStyle w:val="27"/>
      </w:pPr>
    </w:p>
    <w:p w14:paraId="4F8B5E8F">
      <w:pPr>
        <w:pStyle w:val="25"/>
        <w:shd w:val="clear" w:color="auto" w:fill="FFFFFF"/>
        <w:adjustRightInd w:val="0"/>
        <w:snapToGrid w:val="0"/>
        <w:jc w:val="center"/>
        <w:rPr>
          <w:rFonts w:ascii="宋体" w:hAnsi="宋体"/>
          <w:b/>
          <w:kern w:val="0"/>
          <w:sz w:val="36"/>
          <w:szCs w:val="36"/>
        </w:rPr>
      </w:pPr>
    </w:p>
    <w:p w14:paraId="3DB477C7">
      <w:pPr>
        <w:widowControl/>
        <w:jc w:val="center"/>
        <w:rPr>
          <w:rFonts w:ascii="宋体" w:hAnsi="宋体"/>
          <w:b/>
          <w:kern w:val="0"/>
          <w:sz w:val="32"/>
          <w:szCs w:val="32"/>
        </w:rPr>
      </w:pPr>
      <w:r>
        <w:rPr>
          <w:rFonts w:hint="eastAsia" w:ascii="宋体" w:hAnsi="宋体"/>
          <w:b/>
          <w:kern w:val="0"/>
          <w:sz w:val="36"/>
          <w:szCs w:val="36"/>
        </w:rPr>
        <w:t xml:space="preserve"> </w:t>
      </w:r>
    </w:p>
    <w:p w14:paraId="34D7760C">
      <w:pPr>
        <w:widowControl/>
        <w:jc w:val="center"/>
        <w:rPr>
          <w:rFonts w:ascii="宋体" w:hAnsi="宋体"/>
          <w:b/>
          <w:kern w:val="0"/>
          <w:sz w:val="32"/>
          <w:szCs w:val="32"/>
        </w:rPr>
      </w:pPr>
    </w:p>
    <w:p w14:paraId="4913BCFB">
      <w:pPr>
        <w:pStyle w:val="25"/>
        <w:shd w:val="clear" w:color="auto" w:fill="FFFFFF"/>
        <w:adjustRightInd w:val="0"/>
        <w:snapToGrid w:val="0"/>
        <w:spacing w:line="240" w:lineRule="auto"/>
        <w:jc w:val="center"/>
        <w:rPr>
          <w:b/>
          <w:sz w:val="48"/>
          <w:szCs w:val="48"/>
        </w:rPr>
      </w:pPr>
      <w:r>
        <w:rPr>
          <w:rFonts w:hint="eastAsia" w:ascii="Arial" w:hAnsi="Arial"/>
          <w:b/>
          <w:sz w:val="48"/>
          <w:szCs w:val="48"/>
        </w:rPr>
        <w:t>房屋建筑工程投资估算编制指南</w:t>
      </w:r>
    </w:p>
    <w:p w14:paraId="37C7FE76">
      <w:pPr>
        <w:jc w:val="center"/>
        <w:rPr>
          <w:rFonts w:ascii="Times New Roman" w:hAnsi="Times New Roman"/>
          <w:sz w:val="32"/>
          <w:szCs w:val="24"/>
        </w:rPr>
      </w:pPr>
    </w:p>
    <w:p w14:paraId="547D84F2">
      <w:pPr>
        <w:pStyle w:val="27"/>
      </w:pPr>
    </w:p>
    <w:p w14:paraId="6CDF72FE">
      <w:pPr>
        <w:widowControl/>
        <w:spacing w:before="357" w:line="280" w:lineRule="exact"/>
        <w:jc w:val="center"/>
        <w:rPr>
          <w:rFonts w:cs="Times New Roman"/>
          <w:bCs/>
        </w:rPr>
      </w:pPr>
      <w:r>
        <w:rPr>
          <w:rFonts w:hint="eastAsia" w:ascii="Times New Roman" w:hAnsi="Times New Roman" w:eastAsia="黑体" w:cs="Times New Roman"/>
          <w:b/>
          <w:bCs/>
          <w:kern w:val="0"/>
          <w:sz w:val="32"/>
          <w:szCs w:val="32"/>
        </w:rPr>
        <w:t xml:space="preserve"> </w:t>
      </w:r>
    </w:p>
    <w:p w14:paraId="3D87B093">
      <w:pPr>
        <w:widowControl/>
        <w:spacing w:before="357" w:line="280" w:lineRule="exact"/>
        <w:jc w:val="center"/>
        <w:rPr>
          <w:rFonts w:cs="Times New Roman"/>
          <w:bCs/>
        </w:rPr>
      </w:pPr>
    </w:p>
    <w:p w14:paraId="255CAF7C">
      <w:pPr>
        <w:pStyle w:val="3"/>
        <w:rPr>
          <w:rFonts w:cs="Times New Roman"/>
          <w:color w:val="auto"/>
        </w:rPr>
      </w:pPr>
      <w:bookmarkStart w:id="236" w:name="_Toc23787"/>
      <w:bookmarkStart w:id="237" w:name="_Toc1869"/>
      <w:bookmarkStart w:id="238" w:name="_Toc17998"/>
      <w:bookmarkStart w:id="239" w:name="_Toc819"/>
      <w:bookmarkStart w:id="240" w:name="_Toc30118"/>
      <w:r>
        <w:rPr>
          <w:rFonts w:hint="eastAsia" w:cs="Times New Roman"/>
          <w:color w:val="auto"/>
        </w:rPr>
        <w:t>条文说明</w:t>
      </w:r>
      <w:bookmarkEnd w:id="236"/>
      <w:bookmarkEnd w:id="237"/>
      <w:bookmarkEnd w:id="238"/>
      <w:bookmarkEnd w:id="239"/>
      <w:bookmarkEnd w:id="240"/>
    </w:p>
    <w:p w14:paraId="362B0B82"/>
    <w:p w14:paraId="2B7E7BDC"/>
    <w:p w14:paraId="10964BBB">
      <w:r>
        <w:rPr>
          <w:rFonts w:hint="eastAsia"/>
        </w:rPr>
        <w:br w:type="page"/>
      </w:r>
    </w:p>
    <w:p w14:paraId="475F0F06">
      <w:pPr>
        <w:pStyle w:val="27"/>
        <w:ind w:firstLine="0"/>
        <w:jc w:val="center"/>
        <w:rPr>
          <w:rFonts w:ascii="Times New Roman" w:hAnsi="Times New Roman" w:cs="Times New Roman"/>
          <w:sz w:val="32"/>
          <w:szCs w:val="28"/>
        </w:rPr>
      </w:pPr>
      <w:r>
        <w:rPr>
          <w:rFonts w:hint="eastAsia" w:ascii="Times New Roman" w:hAnsi="Times New Roman" w:cs="Times New Roman"/>
          <w:sz w:val="32"/>
          <w:szCs w:val="28"/>
        </w:rPr>
        <w:t>目 录</w:t>
      </w:r>
    </w:p>
    <w:p w14:paraId="5170BC9F">
      <w:pPr>
        <w:pStyle w:val="15"/>
        <w:tabs>
          <w:tab w:val="right" w:leader="dot" w:pos="8306"/>
        </w:tabs>
      </w:pPr>
    </w:p>
    <w:p w14:paraId="34B4B39E">
      <w:pPr>
        <w:pStyle w:val="15"/>
        <w:tabs>
          <w:tab w:val="right" w:leader="dot" w:pos="8306"/>
        </w:tabs>
      </w:pPr>
      <w:r>
        <w:fldChar w:fldCharType="begin"/>
      </w:r>
      <w:r>
        <w:instrText xml:space="preserve"> HYPERLINK \l "_Toc29081" </w:instrText>
      </w:r>
      <w:r>
        <w:fldChar w:fldCharType="separate"/>
      </w:r>
      <w:r>
        <w:rPr>
          <w:rFonts w:hint="eastAsia" w:eastAsia="黑体" w:cs="黑体"/>
        </w:rPr>
        <w:t>1</w:t>
      </w:r>
      <w:r>
        <w:rPr>
          <w:rFonts w:hint="eastAsia" w:cs="Times New Roman"/>
        </w:rPr>
        <w:t xml:space="preserve"> </w:t>
      </w:r>
      <w:r>
        <w:rPr>
          <w:rFonts w:ascii="Times New Roman" w:hAnsi="Times New Roman" w:cs="Times New Roman"/>
        </w:rPr>
        <w:t>总</w:t>
      </w:r>
      <w:r>
        <w:rPr>
          <w:rFonts w:hint="eastAsia" w:cs="Times New Roman"/>
        </w:rPr>
        <w:t xml:space="preserve">   </w:t>
      </w:r>
      <w:r>
        <w:rPr>
          <w:rFonts w:ascii="Times New Roman" w:hAnsi="Times New Roman" w:cs="Times New Roman"/>
        </w:rPr>
        <w:t>则</w:t>
      </w:r>
      <w:r>
        <w:tab/>
      </w:r>
      <w:r>
        <w:fldChar w:fldCharType="begin"/>
      </w:r>
      <w:r>
        <w:instrText xml:space="preserve"> PAGEREF _Toc29081 \h </w:instrText>
      </w:r>
      <w:r>
        <w:fldChar w:fldCharType="separate"/>
      </w:r>
      <w:r>
        <w:t>57</w:t>
      </w:r>
      <w:r>
        <w:fldChar w:fldCharType="end"/>
      </w:r>
      <w:r>
        <w:fldChar w:fldCharType="end"/>
      </w:r>
    </w:p>
    <w:p w14:paraId="5AF01A0B">
      <w:pPr>
        <w:pStyle w:val="15"/>
        <w:tabs>
          <w:tab w:val="right" w:leader="dot" w:pos="8306"/>
        </w:tabs>
      </w:pPr>
      <w:r>
        <w:fldChar w:fldCharType="begin"/>
      </w:r>
      <w:r>
        <w:instrText xml:space="preserve"> HYPERLINK \l "_Toc6350" </w:instrText>
      </w:r>
      <w:r>
        <w:fldChar w:fldCharType="separate"/>
      </w:r>
      <w:r>
        <w:t xml:space="preserve">3 </w:t>
      </w:r>
      <w:r>
        <w:rPr>
          <w:rFonts w:hint="eastAsia"/>
        </w:rPr>
        <w:t>基本规定</w:t>
      </w:r>
      <w:r>
        <w:tab/>
      </w:r>
      <w:r>
        <w:fldChar w:fldCharType="begin"/>
      </w:r>
      <w:r>
        <w:instrText xml:space="preserve"> PAGEREF _Toc6350 \h </w:instrText>
      </w:r>
      <w:r>
        <w:fldChar w:fldCharType="separate"/>
      </w:r>
      <w:r>
        <w:t>58</w:t>
      </w:r>
      <w:r>
        <w:fldChar w:fldCharType="end"/>
      </w:r>
      <w:r>
        <w:fldChar w:fldCharType="end"/>
      </w:r>
    </w:p>
    <w:p w14:paraId="5A2CEAE2">
      <w:pPr>
        <w:pStyle w:val="23"/>
        <w:tabs>
          <w:tab w:val="right" w:leader="dot" w:pos="8306"/>
        </w:tabs>
        <w:ind w:left="480"/>
      </w:pPr>
      <w:r>
        <w:fldChar w:fldCharType="begin"/>
      </w:r>
      <w:r>
        <w:instrText xml:space="preserve"> HYPERLINK \l "_Toc16162" </w:instrText>
      </w:r>
      <w:r>
        <w:fldChar w:fldCharType="separate"/>
      </w:r>
      <w:r>
        <w:t>3.</w:t>
      </w:r>
      <w:r>
        <w:rPr>
          <w:rFonts w:hint="eastAsia"/>
        </w:rPr>
        <w:t>2  投资</w:t>
      </w:r>
      <w:r>
        <w:t>估算编制原则</w:t>
      </w:r>
      <w:r>
        <w:tab/>
      </w:r>
      <w:r>
        <w:fldChar w:fldCharType="begin"/>
      </w:r>
      <w:r>
        <w:instrText xml:space="preserve"> PAGEREF _Toc16162 \h </w:instrText>
      </w:r>
      <w:r>
        <w:fldChar w:fldCharType="separate"/>
      </w:r>
      <w:r>
        <w:t>58</w:t>
      </w:r>
      <w:r>
        <w:fldChar w:fldCharType="end"/>
      </w:r>
      <w:r>
        <w:fldChar w:fldCharType="end"/>
      </w:r>
    </w:p>
    <w:p w14:paraId="7295D636">
      <w:pPr>
        <w:pStyle w:val="23"/>
        <w:tabs>
          <w:tab w:val="right" w:leader="dot" w:pos="8306"/>
        </w:tabs>
        <w:ind w:left="480"/>
      </w:pPr>
      <w:r>
        <w:fldChar w:fldCharType="begin"/>
      </w:r>
      <w:r>
        <w:instrText xml:space="preserve"> HYPERLINK \l "_Toc21824" </w:instrText>
      </w:r>
      <w:r>
        <w:fldChar w:fldCharType="separate"/>
      </w:r>
      <w:r>
        <w:t>3.</w:t>
      </w:r>
      <w:r>
        <w:rPr>
          <w:rFonts w:hint="eastAsia"/>
        </w:rPr>
        <w:t>3  投资</w:t>
      </w:r>
      <w:r>
        <w:t>估算编制依据</w:t>
      </w:r>
      <w:r>
        <w:tab/>
      </w:r>
      <w:r>
        <w:fldChar w:fldCharType="begin"/>
      </w:r>
      <w:r>
        <w:instrText xml:space="preserve"> PAGEREF _Toc21824 \h </w:instrText>
      </w:r>
      <w:r>
        <w:fldChar w:fldCharType="separate"/>
      </w:r>
      <w:r>
        <w:t>58</w:t>
      </w:r>
      <w:r>
        <w:fldChar w:fldCharType="end"/>
      </w:r>
      <w:r>
        <w:fldChar w:fldCharType="end"/>
      </w:r>
    </w:p>
    <w:p w14:paraId="4F562868">
      <w:pPr>
        <w:pStyle w:val="23"/>
        <w:tabs>
          <w:tab w:val="right" w:leader="dot" w:pos="8306"/>
        </w:tabs>
        <w:ind w:left="480"/>
      </w:pPr>
      <w:r>
        <w:fldChar w:fldCharType="begin"/>
      </w:r>
      <w:r>
        <w:instrText xml:space="preserve"> HYPERLINK \l "_Toc8396" </w:instrText>
      </w:r>
      <w:r>
        <w:fldChar w:fldCharType="separate"/>
      </w:r>
      <w:r>
        <w:rPr>
          <w:rFonts w:hint="eastAsia"/>
        </w:rPr>
        <w:t>3.5 投资估算的质量控制</w:t>
      </w:r>
      <w:r>
        <w:tab/>
      </w:r>
      <w:r>
        <w:fldChar w:fldCharType="begin"/>
      </w:r>
      <w:r>
        <w:instrText xml:space="preserve"> PAGEREF _Toc8396 \h </w:instrText>
      </w:r>
      <w:r>
        <w:fldChar w:fldCharType="separate"/>
      </w:r>
      <w:r>
        <w:t>58</w:t>
      </w:r>
      <w:r>
        <w:fldChar w:fldCharType="end"/>
      </w:r>
      <w:r>
        <w:fldChar w:fldCharType="end"/>
      </w:r>
    </w:p>
    <w:p w14:paraId="44FEAEBB">
      <w:pPr>
        <w:pStyle w:val="15"/>
        <w:tabs>
          <w:tab w:val="right" w:leader="dot" w:pos="8306"/>
        </w:tabs>
      </w:pPr>
      <w:r>
        <w:fldChar w:fldCharType="begin"/>
      </w:r>
      <w:r>
        <w:instrText xml:space="preserve"> HYPERLINK \l "_Toc22757" </w:instrText>
      </w:r>
      <w:r>
        <w:fldChar w:fldCharType="separate"/>
      </w:r>
      <w:r>
        <w:rPr>
          <w:rFonts w:hint="eastAsia"/>
        </w:rPr>
        <w:t>4</w:t>
      </w:r>
      <w:r>
        <w:t xml:space="preserve">  </w:t>
      </w:r>
      <w:r>
        <w:rPr>
          <w:rFonts w:hint="eastAsia"/>
        </w:rPr>
        <w:t>投资</w:t>
      </w:r>
      <w:r>
        <w:t>估算</w:t>
      </w:r>
      <w:r>
        <w:rPr>
          <w:rFonts w:hint="eastAsia"/>
        </w:rPr>
        <w:t>单元和工程量计算深度要求</w:t>
      </w:r>
      <w:r>
        <w:tab/>
      </w:r>
      <w:r>
        <w:fldChar w:fldCharType="begin"/>
      </w:r>
      <w:r>
        <w:instrText xml:space="preserve"> PAGEREF _Toc22757 \h </w:instrText>
      </w:r>
      <w:r>
        <w:fldChar w:fldCharType="separate"/>
      </w:r>
      <w:r>
        <w:t>59</w:t>
      </w:r>
      <w:r>
        <w:fldChar w:fldCharType="end"/>
      </w:r>
      <w:r>
        <w:fldChar w:fldCharType="end"/>
      </w:r>
    </w:p>
    <w:p w14:paraId="121EEA72">
      <w:pPr>
        <w:pStyle w:val="23"/>
        <w:tabs>
          <w:tab w:val="right" w:leader="dot" w:pos="8306"/>
        </w:tabs>
        <w:ind w:left="480"/>
      </w:pPr>
      <w:r>
        <w:fldChar w:fldCharType="begin"/>
      </w:r>
      <w:r>
        <w:instrText xml:space="preserve"> HYPERLINK \l "_Toc21266" </w:instrText>
      </w:r>
      <w:r>
        <w:fldChar w:fldCharType="separate"/>
      </w:r>
      <w:r>
        <w:rPr>
          <w:rFonts w:hint="eastAsia"/>
        </w:rPr>
        <w:t>4</w:t>
      </w:r>
      <w:r>
        <w:t xml:space="preserve">.1 </w:t>
      </w:r>
      <w:r>
        <w:rPr>
          <w:rFonts w:hint="eastAsia"/>
        </w:rPr>
        <w:t xml:space="preserve"> 投资</w:t>
      </w:r>
      <w:r>
        <w:t>估算</w:t>
      </w:r>
      <w:r>
        <w:rPr>
          <w:rFonts w:hint="eastAsia"/>
        </w:rPr>
        <w:t>单元</w:t>
      </w:r>
      <w:r>
        <w:tab/>
      </w:r>
      <w:r>
        <w:fldChar w:fldCharType="begin"/>
      </w:r>
      <w:r>
        <w:instrText xml:space="preserve"> PAGEREF _Toc21266 \h </w:instrText>
      </w:r>
      <w:r>
        <w:fldChar w:fldCharType="separate"/>
      </w:r>
      <w:r>
        <w:t>59</w:t>
      </w:r>
      <w:r>
        <w:fldChar w:fldCharType="end"/>
      </w:r>
      <w:r>
        <w:fldChar w:fldCharType="end"/>
      </w:r>
    </w:p>
    <w:p w14:paraId="27DD2F85">
      <w:pPr>
        <w:pStyle w:val="23"/>
        <w:tabs>
          <w:tab w:val="right" w:leader="dot" w:pos="8306"/>
        </w:tabs>
        <w:ind w:left="480"/>
      </w:pPr>
      <w:r>
        <w:fldChar w:fldCharType="begin"/>
      </w:r>
      <w:r>
        <w:instrText xml:space="preserve"> HYPERLINK \l "_Toc25872" </w:instrText>
      </w:r>
      <w:r>
        <w:fldChar w:fldCharType="separate"/>
      </w:r>
      <w:r>
        <w:rPr>
          <w:rFonts w:hint="eastAsia"/>
        </w:rPr>
        <w:t xml:space="preserve">4.2  </w:t>
      </w:r>
      <w:r>
        <w:t>投资估算工程量计算深度要求</w:t>
      </w:r>
      <w:r>
        <w:tab/>
      </w:r>
      <w:r>
        <w:fldChar w:fldCharType="begin"/>
      </w:r>
      <w:r>
        <w:instrText xml:space="preserve"> PAGEREF _Toc25872 \h </w:instrText>
      </w:r>
      <w:r>
        <w:fldChar w:fldCharType="separate"/>
      </w:r>
      <w:r>
        <w:t>59</w:t>
      </w:r>
      <w:r>
        <w:fldChar w:fldCharType="end"/>
      </w:r>
      <w:r>
        <w:fldChar w:fldCharType="end"/>
      </w:r>
    </w:p>
    <w:p w14:paraId="5C685A33">
      <w:pPr>
        <w:pStyle w:val="15"/>
        <w:tabs>
          <w:tab w:val="right" w:leader="dot" w:pos="8306"/>
        </w:tabs>
      </w:pPr>
      <w:r>
        <w:fldChar w:fldCharType="begin"/>
      </w:r>
      <w:r>
        <w:instrText xml:space="preserve"> HYPERLINK \l "_Toc13754" </w:instrText>
      </w:r>
      <w:r>
        <w:fldChar w:fldCharType="separate"/>
      </w:r>
      <w:r>
        <w:rPr>
          <w:rFonts w:hint="eastAsia"/>
        </w:rPr>
        <w:t>5</w:t>
      </w:r>
      <w:r>
        <w:t xml:space="preserve"> </w:t>
      </w:r>
      <w:r>
        <w:rPr>
          <w:rFonts w:hint="eastAsia"/>
          <w:bCs/>
        </w:rPr>
        <w:t>投资</w:t>
      </w:r>
      <w:r>
        <w:rPr>
          <w:bCs/>
        </w:rPr>
        <w:t>估</w:t>
      </w:r>
      <w:r>
        <w:t>算费用组成与计算方法</w:t>
      </w:r>
      <w:r>
        <w:tab/>
      </w:r>
      <w:r>
        <w:fldChar w:fldCharType="begin"/>
      </w:r>
      <w:r>
        <w:instrText xml:space="preserve"> PAGEREF _Toc13754 \h </w:instrText>
      </w:r>
      <w:r>
        <w:fldChar w:fldCharType="separate"/>
      </w:r>
      <w:r>
        <w:t>61</w:t>
      </w:r>
      <w:r>
        <w:fldChar w:fldCharType="end"/>
      </w:r>
      <w:r>
        <w:fldChar w:fldCharType="end"/>
      </w:r>
    </w:p>
    <w:p w14:paraId="4711F8EB">
      <w:pPr>
        <w:pStyle w:val="23"/>
        <w:tabs>
          <w:tab w:val="right" w:leader="dot" w:pos="8306"/>
        </w:tabs>
        <w:ind w:left="480"/>
      </w:pPr>
      <w:r>
        <w:fldChar w:fldCharType="begin"/>
      </w:r>
      <w:r>
        <w:instrText xml:space="preserve"> HYPERLINK \l "_Toc22338" </w:instrText>
      </w:r>
      <w:r>
        <w:fldChar w:fldCharType="separate"/>
      </w:r>
      <w:r>
        <w:rPr>
          <w:rFonts w:hint="eastAsia"/>
          <w:bCs/>
        </w:rPr>
        <w:t>5</w:t>
      </w:r>
      <w:r>
        <w:rPr>
          <w:bCs/>
        </w:rPr>
        <w:t>.1</w:t>
      </w:r>
      <w:r>
        <w:rPr>
          <w:rFonts w:hint="eastAsia"/>
        </w:rPr>
        <w:t xml:space="preserve">  投资</w:t>
      </w:r>
      <w:r>
        <w:t>估算费用组成</w:t>
      </w:r>
      <w:r>
        <w:tab/>
      </w:r>
      <w:r>
        <w:fldChar w:fldCharType="begin"/>
      </w:r>
      <w:r>
        <w:instrText xml:space="preserve"> PAGEREF _Toc22338 \h </w:instrText>
      </w:r>
      <w:r>
        <w:fldChar w:fldCharType="separate"/>
      </w:r>
      <w:r>
        <w:t>61</w:t>
      </w:r>
      <w:r>
        <w:fldChar w:fldCharType="end"/>
      </w:r>
      <w:r>
        <w:fldChar w:fldCharType="end"/>
      </w:r>
    </w:p>
    <w:p w14:paraId="56A28871">
      <w:pPr>
        <w:pStyle w:val="23"/>
        <w:tabs>
          <w:tab w:val="right" w:leader="dot" w:pos="8306"/>
        </w:tabs>
        <w:ind w:left="480"/>
      </w:pPr>
      <w:r>
        <w:fldChar w:fldCharType="begin"/>
      </w:r>
      <w:r>
        <w:instrText xml:space="preserve"> HYPERLINK \l "_Toc452" </w:instrText>
      </w:r>
      <w:r>
        <w:fldChar w:fldCharType="separate"/>
      </w:r>
      <w:r>
        <w:rPr>
          <w:rFonts w:hint="eastAsia"/>
          <w:bCs/>
        </w:rPr>
        <w:t>5</w:t>
      </w:r>
      <w:r>
        <w:rPr>
          <w:bCs/>
        </w:rPr>
        <w:t>.</w:t>
      </w:r>
      <w:r>
        <w:rPr>
          <w:rFonts w:hint="eastAsia"/>
          <w:bCs/>
        </w:rPr>
        <w:t xml:space="preserve">2 </w:t>
      </w:r>
      <w:r>
        <w:rPr>
          <w:rFonts w:hint="eastAsia"/>
        </w:rPr>
        <w:t xml:space="preserve"> </w:t>
      </w:r>
      <w:r>
        <w:t>工程费用计算方法</w:t>
      </w:r>
      <w:r>
        <w:tab/>
      </w:r>
      <w:r>
        <w:fldChar w:fldCharType="begin"/>
      </w:r>
      <w:r>
        <w:instrText xml:space="preserve"> PAGEREF _Toc452 \h </w:instrText>
      </w:r>
      <w:r>
        <w:fldChar w:fldCharType="separate"/>
      </w:r>
      <w:r>
        <w:t>61</w:t>
      </w:r>
      <w:r>
        <w:fldChar w:fldCharType="end"/>
      </w:r>
      <w:r>
        <w:fldChar w:fldCharType="end"/>
      </w:r>
    </w:p>
    <w:p w14:paraId="18DCB4C1">
      <w:pPr>
        <w:pStyle w:val="23"/>
        <w:tabs>
          <w:tab w:val="right" w:leader="dot" w:pos="8306"/>
        </w:tabs>
        <w:ind w:left="480"/>
      </w:pPr>
      <w:r>
        <w:fldChar w:fldCharType="begin"/>
      </w:r>
      <w:r>
        <w:instrText xml:space="preserve"> HYPERLINK \l "_Toc14299" </w:instrText>
      </w:r>
      <w:r>
        <w:fldChar w:fldCharType="separate"/>
      </w:r>
      <w:r>
        <w:rPr>
          <w:rFonts w:hint="eastAsia"/>
        </w:rPr>
        <w:t>5.3 工程建设其他费用计算方法</w:t>
      </w:r>
      <w:r>
        <w:tab/>
      </w:r>
      <w:r>
        <w:fldChar w:fldCharType="begin"/>
      </w:r>
      <w:r>
        <w:instrText xml:space="preserve"> PAGEREF _Toc14299 \h </w:instrText>
      </w:r>
      <w:r>
        <w:fldChar w:fldCharType="separate"/>
      </w:r>
      <w:r>
        <w:t>62</w:t>
      </w:r>
      <w:r>
        <w:fldChar w:fldCharType="end"/>
      </w:r>
      <w:r>
        <w:fldChar w:fldCharType="end"/>
      </w:r>
    </w:p>
    <w:p w14:paraId="7A96E298">
      <w:pPr>
        <w:pStyle w:val="23"/>
        <w:tabs>
          <w:tab w:val="right" w:leader="dot" w:pos="8306"/>
        </w:tabs>
        <w:ind w:left="480"/>
      </w:pPr>
      <w:r>
        <w:fldChar w:fldCharType="begin"/>
      </w:r>
      <w:r>
        <w:instrText xml:space="preserve"> HYPERLINK \l "_Toc3058" </w:instrText>
      </w:r>
      <w:r>
        <w:fldChar w:fldCharType="separate"/>
      </w:r>
      <w:r>
        <w:rPr>
          <w:rFonts w:hint="eastAsia"/>
          <w:bCs/>
        </w:rPr>
        <w:t>5</w:t>
      </w:r>
      <w:r>
        <w:rPr>
          <w:bCs/>
        </w:rPr>
        <w:t>.</w:t>
      </w:r>
      <w:r>
        <w:rPr>
          <w:rFonts w:hint="eastAsia"/>
          <w:bCs/>
        </w:rPr>
        <w:t>4</w:t>
      </w:r>
      <w:r>
        <w:rPr>
          <w:rFonts w:hint="eastAsia"/>
        </w:rPr>
        <w:t xml:space="preserve">  预备费</w:t>
      </w:r>
      <w:r>
        <w:t>计算方法</w:t>
      </w:r>
      <w:r>
        <w:tab/>
      </w:r>
      <w:r>
        <w:fldChar w:fldCharType="begin"/>
      </w:r>
      <w:r>
        <w:instrText xml:space="preserve"> PAGEREF _Toc3058 \h </w:instrText>
      </w:r>
      <w:r>
        <w:fldChar w:fldCharType="separate"/>
      </w:r>
      <w:r>
        <w:t>62</w:t>
      </w:r>
      <w:r>
        <w:fldChar w:fldCharType="end"/>
      </w:r>
      <w:r>
        <w:fldChar w:fldCharType="end"/>
      </w:r>
    </w:p>
    <w:p w14:paraId="66E4858C">
      <w:pPr>
        <w:pStyle w:val="23"/>
        <w:tabs>
          <w:tab w:val="right" w:leader="dot" w:pos="8306"/>
        </w:tabs>
        <w:ind w:left="480"/>
      </w:pPr>
      <w:r>
        <w:fldChar w:fldCharType="begin"/>
      </w:r>
      <w:r>
        <w:instrText xml:space="preserve"> HYPERLINK \l "_Toc9992" </w:instrText>
      </w:r>
      <w:r>
        <w:fldChar w:fldCharType="separate"/>
      </w:r>
      <w:r>
        <w:rPr>
          <w:rFonts w:hint="eastAsia"/>
          <w:bCs/>
        </w:rPr>
        <w:t>5</w:t>
      </w:r>
      <w:r>
        <w:rPr>
          <w:bCs/>
        </w:rPr>
        <w:t>.5</w:t>
      </w:r>
      <w:r>
        <w:rPr>
          <w:rFonts w:hint="eastAsia"/>
        </w:rPr>
        <w:t xml:space="preserve">  建设期融资费用</w:t>
      </w:r>
      <w:r>
        <w:t>计算方法</w:t>
      </w:r>
      <w:r>
        <w:tab/>
      </w:r>
      <w:r>
        <w:fldChar w:fldCharType="begin"/>
      </w:r>
      <w:r>
        <w:instrText xml:space="preserve"> PAGEREF _Toc9992 \h </w:instrText>
      </w:r>
      <w:r>
        <w:fldChar w:fldCharType="separate"/>
      </w:r>
      <w:r>
        <w:t>62</w:t>
      </w:r>
      <w:r>
        <w:fldChar w:fldCharType="end"/>
      </w:r>
      <w:r>
        <w:fldChar w:fldCharType="end"/>
      </w:r>
    </w:p>
    <w:p w14:paraId="32D9B37D">
      <w:pPr>
        <w:pStyle w:val="23"/>
        <w:tabs>
          <w:tab w:val="right" w:leader="dot" w:pos="8306"/>
        </w:tabs>
        <w:ind w:left="480"/>
      </w:pPr>
    </w:p>
    <w:p w14:paraId="451D5917">
      <w:pPr>
        <w:pStyle w:val="23"/>
        <w:tabs>
          <w:tab w:val="right" w:leader="dot" w:pos="8306"/>
        </w:tabs>
        <w:ind w:left="480"/>
      </w:pPr>
    </w:p>
    <w:p w14:paraId="3186E3D9">
      <w:pPr>
        <w:rPr>
          <w:rFonts w:ascii="Times New Roman" w:hAnsi="Times New Roman" w:cs="Times New Roman"/>
          <w:sz w:val="32"/>
          <w:szCs w:val="28"/>
        </w:rPr>
      </w:pPr>
      <w:r>
        <w:rPr>
          <w:rFonts w:hint="eastAsia" w:ascii="Times New Roman" w:hAnsi="Times New Roman" w:cs="Times New Roman"/>
          <w:sz w:val="32"/>
          <w:szCs w:val="28"/>
        </w:rPr>
        <w:br w:type="page"/>
      </w:r>
    </w:p>
    <w:p w14:paraId="341D3CA5">
      <w:pPr>
        <w:pStyle w:val="3"/>
        <w:rPr>
          <w:rFonts w:ascii="Times New Roman" w:hAnsi="Times New Roman" w:cs="Times New Roman"/>
          <w:color w:val="auto"/>
        </w:rPr>
      </w:pPr>
      <w:bookmarkStart w:id="241" w:name="_Toc30277"/>
      <w:bookmarkStart w:id="242" w:name="_Toc14918"/>
      <w:bookmarkStart w:id="243" w:name="_Toc31936"/>
      <w:bookmarkStart w:id="244" w:name="_Toc6971"/>
      <w:bookmarkStart w:id="245" w:name="_Toc25965"/>
      <w:bookmarkStart w:id="246" w:name="_Toc31228"/>
      <w:bookmarkStart w:id="247" w:name="_Toc3188"/>
      <w:bookmarkStart w:id="248" w:name="_Toc28328"/>
      <w:bookmarkStart w:id="249" w:name="_Toc9108"/>
      <w:bookmarkStart w:id="250" w:name="_Toc2733"/>
      <w:bookmarkStart w:id="251" w:name="_Toc23515"/>
      <w:bookmarkStart w:id="252" w:name="_Toc29081"/>
      <w:bookmarkStart w:id="253" w:name="_Toc22831"/>
      <w:r>
        <w:rPr>
          <w:rFonts w:hint="eastAsia" w:eastAsia="黑体" w:cs="黑体"/>
          <w:b/>
          <w:bCs w:val="0"/>
          <w:color w:val="auto"/>
        </w:rPr>
        <w:t>1</w:t>
      </w:r>
      <w:r>
        <w:rPr>
          <w:rFonts w:hint="eastAsia" w:cs="Times New Roman"/>
          <w:color w:val="auto"/>
        </w:rPr>
        <w:t xml:space="preserve"> </w:t>
      </w:r>
      <w:r>
        <w:rPr>
          <w:rFonts w:ascii="Times New Roman" w:hAnsi="Times New Roman" w:cs="Times New Roman"/>
          <w:color w:val="auto"/>
        </w:rPr>
        <w:t>总</w:t>
      </w:r>
      <w:r>
        <w:rPr>
          <w:rFonts w:hint="eastAsia" w:cs="Times New Roman"/>
          <w:color w:val="auto"/>
        </w:rPr>
        <w:t xml:space="preserve">   </w:t>
      </w:r>
      <w:r>
        <w:rPr>
          <w:rFonts w:ascii="Times New Roman" w:hAnsi="Times New Roman" w:cs="Times New Roman"/>
          <w:color w:val="auto"/>
        </w:rPr>
        <w:t>则</w:t>
      </w:r>
      <w:bookmarkEnd w:id="241"/>
      <w:bookmarkEnd w:id="242"/>
      <w:bookmarkEnd w:id="243"/>
      <w:bookmarkEnd w:id="244"/>
      <w:bookmarkEnd w:id="245"/>
      <w:bookmarkEnd w:id="246"/>
      <w:bookmarkEnd w:id="247"/>
      <w:bookmarkEnd w:id="248"/>
      <w:bookmarkEnd w:id="249"/>
      <w:bookmarkEnd w:id="250"/>
      <w:bookmarkEnd w:id="251"/>
      <w:bookmarkEnd w:id="252"/>
      <w:bookmarkEnd w:id="253"/>
    </w:p>
    <w:p w14:paraId="0713C80D">
      <w:pPr>
        <w:pStyle w:val="5"/>
        <w:adjustRightInd w:val="0"/>
        <w:snapToGrid w:val="0"/>
        <w:jc w:val="left"/>
      </w:pPr>
      <w:r>
        <w:rPr>
          <w:b/>
          <w:bCs/>
        </w:rPr>
        <w:t>1.0.1</w:t>
      </w:r>
      <w:r>
        <w:rPr>
          <w:rFonts w:hint="eastAsia"/>
        </w:rPr>
        <w:t xml:space="preserve">  </w:t>
      </w:r>
      <w:r>
        <w:rPr>
          <w:rFonts w:hint="eastAsia"/>
          <w:lang w:bidi="ar"/>
        </w:rPr>
        <w:t>工程实践中，由于目前没有投资估算编制指南，投资估算编制依据、编制原则、编制形式、编制深度、编制单元各异，投资估算对建设项目造价控制带来难度，亟需建立一套适应于房屋建筑工程投资估算编制的指南，以提高投资估算编制质量，提高投资控制水平。本指南编制将填补房屋建筑工程投资估算领域编制标准的空白，为投资估算的编制奠定良好的基础。</w:t>
      </w:r>
    </w:p>
    <w:p w14:paraId="073809DA">
      <w:pPr>
        <w:pStyle w:val="5"/>
        <w:adjustRightInd w:val="0"/>
        <w:snapToGrid w:val="0"/>
        <w:jc w:val="left"/>
        <w:rPr>
          <w:lang w:bidi="ar"/>
        </w:rPr>
      </w:pPr>
      <w:r>
        <w:rPr>
          <w:rFonts w:hint="eastAsia"/>
          <w:b/>
          <w:bCs/>
          <w:lang w:bidi="ar"/>
        </w:rPr>
        <w:t xml:space="preserve">1.0.2 </w:t>
      </w:r>
      <w:r>
        <w:rPr>
          <w:rFonts w:hint="eastAsia"/>
          <w:lang w:bidi="ar"/>
        </w:rPr>
        <w:t xml:space="preserve"> 本条规定了本规范的适用范围。</w:t>
      </w:r>
    </w:p>
    <w:p w14:paraId="2E654F0B">
      <w:pPr>
        <w:pStyle w:val="5"/>
        <w:adjustRightInd w:val="0"/>
        <w:snapToGrid w:val="0"/>
        <w:jc w:val="left"/>
        <w:rPr>
          <w:lang w:bidi="ar"/>
        </w:rPr>
      </w:pPr>
      <w:r>
        <w:rPr>
          <w:rFonts w:hint="eastAsia"/>
          <w:b/>
          <w:bCs/>
          <w:lang w:bidi="ar"/>
        </w:rPr>
        <w:t>1.0.3</w:t>
      </w:r>
      <w:r>
        <w:rPr>
          <w:rFonts w:hint="eastAsia"/>
          <w:lang w:bidi="ar"/>
        </w:rPr>
        <w:t xml:space="preserve">  项目建议书的投资估算部分文件中也称投资匡算，如《河流（河段）水电规划阶段投资匡算方法与计算参数》，项目建议书投资匡算的编制可参考本指南。</w:t>
      </w:r>
    </w:p>
    <w:p w14:paraId="754B1A86">
      <w:pPr>
        <w:pStyle w:val="5"/>
        <w:adjustRightInd w:val="0"/>
        <w:snapToGrid w:val="0"/>
        <w:jc w:val="left"/>
        <w:rPr>
          <w:lang w:bidi="ar"/>
        </w:rPr>
      </w:pPr>
      <w:r>
        <w:rPr>
          <w:rFonts w:hint="eastAsia"/>
          <w:b/>
          <w:bCs/>
          <w:lang w:bidi="ar"/>
        </w:rPr>
        <w:t>1.0.4</w:t>
      </w:r>
      <w:r>
        <w:rPr>
          <w:rFonts w:hint="eastAsia"/>
          <w:lang w:bidi="ar"/>
        </w:rPr>
        <w:t xml:space="preserve">  中国建设工程造价管理协会《建设项目工程总承包计价规范》5.2.3本条规定标底或最高投标限价在投资估算或设计概算的基础上形成，而无须另行编制。5.2.4本条规定如投资估算、设计概算中有与项目清单内容相对应的数额，可以直接采用，如有的项目相同，但发包范围缩小，应扣除未包括的内容计列；如没有可按本条规定在估算和概算总金额范围内计列。</w:t>
      </w:r>
    </w:p>
    <w:p w14:paraId="6F257F39">
      <w:pPr>
        <w:rPr>
          <w:rFonts w:ascii="Times New Roman" w:hAnsi="Times New Roman" w:eastAsia="楷体" w:cs="Times New Roman"/>
          <w:iCs/>
          <w:kern w:val="0"/>
        </w:rPr>
      </w:pPr>
      <w:r>
        <w:rPr>
          <w:rFonts w:ascii="Times New Roman" w:hAnsi="Times New Roman" w:eastAsia="楷体" w:cs="Times New Roman"/>
          <w:iCs/>
          <w:kern w:val="0"/>
        </w:rPr>
        <w:br w:type="page"/>
      </w:r>
    </w:p>
    <w:p w14:paraId="5632B129">
      <w:pPr>
        <w:pStyle w:val="27"/>
        <w:rPr>
          <w:rFonts w:ascii="Times New Roman" w:hAnsi="Times New Roman" w:cs="Times New Roman"/>
        </w:rPr>
      </w:pPr>
    </w:p>
    <w:p w14:paraId="3EAA4AEC">
      <w:pPr>
        <w:pStyle w:val="3"/>
        <w:rPr>
          <w:rFonts w:ascii="Times New Roman" w:hAnsi="Times New Roman" w:cs="Times New Roman"/>
          <w:color w:val="auto"/>
        </w:rPr>
      </w:pPr>
      <w:bookmarkStart w:id="254" w:name="_Toc16095"/>
      <w:bookmarkStart w:id="255" w:name="_Toc6088"/>
      <w:bookmarkStart w:id="256" w:name="_Toc31458"/>
      <w:bookmarkStart w:id="257" w:name="_Toc6799"/>
      <w:bookmarkStart w:id="258" w:name="_Toc822"/>
      <w:bookmarkStart w:id="259" w:name="_Toc8619"/>
      <w:bookmarkStart w:id="260" w:name="_Toc26864"/>
      <w:bookmarkStart w:id="261" w:name="_Toc17167"/>
      <w:bookmarkStart w:id="262" w:name="_Toc24744"/>
      <w:bookmarkStart w:id="263" w:name="_Toc6350"/>
      <w:bookmarkStart w:id="264" w:name="_Toc6586"/>
      <w:bookmarkStart w:id="265" w:name="_Toc19134"/>
      <w:bookmarkStart w:id="266" w:name="_Toc6597"/>
      <w:r>
        <w:t xml:space="preserve">3 </w:t>
      </w:r>
      <w:bookmarkEnd w:id="254"/>
      <w:bookmarkEnd w:id="255"/>
      <w:bookmarkEnd w:id="256"/>
      <w:bookmarkEnd w:id="257"/>
      <w:bookmarkEnd w:id="258"/>
      <w:bookmarkEnd w:id="259"/>
      <w:r>
        <w:rPr>
          <w:rFonts w:hint="eastAsia"/>
        </w:rPr>
        <w:t>基本规定</w:t>
      </w:r>
      <w:bookmarkEnd w:id="260"/>
      <w:bookmarkEnd w:id="261"/>
      <w:bookmarkEnd w:id="262"/>
      <w:bookmarkEnd w:id="263"/>
      <w:bookmarkEnd w:id="264"/>
      <w:bookmarkEnd w:id="265"/>
      <w:bookmarkEnd w:id="266"/>
    </w:p>
    <w:p w14:paraId="361A6CF1">
      <w:pPr>
        <w:pStyle w:val="4"/>
      </w:pPr>
      <w:bookmarkStart w:id="267" w:name="_Toc24923"/>
      <w:bookmarkStart w:id="268" w:name="_Toc31703"/>
      <w:bookmarkStart w:id="269" w:name="_Toc21444"/>
      <w:bookmarkStart w:id="270" w:name="_Toc20133"/>
      <w:bookmarkStart w:id="271" w:name="_Toc5513"/>
      <w:bookmarkStart w:id="272" w:name="_Toc13618"/>
      <w:bookmarkStart w:id="273" w:name="_Toc3777"/>
      <w:bookmarkStart w:id="274" w:name="_Toc16162"/>
      <w:bookmarkStart w:id="275" w:name="_Toc4072"/>
      <w:bookmarkStart w:id="276" w:name="_Toc8149"/>
      <w:bookmarkStart w:id="277" w:name="_Toc22982"/>
      <w:bookmarkStart w:id="278" w:name="_Toc21925"/>
      <w:bookmarkStart w:id="279" w:name="_Toc9020"/>
      <w:r>
        <w:t>3.</w:t>
      </w:r>
      <w:r>
        <w:rPr>
          <w:rFonts w:hint="eastAsia"/>
        </w:rPr>
        <w:t>2  投资</w:t>
      </w:r>
      <w:r>
        <w:t>估算编制原则</w:t>
      </w:r>
      <w:bookmarkEnd w:id="267"/>
      <w:bookmarkEnd w:id="268"/>
      <w:bookmarkEnd w:id="269"/>
      <w:bookmarkEnd w:id="270"/>
      <w:bookmarkEnd w:id="271"/>
      <w:bookmarkEnd w:id="272"/>
      <w:bookmarkEnd w:id="273"/>
      <w:bookmarkEnd w:id="274"/>
      <w:bookmarkEnd w:id="275"/>
      <w:bookmarkEnd w:id="276"/>
      <w:bookmarkEnd w:id="277"/>
      <w:bookmarkEnd w:id="278"/>
      <w:bookmarkEnd w:id="279"/>
    </w:p>
    <w:p w14:paraId="66129319">
      <w:pPr>
        <w:pStyle w:val="5"/>
      </w:pPr>
      <w:r>
        <w:rPr>
          <w:b/>
          <w:bCs/>
        </w:rPr>
        <w:t xml:space="preserve">3.1.2 </w:t>
      </w:r>
      <w:r>
        <w:t xml:space="preserve"> 在类似工程的选择上</w:t>
      </w:r>
      <w:r>
        <w:rPr>
          <w:rFonts w:ascii="Times New Roman" w:hAnsi="Times New Roman" w:cs="Times New Roman"/>
        </w:rPr>
        <w:t>必须遵循国家的有关建设方针政策，符合国家技术发展方向，既能反映正常建设条件下的造价水平，也能适应</w:t>
      </w:r>
      <w:r>
        <w:rPr>
          <w:rFonts w:hint="eastAsia" w:cs="Times New Roman"/>
        </w:rPr>
        <w:t>实施阶段</w:t>
      </w:r>
      <w:r>
        <w:rPr>
          <w:rFonts w:ascii="Times New Roman" w:hAnsi="Times New Roman" w:cs="Times New Roman"/>
        </w:rPr>
        <w:t>的发展水平。</w:t>
      </w:r>
      <w:r>
        <w:t>类似工程指工程类型相同、工程结构相同、工程基本功能相同。</w:t>
      </w:r>
    </w:p>
    <w:p w14:paraId="520CCB9D">
      <w:pPr>
        <w:pStyle w:val="5"/>
      </w:pPr>
      <w:r>
        <w:rPr>
          <w:b/>
          <w:bCs/>
        </w:rPr>
        <w:t>3.1.4</w:t>
      </w:r>
      <w:r>
        <w:t xml:space="preserve">  投资估算需评审或审批的，价格基准期以最终核定时间为准。价格基准期之后发布的政策调整、设计文件、技术标准、计价</w:t>
      </w:r>
      <w:r>
        <w:rPr>
          <w:rFonts w:hint="eastAsia"/>
        </w:rPr>
        <w:t>依据</w:t>
      </w:r>
      <w:r>
        <w:t>、补充规定在估算编制时均不采纳或执行。</w:t>
      </w:r>
    </w:p>
    <w:p w14:paraId="05CA17BD">
      <w:pPr>
        <w:pStyle w:val="4"/>
      </w:pPr>
      <w:bookmarkStart w:id="280" w:name="_Toc29889"/>
      <w:bookmarkStart w:id="281" w:name="_Toc28143"/>
      <w:bookmarkStart w:id="282" w:name="_Toc15758"/>
      <w:bookmarkStart w:id="283" w:name="_Toc20547"/>
      <w:bookmarkStart w:id="284" w:name="_Toc8649"/>
      <w:bookmarkStart w:id="285" w:name="_Toc16722"/>
      <w:bookmarkStart w:id="286" w:name="_Toc28410"/>
      <w:bookmarkStart w:id="287" w:name="_Toc21824"/>
      <w:bookmarkStart w:id="288" w:name="_Toc4719"/>
      <w:bookmarkStart w:id="289" w:name="_Toc28656"/>
      <w:bookmarkStart w:id="290" w:name="_Toc9007"/>
      <w:bookmarkStart w:id="291" w:name="_Toc25706"/>
      <w:bookmarkStart w:id="292" w:name="_Toc11332"/>
      <w:r>
        <w:t>3.</w:t>
      </w:r>
      <w:r>
        <w:rPr>
          <w:rFonts w:hint="eastAsia"/>
        </w:rPr>
        <w:t>3  投资</w:t>
      </w:r>
      <w:r>
        <w:t>估算编制依据</w:t>
      </w:r>
      <w:bookmarkEnd w:id="280"/>
      <w:bookmarkEnd w:id="281"/>
      <w:bookmarkEnd w:id="282"/>
      <w:bookmarkEnd w:id="283"/>
      <w:bookmarkEnd w:id="284"/>
      <w:bookmarkEnd w:id="285"/>
      <w:bookmarkEnd w:id="286"/>
      <w:bookmarkEnd w:id="287"/>
      <w:bookmarkEnd w:id="288"/>
      <w:bookmarkEnd w:id="289"/>
      <w:bookmarkEnd w:id="290"/>
      <w:bookmarkEnd w:id="291"/>
      <w:bookmarkEnd w:id="292"/>
    </w:p>
    <w:p w14:paraId="7122FD16">
      <w:pPr>
        <w:ind w:firstLine="480" w:firstLineChars="200"/>
      </w:pPr>
      <w:r>
        <w:rPr>
          <w:rFonts w:hint="eastAsia"/>
        </w:rPr>
        <w:t>工程勘察文件为本工程或相邻地块勘察文件，方案设计文件须包括方案设计说明、主要工程量和主要设备清单，各级工程建设主管部门或行业协会等编制的工程造价指标、价格指数、工程建设其他费用计价依据，工程所在地同期的人工、材料、机械市场价格，建筑、工艺及附属设备的市场价格和有关费用。</w:t>
      </w:r>
    </w:p>
    <w:p w14:paraId="03B327A7">
      <w:pPr>
        <w:ind w:firstLine="480" w:firstLineChars="200"/>
      </w:pPr>
      <w:r>
        <w:rPr>
          <w:rFonts w:hint="eastAsia"/>
        </w:rPr>
        <w:t>其他包括金融机构等有关部门发布的利率、汇率、离岸价格、到岸价格、税率等有关参数，类似项目技术经济指标和参数，建设场地的自然条件和施工条件，以及踏勘现场了解的情况。</w:t>
      </w:r>
    </w:p>
    <w:p w14:paraId="322552CF">
      <w:pPr>
        <w:pStyle w:val="4"/>
      </w:pPr>
      <w:bookmarkStart w:id="293" w:name="_Toc8396"/>
      <w:bookmarkStart w:id="294" w:name="_Toc17429"/>
      <w:bookmarkStart w:id="295" w:name="_Toc16088"/>
      <w:bookmarkStart w:id="296" w:name="_Toc6389"/>
      <w:bookmarkStart w:id="297" w:name="_Toc22319"/>
      <w:r>
        <w:rPr>
          <w:rFonts w:hint="eastAsia"/>
        </w:rPr>
        <w:t>3.5 投资估算的质量控制</w:t>
      </w:r>
      <w:bookmarkEnd w:id="293"/>
      <w:bookmarkEnd w:id="294"/>
      <w:bookmarkEnd w:id="295"/>
      <w:bookmarkEnd w:id="296"/>
      <w:bookmarkEnd w:id="297"/>
    </w:p>
    <w:p w14:paraId="33DB806A">
      <w:r>
        <w:rPr>
          <w:rFonts w:hint="eastAsia"/>
          <w:b/>
          <w:bCs/>
        </w:rPr>
        <w:t xml:space="preserve">3.5.1  </w:t>
      </w:r>
      <w:r>
        <w:rPr>
          <w:rFonts w:hint="eastAsia"/>
        </w:rPr>
        <w:t>投资估算文件编制必须建立在正确、可靠、充分的编制依据基础之上。</w:t>
      </w:r>
    </w:p>
    <w:p w14:paraId="12FAAA4B">
      <w:r>
        <w:rPr>
          <w:rFonts w:hint="eastAsia"/>
          <w:b/>
          <w:bCs/>
        </w:rPr>
        <w:t>3.5.2</w:t>
      </w:r>
      <w:r>
        <w:rPr>
          <w:rFonts w:hint="eastAsia"/>
        </w:rPr>
        <w:t xml:space="preserve">  委托单位提供的书面资料应加盖公章或有效合法的签名。</w:t>
      </w:r>
    </w:p>
    <w:p w14:paraId="16F44E30">
      <w:pPr>
        <w:rPr>
          <w:rFonts w:ascii="Times New Roman" w:hAnsi="Times New Roman" w:cs="Times New Roman"/>
        </w:rPr>
      </w:pPr>
      <w:r>
        <w:rPr>
          <w:rFonts w:ascii="Times New Roman" w:hAnsi="Times New Roman" w:cs="Times New Roman"/>
        </w:rPr>
        <w:br w:type="page"/>
      </w:r>
    </w:p>
    <w:p w14:paraId="7C7EBEC4">
      <w:pPr>
        <w:pStyle w:val="3"/>
        <w:pageBreakBefore/>
      </w:pPr>
      <w:bookmarkStart w:id="298" w:name="_Toc8593"/>
      <w:bookmarkStart w:id="299" w:name="_Toc22343"/>
      <w:bookmarkStart w:id="300" w:name="_Toc14587"/>
      <w:bookmarkStart w:id="301" w:name="_Toc21992"/>
      <w:bookmarkStart w:id="302" w:name="_Toc4644"/>
      <w:bookmarkStart w:id="303" w:name="_Toc22757"/>
      <w:bookmarkStart w:id="304" w:name="_Toc6006"/>
      <w:bookmarkStart w:id="305" w:name="_Toc23274"/>
      <w:bookmarkStart w:id="306" w:name="_Toc20062"/>
      <w:bookmarkStart w:id="307" w:name="_Toc24112"/>
      <w:bookmarkStart w:id="308" w:name="_Toc29938"/>
      <w:bookmarkStart w:id="309" w:name="_Toc342"/>
      <w:bookmarkStart w:id="310" w:name="_Toc15212"/>
      <w:bookmarkStart w:id="311" w:name="_Toc2251"/>
      <w:bookmarkStart w:id="312" w:name="_Toc31583"/>
      <w:bookmarkStart w:id="313" w:name="_Toc22265"/>
      <w:bookmarkStart w:id="314" w:name="_Toc17662"/>
      <w:bookmarkStart w:id="315" w:name="_Toc12851"/>
      <w:bookmarkStart w:id="316" w:name="_Toc31870"/>
      <w:r>
        <w:rPr>
          <w:rFonts w:hint="eastAsia"/>
        </w:rPr>
        <w:t>4</w:t>
      </w:r>
      <w:r>
        <w:t xml:space="preserve">  </w:t>
      </w:r>
      <w:r>
        <w:rPr>
          <w:rFonts w:hint="eastAsia"/>
        </w:rPr>
        <w:t>投资</w:t>
      </w:r>
      <w:r>
        <w:t>估算</w:t>
      </w:r>
      <w:bookmarkEnd w:id="298"/>
      <w:bookmarkEnd w:id="299"/>
      <w:bookmarkEnd w:id="300"/>
      <w:bookmarkEnd w:id="301"/>
      <w:r>
        <w:rPr>
          <w:rFonts w:hint="eastAsia"/>
        </w:rPr>
        <w:t>单元和工程量计算深度要求</w:t>
      </w:r>
      <w:bookmarkEnd w:id="302"/>
      <w:bookmarkEnd w:id="303"/>
    </w:p>
    <w:p w14:paraId="3B195656">
      <w:pPr>
        <w:pStyle w:val="4"/>
      </w:pPr>
      <w:bookmarkStart w:id="317" w:name="_Toc31142"/>
      <w:bookmarkStart w:id="318" w:name="_Toc30219"/>
      <w:bookmarkStart w:id="319" w:name="_Toc25902"/>
      <w:bookmarkStart w:id="320" w:name="_Toc29934"/>
      <w:bookmarkStart w:id="321" w:name="_Toc30211"/>
      <w:bookmarkStart w:id="322" w:name="_Toc21266"/>
      <w:r>
        <w:rPr>
          <w:rFonts w:hint="eastAsia"/>
        </w:rPr>
        <w:t>4</w:t>
      </w:r>
      <w:r>
        <w:t xml:space="preserve">.1 </w:t>
      </w:r>
      <w:r>
        <w:rPr>
          <w:rFonts w:hint="eastAsia"/>
        </w:rPr>
        <w:t xml:space="preserve"> 投资</w:t>
      </w:r>
      <w:r>
        <w:t>估算</w:t>
      </w:r>
      <w:bookmarkEnd w:id="317"/>
      <w:bookmarkEnd w:id="318"/>
      <w:bookmarkEnd w:id="319"/>
      <w:bookmarkEnd w:id="320"/>
      <w:r>
        <w:rPr>
          <w:rFonts w:hint="eastAsia"/>
        </w:rPr>
        <w:t>单元</w:t>
      </w:r>
      <w:bookmarkEnd w:id="321"/>
      <w:bookmarkEnd w:id="322"/>
    </w:p>
    <w:p w14:paraId="6355C409">
      <w:pPr>
        <w:pStyle w:val="5"/>
        <w:rPr>
          <w:lang w:val="zh-CN"/>
        </w:rPr>
      </w:pPr>
      <w:r>
        <w:rPr>
          <w:rFonts w:hint="eastAsia"/>
          <w:b/>
          <w:bCs/>
        </w:rPr>
        <w:t>4.1.3</w:t>
      </w:r>
      <w:r>
        <w:rPr>
          <w:b/>
          <w:bCs/>
        </w:rPr>
        <w:t xml:space="preserve"> </w:t>
      </w:r>
      <w:r>
        <w:t xml:space="preserve"> 自然地坪标高至室外设计标高高差≤300mm的为平整场地，不单列竖向土石方。</w:t>
      </w:r>
    </w:p>
    <w:p w14:paraId="3AB779E1">
      <w:pPr>
        <w:pStyle w:val="5"/>
      </w:pPr>
      <w:r>
        <w:rPr>
          <w:rFonts w:hint="eastAsia"/>
          <w:b/>
          <w:bCs/>
        </w:rPr>
        <w:t xml:space="preserve">4.1.4 </w:t>
      </w:r>
      <w:r>
        <w:rPr>
          <w:rFonts w:hint="eastAsia"/>
        </w:rPr>
        <w:t xml:space="preserve"> 当地下室作为一个单项工程单独编制时，机电安装工程同土建工程按照室内地坪标高进行地上与地下部分划分。</w:t>
      </w:r>
    </w:p>
    <w:p w14:paraId="494012A1">
      <w:pPr>
        <w:pStyle w:val="5"/>
      </w:pPr>
      <w:r>
        <w:rPr>
          <w:rFonts w:hint="eastAsia"/>
          <w:b/>
          <w:bCs/>
        </w:rPr>
        <w:t>4</w:t>
      </w:r>
      <w:r>
        <w:rPr>
          <w:b/>
          <w:bCs/>
        </w:rPr>
        <w:t>.</w:t>
      </w:r>
      <w:r>
        <w:rPr>
          <w:rFonts w:hint="eastAsia"/>
          <w:b/>
          <w:bCs/>
        </w:rPr>
        <w:t>1.5</w:t>
      </w:r>
      <w:r>
        <w:rPr>
          <w:b/>
          <w:bCs/>
        </w:rPr>
        <w:t xml:space="preserve"> </w:t>
      </w:r>
      <w:r>
        <w:t xml:space="preserve"> 室内装饰可按功能空间进行细分，同一个项目中不同功能空间装饰做法相似标准差异较小的空间可进行合并。</w:t>
      </w:r>
    </w:p>
    <w:p w14:paraId="25D1A4AE">
      <w:pPr>
        <w:ind w:firstLine="480" w:firstLineChars="200"/>
      </w:pPr>
      <w:r>
        <w:rPr>
          <w:rFonts w:ascii="Times New Roman" w:hAnsi="Times New Roman" w:cs="Times New Roman"/>
        </w:rPr>
        <w:t>以精装修住宅为例，其功能空间根据不同装饰标准可划分为：1）一层大厅；2）标准层电梯厅、公共走道、楼梯间；3）设备用房及管道井；4）厨房；5）卫生间；6）客厅、餐厅及卧室。</w:t>
      </w:r>
    </w:p>
    <w:p w14:paraId="518156FD">
      <w:pPr>
        <w:pStyle w:val="5"/>
        <w:widowControl/>
        <w:rPr>
          <w:rFonts w:ascii="Times New Roman" w:hAnsi="Times New Roman" w:cs="Times New Roman"/>
        </w:rPr>
      </w:pPr>
      <w:r>
        <w:rPr>
          <w:rFonts w:hint="eastAsia"/>
          <w:b/>
          <w:bCs/>
        </w:rPr>
        <w:t>4.1.9</w:t>
      </w:r>
      <w:r>
        <w:rPr>
          <w:rFonts w:hint="eastAsia"/>
        </w:rPr>
        <w:t xml:space="preserve">  根据国务院办公厅转发国家发展改革委等部门《关于清理规范城镇供水供电供气供暖行业收费促进行业高质量发展意见的通知国办函》〔2020〕129 号文：“在城镇规划建设用地范围内，供水供电供气供热企业的投资界面应延伸至用户建筑区划红线，除法律法规和相关政策另有规定外，不得由用户承担建筑区划红线外发生的任何费用。从用户建筑区划红线连接至公共管网发生的入网工程建设，由供水供电供气供热企业承担的部分，纳入企业经营成本；按规定由政府承担的部分，应及时拨款委托供水供电供气供热企业建设，或者由政府直接投资建设”，在城镇规划建设用地范围内原则上不计取外部配套工程费，根据实际情况确实发生且经批准的可计取该费用。</w:t>
      </w:r>
    </w:p>
    <w:p w14:paraId="2A78F0EC">
      <w:pPr>
        <w:pStyle w:val="4"/>
        <w:rPr>
          <w:rFonts w:ascii="Times New Roman" w:hAnsi="Times New Roman" w:cs="Times New Roman"/>
        </w:rPr>
      </w:pPr>
      <w:bookmarkStart w:id="323" w:name="_Toc25872"/>
      <w:bookmarkStart w:id="324" w:name="_Toc26366"/>
      <w:bookmarkStart w:id="325" w:name="_Toc25407"/>
      <w:bookmarkStart w:id="326" w:name="_Toc2737"/>
      <w:bookmarkStart w:id="327" w:name="_Toc15899"/>
      <w:bookmarkStart w:id="328" w:name="_Toc29844"/>
      <w:r>
        <w:rPr>
          <w:rFonts w:hint="eastAsia"/>
          <w:b/>
        </w:rPr>
        <w:t xml:space="preserve">4.2  </w:t>
      </w:r>
      <w:r>
        <w:t>投资估算工程量计算深度要求</w:t>
      </w:r>
      <w:bookmarkEnd w:id="323"/>
      <w:bookmarkEnd w:id="324"/>
      <w:bookmarkEnd w:id="325"/>
      <w:bookmarkEnd w:id="326"/>
      <w:bookmarkEnd w:id="327"/>
      <w:bookmarkEnd w:id="328"/>
    </w:p>
    <w:p w14:paraId="70149515">
      <w:pPr>
        <w:pStyle w:val="5"/>
      </w:pPr>
      <w:r>
        <w:rPr>
          <w:rFonts w:hint="eastAsia"/>
          <w:b/>
          <w:bCs/>
        </w:rPr>
        <w:t xml:space="preserve">4.2.6 </w:t>
      </w:r>
      <w:r>
        <w:rPr>
          <w:rFonts w:hint="eastAsia"/>
        </w:rPr>
        <w:t xml:space="preserve"> </w:t>
      </w:r>
      <w:r>
        <w:t>专项工程</w:t>
      </w:r>
    </w:p>
    <w:p w14:paraId="73A93622">
      <w:pPr>
        <w:ind w:firstLine="480" w:firstLineChars="200"/>
        <w:rPr>
          <w:lang w:bidi="ar"/>
        </w:rPr>
      </w:pPr>
      <w:r>
        <w:rPr>
          <w:lang w:bidi="ar"/>
        </w:rPr>
        <w:t>1  医疗专项工程：净化工程根据设计说明书以净化区域面积以平方米进行计算，物流传输工程根据根据设计说明书以点位数量进行计算，医疗气体工程根据设计说明书以点位数量进行计算，污水处理工程按污水处理能力以吨进行计算，实验室区域专项工程按实验室区域面积以平方米进行计算，电子防辐射工程按电子防辐射区域面积以平方米进行计算，纯水系统专项工程以纯水系统服务面积以平方米进行计算，冻库工程以冻库面积以平方米进行计算等。</w:t>
      </w:r>
    </w:p>
    <w:p w14:paraId="018D7ECA">
      <w:pPr>
        <w:ind w:firstLine="480" w:firstLineChars="200"/>
        <w:rPr>
          <w:lang w:bidi="ar"/>
        </w:rPr>
      </w:pPr>
      <w:r>
        <w:rPr>
          <w:lang w:bidi="ar"/>
        </w:rPr>
        <w:t>2  体育专项工程：体育工艺场地及设施根据体育工艺场地占地面积以平方米进行计算，体育工艺安装工程如体育专项照明工程按其服务面积以平方米计算</w:t>
      </w:r>
      <w:r>
        <w:rPr>
          <w:rFonts w:hint="eastAsia"/>
          <w:lang w:bidi="ar"/>
        </w:rPr>
        <w:t>，宜</w:t>
      </w:r>
      <w:r>
        <w:rPr>
          <w:lang w:bidi="ar"/>
        </w:rPr>
        <w:t>可根据项目实际情况按设备清单（包括设备名称、数量、规格型号、单价、合价等）估算投资。</w:t>
      </w:r>
    </w:p>
    <w:p w14:paraId="7969DAEA">
      <w:pPr>
        <w:ind w:firstLine="480" w:firstLineChars="200"/>
        <w:rPr>
          <w:lang w:bidi="ar"/>
        </w:rPr>
      </w:pPr>
      <w:r>
        <w:rPr>
          <w:lang w:bidi="ar"/>
        </w:rPr>
        <w:t>3  演艺专项工程：按其服务面积以平方米进行计算</w:t>
      </w:r>
      <w:r>
        <w:rPr>
          <w:rFonts w:hint="eastAsia"/>
          <w:lang w:bidi="ar"/>
        </w:rPr>
        <w:t>，宜</w:t>
      </w:r>
      <w:r>
        <w:rPr>
          <w:lang w:bidi="ar"/>
        </w:rPr>
        <w:t>可根据项目实际情况按设备清单（包括设备名称、数量、规格型号、单价、合价等）估算投资。</w:t>
      </w:r>
    </w:p>
    <w:p w14:paraId="75330F9B">
      <w:pPr>
        <w:ind w:firstLine="480" w:firstLineChars="200"/>
        <w:rPr>
          <w:lang w:bidi="ar"/>
        </w:rPr>
      </w:pPr>
      <w:r>
        <w:rPr>
          <w:lang w:bidi="ar"/>
        </w:rPr>
        <w:t>4  交通专项工程：按其服务面积以平方米进行计算。</w:t>
      </w:r>
    </w:p>
    <w:p w14:paraId="326F85CA">
      <w:pPr>
        <w:ind w:firstLine="480" w:firstLineChars="200"/>
        <w:rPr>
          <w:lang w:bidi="ar"/>
        </w:rPr>
      </w:pPr>
      <w:r>
        <w:rPr>
          <w:lang w:bidi="ar"/>
        </w:rPr>
        <w:t>5  人防工程：按人防区域面积以平方米进行计算。</w:t>
      </w:r>
    </w:p>
    <w:p w14:paraId="31F6560E">
      <w:pPr>
        <w:ind w:firstLine="480" w:firstLineChars="200"/>
        <w:rPr>
          <w:lang w:bidi="ar"/>
        </w:rPr>
      </w:pPr>
      <w:r>
        <w:rPr>
          <w:rFonts w:hint="eastAsia"/>
          <w:lang w:bidi="ar"/>
        </w:rPr>
        <w:t>6</w:t>
      </w:r>
      <w:r>
        <w:rPr>
          <w:lang w:bidi="ar"/>
        </w:rPr>
        <w:t xml:space="preserve">  其他专项工程：按其服务面积以平方米进行计算，如加固工程按加固面积以平方米进行计算，拆除工程按拆除面积以平方米进行计算，厨房专项按厨房面积以平方米进行计算等。</w:t>
      </w:r>
    </w:p>
    <w:p w14:paraId="6261B41B">
      <w:pPr>
        <w:pStyle w:val="5"/>
      </w:pPr>
      <w:r>
        <w:rPr>
          <w:rFonts w:hint="eastAsia"/>
          <w:b/>
          <w:bCs/>
        </w:rPr>
        <w:t xml:space="preserve">4.2.7  </w:t>
      </w:r>
      <w:r>
        <w:rPr>
          <w:rFonts w:hint="eastAsia"/>
        </w:rPr>
        <w:t>外部配套工程</w:t>
      </w:r>
    </w:p>
    <w:p w14:paraId="293D8A58">
      <w:pPr>
        <w:widowControl/>
        <w:ind w:firstLine="480" w:firstLineChars="200"/>
        <w:jc w:val="left"/>
        <w:rPr>
          <w:lang w:bidi="ar"/>
        </w:rPr>
      </w:pPr>
      <w:r>
        <w:rPr>
          <w:lang w:bidi="ar"/>
        </w:rPr>
        <w:t>民用户的市政燃气引入工程、市政通讯网络电视引入工程亦可按每户计算。</w:t>
      </w:r>
    </w:p>
    <w:p w14:paraId="6197B817">
      <w:pPr>
        <w:widowControl/>
        <w:jc w:val="left"/>
        <w:rPr>
          <w:rFonts w:ascii="楷体" w:hAnsi="楷体" w:eastAsia="楷体" w:cs="Times New Roman"/>
          <w:u w:val="single"/>
        </w:rPr>
      </w:pPr>
      <w:r>
        <w:rPr>
          <w:rFonts w:ascii="楷体" w:hAnsi="楷体" w:eastAsia="楷体" w:cs="Times New Roman"/>
          <w:u w:val="single"/>
        </w:rPr>
        <w:br w:type="page"/>
      </w:r>
    </w:p>
    <w:p w14:paraId="3647C981">
      <w:pPr>
        <w:widowControl/>
        <w:jc w:val="left"/>
        <w:rPr>
          <w:rFonts w:ascii="楷体" w:hAnsi="楷体" w:eastAsia="楷体" w:cs="Times New Roman"/>
          <w:u w:val="single"/>
        </w:rPr>
      </w:pPr>
    </w:p>
    <w:p w14:paraId="0FCDB125">
      <w:pPr>
        <w:pStyle w:val="3"/>
      </w:pPr>
      <w:bookmarkStart w:id="329" w:name="_Toc10399"/>
      <w:bookmarkStart w:id="330" w:name="_Toc13754"/>
      <w:bookmarkStart w:id="331" w:name="_Toc3007"/>
      <w:bookmarkStart w:id="332" w:name="_Toc15038"/>
      <w:bookmarkStart w:id="333" w:name="_Toc28935"/>
      <w:bookmarkStart w:id="334" w:name="_Toc593"/>
      <w:r>
        <w:rPr>
          <w:rFonts w:hint="eastAsia"/>
          <w:b/>
          <w:bCs w:val="0"/>
        </w:rPr>
        <w:t>5</w:t>
      </w:r>
      <w:r>
        <w:rPr>
          <w:b/>
          <w:bCs w:val="0"/>
        </w:rPr>
        <w:t xml:space="preserve"> </w:t>
      </w:r>
      <w:r>
        <w:rPr>
          <w:rFonts w:hint="eastAsia"/>
        </w:rPr>
        <w:t>投资</w:t>
      </w:r>
      <w:r>
        <w:t>估算费用组成与计算方法</w:t>
      </w:r>
      <w:bookmarkEnd w:id="304"/>
      <w:bookmarkEnd w:id="305"/>
      <w:bookmarkEnd w:id="306"/>
      <w:bookmarkEnd w:id="307"/>
      <w:bookmarkEnd w:id="308"/>
      <w:bookmarkEnd w:id="309"/>
      <w:bookmarkEnd w:id="310"/>
      <w:bookmarkEnd w:id="329"/>
      <w:bookmarkEnd w:id="330"/>
      <w:bookmarkEnd w:id="331"/>
      <w:bookmarkEnd w:id="332"/>
      <w:bookmarkEnd w:id="333"/>
      <w:bookmarkEnd w:id="334"/>
    </w:p>
    <w:p w14:paraId="09D4A362">
      <w:pPr>
        <w:pStyle w:val="4"/>
      </w:pPr>
      <w:bookmarkStart w:id="335" w:name="_Toc18468"/>
      <w:bookmarkStart w:id="336" w:name="_Toc28459"/>
      <w:bookmarkStart w:id="337" w:name="_Toc30295"/>
      <w:bookmarkStart w:id="338" w:name="_Toc16868"/>
      <w:bookmarkStart w:id="339" w:name="_Toc17068"/>
      <w:bookmarkStart w:id="340" w:name="_Toc16292"/>
      <w:bookmarkStart w:id="341" w:name="_Toc244"/>
      <w:bookmarkStart w:id="342" w:name="_Toc18289"/>
      <w:bookmarkStart w:id="343" w:name="_Toc22338"/>
      <w:bookmarkStart w:id="344" w:name="_Toc30392"/>
      <w:bookmarkStart w:id="345" w:name="_Toc90"/>
      <w:bookmarkStart w:id="346" w:name="_Toc29322"/>
      <w:bookmarkStart w:id="347" w:name="_Toc29217"/>
      <w:bookmarkStart w:id="348" w:name="_Toc30258"/>
      <w:bookmarkStart w:id="349" w:name="_Toc25321"/>
      <w:bookmarkStart w:id="350" w:name="_Toc10755"/>
      <w:bookmarkStart w:id="351" w:name="_Toc11507"/>
      <w:bookmarkStart w:id="352" w:name="_Toc3986"/>
      <w:bookmarkStart w:id="353" w:name="_Toc13880"/>
      <w:r>
        <w:rPr>
          <w:rFonts w:hint="eastAsia"/>
          <w:b/>
          <w:bCs/>
        </w:rPr>
        <w:t>5</w:t>
      </w:r>
      <w:r>
        <w:rPr>
          <w:b/>
          <w:bCs/>
        </w:rPr>
        <w:t>.1</w:t>
      </w:r>
      <w:r>
        <w:rPr>
          <w:rFonts w:hint="eastAsia"/>
        </w:rPr>
        <w:t xml:space="preserve">  投资</w:t>
      </w:r>
      <w:r>
        <w:t>估算费用组成</w:t>
      </w:r>
      <w:bookmarkEnd w:id="335"/>
      <w:bookmarkEnd w:id="336"/>
      <w:bookmarkEnd w:id="337"/>
      <w:bookmarkEnd w:id="338"/>
      <w:bookmarkEnd w:id="339"/>
      <w:bookmarkEnd w:id="340"/>
      <w:bookmarkEnd w:id="341"/>
      <w:bookmarkEnd w:id="342"/>
      <w:bookmarkEnd w:id="343"/>
      <w:bookmarkEnd w:id="344"/>
      <w:bookmarkEnd w:id="345"/>
      <w:bookmarkEnd w:id="346"/>
      <w:bookmarkEnd w:id="347"/>
    </w:p>
    <w:p w14:paraId="49BCC4DB">
      <w:pPr>
        <w:pStyle w:val="5"/>
      </w:pPr>
      <w:r>
        <w:rPr>
          <w:rFonts w:hint="eastAsia"/>
          <w:b/>
          <w:bCs/>
        </w:rPr>
        <w:t>5</w:t>
      </w:r>
      <w:r>
        <w:rPr>
          <w:b/>
          <w:bCs/>
        </w:rPr>
        <w:t>.1.</w:t>
      </w:r>
      <w:r>
        <w:rPr>
          <w:rFonts w:hint="eastAsia"/>
          <w:b/>
          <w:bCs/>
        </w:rPr>
        <w:t xml:space="preserve">2  </w:t>
      </w:r>
      <w:r>
        <w:t>依据住房城乡建设部、财政部关于印发《建筑安装工程费用项目组成》的通知建标〔2013〕44号</w:t>
      </w:r>
      <w:r>
        <w:rPr>
          <w:rFonts w:hint="eastAsia"/>
        </w:rPr>
        <w:t>。</w:t>
      </w:r>
      <w:r>
        <w:t>未达到固定资产标准的工器具及生产家具购置费计入工程建设其他费用</w:t>
      </w:r>
      <w:r>
        <w:rPr>
          <w:rFonts w:hint="eastAsia"/>
        </w:rPr>
        <w:t>。</w:t>
      </w:r>
    </w:p>
    <w:p w14:paraId="6583FEA7">
      <w:pPr>
        <w:pStyle w:val="5"/>
      </w:pPr>
      <w:r>
        <w:rPr>
          <w:rFonts w:hint="eastAsia"/>
          <w:b/>
          <w:bCs/>
        </w:rPr>
        <w:t>5.1.3</w:t>
      </w:r>
      <w:r>
        <w:rPr>
          <w:rFonts w:hint="eastAsia"/>
        </w:rPr>
        <w:t xml:space="preserve">  税金包括：</w:t>
      </w:r>
      <w:r>
        <w:t>国家税法规定的应计入建筑安装工程造价内的</w:t>
      </w:r>
      <w:r>
        <w:rPr>
          <w:rFonts w:hint="eastAsia"/>
          <w:lang w:eastAsia="zh"/>
        </w:rPr>
        <w:t>增值税</w:t>
      </w:r>
      <w:r>
        <w:t>、城市维护建设税、教育费附加和地方教育附加</w:t>
      </w:r>
      <w:r>
        <w:rPr>
          <w:rFonts w:hint="eastAsia"/>
        </w:rPr>
        <w:t>。</w:t>
      </w:r>
    </w:p>
    <w:p w14:paraId="0ACED9D4">
      <w:pPr>
        <w:pStyle w:val="4"/>
      </w:pPr>
      <w:bookmarkStart w:id="354" w:name="_Toc24176"/>
      <w:bookmarkStart w:id="355" w:name="_Toc23568"/>
      <w:bookmarkStart w:id="356" w:name="_Toc14727"/>
      <w:bookmarkStart w:id="357" w:name="_Toc18040"/>
      <w:bookmarkStart w:id="358" w:name="_Toc32200"/>
      <w:bookmarkStart w:id="359" w:name="_Toc17109"/>
      <w:bookmarkStart w:id="360" w:name="_Toc452"/>
      <w:r>
        <w:rPr>
          <w:rFonts w:hint="eastAsia"/>
          <w:b/>
          <w:bCs/>
        </w:rPr>
        <w:t>5</w:t>
      </w:r>
      <w:r>
        <w:rPr>
          <w:b/>
          <w:bCs/>
        </w:rPr>
        <w:t>.</w:t>
      </w:r>
      <w:r>
        <w:rPr>
          <w:rFonts w:hint="eastAsia"/>
          <w:b/>
          <w:bCs/>
        </w:rPr>
        <w:t xml:space="preserve">2 </w:t>
      </w:r>
      <w:r>
        <w:rPr>
          <w:rFonts w:hint="eastAsia"/>
        </w:rPr>
        <w:t xml:space="preserve"> </w:t>
      </w:r>
      <w:r>
        <w:t>工程费用计算方法</w:t>
      </w:r>
      <w:bookmarkEnd w:id="348"/>
      <w:bookmarkEnd w:id="349"/>
      <w:bookmarkEnd w:id="350"/>
      <w:bookmarkEnd w:id="351"/>
      <w:bookmarkEnd w:id="352"/>
      <w:bookmarkEnd w:id="353"/>
      <w:bookmarkEnd w:id="354"/>
      <w:bookmarkEnd w:id="355"/>
      <w:bookmarkEnd w:id="356"/>
      <w:bookmarkEnd w:id="357"/>
      <w:bookmarkEnd w:id="358"/>
      <w:bookmarkEnd w:id="359"/>
      <w:bookmarkEnd w:id="360"/>
    </w:p>
    <w:p w14:paraId="767C4FE9">
      <w:pPr>
        <w:pStyle w:val="5"/>
      </w:pPr>
      <w:r>
        <w:rPr>
          <w:rFonts w:hint="eastAsia"/>
          <w:b/>
          <w:bCs/>
        </w:rPr>
        <w:t>5.2</w:t>
      </w:r>
      <w:r>
        <w:rPr>
          <w:b/>
          <w:bCs/>
        </w:rPr>
        <w:t>.1</w:t>
      </w:r>
      <w:r>
        <w:rPr>
          <w:rFonts w:hint="eastAsia"/>
        </w:rPr>
        <w:t xml:space="preserve">  </w:t>
      </w:r>
      <w:r>
        <w:t>《建设项目投资估算编审规程》CECA/GC 1-2015</w:t>
      </w:r>
    </w:p>
    <w:p w14:paraId="5D82E38D">
      <w:pPr>
        <w:ind w:firstLine="480" w:firstLineChars="200"/>
        <w:rPr>
          <w:rFonts w:ascii="Times New Roman" w:hAnsi="Times New Roman" w:cs="Times New Roman"/>
        </w:rPr>
      </w:pPr>
      <w:r>
        <w:rPr>
          <w:rFonts w:ascii="Times New Roman" w:hAnsi="Times New Roman" w:cs="Times New Roman"/>
        </w:rPr>
        <w:t>6.2.7  指标估算法——指标估算法是把拟建建设项目以单位工程或单项工程为单位，按建设内容纵向划分为各个主要生产系统、辅助生产系统、公用工程、服务性工程、生活福利设施，以及各项其他工程费用；同时，按费用性质横向划分为建筑工程、设备购置、安装工程等，根据各种具体的投资估算指标，进行各单位工程或单项工程投资的估算，在此基础上汇集编制成拟建建设项目的各个单项工程费用和拟建建设项目的工程费用投资估算。最后，按相关规定估算工程建设其他费用、预备费、</w:t>
      </w:r>
      <w:r>
        <w:rPr>
          <w:rFonts w:hint="eastAsia" w:ascii="Times New Roman" w:hAnsi="Times New Roman" w:cs="Times New Roman"/>
        </w:rPr>
        <w:t>建设期融资费用</w:t>
      </w:r>
      <w:r>
        <w:rPr>
          <w:rFonts w:ascii="Times New Roman" w:hAnsi="Times New Roman" w:cs="Times New Roman"/>
        </w:rPr>
        <w:t>等，形成拟建建设项目总投资。</w:t>
      </w:r>
    </w:p>
    <w:p w14:paraId="10267F13">
      <w:pPr>
        <w:ind w:firstLine="480" w:firstLineChars="200"/>
        <w:rPr>
          <w:rFonts w:ascii="Times New Roman" w:hAnsi="Times New Roman" w:cs="Times New Roman"/>
        </w:rPr>
      </w:pPr>
      <w:r>
        <w:rPr>
          <w:rFonts w:ascii="Times New Roman" w:hAnsi="Times New Roman" w:cs="Times New Roman"/>
        </w:rPr>
        <w:t>《工程造价术语标准》GB/T 50875-2013</w:t>
      </w:r>
    </w:p>
    <w:p w14:paraId="2EB052BE">
      <w:pPr>
        <w:ind w:firstLine="480" w:firstLineChars="200"/>
        <w:rPr>
          <w:rFonts w:ascii="Times New Roman" w:hAnsi="Times New Roman" w:cs="Times New Roman"/>
        </w:rPr>
      </w:pPr>
      <w:r>
        <w:rPr>
          <w:rFonts w:ascii="Times New Roman" w:hAnsi="Times New Roman" w:cs="Times New Roman"/>
        </w:rPr>
        <w:t>投资估算指标：以建设项目、单项工程、单位工程为对象，反映其建设总投资及其各项费用构成的经济指标。建设项目综合估算指标：以工程项目为对象编制的反映项目投资费用的综合技术经济计价依据。单项工程估算指标：以建设项目中单项工程为对象编制的反映单项工程建设投资费用的计价依据。单位工程估算指标：以单项工程中各个单位工程为对象编制的反映单位工程建设投资费用的计价依据。</w:t>
      </w:r>
    </w:p>
    <w:p w14:paraId="17B4A81F">
      <w:pPr>
        <w:pStyle w:val="5"/>
      </w:pPr>
      <w:r>
        <w:rPr>
          <w:rFonts w:hint="eastAsia"/>
          <w:b/>
          <w:bCs/>
        </w:rPr>
        <w:t xml:space="preserve">5.2.5 </w:t>
      </w:r>
      <w:r>
        <w:rPr>
          <w:rFonts w:hint="eastAsia"/>
        </w:rPr>
        <w:t xml:space="preserve"> </w:t>
      </w:r>
      <w:r>
        <w:t>设备购置费</w:t>
      </w:r>
    </w:p>
    <w:p w14:paraId="6EA6BB97">
      <w:pPr>
        <w:ind w:firstLine="480" w:firstLineChars="200"/>
        <w:rPr>
          <w:rFonts w:ascii="Times New Roman" w:hAnsi="Times New Roman" w:cs="Times New Roman"/>
        </w:rPr>
      </w:pPr>
      <w:r>
        <w:rPr>
          <w:rFonts w:ascii="Times New Roman" w:hAnsi="Times New Roman" w:cs="Times New Roman"/>
        </w:rPr>
        <w:t>成套费费率</w:t>
      </w:r>
      <w:r>
        <w:rPr>
          <w:rFonts w:hint="eastAsia" w:ascii="Times New Roman" w:hAnsi="Times New Roman" w:cs="Times New Roman"/>
        </w:rPr>
        <w:t>可</w:t>
      </w:r>
      <w:r>
        <w:rPr>
          <w:rFonts w:ascii="Times New Roman" w:hAnsi="Times New Roman" w:cs="Times New Roman"/>
        </w:rPr>
        <w:t>按1%计取，备件率</w:t>
      </w:r>
      <w:r>
        <w:rPr>
          <w:rFonts w:hint="eastAsia" w:ascii="Times New Roman" w:hAnsi="Times New Roman" w:cs="Times New Roman"/>
        </w:rPr>
        <w:t>可</w:t>
      </w:r>
      <w:r>
        <w:rPr>
          <w:rFonts w:ascii="Times New Roman" w:hAnsi="Times New Roman" w:cs="Times New Roman"/>
        </w:rPr>
        <w:t>按1%计取</w:t>
      </w:r>
    </w:p>
    <w:p w14:paraId="17D50CE0">
      <w:pPr>
        <w:ind w:firstLine="480" w:firstLineChars="200"/>
        <w:rPr>
          <w:rFonts w:ascii="Times New Roman" w:hAnsi="Times New Roman" w:cs="Times New Roman"/>
        </w:rPr>
      </w:pPr>
      <w:r>
        <w:rPr>
          <w:rFonts w:ascii="Times New Roman" w:hAnsi="Times New Roman" w:cs="Times New Roman"/>
        </w:rPr>
        <w:t>进口从属费包括银行财务费、外贸手续费、关税和增值税等费用。</w:t>
      </w:r>
    </w:p>
    <w:p w14:paraId="5F7F2CB6">
      <w:pPr>
        <w:ind w:firstLine="480" w:firstLineChars="200"/>
        <w:rPr>
          <w:rFonts w:ascii="Times New Roman" w:hAnsi="Times New Roman" w:cs="Times New Roman"/>
        </w:rPr>
      </w:pPr>
      <w:r>
        <w:rPr>
          <w:rFonts w:ascii="Times New Roman" w:hAnsi="Times New Roman" w:cs="Times New Roman"/>
        </w:rPr>
        <w:t>综合费包括国际运费和运输保险费，进口设备涉及到的外国人员来华和人员出国有关费用，列入工程建设其他费用。</w:t>
      </w:r>
    </w:p>
    <w:p w14:paraId="024DB8A1">
      <w:pPr>
        <w:ind w:firstLine="480" w:firstLineChars="200"/>
        <w:rPr>
          <w:rFonts w:ascii="Times New Roman" w:hAnsi="Times New Roman" w:cs="Times New Roman"/>
        </w:rPr>
      </w:pPr>
      <w:r>
        <w:rPr>
          <w:rFonts w:ascii="Times New Roman" w:hAnsi="Times New Roman" w:cs="Times New Roman"/>
        </w:rPr>
        <w:t>设备运杂费=设备原价×运杂费率，运杂费率按5%~8%计取</w:t>
      </w:r>
      <w:r>
        <w:rPr>
          <w:rFonts w:hint="eastAsia" w:ascii="Times New Roman" w:hAnsi="Times New Roman" w:cs="Times New Roman"/>
        </w:rPr>
        <w:t>。</w:t>
      </w:r>
    </w:p>
    <w:p w14:paraId="56C2B8EE">
      <w:pPr>
        <w:pStyle w:val="4"/>
      </w:pPr>
      <w:bookmarkStart w:id="361" w:name="_Toc14299"/>
      <w:bookmarkStart w:id="362" w:name="_Toc25876"/>
      <w:bookmarkStart w:id="363" w:name="_Toc1751"/>
      <w:bookmarkStart w:id="364" w:name="_Toc1562"/>
      <w:bookmarkStart w:id="365" w:name="_Toc10385"/>
      <w:r>
        <w:rPr>
          <w:rFonts w:hint="eastAsia"/>
        </w:rPr>
        <w:t>5.3 工程建设其他费用计算方法</w:t>
      </w:r>
      <w:bookmarkEnd w:id="361"/>
      <w:bookmarkEnd w:id="362"/>
      <w:bookmarkEnd w:id="363"/>
      <w:bookmarkEnd w:id="364"/>
      <w:bookmarkEnd w:id="365"/>
    </w:p>
    <w:p w14:paraId="16942A50">
      <w:pPr>
        <w:pStyle w:val="5"/>
        <w:numPr>
          <w:ilvl w:val="2"/>
          <w:numId w:val="0"/>
        </w:numPr>
        <w:tabs>
          <w:tab w:val="clear" w:pos="0"/>
        </w:tabs>
      </w:pPr>
      <w:r>
        <w:rPr>
          <w:rFonts w:hint="eastAsia"/>
          <w:b/>
          <w:bCs/>
        </w:rPr>
        <w:t>5.3.3.12</w:t>
      </w:r>
      <w:r>
        <w:rPr>
          <w:rFonts w:hint="eastAsia"/>
        </w:rPr>
        <w:t xml:space="preserve">  工程保险费</w:t>
      </w:r>
    </w:p>
    <w:p w14:paraId="7F7A43B5">
      <w:pPr>
        <w:ind w:firstLine="480" w:firstLineChars="200"/>
      </w:pPr>
      <w:r>
        <w:t>第三者责任保险</w:t>
      </w:r>
      <w:r>
        <w:rPr>
          <w:rFonts w:hint="eastAsia"/>
        </w:rPr>
        <w:t>的</w:t>
      </w:r>
      <w:r>
        <w:t>被保险人</w:t>
      </w:r>
      <w:r>
        <w:rPr>
          <w:rFonts w:hint="eastAsia"/>
        </w:rPr>
        <w:t>主要</w:t>
      </w:r>
      <w:r>
        <w:t>包括工程所有人（最后所有者）、工程概念承包人（总包和分包）、技术顾问（建管、设计、监理、造价等）。</w:t>
      </w:r>
    </w:p>
    <w:p w14:paraId="0DB877E8">
      <w:pPr>
        <w:pStyle w:val="4"/>
      </w:pPr>
      <w:bookmarkStart w:id="366" w:name="_Toc6848"/>
      <w:bookmarkStart w:id="367" w:name="_Toc27711"/>
      <w:bookmarkStart w:id="368" w:name="_Toc148"/>
      <w:bookmarkStart w:id="369" w:name="_Toc10031"/>
      <w:bookmarkStart w:id="370" w:name="_Toc3058"/>
      <w:bookmarkStart w:id="371" w:name="_Toc15838"/>
      <w:r>
        <w:rPr>
          <w:rFonts w:hint="eastAsia"/>
          <w:b/>
          <w:bCs/>
        </w:rPr>
        <w:t>5</w:t>
      </w:r>
      <w:r>
        <w:rPr>
          <w:b/>
          <w:bCs/>
        </w:rPr>
        <w:t>.</w:t>
      </w:r>
      <w:r>
        <w:rPr>
          <w:rFonts w:hint="eastAsia"/>
          <w:b/>
          <w:bCs/>
        </w:rPr>
        <w:t>4</w:t>
      </w:r>
      <w:r>
        <w:rPr>
          <w:rFonts w:hint="eastAsia"/>
        </w:rPr>
        <w:t xml:space="preserve">  预备费</w:t>
      </w:r>
      <w:r>
        <w:t>计算方法</w:t>
      </w:r>
      <w:bookmarkEnd w:id="366"/>
      <w:bookmarkEnd w:id="367"/>
      <w:bookmarkEnd w:id="368"/>
      <w:bookmarkEnd w:id="369"/>
      <w:bookmarkEnd w:id="370"/>
      <w:bookmarkEnd w:id="371"/>
    </w:p>
    <w:p w14:paraId="79773D3A">
      <w:pPr>
        <w:pStyle w:val="5"/>
        <w:numPr>
          <w:ilvl w:val="2"/>
          <w:numId w:val="0"/>
        </w:numPr>
        <w:tabs>
          <w:tab w:val="clear" w:pos="0"/>
        </w:tabs>
      </w:pPr>
      <w:r>
        <w:rPr>
          <w:rStyle w:val="41"/>
          <w:rFonts w:hint="eastAsia"/>
        </w:rPr>
        <w:t>5.4.1</w:t>
      </w:r>
      <w:r>
        <w:rPr>
          <w:rFonts w:hint="eastAsia"/>
        </w:rPr>
        <w:t xml:space="preserve">  基本预备费</w:t>
      </w:r>
    </w:p>
    <w:p w14:paraId="7672AB42">
      <w:pPr>
        <w:ind w:firstLine="480"/>
        <w:rPr>
          <w:rFonts w:ascii="Times New Roman" w:hAnsi="Times New Roman" w:cs="Times New Roman"/>
        </w:rPr>
      </w:pPr>
      <w:r>
        <w:rPr>
          <w:rFonts w:hint="eastAsia"/>
        </w:rPr>
        <w:t>房屋建筑工程投资估算基本预备费可根据不同地区、不同项目的规模和复杂程度计算</w:t>
      </w:r>
      <w:r>
        <w:rPr>
          <w:rFonts w:hint="eastAsia" w:cs="Times New Roman"/>
        </w:rPr>
        <w:t>。</w:t>
      </w:r>
    </w:p>
    <w:p w14:paraId="21391EFB">
      <w:pPr>
        <w:pStyle w:val="5"/>
      </w:pPr>
      <w:r>
        <w:rPr>
          <w:rFonts w:hint="eastAsia"/>
          <w:b/>
          <w:bCs/>
        </w:rPr>
        <w:t xml:space="preserve">5.4.2 </w:t>
      </w:r>
      <w:r>
        <w:rPr>
          <w:rFonts w:hint="eastAsia"/>
        </w:rPr>
        <w:t xml:space="preserve"> 价差预备费</w:t>
      </w:r>
    </w:p>
    <w:p w14:paraId="0C78E6DF">
      <w:pPr>
        <w:ind w:firstLine="480"/>
      </w:pPr>
      <w:r>
        <w:rPr>
          <w:rFonts w:hint="eastAsia"/>
        </w:rPr>
        <w:t>价差预备费计算时物价上涨系数可以参考投资估算编制年份国家有关部门发布的固定资产投资价格指数或者行业主管部门发布的造价指数对应的价格变化率进行计算。</w:t>
      </w:r>
    </w:p>
    <w:p w14:paraId="595F20C5">
      <w:pPr>
        <w:pStyle w:val="4"/>
      </w:pPr>
      <w:bookmarkStart w:id="372" w:name="_Toc19347"/>
      <w:bookmarkStart w:id="373" w:name="_Toc32756"/>
      <w:bookmarkStart w:id="374" w:name="_Toc3270"/>
      <w:bookmarkStart w:id="375" w:name="_Toc28881"/>
      <w:bookmarkStart w:id="376" w:name="_Toc31169"/>
      <w:bookmarkStart w:id="377" w:name="_Toc19178"/>
      <w:bookmarkStart w:id="378" w:name="_Toc16163"/>
      <w:bookmarkStart w:id="379" w:name="_Toc19082"/>
      <w:bookmarkStart w:id="380" w:name="_Toc9992"/>
      <w:bookmarkStart w:id="381" w:name="_Toc3191"/>
      <w:bookmarkStart w:id="382" w:name="_Toc23028"/>
      <w:bookmarkStart w:id="383" w:name="_Toc29946"/>
      <w:bookmarkStart w:id="384" w:name="_Toc1122"/>
      <w:r>
        <w:rPr>
          <w:rFonts w:hint="eastAsia"/>
          <w:b/>
          <w:bCs/>
        </w:rPr>
        <w:t>5</w:t>
      </w:r>
      <w:r>
        <w:rPr>
          <w:b/>
          <w:bCs/>
        </w:rPr>
        <w:t>.5</w:t>
      </w:r>
      <w:r>
        <w:rPr>
          <w:rFonts w:hint="eastAsia"/>
        </w:rPr>
        <w:t xml:space="preserve">  建设期融资费用</w:t>
      </w:r>
      <w:r>
        <w:t>计算方法</w:t>
      </w:r>
      <w:bookmarkEnd w:id="372"/>
      <w:bookmarkEnd w:id="373"/>
      <w:bookmarkEnd w:id="374"/>
      <w:bookmarkEnd w:id="375"/>
      <w:bookmarkEnd w:id="376"/>
      <w:bookmarkEnd w:id="377"/>
      <w:bookmarkEnd w:id="378"/>
      <w:bookmarkEnd w:id="379"/>
      <w:bookmarkEnd w:id="380"/>
      <w:bookmarkEnd w:id="381"/>
      <w:bookmarkEnd w:id="382"/>
      <w:bookmarkEnd w:id="383"/>
      <w:bookmarkEnd w:id="384"/>
    </w:p>
    <w:p w14:paraId="2AE14DFD">
      <w:pPr>
        <w:pStyle w:val="5"/>
      </w:pPr>
      <w:r>
        <w:rPr>
          <w:rFonts w:hint="eastAsia"/>
          <w:b/>
          <w:bCs/>
        </w:rPr>
        <w:t>5</w:t>
      </w:r>
      <w:r>
        <w:rPr>
          <w:b/>
          <w:bCs/>
        </w:rPr>
        <w:t>.5.2</w:t>
      </w:r>
      <w:r>
        <w:rPr>
          <w:rFonts w:hint="eastAsia"/>
          <w:b/>
          <w:bCs/>
        </w:rPr>
        <w:t xml:space="preserve"> </w:t>
      </w:r>
      <w:r>
        <w:rPr>
          <w:rFonts w:hint="eastAsia"/>
        </w:rPr>
        <w:t xml:space="preserve"> </w:t>
      </w:r>
      <w:r>
        <w:t>建设期内计息不还本，期后还本付息</w:t>
      </w:r>
    </w:p>
    <w:p w14:paraId="19E6AEE3">
      <w:pPr>
        <w:ind w:firstLine="480" w:firstLineChars="200"/>
      </w:pPr>
      <w:r>
        <w:rPr>
          <w:rFonts w:hint="eastAsia"/>
        </w:rPr>
        <w:t>亦可根据实际情况按建设期内还息考虑，则建设期融资费用的计算基数可不考虑上一年发生的利息。</w:t>
      </w:r>
    </w:p>
    <w:p w14:paraId="4E3DBF75">
      <w:pPr>
        <w:ind w:firstLine="480" w:firstLineChars="200"/>
      </w:pPr>
      <w:r>
        <w:rPr>
          <w:rFonts w:hint="eastAsia"/>
        </w:rPr>
        <w:t>建设期不确定土地征租用费是否发生时，计费基础不计入建设土地征租用费。建设期不确定用地完成征收时，计费基础只计入征前用地费。建设期内确定用地完成征收的，计费基础计入征前用地费。计费基础应包含临时用地费和既有设施迁移费。</w:t>
      </w:r>
    </w:p>
    <w:p w14:paraId="5BEC0EDB">
      <w:pPr>
        <w:ind w:firstLine="482" w:firstLineChars="200"/>
      </w:pPr>
      <w:r>
        <w:rPr>
          <w:b/>
          <w:bCs/>
        </w:rPr>
        <w:t>3</w:t>
      </w:r>
      <w:r>
        <w:rPr>
          <w:rFonts w:hint="eastAsia"/>
          <w:b/>
          <w:bCs/>
        </w:rPr>
        <w:t xml:space="preserve"> </w:t>
      </w:r>
      <w:r>
        <w:rPr>
          <w:rFonts w:hint="eastAsia"/>
        </w:rPr>
        <w:t xml:space="preserve"> </w:t>
      </w:r>
      <w:r>
        <w:t>融资资金额度</w:t>
      </w:r>
    </w:p>
    <w:p w14:paraId="569F0D8F">
      <w:pPr>
        <w:ind w:firstLine="480" w:firstLineChars="200"/>
      </w:pPr>
      <w:r>
        <w:rPr>
          <w:rFonts w:hint="eastAsia"/>
        </w:rPr>
        <w:t>资本金依据《国务院关于加强固定资产投资项目资本金管理的通知》（国发〔2019〕26号）确定，最低资本金比例部分摘录如下：</w:t>
      </w:r>
    </w:p>
    <w:p w14:paraId="34A1A9F5">
      <w:pPr>
        <w:ind w:firstLine="480" w:firstLineChars="200"/>
      </w:pPr>
      <w:r>
        <w:rPr>
          <w:rFonts w:hint="eastAsia"/>
        </w:rPr>
        <w:t>1）市政基础设施（含道桥）项目20%（可15%），公建配套（含学校医院等社会民生）项目20%（可15%），公路项目20%（可15%）。</w:t>
      </w:r>
    </w:p>
    <w:p w14:paraId="44C4AAAA">
      <w:pPr>
        <w:ind w:firstLine="480" w:firstLineChars="200"/>
      </w:pPr>
      <w:r>
        <w:rPr>
          <w:rFonts w:hint="eastAsia"/>
        </w:rPr>
        <w:t>2）城市和交通基础设施项目20%。</w:t>
      </w:r>
    </w:p>
    <w:p w14:paraId="355C9AA9">
      <w:pPr>
        <w:ind w:firstLine="480" w:firstLineChars="200"/>
      </w:pPr>
      <w:r>
        <w:rPr>
          <w:rFonts w:hint="eastAsia"/>
        </w:rPr>
        <w:t>3）其他基础设施项目20%，其中，公路（含政府收费公路）、铁路、城建、物流、生态环保、社会民生等领域补短板基础设施项目，投资回报机制明确、收益可靠、风险可控前提下，可下调不超过5%最低资本金比例。</w:t>
      </w:r>
    </w:p>
    <w:p w14:paraId="35EF343A">
      <w:pPr>
        <w:ind w:firstLine="480" w:firstLineChars="200"/>
      </w:pPr>
      <w:r>
        <w:rPr>
          <w:rFonts w:hint="eastAsia"/>
        </w:rPr>
        <w:t>4）其他项目最低资本金比例20%。</w:t>
      </w:r>
    </w:p>
    <w:p w14:paraId="2AC2AE2D">
      <w:pPr>
        <w:ind w:firstLine="482" w:firstLineChars="200"/>
      </w:pPr>
      <w:r>
        <w:rPr>
          <w:b/>
          <w:bCs/>
        </w:rPr>
        <w:t>4</w:t>
      </w:r>
      <w:r>
        <w:rPr>
          <w:rFonts w:hint="eastAsia"/>
          <w:b/>
          <w:bCs/>
        </w:rPr>
        <w:t xml:space="preserve"> </w:t>
      </w:r>
      <w:r>
        <w:rPr>
          <w:rFonts w:hint="eastAsia"/>
        </w:rPr>
        <w:t xml:space="preserve"> </w:t>
      </w:r>
      <w:r>
        <w:t>融资年利率</w:t>
      </w:r>
    </w:p>
    <w:p w14:paraId="07E19E14">
      <w:pPr>
        <w:widowControl/>
        <w:ind w:firstLine="480" w:firstLineChars="200"/>
        <w:jc w:val="left"/>
      </w:pPr>
      <w:r>
        <w:rPr>
          <w:rFonts w:hint="eastAsia"/>
        </w:rPr>
        <w:t>贷款市场报价利率（Loan Prime Rate, LPR）是由代表性报价行据本行最优客户贷款利率，以公开市场操作利率（主要指中期借贷便利利率）加点形成的方式报价，由中国人民银行授权全国银行间同业拆借中心计算并公布的基础性的贷款参考利率，各金融机构应主要参考LPR进行贷款定价。因目前LPR包括1年期及以内和5年期以上两个品种，建设期在1年以上、5年及以内的采用5年期以上LPR利率。LPR每月20日（遇节假日顺延）9:15后在央行官网公布。</w:t>
      </w:r>
      <w:bookmarkEnd w:id="311"/>
      <w:bookmarkEnd w:id="312"/>
      <w:bookmarkEnd w:id="313"/>
      <w:bookmarkEnd w:id="314"/>
      <w:bookmarkEnd w:id="315"/>
      <w:bookmarkEnd w:id="316"/>
    </w:p>
    <w:p w14:paraId="5EDAFFEC">
      <w:pPr>
        <w:pStyle w:val="27"/>
        <w:sectPr>
          <w:pgSz w:w="11906" w:h="16838"/>
          <w:pgMar w:top="1440" w:right="1800" w:bottom="1536" w:left="1800" w:header="851" w:footer="510" w:gutter="0"/>
          <w:cols w:space="0" w:num="1"/>
          <w:docGrid w:type="lines" w:linePitch="312" w:charSpace="0"/>
        </w:sectPr>
      </w:pPr>
    </w:p>
    <w:p w14:paraId="24116EEA">
      <w:pPr>
        <w:adjustRightInd w:val="0"/>
        <w:snapToGrid w:val="0"/>
        <w:jc w:val="left"/>
        <w:rPr>
          <w:rFonts w:ascii="Times New Roman" w:hAnsi="Times New Roman" w:cs="Times New Roman"/>
          <w:b/>
          <w:bCs/>
          <w:sz w:val="44"/>
          <w:szCs w:val="44"/>
        </w:rPr>
      </w:pPr>
    </w:p>
    <w:p w14:paraId="70A6606A">
      <w:pPr>
        <w:pStyle w:val="14"/>
      </w:pPr>
    </w:p>
    <w:p w14:paraId="0C00CFC5">
      <w:pPr>
        <w:pStyle w:val="14"/>
      </w:pPr>
    </w:p>
    <w:p w14:paraId="1F7BD2C5">
      <w:pPr>
        <w:pStyle w:val="14"/>
      </w:pPr>
    </w:p>
    <w:p w14:paraId="7BD879E9">
      <w:pPr>
        <w:pStyle w:val="14"/>
      </w:pPr>
    </w:p>
    <w:p w14:paraId="11558117">
      <w:pPr>
        <w:pStyle w:val="15"/>
      </w:pPr>
    </w:p>
    <w:p w14:paraId="3565FBCC">
      <w:pPr>
        <w:pStyle w:val="3"/>
        <w:rPr>
          <w:rFonts w:eastAsia="黑体" w:cs="黑体"/>
          <w:sz w:val="48"/>
          <w:szCs w:val="48"/>
        </w:rPr>
      </w:pPr>
      <w:r>
        <w:rPr>
          <w:rFonts w:hint="eastAsia" w:eastAsia="黑体" w:cs="黑体"/>
          <w:sz w:val="48"/>
          <w:szCs w:val="48"/>
        </w:rPr>
        <w:t>第二篇：房屋建筑工程设计概算</w:t>
      </w:r>
    </w:p>
    <w:p w14:paraId="4A35A25F">
      <w:pPr>
        <w:pStyle w:val="3"/>
        <w:rPr>
          <w:rFonts w:eastAsia="黑体" w:cs="黑体"/>
          <w:sz w:val="48"/>
          <w:szCs w:val="48"/>
        </w:rPr>
      </w:pPr>
      <w:r>
        <w:rPr>
          <w:rFonts w:hint="eastAsia" w:eastAsia="黑体" w:cs="黑体"/>
          <w:sz w:val="48"/>
          <w:szCs w:val="48"/>
        </w:rPr>
        <w:t>编制指南</w:t>
      </w:r>
    </w:p>
    <w:p w14:paraId="5CAEB1BD">
      <w:pPr>
        <w:pStyle w:val="27"/>
        <w:jc w:val="center"/>
        <w:rPr>
          <w:rFonts w:ascii="Times New Roman" w:hAnsi="Times New Roman" w:eastAsia="黑体"/>
          <w:sz w:val="32"/>
          <w:szCs w:val="32"/>
        </w:rPr>
      </w:pPr>
      <w:r>
        <w:rPr>
          <w:rFonts w:hint="eastAsia" w:ascii="Times New Roman" w:hAnsi="Times New Roman" w:eastAsia="黑体"/>
          <w:sz w:val="32"/>
          <w:szCs w:val="32"/>
        </w:rPr>
        <w:t xml:space="preserve"> </w:t>
      </w:r>
    </w:p>
    <w:p w14:paraId="42F0DE2D">
      <w:pPr>
        <w:pStyle w:val="27"/>
        <w:jc w:val="center"/>
        <w:rPr>
          <w:rFonts w:ascii="Times New Roman" w:hAnsi="Times New Roman" w:eastAsia="黑体"/>
          <w:sz w:val="32"/>
          <w:szCs w:val="32"/>
        </w:rPr>
      </w:pPr>
    </w:p>
    <w:p w14:paraId="40308590">
      <w:pPr>
        <w:pStyle w:val="27"/>
        <w:jc w:val="center"/>
        <w:rPr>
          <w:rFonts w:ascii="Times New Roman" w:hAnsi="Times New Roman" w:eastAsia="黑体"/>
          <w:sz w:val="32"/>
          <w:szCs w:val="32"/>
        </w:rPr>
      </w:pPr>
    </w:p>
    <w:p w14:paraId="264D06EE">
      <w:pPr>
        <w:pStyle w:val="27"/>
        <w:jc w:val="center"/>
        <w:rPr>
          <w:rFonts w:ascii="Times New Roman" w:hAnsi="Times New Roman" w:eastAsia="黑体"/>
          <w:sz w:val="32"/>
          <w:szCs w:val="32"/>
        </w:rPr>
      </w:pPr>
    </w:p>
    <w:p w14:paraId="3159C49E">
      <w:pPr>
        <w:pStyle w:val="27"/>
        <w:jc w:val="center"/>
        <w:rPr>
          <w:rFonts w:ascii="Times New Roman" w:hAnsi="Times New Roman" w:eastAsia="黑体"/>
          <w:sz w:val="32"/>
          <w:szCs w:val="32"/>
        </w:rPr>
      </w:pPr>
    </w:p>
    <w:p w14:paraId="4CB516CB">
      <w:pPr>
        <w:pStyle w:val="27"/>
        <w:jc w:val="center"/>
        <w:rPr>
          <w:rFonts w:ascii="Times New Roman" w:hAnsi="Times New Roman" w:eastAsia="黑体"/>
          <w:sz w:val="32"/>
          <w:szCs w:val="32"/>
        </w:rPr>
      </w:pPr>
    </w:p>
    <w:p w14:paraId="7A74D928">
      <w:pPr>
        <w:pStyle w:val="27"/>
        <w:jc w:val="center"/>
        <w:rPr>
          <w:rFonts w:ascii="Times New Roman" w:hAnsi="Times New Roman" w:eastAsia="黑体"/>
          <w:sz w:val="32"/>
          <w:szCs w:val="32"/>
        </w:rPr>
      </w:pPr>
    </w:p>
    <w:p w14:paraId="0297C512">
      <w:pPr>
        <w:pStyle w:val="27"/>
        <w:rPr>
          <w:rFonts w:ascii="Times New Roman" w:hAnsi="Times New Roman" w:cs="Times New Roman"/>
          <w:sz w:val="36"/>
          <w:szCs w:val="36"/>
        </w:rPr>
      </w:pPr>
    </w:p>
    <w:p w14:paraId="478CA283">
      <w:pPr>
        <w:pStyle w:val="27"/>
        <w:ind w:firstLine="0"/>
        <w:rPr>
          <w:rFonts w:ascii="Times New Roman" w:hAnsi="Times New Roman" w:cs="Times New Roman"/>
          <w:sz w:val="36"/>
          <w:szCs w:val="36"/>
        </w:rPr>
      </w:pPr>
    </w:p>
    <w:p w14:paraId="4E9383FD">
      <w:pPr>
        <w:pStyle w:val="27"/>
        <w:rPr>
          <w:rFonts w:ascii="Times New Roman" w:hAnsi="Times New Roman" w:cs="Times New Roman"/>
          <w:sz w:val="36"/>
          <w:szCs w:val="36"/>
        </w:rPr>
      </w:pPr>
    </w:p>
    <w:p w14:paraId="4E003FA2">
      <w:pPr>
        <w:pStyle w:val="27"/>
        <w:ind w:firstLine="0"/>
        <w:rPr>
          <w:rFonts w:ascii="Times New Roman" w:hAnsi="Times New Roman" w:cs="Times New Roman"/>
          <w:sz w:val="36"/>
          <w:szCs w:val="36"/>
        </w:rPr>
      </w:pPr>
    </w:p>
    <w:p w14:paraId="7F724362">
      <w:pPr>
        <w:spacing w:line="240" w:lineRule="auto"/>
        <w:jc w:val="distribute"/>
        <w:rPr>
          <w:rFonts w:eastAsia="黑体"/>
          <w:sz w:val="28"/>
          <w:szCs w:val="28"/>
          <w:u w:val="single"/>
        </w:rPr>
      </w:pPr>
      <w:r>
        <w:rPr>
          <w:rFonts w:hint="eastAsia" w:eastAsia="黑体"/>
          <w:sz w:val="28"/>
          <w:szCs w:val="28"/>
          <w:u w:val="single"/>
        </w:rPr>
        <w:t>X</w:t>
      </w:r>
      <w:r>
        <w:rPr>
          <w:rFonts w:eastAsia="黑体"/>
          <w:sz w:val="28"/>
          <w:szCs w:val="28"/>
          <w:u w:val="single"/>
        </w:rPr>
        <w:t>XXX-XX-XX</w:t>
      </w:r>
      <w:r>
        <w:rPr>
          <w:rFonts w:hint="eastAsia" w:eastAsia="黑体"/>
          <w:sz w:val="28"/>
          <w:szCs w:val="28"/>
          <w:u w:val="single"/>
        </w:rPr>
        <w:t>发布</w:t>
      </w:r>
      <w:r>
        <w:rPr>
          <w:rFonts w:eastAsia="黑体"/>
          <w:sz w:val="28"/>
          <w:szCs w:val="28"/>
          <w:u w:val="single"/>
        </w:rPr>
        <w:t xml:space="preserve">                          </w:t>
      </w:r>
      <w:r>
        <w:rPr>
          <w:rFonts w:hint="eastAsia" w:eastAsia="黑体"/>
          <w:sz w:val="28"/>
          <w:szCs w:val="28"/>
          <w:u w:val="single"/>
        </w:rPr>
        <w:t>X</w:t>
      </w:r>
      <w:r>
        <w:rPr>
          <w:rFonts w:eastAsia="黑体"/>
          <w:sz w:val="28"/>
          <w:szCs w:val="28"/>
          <w:u w:val="single"/>
        </w:rPr>
        <w:t>XXX-XX-XX</w:t>
      </w:r>
      <w:r>
        <w:rPr>
          <w:rFonts w:hint="eastAsia" w:eastAsia="黑体"/>
          <w:sz w:val="28"/>
          <w:szCs w:val="28"/>
          <w:u w:val="single"/>
        </w:rPr>
        <w:t>实施</w:t>
      </w:r>
    </w:p>
    <w:p w14:paraId="325CE577">
      <w:pPr>
        <w:widowControl/>
        <w:spacing w:line="240" w:lineRule="auto"/>
        <w:jc w:val="center"/>
        <w:rPr>
          <w:rFonts w:ascii="仿宋" w:hAnsi="仿宋" w:eastAsia="仿宋"/>
          <w:sz w:val="32"/>
          <w:szCs w:val="32"/>
        </w:rPr>
      </w:pPr>
      <w:r>
        <w:rPr>
          <w:rFonts w:hint="eastAsia" w:eastAsia="黑体"/>
          <w:sz w:val="28"/>
          <w:szCs w:val="28"/>
        </w:rPr>
        <w:t xml:space="preserve">       X</w:t>
      </w:r>
      <w:r>
        <w:rPr>
          <w:rFonts w:eastAsia="黑体"/>
          <w:sz w:val="28"/>
          <w:szCs w:val="28"/>
        </w:rPr>
        <w:t>XXX</w:t>
      </w:r>
      <w:r>
        <w:rPr>
          <w:rFonts w:hint="eastAsia" w:eastAsia="黑体"/>
          <w:sz w:val="28"/>
          <w:szCs w:val="28"/>
        </w:rPr>
        <w:t>发布</w:t>
      </w:r>
    </w:p>
    <w:p w14:paraId="7A14B1FB">
      <w:pPr>
        <w:spacing w:line="240" w:lineRule="auto"/>
        <w:ind w:firstLine="640"/>
        <w:rPr>
          <w:rFonts w:eastAsia="黑体"/>
          <w:sz w:val="32"/>
        </w:rPr>
      </w:pPr>
      <w:bookmarkStart w:id="385" w:name="_Hlk91237936"/>
    </w:p>
    <w:bookmarkEnd w:id="385"/>
    <w:p w14:paraId="2AFE1D69">
      <w:pPr>
        <w:widowControl/>
        <w:ind w:firstLine="643"/>
        <w:jc w:val="center"/>
        <w:rPr>
          <w:rFonts w:ascii="宋体" w:hAnsi="宋体"/>
          <w:b/>
          <w:kern w:val="0"/>
          <w:sz w:val="32"/>
          <w:szCs w:val="32"/>
        </w:rPr>
        <w:sectPr>
          <w:headerReference r:id="rId10" w:type="first"/>
          <w:footerReference r:id="rId13" w:type="first"/>
          <w:footerReference r:id="rId11" w:type="default"/>
          <w:headerReference r:id="rId9" w:type="even"/>
          <w:footerReference r:id="rId12" w:type="even"/>
          <w:pgSz w:w="11906" w:h="16838"/>
          <w:pgMar w:top="1440" w:right="1800" w:bottom="1440" w:left="1800" w:header="720" w:footer="720" w:gutter="0"/>
          <w:pgNumType w:start="1" w:chapSep="enDash"/>
          <w:cols w:space="720" w:num="1"/>
          <w:docGrid w:type="lines" w:linePitch="312" w:charSpace="0"/>
        </w:sectPr>
      </w:pPr>
    </w:p>
    <w:p w14:paraId="53D8400F">
      <w:pPr>
        <w:pageBreakBefore/>
        <w:widowControl/>
        <w:spacing w:before="468" w:beforeLines="150" w:after="468" w:afterLines="150"/>
        <w:jc w:val="center"/>
        <w:rPr>
          <w:rFonts w:cs="Times New Roman"/>
          <w:b/>
          <w:bCs/>
          <w:kern w:val="44"/>
          <w:sz w:val="32"/>
          <w:szCs w:val="32"/>
        </w:rPr>
      </w:pPr>
      <w:r>
        <w:rPr>
          <w:rFonts w:hint="eastAsia" w:cs="Times New Roman"/>
          <w:b/>
          <w:bCs/>
          <w:kern w:val="44"/>
          <w:sz w:val="32"/>
          <w:szCs w:val="32"/>
        </w:rPr>
        <w:t>目</w:t>
      </w:r>
      <w:r>
        <w:rPr>
          <w:rFonts w:hint="eastAsia"/>
          <w:b/>
          <w:bCs/>
        </w:rPr>
        <w:t xml:space="preserve">  </w:t>
      </w:r>
      <w:r>
        <w:rPr>
          <w:b/>
          <w:bCs/>
        </w:rPr>
        <w:t xml:space="preserve"> </w:t>
      </w:r>
      <w:r>
        <w:rPr>
          <w:rFonts w:hint="eastAsia" w:cs="Times New Roman"/>
          <w:b/>
          <w:bCs/>
          <w:kern w:val="44"/>
          <w:sz w:val="32"/>
          <w:szCs w:val="32"/>
        </w:rPr>
        <w:t>录</w:t>
      </w:r>
    </w:p>
    <w:p w14:paraId="334F604F">
      <w:pPr>
        <w:pStyle w:val="15"/>
        <w:tabs>
          <w:tab w:val="right" w:leader="dot" w:pos="8306"/>
        </w:tabs>
      </w:pPr>
      <w:r>
        <w:rPr>
          <w:rFonts w:cs="Times New Roman"/>
          <w:kern w:val="44"/>
          <w:sz w:val="32"/>
          <w:szCs w:val="32"/>
        </w:rPr>
        <w:fldChar w:fldCharType="begin"/>
      </w:r>
      <w:r>
        <w:rPr>
          <w:rFonts w:cs="Times New Roman"/>
          <w:kern w:val="44"/>
          <w:sz w:val="32"/>
          <w:szCs w:val="32"/>
        </w:rPr>
        <w:instrText xml:space="preserve">TOC \o "1-2" \h \u </w:instrText>
      </w:r>
      <w:r>
        <w:rPr>
          <w:rFonts w:cs="Times New Roman"/>
          <w:kern w:val="44"/>
          <w:sz w:val="32"/>
          <w:szCs w:val="32"/>
        </w:rPr>
        <w:fldChar w:fldCharType="separate"/>
      </w:r>
      <w:r>
        <w:fldChar w:fldCharType="begin"/>
      </w:r>
      <w:r>
        <w:instrText xml:space="preserve"> HYPERLINK \l "_Toc27260" </w:instrText>
      </w:r>
      <w:r>
        <w:fldChar w:fldCharType="separate"/>
      </w:r>
      <w:r>
        <w:rPr>
          <w:rFonts w:hint="eastAsia"/>
        </w:rPr>
        <w:t xml:space="preserve">1 总  </w:t>
      </w:r>
      <w:r>
        <w:t xml:space="preserve"> </w:t>
      </w:r>
      <w:r>
        <w:rPr>
          <w:rFonts w:hint="eastAsia"/>
        </w:rPr>
        <w:t>则</w:t>
      </w:r>
      <w:r>
        <w:tab/>
      </w:r>
      <w:r>
        <w:fldChar w:fldCharType="begin"/>
      </w:r>
      <w:r>
        <w:instrText xml:space="preserve"> PAGEREF _Toc27260 \h </w:instrText>
      </w:r>
      <w:r>
        <w:fldChar w:fldCharType="separate"/>
      </w:r>
      <w:r>
        <w:t>1</w:t>
      </w:r>
      <w:r>
        <w:fldChar w:fldCharType="end"/>
      </w:r>
      <w:r>
        <w:fldChar w:fldCharType="end"/>
      </w:r>
    </w:p>
    <w:p w14:paraId="19B945B4">
      <w:pPr>
        <w:pStyle w:val="15"/>
        <w:tabs>
          <w:tab w:val="right" w:leader="dot" w:pos="8306"/>
        </w:tabs>
      </w:pPr>
      <w:r>
        <w:fldChar w:fldCharType="begin"/>
      </w:r>
      <w:r>
        <w:instrText xml:space="preserve"> HYPERLINK \l "_Toc24776" </w:instrText>
      </w:r>
      <w:r>
        <w:fldChar w:fldCharType="separate"/>
      </w:r>
      <w:r>
        <w:rPr>
          <w:rFonts w:hint="eastAsia"/>
        </w:rPr>
        <w:t xml:space="preserve">2 术 </w:t>
      </w:r>
      <w:r>
        <w:t xml:space="preserve">  </w:t>
      </w:r>
      <w:r>
        <w:rPr>
          <w:rFonts w:hint="eastAsia"/>
        </w:rPr>
        <w:t>语</w:t>
      </w:r>
      <w:r>
        <w:tab/>
      </w:r>
      <w:r>
        <w:fldChar w:fldCharType="begin"/>
      </w:r>
      <w:r>
        <w:instrText xml:space="preserve"> PAGEREF _Toc24776 \h </w:instrText>
      </w:r>
      <w:r>
        <w:fldChar w:fldCharType="separate"/>
      </w:r>
      <w:r>
        <w:t>2</w:t>
      </w:r>
      <w:r>
        <w:fldChar w:fldCharType="end"/>
      </w:r>
      <w:r>
        <w:fldChar w:fldCharType="end"/>
      </w:r>
    </w:p>
    <w:p w14:paraId="2EF6ED2D">
      <w:pPr>
        <w:pStyle w:val="15"/>
        <w:tabs>
          <w:tab w:val="right" w:leader="dot" w:pos="8306"/>
        </w:tabs>
      </w:pPr>
      <w:r>
        <w:fldChar w:fldCharType="begin"/>
      </w:r>
      <w:r>
        <w:instrText xml:space="preserve"> HYPERLINK \l "_Toc12989" </w:instrText>
      </w:r>
      <w:r>
        <w:fldChar w:fldCharType="separate"/>
      </w:r>
      <w:r>
        <w:rPr>
          <w:rFonts w:hint="eastAsia"/>
        </w:rPr>
        <w:t>3 基本规定</w:t>
      </w:r>
      <w:r>
        <w:tab/>
      </w:r>
      <w:r>
        <w:fldChar w:fldCharType="begin"/>
      </w:r>
      <w:r>
        <w:instrText xml:space="preserve"> PAGEREF _Toc12989 \h </w:instrText>
      </w:r>
      <w:r>
        <w:fldChar w:fldCharType="separate"/>
      </w:r>
      <w:r>
        <w:t>5</w:t>
      </w:r>
      <w:r>
        <w:fldChar w:fldCharType="end"/>
      </w:r>
      <w:r>
        <w:fldChar w:fldCharType="end"/>
      </w:r>
    </w:p>
    <w:p w14:paraId="0FE76F4C">
      <w:pPr>
        <w:pStyle w:val="23"/>
        <w:tabs>
          <w:tab w:val="right" w:leader="dot" w:pos="8306"/>
        </w:tabs>
        <w:ind w:left="480"/>
      </w:pPr>
      <w:r>
        <w:fldChar w:fldCharType="begin"/>
      </w:r>
      <w:r>
        <w:instrText xml:space="preserve"> HYPERLINK \l "_Toc32191" </w:instrText>
      </w:r>
      <w:r>
        <w:fldChar w:fldCharType="separate"/>
      </w:r>
      <w:r>
        <w:rPr>
          <w:rFonts w:hint="eastAsia"/>
        </w:rPr>
        <w:t>3</w:t>
      </w:r>
      <w:r>
        <w:t xml:space="preserve">.1  </w:t>
      </w:r>
      <w:r>
        <w:rPr>
          <w:rFonts w:hint="eastAsia"/>
        </w:rPr>
        <w:t>设计概算编制原则</w:t>
      </w:r>
      <w:r>
        <w:tab/>
      </w:r>
      <w:r>
        <w:fldChar w:fldCharType="begin"/>
      </w:r>
      <w:r>
        <w:instrText xml:space="preserve"> PAGEREF _Toc32191 \h </w:instrText>
      </w:r>
      <w:r>
        <w:fldChar w:fldCharType="separate"/>
      </w:r>
      <w:r>
        <w:t>5</w:t>
      </w:r>
      <w:r>
        <w:fldChar w:fldCharType="end"/>
      </w:r>
      <w:r>
        <w:fldChar w:fldCharType="end"/>
      </w:r>
    </w:p>
    <w:p w14:paraId="64AD6882">
      <w:pPr>
        <w:pStyle w:val="23"/>
        <w:tabs>
          <w:tab w:val="right" w:leader="dot" w:pos="8306"/>
        </w:tabs>
        <w:ind w:left="480"/>
      </w:pPr>
      <w:r>
        <w:fldChar w:fldCharType="begin"/>
      </w:r>
      <w:r>
        <w:instrText xml:space="preserve"> HYPERLINK \l "_Toc21524" </w:instrText>
      </w:r>
      <w:r>
        <w:fldChar w:fldCharType="separate"/>
      </w:r>
      <w:r>
        <w:rPr>
          <w:rFonts w:hint="eastAsia"/>
        </w:rPr>
        <w:t>3</w:t>
      </w:r>
      <w:r>
        <w:t xml:space="preserve">.2  </w:t>
      </w:r>
      <w:r>
        <w:rPr>
          <w:rFonts w:hint="eastAsia"/>
        </w:rPr>
        <w:t>设计概算编制依据</w:t>
      </w:r>
      <w:r>
        <w:tab/>
      </w:r>
      <w:r>
        <w:fldChar w:fldCharType="begin"/>
      </w:r>
      <w:r>
        <w:instrText xml:space="preserve"> PAGEREF _Toc21524 \h </w:instrText>
      </w:r>
      <w:r>
        <w:fldChar w:fldCharType="separate"/>
      </w:r>
      <w:r>
        <w:t>5</w:t>
      </w:r>
      <w:r>
        <w:fldChar w:fldCharType="end"/>
      </w:r>
      <w:r>
        <w:fldChar w:fldCharType="end"/>
      </w:r>
    </w:p>
    <w:p w14:paraId="673E4562">
      <w:pPr>
        <w:pStyle w:val="23"/>
        <w:tabs>
          <w:tab w:val="right" w:leader="dot" w:pos="8306"/>
        </w:tabs>
        <w:ind w:left="480"/>
      </w:pPr>
      <w:r>
        <w:fldChar w:fldCharType="begin"/>
      </w:r>
      <w:r>
        <w:instrText xml:space="preserve"> HYPERLINK \l "_Toc8660" </w:instrText>
      </w:r>
      <w:r>
        <w:fldChar w:fldCharType="separate"/>
      </w:r>
      <w:r>
        <w:rPr>
          <w:rFonts w:hint="eastAsia" w:cs="黑体"/>
        </w:rPr>
        <w:t>3.3</w:t>
      </w:r>
      <w:r>
        <w:t xml:space="preserve">  设计</w:t>
      </w:r>
      <w:r>
        <w:rPr>
          <w:rFonts w:hint="eastAsia"/>
        </w:rPr>
        <w:t>概算文件编制形式</w:t>
      </w:r>
      <w:r>
        <w:tab/>
      </w:r>
      <w:r>
        <w:fldChar w:fldCharType="begin"/>
      </w:r>
      <w:r>
        <w:instrText xml:space="preserve"> PAGEREF _Toc8660 \h </w:instrText>
      </w:r>
      <w:r>
        <w:fldChar w:fldCharType="separate"/>
      </w:r>
      <w:r>
        <w:t>6</w:t>
      </w:r>
      <w:r>
        <w:fldChar w:fldCharType="end"/>
      </w:r>
      <w:r>
        <w:fldChar w:fldCharType="end"/>
      </w:r>
    </w:p>
    <w:p w14:paraId="4A927F1C">
      <w:pPr>
        <w:pStyle w:val="23"/>
        <w:tabs>
          <w:tab w:val="right" w:leader="dot" w:pos="8306"/>
        </w:tabs>
        <w:ind w:left="480"/>
      </w:pPr>
      <w:r>
        <w:fldChar w:fldCharType="begin"/>
      </w:r>
      <w:r>
        <w:instrText xml:space="preserve"> HYPERLINK \l "_Toc5259" </w:instrText>
      </w:r>
      <w:r>
        <w:fldChar w:fldCharType="separate"/>
      </w:r>
      <w:r>
        <w:rPr>
          <w:rFonts w:hint="eastAsia"/>
        </w:rPr>
        <w:t>3</w:t>
      </w:r>
      <w:r>
        <w:t>.</w:t>
      </w:r>
      <w:r>
        <w:rPr>
          <w:rFonts w:hint="eastAsia"/>
        </w:rPr>
        <w:t>4</w:t>
      </w:r>
      <w:r>
        <w:t xml:space="preserve">  </w:t>
      </w:r>
      <w:r>
        <w:rPr>
          <w:rFonts w:hint="eastAsia"/>
          <w:bCs/>
        </w:rPr>
        <w:t>设计</w:t>
      </w:r>
      <w:r>
        <w:rPr>
          <w:rFonts w:hint="eastAsia"/>
        </w:rPr>
        <w:t>概算文件组成</w:t>
      </w:r>
      <w:r>
        <w:tab/>
      </w:r>
      <w:r>
        <w:fldChar w:fldCharType="begin"/>
      </w:r>
      <w:r>
        <w:instrText xml:space="preserve"> PAGEREF _Toc5259 \h </w:instrText>
      </w:r>
      <w:r>
        <w:fldChar w:fldCharType="separate"/>
      </w:r>
      <w:r>
        <w:t>6</w:t>
      </w:r>
      <w:r>
        <w:fldChar w:fldCharType="end"/>
      </w:r>
      <w:r>
        <w:fldChar w:fldCharType="end"/>
      </w:r>
    </w:p>
    <w:p w14:paraId="6BB23483">
      <w:pPr>
        <w:pStyle w:val="23"/>
        <w:tabs>
          <w:tab w:val="right" w:leader="dot" w:pos="8306"/>
        </w:tabs>
        <w:ind w:left="480"/>
      </w:pPr>
      <w:r>
        <w:fldChar w:fldCharType="begin"/>
      </w:r>
      <w:r>
        <w:instrText xml:space="preserve"> HYPERLINK \l "_Toc32243" </w:instrText>
      </w:r>
      <w:r>
        <w:fldChar w:fldCharType="separate"/>
      </w:r>
      <w:r>
        <w:rPr>
          <w:rFonts w:hint="eastAsia"/>
        </w:rPr>
        <w:t>3</w:t>
      </w:r>
      <w:r>
        <w:t>.</w:t>
      </w:r>
      <w:r>
        <w:rPr>
          <w:rFonts w:hint="eastAsia"/>
        </w:rPr>
        <w:t>5</w:t>
      </w:r>
      <w:r>
        <w:t xml:space="preserve">  </w:t>
      </w:r>
      <w:r>
        <w:rPr>
          <w:rFonts w:hint="eastAsia"/>
          <w:bCs/>
        </w:rPr>
        <w:t>设计</w:t>
      </w:r>
      <w:r>
        <w:rPr>
          <w:rFonts w:hint="eastAsia"/>
        </w:rPr>
        <w:t>概算质量控制</w:t>
      </w:r>
      <w:r>
        <w:tab/>
      </w:r>
      <w:r>
        <w:fldChar w:fldCharType="begin"/>
      </w:r>
      <w:r>
        <w:instrText xml:space="preserve"> PAGEREF _Toc32243 \h </w:instrText>
      </w:r>
      <w:r>
        <w:fldChar w:fldCharType="separate"/>
      </w:r>
      <w:r>
        <w:t>8</w:t>
      </w:r>
      <w:r>
        <w:fldChar w:fldCharType="end"/>
      </w:r>
      <w:r>
        <w:fldChar w:fldCharType="end"/>
      </w:r>
    </w:p>
    <w:p w14:paraId="621CBB22">
      <w:pPr>
        <w:pStyle w:val="15"/>
        <w:tabs>
          <w:tab w:val="right" w:leader="dot" w:pos="8306"/>
        </w:tabs>
      </w:pPr>
      <w:r>
        <w:fldChar w:fldCharType="begin"/>
      </w:r>
      <w:r>
        <w:instrText xml:space="preserve"> HYPERLINK \l "_Toc15558" </w:instrText>
      </w:r>
      <w:r>
        <w:fldChar w:fldCharType="separate"/>
      </w:r>
      <w:r>
        <w:rPr>
          <w:rFonts w:hint="eastAsia"/>
        </w:rPr>
        <w:t>4 设计概算单元与工程量计算深度</w:t>
      </w:r>
      <w:r>
        <w:tab/>
      </w:r>
      <w:r>
        <w:fldChar w:fldCharType="begin"/>
      </w:r>
      <w:r>
        <w:instrText xml:space="preserve"> PAGEREF _Toc15558 \h </w:instrText>
      </w:r>
      <w:r>
        <w:fldChar w:fldCharType="separate"/>
      </w:r>
      <w:r>
        <w:t>9</w:t>
      </w:r>
      <w:r>
        <w:fldChar w:fldCharType="end"/>
      </w:r>
      <w:r>
        <w:fldChar w:fldCharType="end"/>
      </w:r>
    </w:p>
    <w:p w14:paraId="26D655AC">
      <w:pPr>
        <w:pStyle w:val="23"/>
        <w:tabs>
          <w:tab w:val="right" w:leader="dot" w:pos="8306"/>
        </w:tabs>
        <w:ind w:left="480"/>
      </w:pPr>
      <w:r>
        <w:fldChar w:fldCharType="begin"/>
      </w:r>
      <w:r>
        <w:instrText xml:space="preserve"> HYPERLINK \l "_Toc4121" </w:instrText>
      </w:r>
      <w:r>
        <w:fldChar w:fldCharType="separate"/>
      </w:r>
      <w:r>
        <w:rPr>
          <w:rFonts w:hint="eastAsia"/>
        </w:rPr>
        <w:t>4.1  设计概算单元</w:t>
      </w:r>
      <w:r>
        <w:tab/>
      </w:r>
      <w:r>
        <w:fldChar w:fldCharType="begin"/>
      </w:r>
      <w:r>
        <w:instrText xml:space="preserve"> PAGEREF _Toc4121 \h </w:instrText>
      </w:r>
      <w:r>
        <w:fldChar w:fldCharType="separate"/>
      </w:r>
      <w:r>
        <w:t>9</w:t>
      </w:r>
      <w:r>
        <w:fldChar w:fldCharType="end"/>
      </w:r>
      <w:r>
        <w:fldChar w:fldCharType="end"/>
      </w:r>
    </w:p>
    <w:p w14:paraId="5F39043E">
      <w:pPr>
        <w:pStyle w:val="23"/>
        <w:tabs>
          <w:tab w:val="right" w:leader="dot" w:pos="8306"/>
        </w:tabs>
        <w:ind w:left="480"/>
      </w:pPr>
      <w:r>
        <w:fldChar w:fldCharType="begin"/>
      </w:r>
      <w:r>
        <w:instrText xml:space="preserve"> HYPERLINK \l "_Toc9192" </w:instrText>
      </w:r>
      <w:r>
        <w:fldChar w:fldCharType="separate"/>
      </w:r>
      <w:r>
        <w:rPr>
          <w:rFonts w:hint="eastAsia" w:cs="黑体"/>
        </w:rPr>
        <w:t>4.2</w:t>
      </w:r>
      <w:r>
        <w:t xml:space="preserve">  设计概算工程量计算深度</w:t>
      </w:r>
      <w:r>
        <w:tab/>
      </w:r>
      <w:r>
        <w:fldChar w:fldCharType="begin"/>
      </w:r>
      <w:r>
        <w:instrText xml:space="preserve"> PAGEREF _Toc9192 \h </w:instrText>
      </w:r>
      <w:r>
        <w:fldChar w:fldCharType="separate"/>
      </w:r>
      <w:r>
        <w:t>24</w:t>
      </w:r>
      <w:r>
        <w:fldChar w:fldCharType="end"/>
      </w:r>
      <w:r>
        <w:fldChar w:fldCharType="end"/>
      </w:r>
    </w:p>
    <w:p w14:paraId="2BD4C2DF">
      <w:pPr>
        <w:pStyle w:val="15"/>
        <w:tabs>
          <w:tab w:val="right" w:leader="dot" w:pos="8306"/>
        </w:tabs>
      </w:pPr>
      <w:r>
        <w:fldChar w:fldCharType="begin"/>
      </w:r>
      <w:r>
        <w:instrText xml:space="preserve"> HYPERLINK \l "_Toc18324" </w:instrText>
      </w:r>
      <w:r>
        <w:fldChar w:fldCharType="separate"/>
      </w:r>
      <w:r>
        <w:rPr>
          <w:rFonts w:hint="eastAsia"/>
        </w:rPr>
        <w:t>5 设计概算总投资组成与编制方法</w:t>
      </w:r>
      <w:r>
        <w:tab/>
      </w:r>
      <w:r>
        <w:fldChar w:fldCharType="begin"/>
      </w:r>
      <w:r>
        <w:instrText xml:space="preserve"> PAGEREF _Toc18324 \h </w:instrText>
      </w:r>
      <w:r>
        <w:fldChar w:fldCharType="separate"/>
      </w:r>
      <w:r>
        <w:t>26</w:t>
      </w:r>
      <w:r>
        <w:fldChar w:fldCharType="end"/>
      </w:r>
      <w:r>
        <w:fldChar w:fldCharType="end"/>
      </w:r>
    </w:p>
    <w:p w14:paraId="40FBAF15">
      <w:pPr>
        <w:pStyle w:val="23"/>
        <w:tabs>
          <w:tab w:val="right" w:leader="dot" w:pos="8306"/>
        </w:tabs>
        <w:ind w:left="480"/>
      </w:pPr>
      <w:r>
        <w:fldChar w:fldCharType="begin"/>
      </w:r>
      <w:r>
        <w:instrText xml:space="preserve"> HYPERLINK \l "_Toc26098" </w:instrText>
      </w:r>
      <w:r>
        <w:fldChar w:fldCharType="separate"/>
      </w:r>
      <w:r>
        <w:rPr>
          <w:rFonts w:hint="eastAsia"/>
        </w:rPr>
        <w:t>5</w:t>
      </w:r>
      <w:r>
        <w:t xml:space="preserve">.1  </w:t>
      </w:r>
      <w:r>
        <w:rPr>
          <w:rFonts w:hint="eastAsia"/>
        </w:rPr>
        <w:t>设计概算总投资组成</w:t>
      </w:r>
      <w:r>
        <w:tab/>
      </w:r>
      <w:r>
        <w:fldChar w:fldCharType="begin"/>
      </w:r>
      <w:r>
        <w:instrText xml:space="preserve"> PAGEREF _Toc26098 \h </w:instrText>
      </w:r>
      <w:r>
        <w:fldChar w:fldCharType="separate"/>
      </w:r>
      <w:r>
        <w:t>26</w:t>
      </w:r>
      <w:r>
        <w:fldChar w:fldCharType="end"/>
      </w:r>
      <w:r>
        <w:fldChar w:fldCharType="end"/>
      </w:r>
    </w:p>
    <w:p w14:paraId="3738FCB8">
      <w:pPr>
        <w:pStyle w:val="23"/>
        <w:tabs>
          <w:tab w:val="right" w:leader="dot" w:pos="8306"/>
        </w:tabs>
        <w:ind w:left="480"/>
      </w:pPr>
      <w:r>
        <w:fldChar w:fldCharType="begin"/>
      </w:r>
      <w:r>
        <w:instrText xml:space="preserve"> HYPERLINK \l "_Toc15010" </w:instrText>
      </w:r>
      <w:r>
        <w:fldChar w:fldCharType="separate"/>
      </w:r>
      <w:r>
        <w:rPr>
          <w:rFonts w:hint="eastAsia"/>
        </w:rPr>
        <w:t>5</w:t>
      </w:r>
      <w:r>
        <w:t>.2</w:t>
      </w:r>
      <w:r>
        <w:rPr>
          <w:rFonts w:hint="eastAsia"/>
        </w:rPr>
        <w:t xml:space="preserve">  工程费用编制方法</w:t>
      </w:r>
      <w:r>
        <w:tab/>
      </w:r>
      <w:r>
        <w:fldChar w:fldCharType="begin"/>
      </w:r>
      <w:r>
        <w:instrText xml:space="preserve"> PAGEREF _Toc15010 \h </w:instrText>
      </w:r>
      <w:r>
        <w:fldChar w:fldCharType="separate"/>
      </w:r>
      <w:r>
        <w:t>28</w:t>
      </w:r>
      <w:r>
        <w:fldChar w:fldCharType="end"/>
      </w:r>
      <w:r>
        <w:fldChar w:fldCharType="end"/>
      </w:r>
    </w:p>
    <w:p w14:paraId="4F19878E">
      <w:pPr>
        <w:pStyle w:val="23"/>
        <w:tabs>
          <w:tab w:val="right" w:leader="dot" w:pos="8306"/>
        </w:tabs>
        <w:ind w:left="480"/>
      </w:pPr>
      <w:r>
        <w:fldChar w:fldCharType="begin"/>
      </w:r>
      <w:r>
        <w:instrText xml:space="preserve"> HYPERLINK \l "_Toc25099" </w:instrText>
      </w:r>
      <w:r>
        <w:fldChar w:fldCharType="separate"/>
      </w:r>
      <w:r>
        <w:rPr>
          <w:rFonts w:hint="eastAsia"/>
          <w:bCs/>
        </w:rPr>
        <w:t>5</w:t>
      </w:r>
      <w:r>
        <w:rPr>
          <w:bCs/>
        </w:rPr>
        <w:t>.3</w:t>
      </w:r>
      <w:r>
        <w:rPr>
          <w:rFonts w:hint="eastAsia"/>
        </w:rPr>
        <w:t xml:space="preserve">  </w:t>
      </w:r>
      <w:r>
        <w:t>工程建设其他费用计算方法</w:t>
      </w:r>
      <w:r>
        <w:tab/>
      </w:r>
      <w:r>
        <w:fldChar w:fldCharType="begin"/>
      </w:r>
      <w:r>
        <w:instrText xml:space="preserve"> PAGEREF _Toc25099 \h </w:instrText>
      </w:r>
      <w:r>
        <w:fldChar w:fldCharType="separate"/>
      </w:r>
      <w:r>
        <w:t>31</w:t>
      </w:r>
      <w:r>
        <w:fldChar w:fldCharType="end"/>
      </w:r>
      <w:r>
        <w:fldChar w:fldCharType="end"/>
      </w:r>
    </w:p>
    <w:p w14:paraId="0117DD09">
      <w:pPr>
        <w:pStyle w:val="23"/>
        <w:tabs>
          <w:tab w:val="right" w:leader="dot" w:pos="8306"/>
        </w:tabs>
        <w:ind w:left="480"/>
      </w:pPr>
      <w:r>
        <w:fldChar w:fldCharType="begin"/>
      </w:r>
      <w:r>
        <w:instrText xml:space="preserve"> HYPERLINK \l "_Toc18166" </w:instrText>
      </w:r>
      <w:r>
        <w:fldChar w:fldCharType="separate"/>
      </w:r>
      <w:r>
        <w:rPr>
          <w:rFonts w:hint="eastAsia"/>
          <w:bCs/>
        </w:rPr>
        <w:t>5.4</w:t>
      </w:r>
      <w:r>
        <w:rPr>
          <w:rFonts w:hint="eastAsia"/>
        </w:rPr>
        <w:t xml:space="preserve">  预备费计算方法</w:t>
      </w:r>
      <w:r>
        <w:tab/>
      </w:r>
      <w:r>
        <w:fldChar w:fldCharType="begin"/>
      </w:r>
      <w:r>
        <w:instrText xml:space="preserve"> PAGEREF _Toc18166 \h </w:instrText>
      </w:r>
      <w:r>
        <w:fldChar w:fldCharType="separate"/>
      </w:r>
      <w:r>
        <w:t>42</w:t>
      </w:r>
      <w:r>
        <w:fldChar w:fldCharType="end"/>
      </w:r>
      <w:r>
        <w:fldChar w:fldCharType="end"/>
      </w:r>
    </w:p>
    <w:p w14:paraId="72B3B2B1">
      <w:pPr>
        <w:pStyle w:val="23"/>
        <w:tabs>
          <w:tab w:val="right" w:leader="dot" w:pos="8306"/>
        </w:tabs>
        <w:ind w:left="480"/>
      </w:pPr>
      <w:r>
        <w:fldChar w:fldCharType="begin"/>
      </w:r>
      <w:r>
        <w:instrText xml:space="preserve"> HYPERLINK \l "_Toc21158" </w:instrText>
      </w:r>
      <w:r>
        <w:fldChar w:fldCharType="separate"/>
      </w:r>
      <w:r>
        <w:rPr>
          <w:rFonts w:hint="eastAsia"/>
          <w:bCs/>
        </w:rPr>
        <w:t>5</w:t>
      </w:r>
      <w:r>
        <w:rPr>
          <w:bCs/>
        </w:rPr>
        <w:t>.</w:t>
      </w:r>
      <w:r>
        <w:rPr>
          <w:rFonts w:hint="eastAsia"/>
          <w:bCs/>
        </w:rPr>
        <w:t xml:space="preserve">5 </w:t>
      </w:r>
      <w:r>
        <w:rPr>
          <w:rFonts w:hint="eastAsia"/>
        </w:rPr>
        <w:t xml:space="preserve"> 建设</w:t>
      </w:r>
      <w:r>
        <w:t>期</w:t>
      </w:r>
      <w:r>
        <w:rPr>
          <w:rFonts w:hint="eastAsia"/>
        </w:rPr>
        <w:t>融资费用计算方法</w:t>
      </w:r>
      <w:r>
        <w:tab/>
      </w:r>
      <w:r>
        <w:fldChar w:fldCharType="begin"/>
      </w:r>
      <w:r>
        <w:instrText xml:space="preserve"> PAGEREF _Toc21158 \h </w:instrText>
      </w:r>
      <w:r>
        <w:fldChar w:fldCharType="separate"/>
      </w:r>
      <w:r>
        <w:t>42</w:t>
      </w:r>
      <w:r>
        <w:fldChar w:fldCharType="end"/>
      </w:r>
      <w:r>
        <w:fldChar w:fldCharType="end"/>
      </w:r>
    </w:p>
    <w:p w14:paraId="75EBF623">
      <w:pPr>
        <w:pStyle w:val="23"/>
        <w:tabs>
          <w:tab w:val="right" w:leader="dot" w:pos="8306"/>
        </w:tabs>
        <w:ind w:left="480"/>
      </w:pPr>
      <w:r>
        <w:fldChar w:fldCharType="begin"/>
      </w:r>
      <w:r>
        <w:instrText xml:space="preserve"> HYPERLINK \l "_Toc11122" </w:instrText>
      </w:r>
      <w:r>
        <w:fldChar w:fldCharType="separate"/>
      </w:r>
      <w:r>
        <w:rPr>
          <w:rFonts w:hint="eastAsia"/>
          <w:bCs/>
        </w:rPr>
        <w:t>5</w:t>
      </w:r>
      <w:r>
        <w:rPr>
          <w:bCs/>
        </w:rPr>
        <w:t>.</w:t>
      </w:r>
      <w:r>
        <w:rPr>
          <w:rFonts w:hint="eastAsia"/>
          <w:bCs/>
        </w:rPr>
        <w:t xml:space="preserve">6 </w:t>
      </w:r>
      <w:r>
        <w:rPr>
          <w:rFonts w:hint="eastAsia"/>
        </w:rPr>
        <w:t xml:space="preserve"> 铺底</w:t>
      </w:r>
      <w:r>
        <w:t>流动资金</w:t>
      </w:r>
      <w:r>
        <w:rPr>
          <w:rFonts w:hint="eastAsia"/>
        </w:rPr>
        <w:t>计算方法</w:t>
      </w:r>
      <w:r>
        <w:tab/>
      </w:r>
      <w:r>
        <w:fldChar w:fldCharType="begin"/>
      </w:r>
      <w:r>
        <w:instrText xml:space="preserve"> PAGEREF _Toc11122 \h </w:instrText>
      </w:r>
      <w:r>
        <w:fldChar w:fldCharType="separate"/>
      </w:r>
      <w:r>
        <w:t>44</w:t>
      </w:r>
      <w:r>
        <w:fldChar w:fldCharType="end"/>
      </w:r>
      <w:r>
        <w:fldChar w:fldCharType="end"/>
      </w:r>
    </w:p>
    <w:p w14:paraId="583279D6">
      <w:pPr>
        <w:pStyle w:val="15"/>
        <w:tabs>
          <w:tab w:val="right" w:leader="dot" w:pos="8306"/>
        </w:tabs>
      </w:pPr>
      <w:r>
        <w:fldChar w:fldCharType="begin"/>
      </w:r>
      <w:r>
        <w:instrText xml:space="preserve"> HYPERLINK \l "_Toc27623" </w:instrText>
      </w:r>
      <w:r>
        <w:fldChar w:fldCharType="separate"/>
      </w:r>
      <w:r>
        <w:rPr>
          <w:rFonts w:hint="eastAsia"/>
        </w:rPr>
        <w:t>6 调整设计概算</w:t>
      </w:r>
      <w:r>
        <w:tab/>
      </w:r>
      <w:r>
        <w:fldChar w:fldCharType="begin"/>
      </w:r>
      <w:r>
        <w:instrText xml:space="preserve"> PAGEREF _Toc27623 \h </w:instrText>
      </w:r>
      <w:r>
        <w:fldChar w:fldCharType="separate"/>
      </w:r>
      <w:r>
        <w:t>46</w:t>
      </w:r>
      <w:r>
        <w:fldChar w:fldCharType="end"/>
      </w:r>
      <w:r>
        <w:fldChar w:fldCharType="end"/>
      </w:r>
    </w:p>
    <w:p w14:paraId="54900A15">
      <w:pPr>
        <w:pStyle w:val="15"/>
        <w:tabs>
          <w:tab w:val="right" w:leader="dot" w:pos="8306"/>
        </w:tabs>
      </w:pPr>
      <w:r>
        <w:fldChar w:fldCharType="begin"/>
      </w:r>
      <w:r>
        <w:instrText xml:space="preserve"> HYPERLINK \l "_Toc20140" </w:instrText>
      </w:r>
      <w:r>
        <w:fldChar w:fldCharType="separate"/>
      </w:r>
      <w:r>
        <w:rPr>
          <w:rFonts w:hint="eastAsia"/>
        </w:rPr>
        <w:t>附录</w:t>
      </w:r>
      <w:r>
        <w:t>A</w:t>
      </w:r>
      <w:r>
        <w:rPr>
          <w:rFonts w:hint="eastAsia"/>
        </w:rPr>
        <w:t xml:space="preserve"> 概算文件格式</w:t>
      </w:r>
      <w:r>
        <w:tab/>
      </w:r>
      <w:r>
        <w:fldChar w:fldCharType="begin"/>
      </w:r>
      <w:r>
        <w:instrText xml:space="preserve"> PAGEREF _Toc20140 \h </w:instrText>
      </w:r>
      <w:r>
        <w:fldChar w:fldCharType="separate"/>
      </w:r>
      <w:r>
        <w:t>48</w:t>
      </w:r>
      <w:r>
        <w:fldChar w:fldCharType="end"/>
      </w:r>
      <w:r>
        <w:fldChar w:fldCharType="end"/>
      </w:r>
    </w:p>
    <w:p w14:paraId="044728E7">
      <w:pPr>
        <w:pStyle w:val="15"/>
        <w:tabs>
          <w:tab w:val="right" w:leader="dot" w:pos="8306"/>
        </w:tabs>
      </w:pPr>
      <w:r>
        <w:fldChar w:fldCharType="begin"/>
      </w:r>
      <w:r>
        <w:instrText xml:space="preserve"> HYPERLINK \l "_Toc28131" </w:instrText>
      </w:r>
      <w:r>
        <w:fldChar w:fldCharType="separate"/>
      </w:r>
      <w:r>
        <w:rPr>
          <w:rFonts w:hint="eastAsia"/>
        </w:rPr>
        <w:t>本规程用词说明</w:t>
      </w:r>
      <w:r>
        <w:tab/>
      </w:r>
      <w:r>
        <w:fldChar w:fldCharType="begin"/>
      </w:r>
      <w:r>
        <w:instrText xml:space="preserve"> PAGEREF _Toc28131 \h </w:instrText>
      </w:r>
      <w:r>
        <w:fldChar w:fldCharType="separate"/>
      </w:r>
      <w:r>
        <w:t>68</w:t>
      </w:r>
      <w:r>
        <w:fldChar w:fldCharType="end"/>
      </w:r>
      <w:r>
        <w:fldChar w:fldCharType="end"/>
      </w:r>
    </w:p>
    <w:p w14:paraId="527E6174">
      <w:pPr>
        <w:pStyle w:val="15"/>
        <w:tabs>
          <w:tab w:val="right" w:leader="dot" w:pos="8306"/>
        </w:tabs>
      </w:pPr>
      <w:r>
        <w:fldChar w:fldCharType="begin"/>
      </w:r>
      <w:r>
        <w:instrText xml:space="preserve"> HYPERLINK \l "_Toc7274" </w:instrText>
      </w:r>
      <w:r>
        <w:fldChar w:fldCharType="separate"/>
      </w:r>
      <w:r>
        <w:rPr>
          <w:rFonts w:hint="eastAsia" w:cs="Times New Roman"/>
          <w:bCs/>
          <w:smallCaps/>
          <w:szCs w:val="36"/>
        </w:rPr>
        <w:t>条文说明</w:t>
      </w:r>
      <w:r>
        <w:tab/>
      </w:r>
      <w:r>
        <w:fldChar w:fldCharType="begin"/>
      </w:r>
      <w:r>
        <w:instrText xml:space="preserve"> PAGEREF _Toc7274 \h </w:instrText>
      </w:r>
      <w:r>
        <w:fldChar w:fldCharType="separate"/>
      </w:r>
      <w:r>
        <w:t>69</w:t>
      </w:r>
      <w:r>
        <w:fldChar w:fldCharType="end"/>
      </w:r>
      <w:r>
        <w:fldChar w:fldCharType="end"/>
      </w:r>
    </w:p>
    <w:p w14:paraId="3E593527">
      <w:pPr>
        <w:pStyle w:val="23"/>
        <w:tabs>
          <w:tab w:val="right" w:leader="dot" w:pos="8306"/>
        </w:tabs>
        <w:ind w:left="480"/>
      </w:pPr>
    </w:p>
    <w:p w14:paraId="4247FC94">
      <w:pPr>
        <w:pageBreakBefore/>
        <w:widowControl/>
        <w:spacing w:before="468" w:beforeLines="150" w:after="468" w:afterLines="150"/>
        <w:jc w:val="center"/>
        <w:rPr>
          <w:rFonts w:ascii="宋体" w:hAnsi="宋体"/>
          <w:b/>
          <w:bCs/>
          <w:kern w:val="44"/>
          <w:sz w:val="32"/>
          <w:szCs w:val="32"/>
        </w:rPr>
      </w:pPr>
      <w:r>
        <w:rPr>
          <w:rFonts w:cs="Times New Roman"/>
          <w:kern w:val="44"/>
          <w:szCs w:val="32"/>
        </w:rPr>
        <w:fldChar w:fldCharType="end"/>
      </w:r>
      <w:r>
        <w:rPr>
          <w:rFonts w:hint="eastAsia" w:ascii="宋体" w:hAnsi="宋体"/>
          <w:b/>
          <w:bCs/>
          <w:kern w:val="44"/>
          <w:sz w:val="32"/>
          <w:szCs w:val="32"/>
        </w:rPr>
        <w:t>Contents</w:t>
      </w:r>
    </w:p>
    <w:p w14:paraId="38D475B1">
      <w:pPr>
        <w:pStyle w:val="15"/>
        <w:tabs>
          <w:tab w:val="left" w:pos="426"/>
          <w:tab w:val="right" w:leader="dot" w:pos="8296"/>
        </w:tabs>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TOC \o "1-2" \h \u </w:instrText>
      </w:r>
      <w:r>
        <w:rPr>
          <w:rFonts w:ascii="Times New Roman" w:hAnsi="Times New Roman" w:cs="Times New Roman"/>
        </w:rPr>
        <w:fldChar w:fldCharType="separate"/>
      </w:r>
      <w:r>
        <w:fldChar w:fldCharType="begin"/>
      </w:r>
      <w:r>
        <w:instrText xml:space="preserve"> HYPERLINK \l "_Toc29029" </w:instrText>
      </w:r>
      <w:r>
        <w:fldChar w:fldCharType="separate"/>
      </w:r>
      <w:r>
        <w:rPr>
          <w:rFonts w:ascii="Times New Roman" w:hAnsi="Times New Roman" w:cs="Times New Roman"/>
        </w:rPr>
        <w:t>1  General principles</w:t>
      </w:r>
      <w:r>
        <w:rPr>
          <w:rFonts w:ascii="Times New Roman" w:hAnsi="Times New Roman" w:cs="Times New Roman"/>
        </w:rPr>
        <w:tab/>
      </w:r>
      <w:r>
        <w:rPr>
          <w:rFonts w:hint="eastAsia" w:ascii="Times New Roman" w:hAnsi="Times New Roman" w:cs="Times New Roman"/>
        </w:rPr>
        <w:t>1</w:t>
      </w:r>
      <w:r>
        <w:rPr>
          <w:rFonts w:hint="eastAsia" w:ascii="Times New Roman" w:hAnsi="Times New Roman" w:cs="Times New Roman"/>
        </w:rPr>
        <w:fldChar w:fldCharType="end"/>
      </w:r>
    </w:p>
    <w:p w14:paraId="0534EF0B">
      <w:pPr>
        <w:pStyle w:val="15"/>
        <w:tabs>
          <w:tab w:val="left" w:pos="426"/>
          <w:tab w:val="right" w:leader="dot" w:pos="8296"/>
        </w:tabs>
        <w:rPr>
          <w:rFonts w:ascii="Times New Roman" w:hAnsi="Times New Roman" w:cs="Times New Roman"/>
        </w:rPr>
      </w:pPr>
      <w:r>
        <w:fldChar w:fldCharType="begin"/>
      </w:r>
      <w:r>
        <w:instrText xml:space="preserve"> HYPERLINK \l "_Toc355" </w:instrText>
      </w:r>
      <w:r>
        <w:fldChar w:fldCharType="separate"/>
      </w:r>
      <w:r>
        <w:rPr>
          <w:rFonts w:ascii="Times New Roman" w:hAnsi="Times New Roman" w:cs="Times New Roman"/>
        </w:rPr>
        <w:t>2  Terms</w:t>
      </w:r>
      <w:r>
        <w:rPr>
          <w:rFonts w:ascii="Times New Roman" w:hAnsi="Times New Roman" w:cs="Times New Roman"/>
        </w:rPr>
        <w:tab/>
      </w:r>
      <w:r>
        <w:rPr>
          <w:rFonts w:hint="eastAsia" w:ascii="Times New Roman" w:hAnsi="Times New Roman" w:cs="Times New Roman"/>
        </w:rPr>
        <w:t>2</w:t>
      </w:r>
      <w:r>
        <w:rPr>
          <w:rFonts w:hint="eastAsia" w:ascii="Times New Roman" w:hAnsi="Times New Roman" w:cs="Times New Roman"/>
        </w:rPr>
        <w:fldChar w:fldCharType="end"/>
      </w:r>
    </w:p>
    <w:p w14:paraId="20EEEFA4">
      <w:pPr>
        <w:pStyle w:val="15"/>
        <w:tabs>
          <w:tab w:val="left" w:pos="426"/>
          <w:tab w:val="right" w:leader="dot" w:pos="8296"/>
        </w:tabs>
        <w:rPr>
          <w:rFonts w:ascii="Times New Roman" w:hAnsi="Times New Roman" w:cs="Times New Roman"/>
        </w:rPr>
      </w:pPr>
      <w:r>
        <w:fldChar w:fldCharType="begin"/>
      </w:r>
      <w:r>
        <w:instrText xml:space="preserve"> HYPERLINK \l "_Toc20333" </w:instrText>
      </w:r>
      <w:r>
        <w:fldChar w:fldCharType="separate"/>
      </w:r>
      <w:r>
        <w:rPr>
          <w:rFonts w:ascii="Times New Roman" w:hAnsi="Times New Roman" w:cs="Times New Roman"/>
        </w:rPr>
        <w:t xml:space="preserve">3 </w:t>
      </w:r>
      <w:r>
        <w:rPr>
          <w:rFonts w:hint="eastAsia" w:ascii="Times New Roman" w:hAnsi="Times New Roman" w:cs="Times New Roman"/>
        </w:rPr>
        <w:t xml:space="preserve"> B</w:t>
      </w:r>
      <w:r>
        <w:rPr>
          <w:rFonts w:ascii="Times New Roman" w:hAnsi="Times New Roman" w:cs="Times New Roman"/>
        </w:rPr>
        <w:t>asic</w:t>
      </w:r>
      <w:r>
        <w:rPr>
          <w:rFonts w:hint="eastAsia" w:ascii="Times New Roman" w:hAnsi="Times New Roman" w:cs="Times New Roman"/>
        </w:rPr>
        <w:t xml:space="preserve"> </w:t>
      </w:r>
      <w:r>
        <w:rPr>
          <w:rFonts w:ascii="Times New Roman" w:hAnsi="Times New Roman" w:cs="Times New Roman"/>
        </w:rPr>
        <w:t>regulations</w:t>
      </w:r>
      <w:r>
        <w:rPr>
          <w:rFonts w:ascii="Times New Roman" w:hAnsi="Times New Roman" w:cs="Times New Roman"/>
        </w:rPr>
        <w:tab/>
      </w:r>
      <w:r>
        <w:rPr>
          <w:rFonts w:hint="eastAsia" w:ascii="Times New Roman" w:hAnsi="Times New Roman" w:cs="Times New Roman"/>
        </w:rPr>
        <w:t>5</w:t>
      </w:r>
      <w:r>
        <w:rPr>
          <w:rFonts w:hint="eastAsia" w:ascii="Times New Roman" w:hAnsi="Times New Roman" w:cs="Times New Roman"/>
        </w:rPr>
        <w:fldChar w:fldCharType="end"/>
      </w:r>
    </w:p>
    <w:p w14:paraId="702DB576">
      <w:pPr>
        <w:pStyle w:val="15"/>
        <w:tabs>
          <w:tab w:val="left" w:pos="426"/>
          <w:tab w:val="right" w:leader="dot" w:pos="8296"/>
        </w:tabs>
        <w:rPr>
          <w:rFonts w:ascii="Times New Roman" w:hAnsi="Times New Roman" w:cs="Times New Roman"/>
        </w:rPr>
      </w:pPr>
      <w:r>
        <w:fldChar w:fldCharType="begin"/>
      </w:r>
      <w:r>
        <w:instrText xml:space="preserve"> HYPERLINK \l "_Toc115" </w:instrText>
      </w:r>
      <w:r>
        <w:fldChar w:fldCharType="separate"/>
      </w:r>
      <w:r>
        <w:rPr>
          <w:rFonts w:ascii="Times New Roman" w:hAnsi="Times New Roman" w:cs="Times New Roman"/>
        </w:rPr>
        <w:t xml:space="preserve">3.1  Principles of </w:t>
      </w:r>
      <w:r>
        <w:rPr>
          <w:rFonts w:hint="eastAsia" w:ascii="Times New Roman" w:hAnsi="Times New Roman" w:cs="Times New Roman"/>
        </w:rPr>
        <w:t>d</w:t>
      </w:r>
      <w:r>
        <w:rPr>
          <w:rFonts w:ascii="Times New Roman" w:hAnsi="Times New Roman" w:cs="Times New Roman"/>
        </w:rPr>
        <w:t xml:space="preserve">esign </w:t>
      </w:r>
      <w:r>
        <w:rPr>
          <w:rFonts w:hint="eastAsia" w:ascii="Times New Roman" w:hAnsi="Times New Roman" w:cs="Times New Roman"/>
        </w:rPr>
        <w:t>b</w:t>
      </w:r>
      <w:r>
        <w:rPr>
          <w:rFonts w:ascii="Times New Roman" w:hAnsi="Times New Roman" w:cs="Times New Roman"/>
        </w:rPr>
        <w:t xml:space="preserve">udget </w:t>
      </w:r>
      <w:r>
        <w:rPr>
          <w:rFonts w:hint="eastAsia" w:ascii="Times New Roman" w:hAnsi="Times New Roman" w:cs="Times New Roman"/>
        </w:rPr>
        <w:t>e</w:t>
      </w:r>
      <w:r>
        <w:rPr>
          <w:rFonts w:ascii="Times New Roman" w:hAnsi="Times New Roman" w:cs="Times New Roman"/>
        </w:rPr>
        <w:t>stimate compilation</w:t>
      </w:r>
      <w:r>
        <w:rPr>
          <w:rFonts w:ascii="Times New Roman" w:hAnsi="Times New Roman" w:cs="Times New Roman"/>
        </w:rPr>
        <w:tab/>
      </w:r>
      <w:r>
        <w:rPr>
          <w:rFonts w:hint="eastAsia" w:ascii="Times New Roman" w:hAnsi="Times New Roman" w:cs="Times New Roman"/>
        </w:rPr>
        <w:t>5</w:t>
      </w:r>
      <w:r>
        <w:rPr>
          <w:rFonts w:hint="eastAsia" w:ascii="Times New Roman" w:hAnsi="Times New Roman" w:cs="Times New Roman"/>
        </w:rPr>
        <w:fldChar w:fldCharType="end"/>
      </w:r>
    </w:p>
    <w:p w14:paraId="5088C1E7">
      <w:pPr>
        <w:pStyle w:val="15"/>
        <w:tabs>
          <w:tab w:val="left" w:pos="426"/>
          <w:tab w:val="right" w:leader="dot" w:pos="8296"/>
        </w:tabs>
        <w:rPr>
          <w:rFonts w:ascii="Times New Roman" w:hAnsi="Times New Roman" w:cs="Times New Roman"/>
        </w:rPr>
      </w:pPr>
      <w:r>
        <w:fldChar w:fldCharType="begin"/>
      </w:r>
      <w:r>
        <w:instrText xml:space="preserve"> HYPERLINK \l "_Toc7265" </w:instrText>
      </w:r>
      <w:r>
        <w:fldChar w:fldCharType="separate"/>
      </w:r>
      <w:r>
        <w:rPr>
          <w:rFonts w:ascii="Times New Roman" w:hAnsi="Times New Roman" w:cs="Times New Roman"/>
        </w:rPr>
        <w:t xml:space="preserve">3.2  Basis of </w:t>
      </w:r>
      <w:r>
        <w:rPr>
          <w:rFonts w:hint="eastAsia" w:ascii="Times New Roman" w:hAnsi="Times New Roman" w:cs="Times New Roman"/>
        </w:rPr>
        <w:t>d</w:t>
      </w:r>
      <w:r>
        <w:rPr>
          <w:rFonts w:ascii="Times New Roman" w:hAnsi="Times New Roman" w:cs="Times New Roman"/>
        </w:rPr>
        <w:t xml:space="preserve">esign </w:t>
      </w:r>
      <w:r>
        <w:rPr>
          <w:rFonts w:hint="eastAsia" w:ascii="Times New Roman" w:hAnsi="Times New Roman" w:cs="Times New Roman"/>
        </w:rPr>
        <w:t>b</w:t>
      </w:r>
      <w:r>
        <w:rPr>
          <w:rFonts w:ascii="Times New Roman" w:hAnsi="Times New Roman" w:cs="Times New Roman"/>
        </w:rPr>
        <w:t xml:space="preserve">udget </w:t>
      </w:r>
      <w:r>
        <w:rPr>
          <w:rFonts w:hint="eastAsia" w:ascii="Times New Roman" w:hAnsi="Times New Roman" w:cs="Times New Roman"/>
        </w:rPr>
        <w:t>e</w:t>
      </w:r>
      <w:r>
        <w:rPr>
          <w:rFonts w:ascii="Times New Roman" w:hAnsi="Times New Roman" w:cs="Times New Roman"/>
        </w:rPr>
        <w:t>stimate compilation</w:t>
      </w:r>
      <w:r>
        <w:rPr>
          <w:rFonts w:ascii="Times New Roman" w:hAnsi="Times New Roman" w:cs="Times New Roman"/>
        </w:rPr>
        <w:tab/>
      </w:r>
      <w:r>
        <w:rPr>
          <w:rFonts w:hint="eastAsia" w:ascii="Times New Roman" w:hAnsi="Times New Roman" w:cs="Times New Roman"/>
        </w:rPr>
        <w:t>5</w:t>
      </w:r>
      <w:r>
        <w:rPr>
          <w:rFonts w:hint="eastAsia" w:ascii="Times New Roman" w:hAnsi="Times New Roman" w:cs="Times New Roman"/>
        </w:rPr>
        <w:fldChar w:fldCharType="end"/>
      </w:r>
    </w:p>
    <w:p w14:paraId="515478AC">
      <w:pPr>
        <w:pStyle w:val="15"/>
        <w:tabs>
          <w:tab w:val="left" w:pos="426"/>
          <w:tab w:val="right" w:leader="dot" w:pos="8296"/>
        </w:tabs>
        <w:rPr>
          <w:rFonts w:ascii="Times New Roman" w:hAnsi="Times New Roman" w:cs="Times New Roman"/>
        </w:rPr>
      </w:pPr>
      <w:r>
        <w:fldChar w:fldCharType="begin"/>
      </w:r>
      <w:r>
        <w:instrText xml:space="preserve"> HYPERLINK \l "_Toc20339" </w:instrText>
      </w:r>
      <w:r>
        <w:fldChar w:fldCharType="separate"/>
      </w:r>
      <w:r>
        <w:rPr>
          <w:rFonts w:hint="eastAsia" w:ascii="Times New Roman" w:hAnsi="Times New Roman" w:cs="Times New Roman"/>
        </w:rPr>
        <w:t>3</w:t>
      </w:r>
      <w:r>
        <w:rPr>
          <w:rFonts w:ascii="Times New Roman" w:hAnsi="Times New Roman" w:cs="Times New Roman"/>
        </w:rPr>
        <w:t>.</w:t>
      </w:r>
      <w:r>
        <w:rPr>
          <w:rFonts w:hint="eastAsia" w:ascii="Times New Roman" w:hAnsi="Times New Roman" w:cs="Times New Roman"/>
        </w:rPr>
        <w:t>3</w:t>
      </w:r>
      <w:r>
        <w:rPr>
          <w:rFonts w:ascii="Times New Roman" w:hAnsi="Times New Roman" w:cs="Times New Roman"/>
        </w:rPr>
        <w:t xml:space="preserve">  Compilation </w:t>
      </w:r>
      <w:r>
        <w:rPr>
          <w:rFonts w:hint="eastAsia" w:ascii="Times New Roman" w:hAnsi="Times New Roman" w:cs="Times New Roman"/>
        </w:rPr>
        <w:t>f</w:t>
      </w:r>
      <w:r>
        <w:rPr>
          <w:rFonts w:ascii="Times New Roman" w:hAnsi="Times New Roman" w:cs="Times New Roman"/>
        </w:rPr>
        <w:t xml:space="preserve">orm of </w:t>
      </w:r>
      <w:r>
        <w:rPr>
          <w:rFonts w:hint="eastAsia" w:ascii="Times New Roman" w:hAnsi="Times New Roman" w:cs="Times New Roman"/>
        </w:rPr>
        <w:t>d</w:t>
      </w:r>
      <w:r>
        <w:rPr>
          <w:rFonts w:ascii="Times New Roman" w:hAnsi="Times New Roman" w:cs="Times New Roman"/>
        </w:rPr>
        <w:t>esign</w:t>
      </w:r>
      <w:r>
        <w:rPr>
          <w:rFonts w:hint="eastAsia" w:ascii="Times New Roman" w:hAnsi="Times New Roman" w:cs="Times New Roman"/>
        </w:rPr>
        <w:t xml:space="preserve"> b</w:t>
      </w:r>
      <w:r>
        <w:rPr>
          <w:rFonts w:ascii="Times New Roman" w:hAnsi="Times New Roman" w:cs="Times New Roman"/>
        </w:rPr>
        <w:t xml:space="preserve">udget </w:t>
      </w:r>
      <w:r>
        <w:rPr>
          <w:rFonts w:hint="eastAsia" w:ascii="Times New Roman" w:hAnsi="Times New Roman" w:cs="Times New Roman"/>
        </w:rPr>
        <w:t>e</w:t>
      </w:r>
      <w:r>
        <w:rPr>
          <w:rFonts w:ascii="Times New Roman" w:hAnsi="Times New Roman" w:cs="Times New Roman"/>
        </w:rPr>
        <w:t xml:space="preserve">stimate </w:t>
      </w:r>
      <w:r>
        <w:rPr>
          <w:rFonts w:hint="eastAsia" w:ascii="Times New Roman" w:hAnsi="Times New Roman" w:cs="Times New Roman"/>
        </w:rPr>
        <w:t>d</w:t>
      </w:r>
      <w:r>
        <w:rPr>
          <w:rFonts w:ascii="Times New Roman" w:hAnsi="Times New Roman" w:cs="Times New Roman"/>
        </w:rPr>
        <w:t>ocument</w:t>
      </w:r>
      <w:r>
        <w:rPr>
          <w:rFonts w:ascii="Times New Roman" w:hAnsi="Times New Roman" w:cs="Times New Roman"/>
        </w:rPr>
        <w:tab/>
      </w:r>
      <w:r>
        <w:rPr>
          <w:rFonts w:hint="eastAsia" w:ascii="Times New Roman" w:hAnsi="Times New Roman" w:cs="Times New Roman"/>
        </w:rPr>
        <w:t>6</w:t>
      </w:r>
      <w:r>
        <w:rPr>
          <w:rFonts w:hint="eastAsia" w:ascii="Times New Roman" w:hAnsi="Times New Roman" w:cs="Times New Roman"/>
        </w:rPr>
        <w:fldChar w:fldCharType="end"/>
      </w:r>
    </w:p>
    <w:p w14:paraId="78A5A7B0">
      <w:pPr>
        <w:pStyle w:val="15"/>
        <w:tabs>
          <w:tab w:val="left" w:pos="426"/>
          <w:tab w:val="right" w:leader="dot" w:pos="8296"/>
        </w:tabs>
        <w:rPr>
          <w:rFonts w:ascii="Times New Roman" w:hAnsi="Times New Roman" w:cs="Times New Roman"/>
        </w:rPr>
      </w:pPr>
      <w:r>
        <w:fldChar w:fldCharType="begin"/>
      </w:r>
      <w:r>
        <w:instrText xml:space="preserve"> HYPERLINK \l "_Toc14211" </w:instrText>
      </w:r>
      <w:r>
        <w:fldChar w:fldCharType="separate"/>
      </w:r>
      <w:r>
        <w:rPr>
          <w:rFonts w:hint="eastAsia" w:ascii="Times New Roman" w:hAnsi="Times New Roman" w:cs="Times New Roman"/>
        </w:rPr>
        <w:t>3</w:t>
      </w:r>
      <w:r>
        <w:rPr>
          <w:rFonts w:ascii="Times New Roman" w:hAnsi="Times New Roman" w:cs="Times New Roman"/>
        </w:rPr>
        <w:t>.</w:t>
      </w:r>
      <w:r>
        <w:rPr>
          <w:rFonts w:hint="eastAsia" w:ascii="Times New Roman" w:hAnsi="Times New Roman" w:cs="Times New Roman"/>
        </w:rPr>
        <w:t>4</w:t>
      </w:r>
      <w:r>
        <w:rPr>
          <w:rFonts w:ascii="Times New Roman" w:hAnsi="Times New Roman" w:cs="Times New Roman"/>
        </w:rPr>
        <w:t xml:space="preserve">  Composition of </w:t>
      </w:r>
      <w:r>
        <w:rPr>
          <w:rFonts w:hint="eastAsia" w:ascii="Times New Roman" w:hAnsi="Times New Roman" w:cs="Times New Roman"/>
        </w:rPr>
        <w:t>d</w:t>
      </w:r>
      <w:r>
        <w:rPr>
          <w:rFonts w:ascii="Times New Roman" w:hAnsi="Times New Roman" w:cs="Times New Roman"/>
        </w:rPr>
        <w:t>esign</w:t>
      </w:r>
      <w:r>
        <w:rPr>
          <w:rFonts w:hint="eastAsia" w:ascii="Times New Roman" w:hAnsi="Times New Roman" w:cs="Times New Roman"/>
        </w:rPr>
        <w:t xml:space="preserve"> b</w:t>
      </w:r>
      <w:r>
        <w:rPr>
          <w:rFonts w:ascii="Times New Roman" w:hAnsi="Times New Roman" w:cs="Times New Roman"/>
        </w:rPr>
        <w:t xml:space="preserve">udget </w:t>
      </w:r>
      <w:r>
        <w:rPr>
          <w:rFonts w:hint="eastAsia" w:ascii="Times New Roman" w:hAnsi="Times New Roman" w:cs="Times New Roman"/>
        </w:rPr>
        <w:t>e</w:t>
      </w:r>
      <w:r>
        <w:rPr>
          <w:rFonts w:ascii="Times New Roman" w:hAnsi="Times New Roman" w:cs="Times New Roman"/>
        </w:rPr>
        <w:t xml:space="preserve">stimate </w:t>
      </w:r>
      <w:r>
        <w:rPr>
          <w:rFonts w:hint="eastAsia" w:ascii="Times New Roman" w:hAnsi="Times New Roman" w:cs="Times New Roman"/>
        </w:rPr>
        <w:t>d</w:t>
      </w:r>
      <w:r>
        <w:rPr>
          <w:rFonts w:ascii="Times New Roman" w:hAnsi="Times New Roman" w:cs="Times New Roman"/>
        </w:rPr>
        <w:t>ocument</w:t>
      </w:r>
      <w:r>
        <w:rPr>
          <w:rFonts w:ascii="Times New Roman" w:hAnsi="Times New Roman" w:cs="Times New Roman"/>
        </w:rPr>
        <w:tab/>
      </w:r>
      <w:r>
        <w:rPr>
          <w:rFonts w:hint="eastAsia" w:ascii="Times New Roman" w:hAnsi="Times New Roman" w:cs="Times New Roman"/>
        </w:rPr>
        <w:t>6</w:t>
      </w:r>
      <w:r>
        <w:rPr>
          <w:rFonts w:hint="eastAsia" w:ascii="Times New Roman" w:hAnsi="Times New Roman" w:cs="Times New Roman"/>
        </w:rPr>
        <w:fldChar w:fldCharType="end"/>
      </w:r>
    </w:p>
    <w:p w14:paraId="19C4596B">
      <w:pPr>
        <w:pStyle w:val="15"/>
        <w:tabs>
          <w:tab w:val="left" w:pos="426"/>
          <w:tab w:val="right" w:leader="dot" w:pos="8296"/>
        </w:tabs>
        <w:rPr>
          <w:rFonts w:ascii="Times New Roman" w:hAnsi="Times New Roman" w:cs="Times New Roman"/>
        </w:rPr>
      </w:pPr>
      <w:r>
        <w:fldChar w:fldCharType="begin"/>
      </w:r>
      <w:r>
        <w:instrText xml:space="preserve"> HYPERLINK \l "_Toc14211" </w:instrText>
      </w:r>
      <w:r>
        <w:fldChar w:fldCharType="separate"/>
      </w:r>
      <w:r>
        <w:rPr>
          <w:rFonts w:hint="eastAsia" w:ascii="Times New Roman" w:hAnsi="Times New Roman" w:cs="Times New Roman"/>
        </w:rPr>
        <w:t>3</w:t>
      </w:r>
      <w:r>
        <w:rPr>
          <w:rFonts w:ascii="Times New Roman" w:hAnsi="Times New Roman" w:cs="Times New Roman"/>
        </w:rPr>
        <w:t>.</w:t>
      </w:r>
      <w:r>
        <w:rPr>
          <w:rFonts w:hint="eastAsia" w:ascii="Times New Roman" w:hAnsi="Times New Roman" w:cs="Times New Roman"/>
        </w:rPr>
        <w:t>5</w:t>
      </w:r>
      <w:r>
        <w:rPr>
          <w:rFonts w:ascii="Times New Roman" w:hAnsi="Times New Roman" w:cs="Times New Roman"/>
        </w:rPr>
        <w:t xml:space="preserve">  </w:t>
      </w:r>
      <w:r>
        <w:rPr>
          <w:rFonts w:hint="eastAsia" w:ascii="Times New Roman" w:hAnsi="Times New Roman" w:cs="Times New Roman"/>
        </w:rPr>
        <w:t>D</w:t>
      </w:r>
      <w:r>
        <w:rPr>
          <w:rFonts w:ascii="Times New Roman" w:hAnsi="Times New Roman" w:cs="Times New Roman"/>
        </w:rPr>
        <w:t>esign</w:t>
      </w:r>
      <w:r>
        <w:rPr>
          <w:rFonts w:hint="eastAsia" w:ascii="Times New Roman" w:hAnsi="Times New Roman" w:cs="Times New Roman"/>
        </w:rPr>
        <w:t xml:space="preserve"> b</w:t>
      </w:r>
      <w:r>
        <w:rPr>
          <w:rFonts w:ascii="Times New Roman" w:hAnsi="Times New Roman" w:cs="Times New Roman"/>
        </w:rPr>
        <w:t>udget quality</w:t>
      </w:r>
      <w:r>
        <w:rPr>
          <w:rFonts w:hint="eastAsia" w:ascii="Times New Roman" w:hAnsi="Times New Roman" w:cs="Times New Roman"/>
        </w:rPr>
        <w:t xml:space="preserve"> </w:t>
      </w:r>
      <w:r>
        <w:rPr>
          <w:rFonts w:ascii="Times New Roman" w:hAnsi="Times New Roman" w:cs="Times New Roman"/>
        </w:rPr>
        <w:t>control</w:t>
      </w:r>
      <w:r>
        <w:rPr>
          <w:rFonts w:ascii="Times New Roman" w:hAnsi="Times New Roman" w:cs="Times New Roman"/>
        </w:rPr>
        <w:tab/>
      </w:r>
      <w:r>
        <w:rPr>
          <w:rFonts w:hint="eastAsia" w:ascii="Times New Roman" w:hAnsi="Times New Roman" w:cs="Times New Roman"/>
        </w:rPr>
        <w:t>8</w:t>
      </w:r>
      <w:r>
        <w:rPr>
          <w:rFonts w:hint="eastAsia" w:ascii="Times New Roman" w:hAnsi="Times New Roman" w:cs="Times New Roman"/>
        </w:rPr>
        <w:fldChar w:fldCharType="end"/>
      </w:r>
    </w:p>
    <w:p w14:paraId="1F83E561">
      <w:pPr>
        <w:pStyle w:val="15"/>
        <w:tabs>
          <w:tab w:val="left" w:pos="426"/>
          <w:tab w:val="right" w:leader="dot" w:pos="8296"/>
        </w:tabs>
        <w:rPr>
          <w:rFonts w:ascii="Times New Roman" w:hAnsi="Times New Roman" w:cs="Times New Roman"/>
        </w:rPr>
      </w:pPr>
      <w:r>
        <w:fldChar w:fldCharType="begin"/>
      </w:r>
      <w:r>
        <w:instrText xml:space="preserve"> HYPERLINK \l "_Toc27659" </w:instrText>
      </w:r>
      <w:r>
        <w:fldChar w:fldCharType="separate"/>
      </w:r>
      <w:r>
        <w:rPr>
          <w:rFonts w:hint="eastAsia" w:ascii="Times New Roman" w:hAnsi="Times New Roman" w:cs="Times New Roman"/>
        </w:rPr>
        <w:t>4.</w:t>
      </w:r>
      <w:r>
        <w:rPr>
          <w:rFonts w:ascii="Times New Roman" w:hAnsi="Times New Roman" w:cs="Times New Roman"/>
        </w:rPr>
        <w:t xml:space="preserve">  Unit of design budget estimate</w:t>
      </w:r>
      <w:r>
        <w:rPr>
          <w:rFonts w:ascii="Times New Roman" w:hAnsi="Times New Roman" w:cs="Times New Roman"/>
        </w:rPr>
        <w:tab/>
      </w:r>
      <w:r>
        <w:rPr>
          <w:rFonts w:ascii="Times New Roman" w:hAnsi="Times New Roman" w:cs="Times New Roman"/>
        </w:rPr>
        <w:fldChar w:fldCharType="end"/>
      </w:r>
      <w:r>
        <w:rPr>
          <w:rFonts w:hint="eastAsia" w:ascii="Times New Roman" w:hAnsi="Times New Roman" w:cs="Times New Roman"/>
        </w:rPr>
        <w:t>9</w:t>
      </w:r>
    </w:p>
    <w:p w14:paraId="166F366A">
      <w:pPr>
        <w:pStyle w:val="15"/>
        <w:tabs>
          <w:tab w:val="left" w:pos="426"/>
          <w:tab w:val="right" w:leader="dot" w:pos="8296"/>
        </w:tabs>
        <w:rPr>
          <w:rFonts w:ascii="Times New Roman" w:hAnsi="Times New Roman" w:cs="Times New Roman"/>
        </w:rPr>
      </w:pPr>
      <w:r>
        <w:fldChar w:fldCharType="begin"/>
      </w:r>
      <w:r>
        <w:instrText xml:space="preserve"> HYPERLINK \l "_Toc27659" </w:instrText>
      </w:r>
      <w:r>
        <w:fldChar w:fldCharType="separate"/>
      </w:r>
      <w:r>
        <w:rPr>
          <w:rFonts w:hint="eastAsia" w:ascii="Times New Roman" w:hAnsi="Times New Roman" w:cs="Times New Roman"/>
        </w:rPr>
        <w:t>4.1</w:t>
      </w:r>
      <w:r>
        <w:rPr>
          <w:rFonts w:ascii="Times New Roman" w:hAnsi="Times New Roman" w:cs="Times New Roman"/>
        </w:rPr>
        <w:t xml:space="preserve">  Unit and Coding of design budget estimate</w:t>
      </w:r>
      <w:r>
        <w:rPr>
          <w:rFonts w:ascii="Times New Roman" w:hAnsi="Times New Roman" w:cs="Times New Roman"/>
        </w:rPr>
        <w:tab/>
      </w:r>
      <w:r>
        <w:rPr>
          <w:rFonts w:ascii="Times New Roman" w:hAnsi="Times New Roman" w:cs="Times New Roman"/>
        </w:rPr>
        <w:fldChar w:fldCharType="end"/>
      </w:r>
      <w:r>
        <w:rPr>
          <w:rFonts w:hint="eastAsia" w:ascii="Times New Roman" w:hAnsi="Times New Roman" w:cs="Times New Roman"/>
        </w:rPr>
        <w:t>9</w:t>
      </w:r>
    </w:p>
    <w:p w14:paraId="100C1DBC">
      <w:pPr>
        <w:pStyle w:val="15"/>
        <w:tabs>
          <w:tab w:val="right" w:leader="dot" w:pos="8296"/>
        </w:tabs>
        <w:rPr>
          <w:rFonts w:ascii="Times New Roman" w:hAnsi="Times New Roman" w:cs="Times New Roman"/>
        </w:rPr>
      </w:pPr>
      <w:r>
        <w:fldChar w:fldCharType="begin"/>
      </w:r>
      <w:r>
        <w:instrText xml:space="preserve"> HYPERLINK \l "_Toc24055" </w:instrText>
      </w:r>
      <w:r>
        <w:fldChar w:fldCharType="separate"/>
      </w:r>
      <w:r>
        <w:rPr>
          <w:rFonts w:hint="eastAsia" w:ascii="Times New Roman" w:hAnsi="Times New Roman" w:cs="Times New Roman"/>
        </w:rPr>
        <w:t>4.2</w:t>
      </w:r>
      <w:r>
        <w:rPr>
          <w:rFonts w:ascii="Times New Roman" w:hAnsi="Times New Roman" w:cs="Times New Roman"/>
        </w:rPr>
        <w:t xml:space="preserve">  Calculation </w:t>
      </w:r>
      <w:r>
        <w:rPr>
          <w:rFonts w:hint="eastAsia" w:ascii="Times New Roman" w:hAnsi="Times New Roman" w:cs="Times New Roman"/>
        </w:rPr>
        <w:t>d</w:t>
      </w:r>
      <w:r>
        <w:rPr>
          <w:rFonts w:ascii="Times New Roman" w:hAnsi="Times New Roman" w:cs="Times New Roman"/>
        </w:rPr>
        <w:t xml:space="preserve">epth </w:t>
      </w:r>
      <w:r>
        <w:rPr>
          <w:rFonts w:hint="eastAsia" w:ascii="Times New Roman" w:hAnsi="Times New Roman" w:cs="Times New Roman"/>
        </w:rPr>
        <w:t>r</w:t>
      </w:r>
      <w:r>
        <w:rPr>
          <w:rFonts w:ascii="Times New Roman" w:hAnsi="Times New Roman" w:cs="Times New Roman"/>
        </w:rPr>
        <w:t xml:space="preserve">equirements of engineering </w:t>
      </w:r>
      <w:r>
        <w:rPr>
          <w:rFonts w:hint="eastAsia" w:ascii="Times New Roman" w:hAnsi="Times New Roman" w:cs="Times New Roman"/>
        </w:rPr>
        <w:t>q</w:t>
      </w:r>
      <w:r>
        <w:rPr>
          <w:rFonts w:ascii="Times New Roman" w:hAnsi="Times New Roman" w:cs="Times New Roman"/>
        </w:rPr>
        <w:t>uantity</w:t>
      </w:r>
      <w:r>
        <w:t xml:space="preserve"> </w:t>
      </w:r>
      <w:r>
        <w:rPr>
          <w:rFonts w:ascii="Times New Roman" w:hAnsi="Times New Roman" w:cs="Times New Roman"/>
        </w:rPr>
        <w:t xml:space="preserve">of design </w:t>
      </w:r>
      <w:r>
        <w:rPr>
          <w:rFonts w:hint="eastAsia" w:ascii="Times New Roman" w:hAnsi="Times New Roman" w:cs="Times New Roman"/>
        </w:rPr>
        <w:t>b</w:t>
      </w:r>
      <w:r>
        <w:rPr>
          <w:rFonts w:ascii="Times New Roman" w:hAnsi="Times New Roman" w:cs="Times New Roman"/>
        </w:rPr>
        <w:t>udget estimate</w:t>
      </w:r>
      <w:r>
        <w:rPr>
          <w:rFonts w:ascii="Times New Roman" w:hAnsi="Times New Roman" w:cs="Times New Roman"/>
        </w:rPr>
        <w:tab/>
      </w:r>
      <w:r>
        <w:rPr>
          <w:rFonts w:ascii="Times New Roman" w:hAnsi="Times New Roman" w:cs="Times New Roman"/>
        </w:rPr>
        <w:fldChar w:fldCharType="end"/>
      </w:r>
      <w:r>
        <w:rPr>
          <w:rFonts w:hint="eastAsia" w:ascii="Times New Roman" w:hAnsi="Times New Roman" w:cs="Times New Roman"/>
        </w:rPr>
        <w:t>24</w:t>
      </w:r>
    </w:p>
    <w:p w14:paraId="5AA62A00">
      <w:pPr>
        <w:pStyle w:val="15"/>
        <w:tabs>
          <w:tab w:val="left" w:pos="426"/>
          <w:tab w:val="right" w:leader="dot" w:pos="8296"/>
        </w:tabs>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\l "_Toc6298" </w:instrText>
      </w:r>
      <w:r>
        <w:rPr>
          <w:rFonts w:ascii="Times New Roman" w:hAnsi="Times New Roman" w:cs="Times New Roman"/>
        </w:rPr>
        <w:fldChar w:fldCharType="separate"/>
      </w:r>
      <w:r>
        <w:rPr>
          <w:rFonts w:hint="eastAsia" w:ascii="Times New Roman" w:hAnsi="Times New Roman" w:cs="Times New Roman"/>
        </w:rPr>
        <w:t>5</w:t>
      </w:r>
      <w:r>
        <w:rPr>
          <w:rFonts w:ascii="Times New Roman" w:hAnsi="Times New Roman" w:cs="Times New Roman"/>
        </w:rPr>
        <w:t xml:space="preserve">  Total </w:t>
      </w:r>
      <w:r>
        <w:rPr>
          <w:rFonts w:hint="eastAsia" w:ascii="Times New Roman" w:hAnsi="Times New Roman" w:cs="Times New Roman"/>
        </w:rPr>
        <w:t>i</w:t>
      </w:r>
      <w:r>
        <w:rPr>
          <w:rFonts w:ascii="Times New Roman" w:hAnsi="Times New Roman" w:cs="Times New Roman"/>
        </w:rPr>
        <w:t xml:space="preserve">nvestment </w:t>
      </w:r>
      <w:r>
        <w:rPr>
          <w:rFonts w:hint="eastAsia" w:ascii="Times New Roman" w:hAnsi="Times New Roman" w:cs="Times New Roman"/>
        </w:rPr>
        <w:t>c</w:t>
      </w:r>
      <w:r>
        <w:rPr>
          <w:rFonts w:ascii="Times New Roman" w:hAnsi="Times New Roman" w:cs="Times New Roman"/>
        </w:rPr>
        <w:t xml:space="preserve">omposition and </w:t>
      </w:r>
      <w:r>
        <w:rPr>
          <w:rFonts w:hint="eastAsia" w:ascii="Times New Roman" w:hAnsi="Times New Roman" w:cs="Times New Roman"/>
        </w:rPr>
        <w:t>c</w:t>
      </w:r>
      <w:r>
        <w:rPr>
          <w:rFonts w:ascii="Times New Roman" w:hAnsi="Times New Roman" w:cs="Times New Roman"/>
        </w:rPr>
        <w:t xml:space="preserve">alculation </w:t>
      </w:r>
      <w:r>
        <w:rPr>
          <w:rFonts w:hint="eastAsia" w:ascii="Times New Roman" w:hAnsi="Times New Roman" w:cs="Times New Roman"/>
        </w:rPr>
        <w:t>m</w:t>
      </w:r>
      <w:r>
        <w:rPr>
          <w:rFonts w:ascii="Times New Roman" w:hAnsi="Times New Roman" w:cs="Times New Roman"/>
        </w:rPr>
        <w:t xml:space="preserve">ethod of </w:t>
      </w:r>
      <w:r>
        <w:rPr>
          <w:rFonts w:hint="eastAsia" w:ascii="Times New Roman" w:hAnsi="Times New Roman" w:cs="Times New Roman"/>
        </w:rPr>
        <w:t>d</w:t>
      </w:r>
      <w:r>
        <w:rPr>
          <w:rFonts w:ascii="Times New Roman" w:hAnsi="Times New Roman" w:cs="Times New Roman"/>
        </w:rPr>
        <w:t>esign</w:t>
      </w:r>
      <w:r>
        <w:rPr>
          <w:rFonts w:hint="eastAsia" w:ascii="Times New Roman" w:hAnsi="Times New Roman" w:cs="Times New Roman"/>
        </w:rPr>
        <w:t xml:space="preserve"> b</w:t>
      </w:r>
      <w:r>
        <w:rPr>
          <w:rFonts w:ascii="Times New Roman" w:hAnsi="Times New Roman" w:cs="Times New Roman"/>
        </w:rPr>
        <w:t xml:space="preserve">udget </w:t>
      </w:r>
    </w:p>
    <w:p w14:paraId="1AD089E3">
      <w:pPr>
        <w:pStyle w:val="15"/>
        <w:tabs>
          <w:tab w:val="left" w:pos="426"/>
          <w:tab w:val="right" w:leader="dot" w:pos="8296"/>
        </w:tabs>
        <w:rPr>
          <w:rFonts w:ascii="Times New Roman" w:hAnsi="Times New Roman" w:cs="Times New Roman"/>
        </w:rPr>
      </w:pPr>
      <w:r>
        <w:rPr>
          <w:rFonts w:hint="eastAsia" w:ascii="Times New Roman" w:hAnsi="Times New Roman" w:cs="Times New Roman"/>
        </w:rPr>
        <w:t>e</w:t>
      </w:r>
      <w:r>
        <w:rPr>
          <w:rFonts w:ascii="Times New Roman" w:hAnsi="Times New Roman" w:cs="Times New Roman"/>
        </w:rPr>
        <w:t>stimate</w:t>
      </w:r>
      <w:r>
        <w:rPr>
          <w:rFonts w:ascii="Times New Roman" w:hAnsi="Times New Roman" w:cs="Times New Roman"/>
        </w:rPr>
        <w:tab/>
      </w:r>
      <w:r>
        <w:rPr>
          <w:rFonts w:ascii="Times New Roman" w:hAnsi="Times New Roman" w:cs="Times New Roman"/>
        </w:rPr>
        <w:fldChar w:fldCharType="end"/>
      </w:r>
      <w:r>
        <w:rPr>
          <w:rFonts w:hint="eastAsia" w:ascii="Times New Roman" w:hAnsi="Times New Roman" w:cs="Times New Roman"/>
        </w:rPr>
        <w:t>26</w:t>
      </w:r>
    </w:p>
    <w:p w14:paraId="7A77A11C">
      <w:pPr>
        <w:pStyle w:val="15"/>
        <w:tabs>
          <w:tab w:val="left" w:pos="426"/>
          <w:tab w:val="right" w:leader="dot" w:pos="8296"/>
        </w:tabs>
        <w:rPr>
          <w:rFonts w:ascii="Times New Roman" w:hAnsi="Times New Roman" w:cs="Times New Roman"/>
        </w:rPr>
      </w:pPr>
      <w:r>
        <w:fldChar w:fldCharType="begin"/>
      </w:r>
      <w:r>
        <w:instrText xml:space="preserve"> HYPERLINK \l "_Toc15020" </w:instrText>
      </w:r>
      <w:r>
        <w:fldChar w:fldCharType="separate"/>
      </w:r>
      <w:r>
        <w:rPr>
          <w:rFonts w:hint="eastAsia" w:ascii="Times New Roman" w:hAnsi="Times New Roman" w:cs="Times New Roman"/>
        </w:rPr>
        <w:t>5</w:t>
      </w:r>
      <w:r>
        <w:rPr>
          <w:rFonts w:ascii="Times New Roman" w:hAnsi="Times New Roman" w:cs="Times New Roman"/>
        </w:rPr>
        <w:t xml:space="preserve">.1  Total </w:t>
      </w:r>
      <w:r>
        <w:rPr>
          <w:rFonts w:hint="eastAsia" w:ascii="Times New Roman" w:hAnsi="Times New Roman" w:cs="Times New Roman"/>
        </w:rPr>
        <w:t>i</w:t>
      </w:r>
      <w:r>
        <w:rPr>
          <w:rFonts w:ascii="Times New Roman" w:hAnsi="Times New Roman" w:cs="Times New Roman"/>
        </w:rPr>
        <w:t xml:space="preserve">nvestment </w:t>
      </w:r>
      <w:r>
        <w:rPr>
          <w:rFonts w:hint="eastAsia" w:ascii="Times New Roman" w:hAnsi="Times New Roman" w:cs="Times New Roman"/>
        </w:rPr>
        <w:t>c</w:t>
      </w:r>
      <w:r>
        <w:rPr>
          <w:rFonts w:ascii="Times New Roman" w:hAnsi="Times New Roman" w:cs="Times New Roman"/>
        </w:rPr>
        <w:t xml:space="preserve">omposition of </w:t>
      </w:r>
      <w:r>
        <w:rPr>
          <w:rFonts w:hint="eastAsia" w:ascii="Times New Roman" w:hAnsi="Times New Roman" w:cs="Times New Roman"/>
        </w:rPr>
        <w:t>d</w:t>
      </w:r>
      <w:r>
        <w:rPr>
          <w:rFonts w:ascii="Times New Roman" w:hAnsi="Times New Roman" w:cs="Times New Roman"/>
        </w:rPr>
        <w:t xml:space="preserve">esign </w:t>
      </w:r>
      <w:r>
        <w:rPr>
          <w:rFonts w:hint="eastAsia" w:ascii="Times New Roman" w:hAnsi="Times New Roman" w:cs="Times New Roman"/>
        </w:rPr>
        <w:t>b</w:t>
      </w:r>
      <w:r>
        <w:rPr>
          <w:rFonts w:ascii="Times New Roman" w:hAnsi="Times New Roman" w:cs="Times New Roman"/>
        </w:rPr>
        <w:t xml:space="preserve">udget </w:t>
      </w:r>
      <w:r>
        <w:rPr>
          <w:rFonts w:hint="eastAsia" w:ascii="Times New Roman" w:hAnsi="Times New Roman" w:cs="Times New Roman"/>
        </w:rPr>
        <w:t>e</w:t>
      </w:r>
      <w:r>
        <w:rPr>
          <w:rFonts w:ascii="Times New Roman" w:hAnsi="Times New Roman" w:cs="Times New Roman"/>
        </w:rPr>
        <w:t>stimate</w:t>
      </w:r>
      <w:r>
        <w:rPr>
          <w:rFonts w:ascii="Times New Roman" w:hAnsi="Times New Roman" w:cs="Times New Roman"/>
        </w:rPr>
        <w:tab/>
      </w:r>
      <w:r>
        <w:rPr>
          <w:rFonts w:ascii="Times New Roman" w:hAnsi="Times New Roman" w:cs="Times New Roman"/>
        </w:rPr>
        <w:fldChar w:fldCharType="end"/>
      </w:r>
      <w:r>
        <w:rPr>
          <w:rFonts w:hint="eastAsia" w:ascii="Times New Roman" w:hAnsi="Times New Roman" w:cs="Times New Roman"/>
        </w:rPr>
        <w:t>26</w:t>
      </w:r>
    </w:p>
    <w:p w14:paraId="3604D54A">
      <w:pPr>
        <w:pStyle w:val="15"/>
        <w:tabs>
          <w:tab w:val="left" w:pos="426"/>
          <w:tab w:val="right" w:leader="dot" w:pos="8296"/>
        </w:tabs>
        <w:rPr>
          <w:rFonts w:ascii="Times New Roman" w:hAnsi="Times New Roman" w:cs="Times New Roman"/>
        </w:rPr>
      </w:pPr>
      <w:r>
        <w:fldChar w:fldCharType="begin"/>
      </w:r>
      <w:r>
        <w:instrText xml:space="preserve"> HYPERLINK \l "_Toc5367" </w:instrText>
      </w:r>
      <w:r>
        <w:fldChar w:fldCharType="separate"/>
      </w:r>
      <w:r>
        <w:rPr>
          <w:rFonts w:hint="eastAsia" w:ascii="Times New Roman" w:hAnsi="Times New Roman" w:cs="Times New Roman"/>
        </w:rPr>
        <w:t>5</w:t>
      </w:r>
      <w:r>
        <w:rPr>
          <w:rFonts w:ascii="Times New Roman" w:hAnsi="Times New Roman" w:cs="Times New Roman"/>
        </w:rPr>
        <w:t xml:space="preserve">.2  Engineering </w:t>
      </w:r>
      <w:r>
        <w:rPr>
          <w:rFonts w:hint="eastAsia" w:ascii="Times New Roman" w:hAnsi="Times New Roman" w:cs="Times New Roman"/>
        </w:rPr>
        <w:t>c</w:t>
      </w:r>
      <w:r>
        <w:rPr>
          <w:rFonts w:ascii="Times New Roman" w:hAnsi="Times New Roman" w:cs="Times New Roman"/>
        </w:rPr>
        <w:t xml:space="preserve">ost </w:t>
      </w:r>
      <w:r>
        <w:rPr>
          <w:rFonts w:hint="eastAsia" w:ascii="Times New Roman" w:hAnsi="Times New Roman" w:cs="Times New Roman"/>
        </w:rPr>
        <w:t>c</w:t>
      </w:r>
      <w:r>
        <w:rPr>
          <w:rFonts w:ascii="Times New Roman" w:hAnsi="Times New Roman" w:cs="Times New Roman"/>
        </w:rPr>
        <w:t xml:space="preserve">alculation </w:t>
      </w:r>
      <w:r>
        <w:rPr>
          <w:rFonts w:hint="eastAsia" w:ascii="Times New Roman" w:hAnsi="Times New Roman" w:cs="Times New Roman"/>
        </w:rPr>
        <w:t>m</w:t>
      </w:r>
      <w:r>
        <w:rPr>
          <w:rFonts w:ascii="Times New Roman" w:hAnsi="Times New Roman" w:cs="Times New Roman"/>
        </w:rPr>
        <w:t>ethod</w:t>
      </w:r>
      <w:r>
        <w:rPr>
          <w:rFonts w:ascii="Times New Roman" w:hAnsi="Times New Roman" w:cs="Times New Roman"/>
        </w:rPr>
        <w:tab/>
      </w:r>
      <w:r>
        <w:rPr>
          <w:rFonts w:ascii="Times New Roman" w:hAnsi="Times New Roman" w:cs="Times New Roman"/>
        </w:rPr>
        <w:fldChar w:fldCharType="end"/>
      </w:r>
      <w:r>
        <w:rPr>
          <w:rFonts w:hint="eastAsia" w:ascii="Times New Roman" w:hAnsi="Times New Roman" w:cs="Times New Roman"/>
        </w:rPr>
        <w:t>28</w:t>
      </w:r>
    </w:p>
    <w:p w14:paraId="16A82D54">
      <w:pPr>
        <w:pStyle w:val="15"/>
        <w:tabs>
          <w:tab w:val="right" w:leader="dot" w:pos="8306"/>
        </w:tabs>
        <w:rPr>
          <w:rFonts w:ascii="Times New Roman" w:hAnsi="Times New Roman" w:cs="Times New Roman"/>
        </w:rPr>
      </w:pPr>
      <w:r>
        <w:rPr>
          <w:rFonts w:hint="eastAsia" w:ascii="Times New Roman" w:hAnsi="Times New Roman" w:cs="Times New Roman"/>
        </w:rPr>
        <w:t>5</w:t>
      </w:r>
      <w:r>
        <w:fldChar w:fldCharType="begin"/>
      </w:r>
      <w:r>
        <w:instrText xml:space="preserve"> HYPERLINK \l "_Toc5367" </w:instrText>
      </w:r>
      <w:r>
        <w:fldChar w:fldCharType="separate"/>
      </w:r>
      <w:r>
        <w:rPr>
          <w:rFonts w:ascii="Times New Roman" w:hAnsi="Times New Roman" w:cs="Times New Roman"/>
        </w:rPr>
        <w:t>.</w:t>
      </w:r>
      <w:r>
        <w:rPr>
          <w:rFonts w:hint="eastAsia" w:ascii="Times New Roman" w:hAnsi="Times New Roman" w:cs="Times New Roman"/>
        </w:rPr>
        <w:t>3</w:t>
      </w:r>
      <w:r>
        <w:rPr>
          <w:rFonts w:ascii="Times New Roman" w:hAnsi="Times New Roman" w:cs="Times New Roman"/>
        </w:rPr>
        <w:t xml:space="preserve">  Calculation </w:t>
      </w:r>
      <w:r>
        <w:rPr>
          <w:rFonts w:hint="eastAsia" w:ascii="Times New Roman" w:hAnsi="Times New Roman" w:cs="Times New Roman"/>
        </w:rPr>
        <w:t>m</w:t>
      </w:r>
      <w:r>
        <w:rPr>
          <w:rFonts w:ascii="Times New Roman" w:hAnsi="Times New Roman" w:cs="Times New Roman"/>
        </w:rPr>
        <w:t xml:space="preserve">ethods of other costs of </w:t>
      </w:r>
      <w:r>
        <w:rPr>
          <w:rFonts w:hint="eastAsia" w:ascii="Times New Roman" w:hAnsi="Times New Roman" w:cs="Times New Roman"/>
        </w:rPr>
        <w:t>e</w:t>
      </w:r>
      <w:r>
        <w:rPr>
          <w:rFonts w:ascii="Times New Roman" w:hAnsi="Times New Roman" w:cs="Times New Roman"/>
        </w:rPr>
        <w:t xml:space="preserve">ngineering </w:t>
      </w:r>
      <w:r>
        <w:rPr>
          <w:rFonts w:hint="eastAsia" w:ascii="Times New Roman" w:hAnsi="Times New Roman" w:cs="Times New Roman"/>
        </w:rPr>
        <w:t>c</w:t>
      </w:r>
      <w:r>
        <w:rPr>
          <w:rFonts w:ascii="Times New Roman" w:hAnsi="Times New Roman" w:cs="Times New Roman"/>
        </w:rPr>
        <w:t>onstruction</w:t>
      </w:r>
      <w:r>
        <w:rPr>
          <w:rFonts w:ascii="Times New Roman" w:hAnsi="Times New Roman" w:cs="Times New Roman"/>
        </w:rPr>
        <w:tab/>
      </w:r>
      <w:r>
        <w:rPr>
          <w:rFonts w:ascii="Times New Roman" w:hAnsi="Times New Roman" w:cs="Times New Roman"/>
        </w:rPr>
        <w:fldChar w:fldCharType="end"/>
      </w:r>
      <w:r>
        <w:rPr>
          <w:rFonts w:hint="eastAsia" w:ascii="Times New Roman" w:hAnsi="Times New Roman" w:cs="Times New Roman"/>
        </w:rPr>
        <w:t>31</w:t>
      </w:r>
    </w:p>
    <w:p w14:paraId="6A985307">
      <w:pPr>
        <w:pStyle w:val="15"/>
        <w:tabs>
          <w:tab w:val="right" w:leader="dot" w:pos="8306"/>
        </w:tabs>
        <w:rPr>
          <w:rFonts w:ascii="Times New Roman" w:hAnsi="Times New Roman" w:cs="Times New Roman"/>
        </w:rPr>
      </w:pPr>
      <w:r>
        <w:fldChar w:fldCharType="begin"/>
      </w:r>
      <w:r>
        <w:instrText xml:space="preserve"> HYPERLINK \l "_Toc5367" </w:instrText>
      </w:r>
      <w:r>
        <w:fldChar w:fldCharType="separate"/>
      </w:r>
      <w:r>
        <w:rPr>
          <w:rFonts w:hint="eastAsia" w:ascii="Times New Roman" w:hAnsi="Times New Roman" w:cs="Times New Roman"/>
        </w:rPr>
        <w:t>5</w:t>
      </w:r>
      <w:r>
        <w:rPr>
          <w:rFonts w:ascii="Times New Roman" w:hAnsi="Times New Roman" w:cs="Times New Roman"/>
        </w:rPr>
        <w:t>.</w:t>
      </w:r>
      <w:r>
        <w:rPr>
          <w:rFonts w:hint="eastAsia" w:ascii="Times New Roman" w:hAnsi="Times New Roman" w:cs="Times New Roman"/>
        </w:rPr>
        <w:t>4</w:t>
      </w:r>
      <w:r>
        <w:rPr>
          <w:rFonts w:ascii="Times New Roman" w:hAnsi="Times New Roman" w:cs="Times New Roman"/>
        </w:rPr>
        <w:t xml:space="preserve">  Budget reserve </w:t>
      </w:r>
      <w:r>
        <w:rPr>
          <w:rFonts w:hint="eastAsia" w:ascii="Times New Roman" w:hAnsi="Times New Roman" w:cs="Times New Roman"/>
        </w:rPr>
        <w:t>c</w:t>
      </w:r>
      <w:r>
        <w:rPr>
          <w:rFonts w:ascii="Times New Roman" w:hAnsi="Times New Roman" w:cs="Times New Roman"/>
        </w:rPr>
        <w:t xml:space="preserve">alculation </w:t>
      </w:r>
      <w:r>
        <w:rPr>
          <w:rFonts w:hint="eastAsia" w:ascii="Times New Roman" w:hAnsi="Times New Roman" w:cs="Times New Roman"/>
        </w:rPr>
        <w:t>m</w:t>
      </w:r>
      <w:r>
        <w:rPr>
          <w:rFonts w:ascii="Times New Roman" w:hAnsi="Times New Roman" w:cs="Times New Roman"/>
        </w:rPr>
        <w:t>ethod</w:t>
      </w:r>
      <w:r>
        <w:rPr>
          <w:rFonts w:ascii="Times New Roman" w:hAnsi="Times New Roman" w:cs="Times New Roman"/>
        </w:rPr>
        <w:tab/>
      </w:r>
      <w:r>
        <w:rPr>
          <w:rFonts w:ascii="Times New Roman" w:hAnsi="Times New Roman" w:cs="Times New Roman"/>
        </w:rPr>
        <w:fldChar w:fldCharType="end"/>
      </w:r>
      <w:r>
        <w:rPr>
          <w:rFonts w:hint="eastAsia" w:ascii="Times New Roman" w:hAnsi="Times New Roman" w:cs="Times New Roman"/>
        </w:rPr>
        <w:t>42</w:t>
      </w:r>
    </w:p>
    <w:p w14:paraId="65F01787">
      <w:pPr>
        <w:pStyle w:val="15"/>
        <w:tabs>
          <w:tab w:val="right" w:leader="dot" w:pos="8306"/>
        </w:tabs>
        <w:rPr>
          <w:rFonts w:ascii="Times New Roman" w:hAnsi="Times New Roman" w:cs="Times New Roman"/>
        </w:rPr>
      </w:pPr>
      <w:r>
        <w:rPr>
          <w:rFonts w:hint="eastAsia" w:ascii="Times New Roman" w:hAnsi="Times New Roman" w:cs="Times New Roman"/>
        </w:rPr>
        <w:t>5</w:t>
      </w:r>
      <w:r>
        <w:fldChar w:fldCharType="begin"/>
      </w:r>
      <w:r>
        <w:instrText xml:space="preserve"> HYPERLINK \l "_Toc5367" </w:instrText>
      </w:r>
      <w:r>
        <w:fldChar w:fldCharType="separate"/>
      </w:r>
      <w:r>
        <w:rPr>
          <w:rFonts w:ascii="Times New Roman" w:hAnsi="Times New Roman" w:cs="Times New Roman"/>
        </w:rPr>
        <w:t>.</w:t>
      </w:r>
      <w:r>
        <w:rPr>
          <w:rFonts w:hint="eastAsia" w:ascii="Times New Roman" w:hAnsi="Times New Roman" w:cs="Times New Roman"/>
        </w:rPr>
        <w:t>5</w:t>
      </w:r>
      <w:r>
        <w:rPr>
          <w:rFonts w:ascii="Times New Roman" w:hAnsi="Times New Roman" w:cs="Times New Roman"/>
        </w:rPr>
        <w:t xml:space="preserve">  Calculation </w:t>
      </w:r>
      <w:r>
        <w:rPr>
          <w:rFonts w:hint="eastAsia" w:ascii="Times New Roman" w:hAnsi="Times New Roman" w:cs="Times New Roman"/>
        </w:rPr>
        <w:t>m</w:t>
      </w:r>
      <w:r>
        <w:rPr>
          <w:rFonts w:ascii="Times New Roman" w:hAnsi="Times New Roman" w:cs="Times New Roman"/>
        </w:rPr>
        <w:t xml:space="preserve">ethod of </w:t>
      </w:r>
      <w:r>
        <w:rPr>
          <w:rFonts w:hint="eastAsia" w:ascii="Times New Roman" w:hAnsi="Times New Roman" w:cs="Times New Roman"/>
        </w:rPr>
        <w:t>f</w:t>
      </w:r>
      <w:r>
        <w:rPr>
          <w:rFonts w:ascii="Times New Roman" w:hAnsi="Times New Roman" w:cs="Times New Roman"/>
        </w:rPr>
        <w:t xml:space="preserve">inancing </w:t>
      </w:r>
      <w:r>
        <w:rPr>
          <w:rFonts w:hint="eastAsia" w:ascii="Times New Roman" w:hAnsi="Times New Roman" w:cs="Times New Roman"/>
        </w:rPr>
        <w:t>c</w:t>
      </w:r>
      <w:r>
        <w:rPr>
          <w:rFonts w:ascii="Times New Roman" w:hAnsi="Times New Roman" w:cs="Times New Roman"/>
        </w:rPr>
        <w:t xml:space="preserve">ost in </w:t>
      </w:r>
      <w:r>
        <w:rPr>
          <w:rFonts w:hint="eastAsia" w:ascii="Times New Roman" w:hAnsi="Times New Roman" w:cs="Times New Roman"/>
        </w:rPr>
        <w:t>c</w:t>
      </w:r>
      <w:r>
        <w:rPr>
          <w:rFonts w:ascii="Times New Roman" w:hAnsi="Times New Roman" w:cs="Times New Roman"/>
        </w:rPr>
        <w:t xml:space="preserve">onstruction </w:t>
      </w:r>
      <w:r>
        <w:rPr>
          <w:rFonts w:hint="eastAsia" w:ascii="Times New Roman" w:hAnsi="Times New Roman" w:cs="Times New Roman"/>
        </w:rPr>
        <w:t>p</w:t>
      </w:r>
      <w:r>
        <w:rPr>
          <w:rFonts w:ascii="Times New Roman" w:hAnsi="Times New Roman" w:cs="Times New Roman"/>
        </w:rPr>
        <w:t>eriod</w:t>
      </w:r>
      <w:r>
        <w:rPr>
          <w:rFonts w:ascii="Times New Roman" w:hAnsi="Times New Roman" w:cs="Times New Roman"/>
        </w:rPr>
        <w:tab/>
      </w:r>
      <w:r>
        <w:rPr>
          <w:rFonts w:ascii="Times New Roman" w:hAnsi="Times New Roman" w:cs="Times New Roman"/>
        </w:rPr>
        <w:fldChar w:fldCharType="end"/>
      </w:r>
      <w:r>
        <w:rPr>
          <w:rFonts w:hint="eastAsia" w:ascii="Times New Roman" w:hAnsi="Times New Roman" w:cs="Times New Roman"/>
        </w:rPr>
        <w:t>42</w:t>
      </w:r>
    </w:p>
    <w:p w14:paraId="6DB7A242">
      <w:pPr>
        <w:pStyle w:val="15"/>
        <w:tabs>
          <w:tab w:val="right" w:leader="dot" w:pos="8306"/>
        </w:tabs>
        <w:rPr>
          <w:rFonts w:ascii="Times New Roman" w:hAnsi="Times New Roman" w:cs="Times New Roman"/>
        </w:rPr>
      </w:pPr>
      <w:r>
        <w:fldChar w:fldCharType="begin"/>
      </w:r>
      <w:r>
        <w:instrText xml:space="preserve"> HYPERLINK \l "_Toc5367" </w:instrText>
      </w:r>
      <w:r>
        <w:fldChar w:fldCharType="separate"/>
      </w:r>
      <w:r>
        <w:rPr>
          <w:rFonts w:hint="eastAsia" w:ascii="Times New Roman" w:hAnsi="Times New Roman" w:cs="Times New Roman"/>
        </w:rPr>
        <w:t>5</w:t>
      </w:r>
      <w:r>
        <w:rPr>
          <w:rFonts w:ascii="Times New Roman" w:hAnsi="Times New Roman" w:cs="Times New Roman"/>
        </w:rPr>
        <w:t>.</w:t>
      </w:r>
      <w:r>
        <w:rPr>
          <w:rFonts w:hint="eastAsia" w:ascii="Times New Roman" w:hAnsi="Times New Roman" w:cs="Times New Roman"/>
        </w:rPr>
        <w:t>6</w:t>
      </w:r>
      <w:r>
        <w:rPr>
          <w:rFonts w:ascii="Times New Roman" w:hAnsi="Times New Roman" w:cs="Times New Roman"/>
        </w:rPr>
        <w:t xml:space="preserve">  Calculation </w:t>
      </w:r>
      <w:r>
        <w:rPr>
          <w:rFonts w:hint="eastAsia" w:ascii="Times New Roman" w:hAnsi="Times New Roman" w:cs="Times New Roman"/>
        </w:rPr>
        <w:t>m</w:t>
      </w:r>
      <w:r>
        <w:rPr>
          <w:rFonts w:ascii="Times New Roman" w:hAnsi="Times New Roman" w:cs="Times New Roman"/>
        </w:rPr>
        <w:t xml:space="preserve">ethod of initial </w:t>
      </w:r>
      <w:r>
        <w:rPr>
          <w:rFonts w:hint="eastAsia" w:ascii="Times New Roman" w:hAnsi="Times New Roman" w:cs="Times New Roman"/>
        </w:rPr>
        <w:t>w</w:t>
      </w:r>
      <w:r>
        <w:rPr>
          <w:rFonts w:ascii="Times New Roman" w:hAnsi="Times New Roman" w:cs="Times New Roman"/>
        </w:rPr>
        <w:t xml:space="preserve">orking </w:t>
      </w:r>
      <w:r>
        <w:rPr>
          <w:rFonts w:hint="eastAsia" w:ascii="Times New Roman" w:hAnsi="Times New Roman" w:cs="Times New Roman"/>
        </w:rPr>
        <w:t>c</w:t>
      </w:r>
      <w:r>
        <w:rPr>
          <w:rFonts w:ascii="Times New Roman" w:hAnsi="Times New Roman" w:cs="Times New Roman"/>
        </w:rPr>
        <w:t>apital</w:t>
      </w:r>
      <w:r>
        <w:rPr>
          <w:rFonts w:ascii="Times New Roman" w:hAnsi="Times New Roman" w:cs="Times New Roman"/>
        </w:rPr>
        <w:tab/>
      </w:r>
      <w:r>
        <w:rPr>
          <w:rFonts w:ascii="Times New Roman" w:hAnsi="Times New Roman" w:cs="Times New Roman"/>
        </w:rPr>
        <w:fldChar w:fldCharType="end"/>
      </w:r>
      <w:r>
        <w:rPr>
          <w:rFonts w:hint="eastAsia" w:ascii="Times New Roman" w:hAnsi="Times New Roman" w:cs="Times New Roman"/>
        </w:rPr>
        <w:t>44</w:t>
      </w:r>
    </w:p>
    <w:p w14:paraId="14F6C4AB">
      <w:pPr>
        <w:pStyle w:val="15"/>
        <w:tabs>
          <w:tab w:val="left" w:pos="426"/>
          <w:tab w:val="right" w:leader="dot" w:pos="8296"/>
        </w:tabs>
        <w:rPr>
          <w:rFonts w:ascii="Times New Roman" w:hAnsi="Times New Roman" w:cs="Times New Roman"/>
        </w:rPr>
      </w:pPr>
      <w:r>
        <w:fldChar w:fldCharType="begin"/>
      </w:r>
      <w:r>
        <w:instrText xml:space="preserve"> HYPERLINK \l "_Toc24903" </w:instrText>
      </w:r>
      <w:r>
        <w:fldChar w:fldCharType="separate"/>
      </w:r>
      <w:r>
        <w:rPr>
          <w:rFonts w:hint="eastAsia" w:ascii="Times New Roman" w:hAnsi="Times New Roman" w:cs="Times New Roman"/>
        </w:rPr>
        <w:t>6</w:t>
      </w:r>
      <w:r>
        <w:rPr>
          <w:rFonts w:ascii="Times New Roman" w:hAnsi="Times New Roman" w:cs="Times New Roman"/>
        </w:rPr>
        <w:t xml:space="preserve">  Adjustment of design </w:t>
      </w:r>
      <w:r>
        <w:rPr>
          <w:rFonts w:hint="eastAsia" w:ascii="Times New Roman" w:hAnsi="Times New Roman" w:cs="Times New Roman"/>
        </w:rPr>
        <w:t>b</w:t>
      </w:r>
      <w:r>
        <w:rPr>
          <w:rFonts w:ascii="Times New Roman" w:hAnsi="Times New Roman" w:cs="Times New Roman"/>
        </w:rPr>
        <w:t xml:space="preserve">udget </w:t>
      </w:r>
      <w:r>
        <w:rPr>
          <w:rFonts w:hint="eastAsia" w:ascii="Times New Roman" w:hAnsi="Times New Roman" w:cs="Times New Roman"/>
        </w:rPr>
        <w:t>e</w:t>
      </w:r>
      <w:r>
        <w:rPr>
          <w:rFonts w:ascii="Times New Roman" w:hAnsi="Times New Roman" w:cs="Times New Roman"/>
        </w:rPr>
        <w:t>stimate</w:t>
      </w:r>
      <w:r>
        <w:rPr>
          <w:rFonts w:ascii="Times New Roman" w:hAnsi="Times New Roman" w:cs="Times New Roman"/>
        </w:rPr>
        <w:tab/>
      </w:r>
      <w:r>
        <w:rPr>
          <w:rFonts w:ascii="Times New Roman" w:hAnsi="Times New Roman" w:cs="Times New Roman"/>
        </w:rPr>
        <w:fldChar w:fldCharType="end"/>
      </w:r>
      <w:r>
        <w:rPr>
          <w:rFonts w:hint="eastAsia" w:ascii="Times New Roman" w:hAnsi="Times New Roman" w:cs="Times New Roman"/>
        </w:rPr>
        <w:t>46</w:t>
      </w:r>
    </w:p>
    <w:p w14:paraId="2712399D">
      <w:pPr>
        <w:pStyle w:val="15"/>
        <w:tabs>
          <w:tab w:val="left" w:pos="426"/>
          <w:tab w:val="right" w:leader="dot" w:pos="8296"/>
        </w:tabs>
        <w:rPr>
          <w:rFonts w:ascii="Times New Roman" w:hAnsi="Times New Roman" w:cs="Times New Roman"/>
        </w:rPr>
      </w:pPr>
      <w:r>
        <w:rPr>
          <w:rFonts w:ascii="Times New Roman" w:hAnsi="Times New Roman" w:cs="Times New Roman"/>
        </w:rPr>
        <w:fldChar w:fldCharType="end"/>
      </w:r>
      <w:r>
        <w:rPr>
          <w:rFonts w:ascii="Times New Roman" w:hAnsi="Times New Roman" w:cs="Times New Roman"/>
        </w:rPr>
        <w:t xml:space="preserve">Appendix A  Format of </w:t>
      </w:r>
      <w:r>
        <w:rPr>
          <w:rFonts w:hint="eastAsia" w:ascii="Times New Roman" w:hAnsi="Times New Roman" w:cs="Times New Roman"/>
        </w:rPr>
        <w:t>b</w:t>
      </w:r>
      <w:r>
        <w:rPr>
          <w:rFonts w:ascii="Times New Roman" w:hAnsi="Times New Roman" w:cs="Times New Roman"/>
        </w:rPr>
        <w:t xml:space="preserve">udget </w:t>
      </w:r>
      <w:r>
        <w:rPr>
          <w:rFonts w:hint="eastAsia" w:ascii="Times New Roman" w:hAnsi="Times New Roman" w:cs="Times New Roman"/>
        </w:rPr>
        <w:t>e</w:t>
      </w:r>
      <w:r>
        <w:rPr>
          <w:rFonts w:ascii="Times New Roman" w:hAnsi="Times New Roman" w:cs="Times New Roman"/>
        </w:rPr>
        <w:t xml:space="preserve">stimate </w:t>
      </w:r>
      <w:r>
        <w:rPr>
          <w:rFonts w:hint="eastAsia" w:ascii="Times New Roman" w:hAnsi="Times New Roman" w:cs="Times New Roman"/>
        </w:rPr>
        <w:t>d</w:t>
      </w:r>
      <w:r>
        <w:rPr>
          <w:rFonts w:ascii="Times New Roman" w:hAnsi="Times New Roman" w:cs="Times New Roman"/>
        </w:rPr>
        <w:t>ocument</w:t>
      </w:r>
      <w:r>
        <w:rPr>
          <w:rFonts w:ascii="Times New Roman" w:hAnsi="Times New Roman" w:cs="Times New Roman"/>
        </w:rPr>
        <w:tab/>
      </w:r>
      <w:r>
        <w:rPr>
          <w:rFonts w:hint="eastAsia" w:ascii="Times New Roman" w:hAnsi="Times New Roman" w:cs="Times New Roman"/>
        </w:rPr>
        <w:t>48</w:t>
      </w:r>
    </w:p>
    <w:p w14:paraId="1896E768">
      <w:pPr>
        <w:pStyle w:val="15"/>
        <w:tabs>
          <w:tab w:val="left" w:pos="426"/>
          <w:tab w:val="right" w:leader="dot" w:pos="8296"/>
        </w:tabs>
        <w:rPr>
          <w:rFonts w:ascii="Times New Roman" w:hAnsi="Times New Roman" w:cs="Times New Roman"/>
        </w:rPr>
      </w:pPr>
      <w:r>
        <w:rPr>
          <w:rFonts w:ascii="Times New Roman" w:hAnsi="Times New Roman" w:cs="Times New Roman"/>
        </w:rPr>
        <w:t>Explanation of wording in the specifacation</w:t>
      </w:r>
      <w:r>
        <w:rPr>
          <w:rFonts w:ascii="Times New Roman" w:hAnsi="Times New Roman" w:cs="Times New Roman"/>
        </w:rPr>
        <w:tab/>
      </w:r>
      <w:r>
        <w:rPr>
          <w:rFonts w:hint="eastAsia" w:ascii="Times New Roman" w:hAnsi="Times New Roman" w:cs="Times New Roman"/>
        </w:rPr>
        <w:t>68</w:t>
      </w:r>
    </w:p>
    <w:p w14:paraId="63AFC6C4">
      <w:pPr>
        <w:pStyle w:val="15"/>
        <w:tabs>
          <w:tab w:val="left" w:pos="426"/>
          <w:tab w:val="right" w:leader="dot" w:pos="8296"/>
        </w:tabs>
        <w:rPr>
          <w:rFonts w:ascii="Times New Roman" w:hAnsi="Times New Roman" w:cs="Times New Roman"/>
        </w:rPr>
      </w:pPr>
      <w:r>
        <w:rPr>
          <w:rFonts w:hint="eastAsia" w:ascii="Times New Roman" w:hAnsi="Times New Roman" w:cs="Times New Roman"/>
        </w:rPr>
        <w:t>Addition:Explanation of provisions</w:t>
      </w:r>
      <w:r>
        <w:rPr>
          <w:rFonts w:ascii="Times New Roman" w:hAnsi="Times New Roman" w:cs="Times New Roman"/>
        </w:rPr>
        <w:tab/>
      </w:r>
      <w:r>
        <w:rPr>
          <w:rFonts w:hint="eastAsia" w:ascii="Times New Roman" w:hAnsi="Times New Roman" w:cs="Times New Roman"/>
        </w:rPr>
        <w:t>69</w:t>
      </w:r>
    </w:p>
    <w:p w14:paraId="6F448DA6">
      <w:pPr>
        <w:pStyle w:val="3"/>
        <w:spacing w:before="312" w:after="312"/>
        <w:jc w:val="both"/>
        <w:sectPr>
          <w:footerReference r:id="rId14" w:type="default"/>
          <w:pgSz w:w="11906" w:h="16838"/>
          <w:pgMar w:top="1440" w:right="1800" w:bottom="1440" w:left="1800" w:header="851" w:footer="992" w:gutter="0"/>
          <w:pgNumType w:start="1"/>
          <w:cols w:space="720" w:num="1"/>
          <w:docGrid w:type="lines" w:linePitch="312" w:charSpace="0"/>
        </w:sectPr>
      </w:pPr>
      <w:bookmarkStart w:id="386" w:name="_Toc126920055"/>
      <w:bookmarkStart w:id="387" w:name="_Toc31279"/>
      <w:bookmarkStart w:id="388" w:name="_Toc126920362"/>
    </w:p>
    <w:p w14:paraId="5E0F5BF4">
      <w:pPr>
        <w:pStyle w:val="3"/>
        <w:spacing w:before="312" w:after="312"/>
      </w:pPr>
      <w:bookmarkStart w:id="389" w:name="_Toc27260"/>
      <w:bookmarkStart w:id="390" w:name="_Toc3747"/>
      <w:bookmarkStart w:id="391" w:name="_Toc17098"/>
      <w:r>
        <w:rPr>
          <w:rFonts w:hint="eastAsia"/>
          <w:b/>
          <w:bCs w:val="0"/>
        </w:rPr>
        <w:t>1</w:t>
      </w:r>
      <w:r>
        <w:rPr>
          <w:rFonts w:hint="eastAsia"/>
        </w:rPr>
        <w:t xml:space="preserve"> 总  </w:t>
      </w:r>
      <w:r>
        <w:t xml:space="preserve"> </w:t>
      </w:r>
      <w:r>
        <w:rPr>
          <w:rFonts w:hint="eastAsia"/>
        </w:rPr>
        <w:t>则</w:t>
      </w:r>
      <w:bookmarkEnd w:id="386"/>
      <w:bookmarkEnd w:id="387"/>
      <w:bookmarkEnd w:id="388"/>
      <w:bookmarkEnd w:id="389"/>
      <w:bookmarkEnd w:id="390"/>
      <w:bookmarkEnd w:id="391"/>
    </w:p>
    <w:p w14:paraId="72EE62C5">
      <w:pPr>
        <w:pStyle w:val="5"/>
        <w:numPr>
          <w:ilvl w:val="2"/>
          <w:numId w:val="0"/>
        </w:numPr>
        <w:tabs>
          <w:tab w:val="clear" w:pos="0"/>
        </w:tabs>
        <w:ind w:firstLine="200"/>
        <w:jc w:val="left"/>
      </w:pPr>
      <w:r>
        <w:rPr>
          <w:rFonts w:hint="eastAsia"/>
          <w:b/>
        </w:rPr>
        <w:t>1.0.1</w:t>
      </w:r>
      <w:r>
        <w:rPr>
          <w:rFonts w:hint="eastAsia"/>
        </w:rPr>
        <w:t xml:space="preserve">  为满足房屋建筑工程计价需要，规范设计概算编制行为，提高设计概算编制质量，合理确定和有效控制工程造价，制定本指南。</w:t>
      </w:r>
    </w:p>
    <w:p w14:paraId="155A4588">
      <w:pPr>
        <w:pStyle w:val="5"/>
        <w:numPr>
          <w:ilvl w:val="2"/>
          <w:numId w:val="0"/>
        </w:numPr>
        <w:tabs>
          <w:tab w:val="clear" w:pos="0"/>
        </w:tabs>
        <w:ind w:firstLine="200"/>
        <w:jc w:val="left"/>
      </w:pPr>
      <w:r>
        <w:rPr>
          <w:rFonts w:hint="eastAsia"/>
          <w:b/>
        </w:rPr>
        <w:t>1.0.2</w:t>
      </w:r>
      <w:r>
        <w:rPr>
          <w:rFonts w:hint="eastAsia"/>
        </w:rPr>
        <w:t xml:space="preserve">  本指南适用于新建、扩建和改建等房屋建筑工程设计概算文件的编制、审查与调整。</w:t>
      </w:r>
    </w:p>
    <w:p w14:paraId="4687EEED">
      <w:pPr>
        <w:pStyle w:val="5"/>
        <w:numPr>
          <w:ilvl w:val="2"/>
          <w:numId w:val="0"/>
        </w:numPr>
        <w:tabs>
          <w:tab w:val="clear" w:pos="0"/>
        </w:tabs>
        <w:ind w:firstLine="200"/>
        <w:jc w:val="left"/>
      </w:pPr>
      <w:r>
        <w:rPr>
          <w:rFonts w:hint="eastAsia"/>
          <w:b/>
        </w:rPr>
        <w:t>1.0.3</w:t>
      </w:r>
      <w:r>
        <w:rPr>
          <w:rFonts w:hint="eastAsia"/>
        </w:rPr>
        <w:t xml:space="preserve">  设计概算是初步设计文件的重要组成部分，是控制建设项目总投资、实施项目全过程造价控制管理以及考核项目经济合理性的依据。设计概算经审查和批准后，成为编制固定资产投资计划，签订建设项目承发包合同和贷款合同、实行建设项目投资包干的依据。</w:t>
      </w:r>
    </w:p>
    <w:p w14:paraId="67AF1202">
      <w:pPr>
        <w:pStyle w:val="5"/>
        <w:numPr>
          <w:ilvl w:val="2"/>
          <w:numId w:val="0"/>
        </w:numPr>
        <w:tabs>
          <w:tab w:val="clear" w:pos="0"/>
        </w:tabs>
        <w:ind w:firstLine="200"/>
        <w:jc w:val="left"/>
      </w:pPr>
      <w:r>
        <w:rPr>
          <w:rFonts w:hint="eastAsia"/>
          <w:b/>
        </w:rPr>
        <w:t>1.0.4</w:t>
      </w:r>
      <w:r>
        <w:rPr>
          <w:rFonts w:hint="eastAsia"/>
        </w:rPr>
        <w:t xml:space="preserve">  在设计施工总承包模式下，设计概算中与发包范围一致的金额是形成初步设计后</w:t>
      </w:r>
      <w:r>
        <w:t>发包工程总承包项目</w:t>
      </w:r>
      <w:r>
        <w:rPr>
          <w:rFonts w:hint="eastAsia"/>
        </w:rPr>
        <w:t>标底或最高投标限价的基础。</w:t>
      </w:r>
    </w:p>
    <w:p w14:paraId="6D756B95">
      <w:pPr>
        <w:pStyle w:val="5"/>
        <w:numPr>
          <w:ilvl w:val="2"/>
          <w:numId w:val="0"/>
        </w:numPr>
        <w:tabs>
          <w:tab w:val="clear" w:pos="0"/>
        </w:tabs>
        <w:ind w:firstLine="200"/>
        <w:jc w:val="left"/>
      </w:pPr>
      <w:r>
        <w:rPr>
          <w:rFonts w:hint="eastAsia"/>
          <w:b/>
        </w:rPr>
        <w:t>1.0.5</w:t>
      </w:r>
      <w:r>
        <w:rPr>
          <w:rFonts w:hint="eastAsia"/>
        </w:rPr>
        <w:t xml:space="preserve">  一个建设项目由两个或以上单位设计时，应由其中一个单位作为总体设计单位，负责协调和统一概算编制的具体原则和依据，汇编总概算，并对全部概算文件的编制质量总负责，其他设计单位负责各自承担部分概算文件编制质量。</w:t>
      </w:r>
    </w:p>
    <w:p w14:paraId="2318F0EA">
      <w:pPr>
        <w:pStyle w:val="5"/>
        <w:numPr>
          <w:ilvl w:val="2"/>
          <w:numId w:val="0"/>
        </w:numPr>
        <w:tabs>
          <w:tab w:val="clear" w:pos="0"/>
        </w:tabs>
        <w:ind w:firstLine="200"/>
        <w:jc w:val="left"/>
      </w:pPr>
      <w:r>
        <w:rPr>
          <w:rFonts w:hint="eastAsia"/>
          <w:b/>
        </w:rPr>
        <w:t>1.0.6</w:t>
      </w:r>
      <w:r>
        <w:rPr>
          <w:rFonts w:hint="eastAsia"/>
        </w:rPr>
        <w:t xml:space="preserve">  本指南根据现行法律法规和相关文件、标准的规定编制，执行中如有适用的法律法规和文件、标准变更的，以最新规定为准。</w:t>
      </w:r>
    </w:p>
    <w:p w14:paraId="3D0938F9">
      <w:pPr>
        <w:pStyle w:val="3"/>
        <w:pageBreakBefore/>
        <w:spacing w:before="312" w:after="312"/>
      </w:pPr>
      <w:bookmarkStart w:id="392" w:name="_Toc7451"/>
      <w:bookmarkStart w:id="393" w:name="_Toc126920056"/>
      <w:bookmarkStart w:id="394" w:name="_Toc23445"/>
      <w:bookmarkStart w:id="395" w:name="_Toc126920363"/>
      <w:bookmarkStart w:id="396" w:name="_Toc24776"/>
      <w:bookmarkStart w:id="397" w:name="_Toc4609"/>
      <w:r>
        <w:rPr>
          <w:rFonts w:hint="eastAsia"/>
          <w:b/>
          <w:bCs w:val="0"/>
        </w:rPr>
        <w:t>2</w:t>
      </w:r>
      <w:r>
        <w:rPr>
          <w:rFonts w:hint="eastAsia"/>
        </w:rPr>
        <w:t xml:space="preserve"> 术 </w:t>
      </w:r>
      <w:r>
        <w:t xml:space="preserve">  </w:t>
      </w:r>
      <w:r>
        <w:rPr>
          <w:rFonts w:hint="eastAsia"/>
        </w:rPr>
        <w:t>语</w:t>
      </w:r>
      <w:bookmarkEnd w:id="392"/>
      <w:bookmarkEnd w:id="393"/>
      <w:bookmarkEnd w:id="394"/>
      <w:bookmarkEnd w:id="395"/>
      <w:bookmarkEnd w:id="396"/>
      <w:bookmarkEnd w:id="397"/>
    </w:p>
    <w:p w14:paraId="3F5EE9B2">
      <w:pPr>
        <w:pStyle w:val="5"/>
        <w:numPr>
          <w:ilvl w:val="2"/>
          <w:numId w:val="0"/>
        </w:numPr>
        <w:tabs>
          <w:tab w:val="clear" w:pos="0"/>
        </w:tabs>
        <w:rPr>
          <w:rFonts w:ascii="Times New Roman" w:hAnsi="Times New Roman" w:cs="Times New Roman"/>
        </w:rPr>
      </w:pPr>
      <w:r>
        <w:rPr>
          <w:rStyle w:val="41"/>
          <w:rFonts w:hint="eastAsia"/>
        </w:rPr>
        <w:t>2.0.1</w:t>
      </w:r>
      <w:r>
        <w:rPr>
          <w:rFonts w:hint="eastAsia" w:ascii="宋体" w:hAnsi="宋体" w:eastAsia="黑体"/>
        </w:rPr>
        <w:t xml:space="preserve">  </w:t>
      </w:r>
      <w:r>
        <w:rPr>
          <w:rFonts w:hint="eastAsia"/>
        </w:rPr>
        <w:t>建设项目</w:t>
      </w:r>
      <w:r>
        <w:rPr>
          <w:rFonts w:ascii="Times New Roman" w:hAnsi="Times New Roman" w:cs="Times New Roman"/>
        </w:rPr>
        <w:t xml:space="preserve">  </w:t>
      </w:r>
      <w:r>
        <w:rPr>
          <w:rFonts w:hint="eastAsia" w:ascii="Times New Roman" w:hAnsi="Times New Roman" w:cs="Times New Roman"/>
        </w:rPr>
        <w:t>Construction Project</w:t>
      </w:r>
    </w:p>
    <w:p w14:paraId="703EF36F">
      <w:pPr>
        <w:ind w:firstLine="480"/>
      </w:pPr>
      <w:r>
        <w:rPr>
          <w:rFonts w:hint="eastAsia"/>
        </w:rPr>
        <w:t>按一个总体规划或设计进行建设的，由一个或若干个互有内在联系的单项工程组成的工程总和。</w:t>
      </w:r>
    </w:p>
    <w:p w14:paraId="712EE6EF">
      <w:pPr>
        <w:pStyle w:val="5"/>
        <w:numPr>
          <w:ilvl w:val="2"/>
          <w:numId w:val="0"/>
        </w:numPr>
        <w:tabs>
          <w:tab w:val="clear" w:pos="0"/>
        </w:tabs>
        <w:rPr>
          <w:rFonts w:ascii="Times New Roman" w:hAnsi="Times New Roman" w:cs="Times New Roman"/>
        </w:rPr>
      </w:pPr>
      <w:r>
        <w:rPr>
          <w:rStyle w:val="41"/>
          <w:rFonts w:hint="eastAsia"/>
        </w:rPr>
        <w:t>2.0.2</w:t>
      </w:r>
      <w:r>
        <w:rPr>
          <w:rFonts w:hint="eastAsia" w:eastAsia="黑体"/>
        </w:rPr>
        <w:t xml:space="preserve">  </w:t>
      </w:r>
      <w:r>
        <w:rPr>
          <w:rFonts w:hint="eastAsia"/>
        </w:rPr>
        <w:t>单项工程</w:t>
      </w:r>
      <w:r>
        <w:rPr>
          <w:rFonts w:ascii="Times New Roman" w:hAnsi="Times New Roman" w:cs="Times New Roman"/>
        </w:rPr>
        <w:t xml:space="preserve">  </w:t>
      </w:r>
      <w:r>
        <w:rPr>
          <w:rFonts w:hint="eastAsia" w:ascii="Times New Roman" w:hAnsi="Times New Roman" w:cs="Times New Roman"/>
        </w:rPr>
        <w:t>Sectional Works</w:t>
      </w:r>
    </w:p>
    <w:p w14:paraId="526E9A25">
      <w:pPr>
        <w:ind w:firstLine="480"/>
      </w:pPr>
      <w:r>
        <w:rPr>
          <w:rFonts w:hint="eastAsia"/>
        </w:rPr>
        <w:t>具有独立的设计文件，建成后可以独立发挥生产能力或使用功能的工程项目。</w:t>
      </w:r>
    </w:p>
    <w:p w14:paraId="0ACF48FD">
      <w:pPr>
        <w:pStyle w:val="5"/>
        <w:numPr>
          <w:ilvl w:val="2"/>
          <w:numId w:val="0"/>
        </w:numPr>
        <w:tabs>
          <w:tab w:val="clear" w:pos="0"/>
        </w:tabs>
        <w:rPr>
          <w:rFonts w:ascii="Times New Roman" w:hAnsi="Times New Roman" w:cs="Times New Roman"/>
        </w:rPr>
      </w:pPr>
      <w:r>
        <w:rPr>
          <w:rStyle w:val="41"/>
        </w:rPr>
        <w:t>2.0.3</w:t>
      </w:r>
      <w:r>
        <w:rPr>
          <w:rFonts w:hint="eastAsia" w:eastAsia="黑体"/>
        </w:rPr>
        <w:t xml:space="preserve">  </w:t>
      </w:r>
      <w:r>
        <w:rPr>
          <w:rFonts w:hint="eastAsia"/>
        </w:rPr>
        <w:t>单位工程</w:t>
      </w:r>
      <w:r>
        <w:rPr>
          <w:rFonts w:ascii="Times New Roman" w:hAnsi="Times New Roman" w:cs="Times New Roman"/>
        </w:rPr>
        <w:t xml:space="preserve">  </w:t>
      </w:r>
      <w:r>
        <w:rPr>
          <w:rFonts w:hint="eastAsia" w:ascii="Times New Roman" w:hAnsi="Times New Roman" w:cs="Times New Roman"/>
        </w:rPr>
        <w:t>Unit Works</w:t>
      </w:r>
    </w:p>
    <w:p w14:paraId="080606B2">
      <w:pPr>
        <w:ind w:firstLine="480"/>
      </w:pPr>
      <w:r>
        <w:rPr>
          <w:rFonts w:hint="eastAsia"/>
        </w:rPr>
        <w:t>具有独立的设计文件，能够独立组织施工，但不能独立发挥生产能力或使用功能的工程项目。</w:t>
      </w:r>
    </w:p>
    <w:p w14:paraId="2DA037F9">
      <w:pPr>
        <w:pStyle w:val="5"/>
        <w:numPr>
          <w:ilvl w:val="2"/>
          <w:numId w:val="0"/>
        </w:numPr>
        <w:tabs>
          <w:tab w:val="clear" w:pos="0"/>
        </w:tabs>
      </w:pPr>
      <w:r>
        <w:rPr>
          <w:rStyle w:val="41"/>
          <w:rFonts w:hint="eastAsia"/>
        </w:rPr>
        <w:t>2</w:t>
      </w:r>
      <w:r>
        <w:rPr>
          <w:rStyle w:val="41"/>
        </w:rPr>
        <w:t>.0.4</w:t>
      </w:r>
      <w:r>
        <w:rPr>
          <w:rFonts w:hint="eastAsia" w:eastAsia="黑体"/>
        </w:rPr>
        <w:t xml:space="preserve">  </w:t>
      </w:r>
      <w:r>
        <w:rPr>
          <w:rFonts w:hint="eastAsia"/>
        </w:rPr>
        <w:t>分部工程</w:t>
      </w:r>
      <w:r>
        <w:rPr>
          <w:rFonts w:ascii="Times New Roman" w:hAnsi="Times New Roman" w:cs="Times New Roman"/>
        </w:rPr>
        <w:t xml:space="preserve">  Divisional</w:t>
      </w:r>
      <w:r>
        <w:rPr>
          <w:rFonts w:hint="eastAsia" w:ascii="Times New Roman" w:hAnsi="Times New Roman" w:cs="Times New Roman"/>
        </w:rPr>
        <w:t xml:space="preserve"> </w:t>
      </w:r>
      <w:r>
        <w:rPr>
          <w:rFonts w:ascii="Times New Roman" w:hAnsi="Times New Roman" w:cs="Times New Roman"/>
        </w:rPr>
        <w:t>Works</w:t>
      </w:r>
    </w:p>
    <w:p w14:paraId="2BD5C20D">
      <w:pPr>
        <w:ind w:firstLine="480"/>
      </w:pPr>
      <w:r>
        <w:rPr>
          <w:rFonts w:hint="eastAsia"/>
        </w:rPr>
        <w:t>单位工程的组成部分，系按结构部位、路段长度及施工特点或施工任务将单位工程划分为若干个项目单元。</w:t>
      </w:r>
    </w:p>
    <w:p w14:paraId="39FA10C0">
      <w:pPr>
        <w:pStyle w:val="5"/>
        <w:numPr>
          <w:ilvl w:val="2"/>
          <w:numId w:val="0"/>
        </w:numPr>
        <w:tabs>
          <w:tab w:val="clear" w:pos="0"/>
        </w:tabs>
        <w:rPr>
          <w:rFonts w:ascii="Times New Roman" w:hAnsi="Times New Roman" w:cs="Times New Roman"/>
        </w:rPr>
      </w:pPr>
      <w:r>
        <w:rPr>
          <w:rStyle w:val="41"/>
          <w:rFonts w:hint="eastAsia"/>
        </w:rPr>
        <w:t>2.0.5</w:t>
      </w:r>
      <w:r>
        <w:rPr>
          <w:rFonts w:hint="eastAsia" w:eastAsia="黑体"/>
        </w:rPr>
        <w:t xml:space="preserve">  </w:t>
      </w:r>
      <w:r>
        <w:rPr>
          <w:rFonts w:hint="eastAsia"/>
        </w:rPr>
        <w:t>分项工程</w:t>
      </w:r>
      <w:r>
        <w:rPr>
          <w:rFonts w:ascii="Times New Roman" w:hAnsi="Times New Roman" w:cs="Times New Roman"/>
        </w:rPr>
        <w:t xml:space="preserve">  </w:t>
      </w:r>
      <w:r>
        <w:rPr>
          <w:rFonts w:hint="eastAsia" w:ascii="Times New Roman" w:hAnsi="Times New Roman" w:cs="Times New Roman"/>
        </w:rPr>
        <w:t>Work Element</w:t>
      </w:r>
    </w:p>
    <w:p w14:paraId="1674D005">
      <w:pPr>
        <w:ind w:firstLine="480"/>
      </w:pPr>
      <w:r>
        <w:rPr>
          <w:rFonts w:hint="eastAsia"/>
        </w:rPr>
        <w:t>分部工程的组成部分，系按不同施工方法、材料、工序及路段长度等将分部工程划分为若干个项目单元。</w:t>
      </w:r>
    </w:p>
    <w:p w14:paraId="05A461C4">
      <w:pPr>
        <w:pStyle w:val="5"/>
        <w:numPr>
          <w:ilvl w:val="2"/>
          <w:numId w:val="0"/>
        </w:numPr>
        <w:tabs>
          <w:tab w:val="clear" w:pos="0"/>
        </w:tabs>
      </w:pPr>
      <w:r>
        <w:rPr>
          <w:rStyle w:val="41"/>
          <w:rFonts w:hint="eastAsia"/>
        </w:rPr>
        <w:t>2.0.6</w:t>
      </w:r>
      <w:r>
        <w:rPr>
          <w:rFonts w:hint="eastAsia" w:eastAsia="黑体"/>
        </w:rPr>
        <w:t xml:space="preserve">  </w:t>
      </w:r>
      <w:r>
        <w:rPr>
          <w:rFonts w:hint="eastAsia"/>
        </w:rPr>
        <w:t>专项工程</w:t>
      </w:r>
      <w:r>
        <w:rPr>
          <w:rFonts w:ascii="Times New Roman" w:hAnsi="Times New Roman" w:cs="Times New Roman"/>
        </w:rPr>
        <w:t xml:space="preserve">  </w:t>
      </w:r>
      <w:r>
        <w:rPr>
          <w:rFonts w:hint="eastAsia" w:ascii="Times New Roman" w:hAnsi="Times New Roman" w:cs="Times New Roman"/>
        </w:rPr>
        <w:t>S</w:t>
      </w:r>
      <w:r>
        <w:rPr>
          <w:rFonts w:ascii="Times New Roman" w:hAnsi="Times New Roman" w:cs="Times New Roman"/>
        </w:rPr>
        <w:t xml:space="preserve">pecial </w:t>
      </w:r>
      <w:r>
        <w:rPr>
          <w:rFonts w:hint="eastAsia" w:ascii="Times New Roman" w:hAnsi="Times New Roman" w:cs="Times New Roman"/>
        </w:rPr>
        <w:t>P</w:t>
      </w:r>
      <w:r>
        <w:rPr>
          <w:rFonts w:ascii="Times New Roman" w:hAnsi="Times New Roman" w:cs="Times New Roman"/>
        </w:rPr>
        <w:t>roject</w:t>
      </w:r>
    </w:p>
    <w:p w14:paraId="492592B6">
      <w:pPr>
        <w:ind w:firstLine="480"/>
      </w:pPr>
      <w:r>
        <w:rPr>
          <w:rFonts w:hint="eastAsia"/>
        </w:rPr>
        <w:t>为医疗、体育等建筑服务的专有的工艺工程或有专项用途的工程，包括医疗专项、体育专项、演艺专项、人防专项及其他专项工程。</w:t>
      </w:r>
    </w:p>
    <w:p w14:paraId="14949881">
      <w:pPr>
        <w:pStyle w:val="5"/>
        <w:numPr>
          <w:ilvl w:val="2"/>
          <w:numId w:val="0"/>
        </w:numPr>
        <w:tabs>
          <w:tab w:val="clear" w:pos="0"/>
        </w:tabs>
      </w:pPr>
      <w:r>
        <w:rPr>
          <w:rStyle w:val="41"/>
          <w:rFonts w:hint="eastAsia"/>
        </w:rPr>
        <w:t>2.0.7</w:t>
      </w:r>
      <w:r>
        <w:rPr>
          <w:rFonts w:hint="eastAsia" w:eastAsia="黑体"/>
        </w:rPr>
        <w:t xml:space="preserve">  </w:t>
      </w:r>
      <w:r>
        <w:rPr>
          <w:rFonts w:hint="eastAsia"/>
        </w:rPr>
        <w:t>设计概算</w:t>
      </w:r>
      <w:r>
        <w:rPr>
          <w:rFonts w:ascii="Times New Roman" w:hAnsi="Times New Roman" w:cs="Times New Roman"/>
        </w:rPr>
        <w:t xml:space="preserve">  </w:t>
      </w:r>
      <w:r>
        <w:rPr>
          <w:rFonts w:hint="eastAsia" w:ascii="Times New Roman" w:hAnsi="Times New Roman" w:cs="Times New Roman"/>
        </w:rPr>
        <w:t>Budget Estimate at Design Stage</w:t>
      </w:r>
    </w:p>
    <w:p w14:paraId="4F51F67E">
      <w:pPr>
        <w:ind w:firstLine="480"/>
      </w:pPr>
      <w:r>
        <w:rPr>
          <w:rFonts w:hint="eastAsia"/>
        </w:rPr>
        <w:t>以初步设计文件为依据，按照规定的程序、方法和依据，对建设项目总投资及其构成进行的概略计算，政府投资项目设计概算也称投资概算。</w:t>
      </w:r>
    </w:p>
    <w:p w14:paraId="0A8C0DAE">
      <w:pPr>
        <w:pStyle w:val="5"/>
        <w:numPr>
          <w:ilvl w:val="2"/>
          <w:numId w:val="0"/>
        </w:numPr>
        <w:tabs>
          <w:tab w:val="clear" w:pos="0"/>
        </w:tabs>
      </w:pPr>
      <w:r>
        <w:rPr>
          <w:rStyle w:val="41"/>
          <w:rFonts w:hint="eastAsia"/>
        </w:rPr>
        <w:t>2.0.8</w:t>
      </w:r>
      <w:r>
        <w:rPr>
          <w:rFonts w:hint="eastAsia" w:eastAsia="黑体"/>
        </w:rPr>
        <w:t xml:space="preserve">  </w:t>
      </w:r>
      <w:r>
        <w:rPr>
          <w:rFonts w:hint="eastAsia"/>
        </w:rPr>
        <w:t>建设项目总概算</w:t>
      </w:r>
      <w:r>
        <w:rPr>
          <w:rFonts w:ascii="Times New Roman" w:hAnsi="Times New Roman" w:cs="Times New Roman"/>
        </w:rPr>
        <w:t xml:space="preserve">  </w:t>
      </w:r>
      <w:r>
        <w:rPr>
          <w:rFonts w:hint="eastAsia" w:ascii="Times New Roman" w:hAnsi="Times New Roman" w:cs="Times New Roman"/>
        </w:rPr>
        <w:t>General Budget Estimate of Construction Project</w:t>
      </w:r>
    </w:p>
    <w:p w14:paraId="5F365B4D">
      <w:pPr>
        <w:ind w:firstLine="480"/>
      </w:pPr>
      <w:r>
        <w:rPr>
          <w:rFonts w:hint="eastAsia"/>
        </w:rPr>
        <w:t>以初步设计文件为依据，在单项工程综合概算的基础上计算建设项目概算总投资的成果文件。</w:t>
      </w:r>
    </w:p>
    <w:p w14:paraId="2E12F236">
      <w:pPr>
        <w:pStyle w:val="5"/>
        <w:numPr>
          <w:ilvl w:val="2"/>
          <w:numId w:val="0"/>
        </w:numPr>
        <w:tabs>
          <w:tab w:val="clear" w:pos="0"/>
        </w:tabs>
      </w:pPr>
      <w:r>
        <w:rPr>
          <w:rStyle w:val="41"/>
          <w:rFonts w:hint="eastAsia"/>
        </w:rPr>
        <w:t>2.0.9</w:t>
      </w:r>
      <w:r>
        <w:rPr>
          <w:rFonts w:hint="eastAsia" w:eastAsia="黑体"/>
        </w:rPr>
        <w:t xml:space="preserve">  </w:t>
      </w:r>
      <w:r>
        <w:rPr>
          <w:rFonts w:hint="eastAsia"/>
        </w:rPr>
        <w:t>单项工程综合概算</w:t>
      </w:r>
      <w:r>
        <w:rPr>
          <w:rFonts w:ascii="Times New Roman" w:hAnsi="Times New Roman" w:cs="Times New Roman"/>
        </w:rPr>
        <w:t xml:space="preserve">  </w:t>
      </w:r>
      <w:r>
        <w:rPr>
          <w:rFonts w:hint="eastAsia" w:ascii="Times New Roman" w:hAnsi="Times New Roman" w:cs="Times New Roman"/>
        </w:rPr>
        <w:t>General Budget Estimate of Sectional Works</w:t>
      </w:r>
    </w:p>
    <w:p w14:paraId="03615117">
      <w:pPr>
        <w:ind w:firstLine="480"/>
      </w:pPr>
      <w:r>
        <w:rPr>
          <w:rFonts w:hint="eastAsia"/>
        </w:rPr>
        <w:t>以初步设计文件为依据，在单位工程概算的基础上汇总单项工程工程费用的成果文件。</w:t>
      </w:r>
    </w:p>
    <w:p w14:paraId="7EDA2840">
      <w:pPr>
        <w:pStyle w:val="5"/>
        <w:numPr>
          <w:ilvl w:val="2"/>
          <w:numId w:val="0"/>
        </w:numPr>
        <w:tabs>
          <w:tab w:val="clear" w:pos="0"/>
        </w:tabs>
      </w:pPr>
      <w:r>
        <w:rPr>
          <w:rStyle w:val="41"/>
          <w:rFonts w:hint="eastAsia"/>
        </w:rPr>
        <w:t>2.0.10</w:t>
      </w:r>
      <w:r>
        <w:rPr>
          <w:rFonts w:hint="eastAsia" w:ascii="宋体" w:hAnsi="宋体" w:eastAsia="黑体"/>
        </w:rPr>
        <w:t xml:space="preserve">  </w:t>
      </w:r>
      <w:r>
        <w:rPr>
          <w:rFonts w:hint="eastAsia"/>
        </w:rPr>
        <w:t>单位工程概算</w:t>
      </w:r>
      <w:r>
        <w:rPr>
          <w:rFonts w:ascii="Times New Roman" w:hAnsi="Times New Roman" w:cs="Times New Roman"/>
        </w:rPr>
        <w:t xml:space="preserve">  </w:t>
      </w:r>
      <w:r>
        <w:rPr>
          <w:rFonts w:hint="eastAsia" w:ascii="Times New Roman" w:hAnsi="Times New Roman" w:cs="Times New Roman"/>
        </w:rPr>
        <w:t>Budget Estimate of Unit Work</w:t>
      </w:r>
    </w:p>
    <w:p w14:paraId="048E7A85">
      <w:pPr>
        <w:ind w:firstLine="480"/>
      </w:pPr>
      <w:r>
        <w:rPr>
          <w:rFonts w:hint="eastAsia"/>
        </w:rPr>
        <w:t>以初步设计文件为依据，按照规定的程序、方法和依据，计算单位工程费用的成果文件。</w:t>
      </w:r>
    </w:p>
    <w:p w14:paraId="700087F5">
      <w:pPr>
        <w:pStyle w:val="5"/>
        <w:numPr>
          <w:ilvl w:val="2"/>
          <w:numId w:val="0"/>
        </w:numPr>
        <w:tabs>
          <w:tab w:val="clear" w:pos="0"/>
        </w:tabs>
        <w:rPr>
          <w:rFonts w:ascii="Times New Roman" w:hAnsi="Times New Roman" w:cs="Times New Roman"/>
        </w:rPr>
      </w:pPr>
      <w:r>
        <w:rPr>
          <w:rStyle w:val="41"/>
          <w:rFonts w:hint="eastAsia"/>
        </w:rPr>
        <w:t>2.0.11</w:t>
      </w:r>
      <w:r>
        <w:rPr>
          <w:rFonts w:hint="eastAsia" w:eastAsia="黑体"/>
        </w:rPr>
        <w:t xml:space="preserve">  </w:t>
      </w:r>
      <w:r>
        <w:rPr>
          <w:rFonts w:hint="eastAsia"/>
        </w:rPr>
        <w:t>工程费用</w:t>
      </w:r>
      <w:r>
        <w:rPr>
          <w:rFonts w:ascii="Times New Roman" w:hAnsi="Times New Roman" w:cs="Times New Roman"/>
        </w:rPr>
        <w:t xml:space="preserve">  Construction</w:t>
      </w:r>
      <w:r>
        <w:rPr>
          <w:rFonts w:hint="eastAsia" w:ascii="Times New Roman" w:hAnsi="Times New Roman" w:cs="Times New Roman"/>
        </w:rPr>
        <w:t xml:space="preserve"> </w:t>
      </w:r>
      <w:r>
        <w:rPr>
          <w:rFonts w:ascii="Times New Roman" w:hAnsi="Times New Roman" w:cs="Times New Roman"/>
        </w:rPr>
        <w:t>Cost</w:t>
      </w:r>
    </w:p>
    <w:p w14:paraId="2CA04DB6">
      <w:pPr>
        <w:ind w:firstLine="480"/>
      </w:pPr>
      <w:r>
        <w:rPr>
          <w:rFonts w:hint="eastAsia"/>
        </w:rPr>
        <w:t>建设期内直接用于工程建造、设备购置及其安装的建设投资，包括建筑工程费、设备购置费、安装工程费。</w:t>
      </w:r>
    </w:p>
    <w:p w14:paraId="12AE9C3F">
      <w:pPr>
        <w:pStyle w:val="5"/>
        <w:numPr>
          <w:ilvl w:val="2"/>
          <w:numId w:val="0"/>
        </w:numPr>
        <w:tabs>
          <w:tab w:val="clear" w:pos="0"/>
        </w:tabs>
        <w:rPr>
          <w:rFonts w:ascii="Times New Roman" w:hAnsi="Times New Roman" w:cs="Times New Roman"/>
        </w:rPr>
      </w:pPr>
      <w:r>
        <w:rPr>
          <w:rStyle w:val="41"/>
          <w:rFonts w:hint="eastAsia"/>
        </w:rPr>
        <w:t>2.0.12</w:t>
      </w:r>
      <w:r>
        <w:rPr>
          <w:rFonts w:hint="eastAsia" w:eastAsia="黑体"/>
        </w:rPr>
        <w:t xml:space="preserve">  </w:t>
      </w:r>
      <w:r>
        <w:rPr>
          <w:rFonts w:hint="eastAsia"/>
        </w:rPr>
        <w:t>建筑工程费</w:t>
      </w:r>
      <w:r>
        <w:rPr>
          <w:rFonts w:ascii="Times New Roman" w:hAnsi="Times New Roman" w:cs="Times New Roman"/>
        </w:rPr>
        <w:t xml:space="preserve">  </w:t>
      </w:r>
      <w:r>
        <w:rPr>
          <w:rFonts w:hint="eastAsia" w:ascii="Times New Roman" w:hAnsi="Times New Roman" w:cs="Times New Roman"/>
        </w:rPr>
        <w:t>Cost of Construction Work</w:t>
      </w:r>
    </w:p>
    <w:p w14:paraId="20FA23AF">
      <w:pPr>
        <w:ind w:firstLine="480"/>
      </w:pPr>
      <w:r>
        <w:rPr>
          <w:rFonts w:hint="eastAsia"/>
        </w:rPr>
        <w:t>用于建筑物、构筑物、矿山、桥涵、道路、水工等土木工程建设而发生的全部费用。本规程是指用于建筑物、构筑物等土木工程建设而发生的全部费用。</w:t>
      </w:r>
    </w:p>
    <w:p w14:paraId="49193576">
      <w:pPr>
        <w:pStyle w:val="5"/>
        <w:numPr>
          <w:ilvl w:val="2"/>
          <w:numId w:val="0"/>
        </w:numPr>
        <w:tabs>
          <w:tab w:val="clear" w:pos="0"/>
        </w:tabs>
        <w:rPr>
          <w:rFonts w:ascii="Times New Roman" w:hAnsi="Times New Roman" w:cs="Times New Roman"/>
        </w:rPr>
      </w:pPr>
      <w:r>
        <w:rPr>
          <w:rStyle w:val="41"/>
          <w:rFonts w:hint="eastAsia"/>
        </w:rPr>
        <w:t>2.0.13</w:t>
      </w:r>
      <w:r>
        <w:rPr>
          <w:rFonts w:hint="eastAsia" w:eastAsia="黑体"/>
        </w:rPr>
        <w:t xml:space="preserve">  </w:t>
      </w:r>
      <w:r>
        <w:rPr>
          <w:rFonts w:hint="eastAsia"/>
        </w:rPr>
        <w:t>设备购置费</w:t>
      </w:r>
      <w:r>
        <w:rPr>
          <w:rFonts w:ascii="Times New Roman" w:hAnsi="Times New Roman" w:cs="Times New Roman"/>
        </w:rPr>
        <w:t xml:space="preserve">  </w:t>
      </w:r>
      <w:r>
        <w:rPr>
          <w:rFonts w:hint="eastAsia" w:ascii="Times New Roman" w:hAnsi="Times New Roman" w:cs="Times New Roman"/>
        </w:rPr>
        <w:t>Cost of Equipment Procurement</w:t>
      </w:r>
    </w:p>
    <w:p w14:paraId="09E23642">
      <w:pPr>
        <w:ind w:firstLine="480"/>
      </w:pPr>
      <w:r>
        <w:rPr>
          <w:rFonts w:hint="eastAsia"/>
        </w:rPr>
        <w:t>为项目建设而购置或自制的达到固定资产标准的设备、工器具、交通运输设备、生产家具等本身及其运杂费用。</w:t>
      </w:r>
    </w:p>
    <w:p w14:paraId="698F05E8">
      <w:pPr>
        <w:pStyle w:val="5"/>
        <w:numPr>
          <w:ilvl w:val="2"/>
          <w:numId w:val="0"/>
        </w:numPr>
        <w:tabs>
          <w:tab w:val="clear" w:pos="0"/>
        </w:tabs>
        <w:rPr>
          <w:rFonts w:ascii="Times New Roman" w:hAnsi="Times New Roman" w:cs="Times New Roman"/>
        </w:rPr>
      </w:pPr>
      <w:r>
        <w:rPr>
          <w:rStyle w:val="41"/>
          <w:rFonts w:hint="eastAsia"/>
        </w:rPr>
        <w:t>2.0.14</w:t>
      </w:r>
      <w:r>
        <w:rPr>
          <w:rFonts w:hint="eastAsia" w:eastAsia="黑体"/>
        </w:rPr>
        <w:t xml:space="preserve">  </w:t>
      </w:r>
      <w:r>
        <w:rPr>
          <w:rFonts w:hint="eastAsia"/>
        </w:rPr>
        <w:t>安装工程费</w:t>
      </w:r>
      <w:r>
        <w:rPr>
          <w:rFonts w:ascii="Times New Roman" w:hAnsi="Times New Roman" w:cs="Times New Roman"/>
        </w:rPr>
        <w:t xml:space="preserve">  </w:t>
      </w:r>
      <w:r>
        <w:rPr>
          <w:rFonts w:hint="eastAsia" w:ascii="Times New Roman" w:hAnsi="Times New Roman" w:cs="Times New Roman"/>
        </w:rPr>
        <w:t>Cost of Installation Work</w:t>
      </w:r>
    </w:p>
    <w:p w14:paraId="5A3970D8">
      <w:pPr>
        <w:ind w:firstLine="480"/>
      </w:pPr>
      <w:r>
        <w:rPr>
          <w:rFonts w:hint="eastAsia"/>
        </w:rPr>
        <w:t>用于设备、工器具、交通运输设备、生产家具等的组装和安装，以及配套工程安装而发生的全部费用。</w:t>
      </w:r>
    </w:p>
    <w:p w14:paraId="1BD48787">
      <w:pPr>
        <w:pStyle w:val="5"/>
        <w:numPr>
          <w:ilvl w:val="2"/>
          <w:numId w:val="0"/>
        </w:numPr>
        <w:tabs>
          <w:tab w:val="clear" w:pos="0"/>
        </w:tabs>
        <w:rPr>
          <w:rFonts w:ascii="Times New Roman" w:hAnsi="Times New Roman" w:cs="Times New Roman"/>
        </w:rPr>
      </w:pPr>
      <w:r>
        <w:rPr>
          <w:rStyle w:val="41"/>
          <w:rFonts w:hint="eastAsia"/>
        </w:rPr>
        <w:t>2.0.15</w:t>
      </w:r>
      <w:r>
        <w:rPr>
          <w:rFonts w:hint="eastAsia" w:eastAsia="黑体"/>
        </w:rPr>
        <w:t xml:space="preserve">  </w:t>
      </w:r>
      <w:r>
        <w:rPr>
          <w:rFonts w:hint="eastAsia"/>
        </w:rPr>
        <w:t>工程建设其他费用</w:t>
      </w:r>
      <w:r>
        <w:rPr>
          <w:rFonts w:ascii="Times New Roman" w:hAnsi="Times New Roman" w:cs="Times New Roman"/>
        </w:rPr>
        <w:t xml:space="preserve">  </w:t>
      </w:r>
      <w:r>
        <w:rPr>
          <w:rFonts w:hint="eastAsia" w:ascii="Times New Roman" w:hAnsi="Times New Roman" w:cs="Times New Roman"/>
        </w:rPr>
        <w:t>Other Investment of Construction Project</w:t>
      </w:r>
    </w:p>
    <w:p w14:paraId="4B37E1FC">
      <w:pPr>
        <w:ind w:firstLine="480"/>
      </w:pPr>
      <w:r>
        <w:rPr>
          <w:rFonts w:hint="eastAsia"/>
        </w:rPr>
        <w:t>建设期发生的与土地使用权取得、整个工程项目建设以及未来生产经营有关的构成建设投资但不包括在工程费用中的费用。</w:t>
      </w:r>
    </w:p>
    <w:p w14:paraId="120AE8D2">
      <w:pPr>
        <w:pStyle w:val="5"/>
        <w:numPr>
          <w:ilvl w:val="2"/>
          <w:numId w:val="0"/>
        </w:numPr>
        <w:tabs>
          <w:tab w:val="clear" w:pos="0"/>
        </w:tabs>
        <w:wordWrap w:val="0"/>
        <w:rPr>
          <w:rFonts w:ascii="Times New Roman" w:hAnsi="Times New Roman" w:cs="Times New Roman"/>
        </w:rPr>
      </w:pPr>
      <w:r>
        <w:rPr>
          <w:rStyle w:val="41"/>
          <w:rFonts w:hint="eastAsia"/>
        </w:rPr>
        <w:t>2.0.16</w:t>
      </w:r>
      <w:r>
        <w:rPr>
          <w:rFonts w:hint="eastAsia" w:eastAsia="黑体"/>
        </w:rPr>
        <w:t xml:space="preserve">  </w:t>
      </w:r>
      <w:r>
        <w:rPr>
          <w:rFonts w:hint="eastAsia"/>
        </w:rPr>
        <w:t>引进技术和进口设备材料其他费</w:t>
      </w:r>
      <w:r>
        <w:rPr>
          <w:rFonts w:ascii="Times New Roman" w:hAnsi="Times New Roman" w:cs="Times New Roman"/>
        </w:rPr>
        <w:t xml:space="preserve">  </w:t>
      </w:r>
      <w:r>
        <w:rPr>
          <w:rFonts w:hint="eastAsia" w:ascii="Times New Roman" w:hAnsi="Times New Roman" w:cs="Times New Roman"/>
        </w:rPr>
        <w:t>O</w:t>
      </w:r>
      <w:r>
        <w:rPr>
          <w:rFonts w:ascii="Times New Roman" w:hAnsi="Times New Roman" w:cs="Times New Roman"/>
        </w:rPr>
        <w:t xml:space="preserve">ther </w:t>
      </w:r>
      <w:r>
        <w:rPr>
          <w:rFonts w:hint="eastAsia" w:ascii="Times New Roman" w:hAnsi="Times New Roman" w:cs="Times New Roman"/>
        </w:rPr>
        <w:t>C</w:t>
      </w:r>
      <w:r>
        <w:rPr>
          <w:rFonts w:ascii="Times New Roman" w:hAnsi="Times New Roman" w:cs="Times New Roman"/>
        </w:rPr>
        <w:t xml:space="preserve">osts for </w:t>
      </w:r>
      <w:r>
        <w:rPr>
          <w:rFonts w:hint="eastAsia" w:ascii="Times New Roman" w:hAnsi="Times New Roman" w:cs="Times New Roman"/>
        </w:rPr>
        <w:t>I</w:t>
      </w:r>
      <w:r>
        <w:rPr>
          <w:rFonts w:ascii="Times New Roman" w:hAnsi="Times New Roman" w:cs="Times New Roman"/>
        </w:rPr>
        <w:t>ntroduction of</w:t>
      </w:r>
      <w:r>
        <w:rPr>
          <w:rFonts w:hint="eastAsia" w:ascii="Times New Roman" w:hAnsi="Times New Roman" w:cs="Times New Roman"/>
        </w:rPr>
        <w:t xml:space="preserve">    T</w:t>
      </w:r>
      <w:r>
        <w:rPr>
          <w:rFonts w:ascii="Times New Roman" w:hAnsi="Times New Roman" w:cs="Times New Roman"/>
        </w:rPr>
        <w:t xml:space="preserve">echnology and </w:t>
      </w:r>
      <w:r>
        <w:rPr>
          <w:rFonts w:hint="eastAsia" w:ascii="Times New Roman" w:hAnsi="Times New Roman" w:cs="Times New Roman"/>
        </w:rPr>
        <w:t>I</w:t>
      </w:r>
      <w:r>
        <w:rPr>
          <w:rFonts w:ascii="Times New Roman" w:hAnsi="Times New Roman" w:cs="Times New Roman"/>
        </w:rPr>
        <w:t xml:space="preserve">mportation of </w:t>
      </w:r>
      <w:r>
        <w:rPr>
          <w:rFonts w:hint="eastAsia" w:ascii="Times New Roman" w:hAnsi="Times New Roman" w:cs="Times New Roman"/>
        </w:rPr>
        <w:t>E</w:t>
      </w:r>
      <w:r>
        <w:rPr>
          <w:rFonts w:ascii="Times New Roman" w:hAnsi="Times New Roman" w:cs="Times New Roman"/>
        </w:rPr>
        <w:t xml:space="preserve">quipment </w:t>
      </w:r>
      <w:r>
        <w:rPr>
          <w:rFonts w:hint="eastAsia" w:ascii="Times New Roman" w:hAnsi="Times New Roman" w:cs="Times New Roman"/>
        </w:rPr>
        <w:t>M</w:t>
      </w:r>
      <w:r>
        <w:rPr>
          <w:rFonts w:ascii="Times New Roman" w:hAnsi="Times New Roman" w:cs="Times New Roman"/>
        </w:rPr>
        <w:t>aterials</w:t>
      </w:r>
    </w:p>
    <w:p w14:paraId="4E91162E">
      <w:pPr>
        <w:ind w:firstLine="480"/>
      </w:pPr>
      <w:r>
        <w:rPr>
          <w:rFonts w:hint="eastAsia"/>
        </w:rPr>
        <w:t>引进技术和进口设备材料发生的但未计入设备材料购置费中的费用。</w:t>
      </w:r>
    </w:p>
    <w:p w14:paraId="63B7AC24">
      <w:pPr>
        <w:pStyle w:val="5"/>
        <w:numPr>
          <w:ilvl w:val="2"/>
          <w:numId w:val="0"/>
        </w:numPr>
        <w:tabs>
          <w:tab w:val="clear" w:pos="0"/>
        </w:tabs>
        <w:rPr>
          <w:rFonts w:ascii="Times New Roman" w:hAnsi="Times New Roman" w:cs="Times New Roman"/>
        </w:rPr>
      </w:pPr>
      <w:r>
        <w:rPr>
          <w:rStyle w:val="41"/>
          <w:rFonts w:hint="eastAsia"/>
        </w:rPr>
        <w:t>2.0.17</w:t>
      </w:r>
      <w:r>
        <w:rPr>
          <w:rFonts w:hint="eastAsia" w:eastAsia="黑体"/>
        </w:rPr>
        <w:t xml:space="preserve">  </w:t>
      </w:r>
      <w:r>
        <w:rPr>
          <w:rFonts w:hint="eastAsia"/>
        </w:rPr>
        <w:t>基本预备费</w:t>
      </w:r>
      <w:r>
        <w:rPr>
          <w:rFonts w:ascii="Times New Roman" w:hAnsi="Times New Roman" w:cs="Times New Roman"/>
        </w:rPr>
        <w:t xml:space="preserve">  </w:t>
      </w:r>
      <w:r>
        <w:rPr>
          <w:rFonts w:hint="eastAsia" w:ascii="Times New Roman" w:hAnsi="Times New Roman" w:cs="Times New Roman"/>
        </w:rPr>
        <w:t>BasicContingency</w:t>
      </w:r>
    </w:p>
    <w:p w14:paraId="48AE2890">
      <w:pPr>
        <w:ind w:firstLine="480"/>
      </w:pPr>
      <w:r>
        <w:rPr>
          <w:rFonts w:hint="eastAsia"/>
        </w:rPr>
        <w:t>工程概算阶段预留的，由于工程实施中不可预见的工程变更及洽商、一般自然灾害处理、地下障碍物处理、超规超限设备运输等可能增加的费用。</w:t>
      </w:r>
    </w:p>
    <w:p w14:paraId="3DF9A0FE">
      <w:pPr>
        <w:pStyle w:val="5"/>
        <w:numPr>
          <w:ilvl w:val="2"/>
          <w:numId w:val="0"/>
        </w:numPr>
        <w:tabs>
          <w:tab w:val="clear" w:pos="0"/>
        </w:tabs>
        <w:rPr>
          <w:rFonts w:ascii="Times New Roman" w:hAnsi="Times New Roman" w:cs="Times New Roman"/>
        </w:rPr>
      </w:pPr>
      <w:r>
        <w:rPr>
          <w:rStyle w:val="41"/>
          <w:rFonts w:hint="eastAsia"/>
        </w:rPr>
        <w:t>2.0.18</w:t>
      </w:r>
      <w:r>
        <w:rPr>
          <w:rFonts w:hint="eastAsia" w:eastAsia="黑体"/>
        </w:rPr>
        <w:t xml:space="preserve">  </w:t>
      </w:r>
      <w:r>
        <w:rPr>
          <w:rFonts w:hint="eastAsia"/>
        </w:rPr>
        <w:t>价差预备费</w:t>
      </w:r>
      <w:r>
        <w:rPr>
          <w:rFonts w:ascii="Times New Roman" w:hAnsi="Times New Roman" w:cs="Times New Roman"/>
        </w:rPr>
        <w:t xml:space="preserve">  </w:t>
      </w:r>
      <w:r>
        <w:rPr>
          <w:rFonts w:hint="eastAsia" w:ascii="Times New Roman" w:hAnsi="Times New Roman" w:cs="Times New Roman"/>
        </w:rPr>
        <w:t>Contingency for Price Variation</w:t>
      </w:r>
    </w:p>
    <w:p w14:paraId="620AFD6C">
      <w:pPr>
        <w:ind w:firstLine="480"/>
      </w:pPr>
      <w:r>
        <w:rPr>
          <w:rFonts w:hint="eastAsia"/>
        </w:rPr>
        <w:t>为在建设期内利率、汇率或价格等因素的变化而预留的可能增加的费用。</w:t>
      </w:r>
    </w:p>
    <w:p w14:paraId="61EFEF30">
      <w:pPr>
        <w:pStyle w:val="5"/>
        <w:numPr>
          <w:ilvl w:val="2"/>
          <w:numId w:val="0"/>
        </w:numPr>
        <w:tabs>
          <w:tab w:val="clear" w:pos="0"/>
        </w:tabs>
        <w:rPr>
          <w:rFonts w:ascii="Times New Roman" w:hAnsi="Times New Roman" w:cs="Times New Roman"/>
        </w:rPr>
      </w:pPr>
      <w:r>
        <w:rPr>
          <w:rStyle w:val="41"/>
          <w:rFonts w:hint="eastAsia"/>
        </w:rPr>
        <w:t>2.0.19</w:t>
      </w:r>
      <w:r>
        <w:rPr>
          <w:rFonts w:hint="eastAsia" w:eastAsia="黑体"/>
        </w:rPr>
        <w:t xml:space="preserve">  </w:t>
      </w:r>
      <w:r>
        <w:rPr>
          <w:rFonts w:hint="eastAsia"/>
        </w:rPr>
        <w:t>建设期融资费用</w:t>
      </w:r>
      <w:r>
        <w:rPr>
          <w:rFonts w:ascii="Times New Roman" w:hAnsi="Times New Roman" w:cs="Times New Roman"/>
        </w:rPr>
        <w:t xml:space="preserve">  </w:t>
      </w:r>
      <w:r>
        <w:rPr>
          <w:rFonts w:hint="eastAsia" w:ascii="Times New Roman" w:hAnsi="Times New Roman" w:cs="Times New Roman"/>
        </w:rPr>
        <w:t>C</w:t>
      </w:r>
      <w:r>
        <w:rPr>
          <w:rFonts w:ascii="Times New Roman" w:hAnsi="Times New Roman" w:cs="Times New Roman"/>
        </w:rPr>
        <w:t xml:space="preserve">onstruction </w:t>
      </w:r>
      <w:r>
        <w:rPr>
          <w:rFonts w:hint="eastAsia" w:ascii="Times New Roman" w:hAnsi="Times New Roman" w:cs="Times New Roman"/>
        </w:rPr>
        <w:t>P</w:t>
      </w:r>
      <w:r>
        <w:rPr>
          <w:rFonts w:ascii="Times New Roman" w:hAnsi="Times New Roman" w:cs="Times New Roman"/>
        </w:rPr>
        <w:t xml:space="preserve">eriod </w:t>
      </w:r>
      <w:r>
        <w:rPr>
          <w:rFonts w:hint="eastAsia" w:ascii="Times New Roman" w:hAnsi="Times New Roman" w:cs="Times New Roman"/>
        </w:rPr>
        <w:t>F</w:t>
      </w:r>
      <w:r>
        <w:rPr>
          <w:rFonts w:ascii="Times New Roman" w:hAnsi="Times New Roman" w:cs="Times New Roman"/>
        </w:rPr>
        <w:t xml:space="preserve">inancing </w:t>
      </w:r>
      <w:r>
        <w:rPr>
          <w:rFonts w:hint="eastAsia" w:ascii="Times New Roman" w:hAnsi="Times New Roman" w:cs="Times New Roman"/>
        </w:rPr>
        <w:t>C</w:t>
      </w:r>
      <w:r>
        <w:rPr>
          <w:rFonts w:ascii="Times New Roman" w:hAnsi="Times New Roman" w:cs="Times New Roman"/>
        </w:rPr>
        <w:t>ost</w:t>
      </w:r>
    </w:p>
    <w:p w14:paraId="1C92CE1C">
      <w:pPr>
        <w:ind w:firstLine="480"/>
      </w:pPr>
      <w:r>
        <w:rPr>
          <w:rFonts w:hint="eastAsia"/>
        </w:rPr>
        <w:t>在建设期内发生的为工程项目筹措资金的融资费用及债务资金利息。</w:t>
      </w:r>
    </w:p>
    <w:p w14:paraId="4297C72E">
      <w:pPr>
        <w:pStyle w:val="5"/>
        <w:numPr>
          <w:ilvl w:val="2"/>
          <w:numId w:val="0"/>
        </w:numPr>
        <w:tabs>
          <w:tab w:val="clear" w:pos="0"/>
        </w:tabs>
        <w:rPr>
          <w:rFonts w:ascii="Times New Roman" w:hAnsi="Times New Roman" w:cs="Times New Roman"/>
        </w:rPr>
      </w:pPr>
      <w:r>
        <w:rPr>
          <w:rStyle w:val="41"/>
          <w:rFonts w:hint="eastAsia"/>
        </w:rPr>
        <w:t>2.0.20</w:t>
      </w:r>
      <w:r>
        <w:rPr>
          <w:rFonts w:hint="eastAsia"/>
        </w:rPr>
        <w:t xml:space="preserve">  铺底流动资金</w:t>
      </w:r>
      <w:r>
        <w:rPr>
          <w:rFonts w:ascii="Times New Roman" w:hAnsi="Times New Roman" w:cs="Times New Roman"/>
        </w:rPr>
        <w:t xml:space="preserve">  Principal</w:t>
      </w:r>
      <w:r>
        <w:rPr>
          <w:rFonts w:hint="eastAsia" w:ascii="Times New Roman" w:hAnsi="Times New Roman" w:cs="Times New Roman"/>
        </w:rPr>
        <w:t xml:space="preserve"> </w:t>
      </w:r>
      <w:r>
        <w:rPr>
          <w:rFonts w:ascii="Times New Roman" w:hAnsi="Times New Roman" w:cs="Times New Roman"/>
        </w:rPr>
        <w:t>of</w:t>
      </w:r>
      <w:r>
        <w:rPr>
          <w:rFonts w:hint="eastAsia" w:ascii="Times New Roman" w:hAnsi="Times New Roman" w:cs="Times New Roman"/>
        </w:rPr>
        <w:t xml:space="preserve"> </w:t>
      </w:r>
      <w:r>
        <w:rPr>
          <w:rFonts w:ascii="Times New Roman" w:hAnsi="Times New Roman" w:cs="Times New Roman"/>
        </w:rPr>
        <w:t>Working</w:t>
      </w:r>
      <w:r>
        <w:rPr>
          <w:rFonts w:hint="eastAsia" w:ascii="Times New Roman" w:hAnsi="Times New Roman" w:cs="Times New Roman"/>
        </w:rPr>
        <w:t xml:space="preserve"> </w:t>
      </w:r>
      <w:r>
        <w:rPr>
          <w:rFonts w:ascii="Times New Roman" w:hAnsi="Times New Roman" w:cs="Times New Roman"/>
        </w:rPr>
        <w:t>Capital</w:t>
      </w:r>
    </w:p>
    <w:p w14:paraId="16348BA0">
      <w:pPr>
        <w:ind w:firstLine="480"/>
      </w:pPr>
      <w:r>
        <w:rPr>
          <w:rFonts w:hint="eastAsia"/>
        </w:rPr>
        <w:t>生产经营性建设项目为保证投产后正常的生产营运所需，并在项目资本金中筹措的自有流动资金。</w:t>
      </w:r>
    </w:p>
    <w:p w14:paraId="3825DB66">
      <w:pPr>
        <w:pStyle w:val="5"/>
        <w:numPr>
          <w:ilvl w:val="2"/>
          <w:numId w:val="0"/>
        </w:numPr>
        <w:tabs>
          <w:tab w:val="clear" w:pos="0"/>
        </w:tabs>
        <w:rPr>
          <w:rFonts w:ascii="Times New Roman" w:hAnsi="Times New Roman" w:cs="Times New Roman"/>
        </w:rPr>
      </w:pPr>
      <w:r>
        <w:rPr>
          <w:rStyle w:val="41"/>
          <w:rFonts w:hint="eastAsia"/>
        </w:rPr>
        <w:t>2.0.21</w:t>
      </w:r>
      <w:r>
        <w:rPr>
          <w:rFonts w:hint="eastAsia" w:eastAsia="黑体"/>
        </w:rPr>
        <w:t xml:space="preserve">  </w:t>
      </w:r>
      <w:r>
        <w:rPr>
          <w:rFonts w:hint="eastAsia"/>
        </w:rPr>
        <w:t>概算指标</w:t>
      </w:r>
      <w:r>
        <w:rPr>
          <w:rFonts w:ascii="Times New Roman" w:hAnsi="Times New Roman" w:cs="Times New Roman"/>
        </w:rPr>
        <w:t xml:space="preserve">  Budget</w:t>
      </w:r>
      <w:r>
        <w:rPr>
          <w:rFonts w:hint="eastAsia" w:ascii="Times New Roman" w:hAnsi="Times New Roman" w:cs="Times New Roman"/>
        </w:rPr>
        <w:t xml:space="preserve"> </w:t>
      </w:r>
      <w:r>
        <w:rPr>
          <w:rFonts w:ascii="Times New Roman" w:hAnsi="Times New Roman" w:cs="Times New Roman"/>
        </w:rPr>
        <w:t>Estimation</w:t>
      </w:r>
      <w:r>
        <w:rPr>
          <w:rFonts w:hint="eastAsia" w:ascii="Times New Roman" w:hAnsi="Times New Roman" w:cs="Times New Roman"/>
        </w:rPr>
        <w:t xml:space="preserve"> </w:t>
      </w:r>
      <w:r>
        <w:rPr>
          <w:rFonts w:ascii="Times New Roman" w:hAnsi="Times New Roman" w:cs="Times New Roman"/>
        </w:rPr>
        <w:t>Index</w:t>
      </w:r>
    </w:p>
    <w:p w14:paraId="533DB6AA">
      <w:pPr>
        <w:ind w:firstLine="480"/>
      </w:pPr>
      <w:r>
        <w:rPr>
          <w:rFonts w:hint="eastAsia"/>
        </w:rPr>
        <w:t>以扩大分项工程为对象，反映完成规定计量单位的建筑安装工程资源消耗的经济指标。</w:t>
      </w:r>
    </w:p>
    <w:p w14:paraId="588AEF60">
      <w:pPr>
        <w:pStyle w:val="5"/>
        <w:numPr>
          <w:ilvl w:val="2"/>
          <w:numId w:val="0"/>
        </w:numPr>
        <w:tabs>
          <w:tab w:val="clear" w:pos="0"/>
        </w:tabs>
        <w:rPr>
          <w:rFonts w:ascii="Times New Roman" w:hAnsi="Times New Roman" w:cs="Times New Roman"/>
        </w:rPr>
      </w:pPr>
      <w:r>
        <w:rPr>
          <w:rStyle w:val="41"/>
          <w:rFonts w:hint="eastAsia"/>
        </w:rPr>
        <w:t>2.0.22</w:t>
      </w:r>
      <w:r>
        <w:rPr>
          <w:rFonts w:hint="eastAsia" w:eastAsia="黑体"/>
        </w:rPr>
        <w:t xml:space="preserve">  </w:t>
      </w:r>
      <w:r>
        <w:rPr>
          <w:rFonts w:hint="eastAsia"/>
        </w:rPr>
        <w:t>概算编制单元</w:t>
      </w:r>
      <w:r>
        <w:rPr>
          <w:rFonts w:ascii="Times New Roman" w:hAnsi="Times New Roman" w:cs="Times New Roman"/>
        </w:rPr>
        <w:t xml:space="preserve">  </w:t>
      </w:r>
      <w:r>
        <w:rPr>
          <w:rFonts w:hint="eastAsia" w:ascii="Times New Roman" w:hAnsi="Times New Roman" w:cs="Times New Roman"/>
        </w:rPr>
        <w:t>E</w:t>
      </w:r>
      <w:r>
        <w:rPr>
          <w:rFonts w:ascii="Times New Roman" w:hAnsi="Times New Roman" w:cs="Times New Roman"/>
        </w:rPr>
        <w:t>stimat</w:t>
      </w:r>
      <w:r>
        <w:rPr>
          <w:rFonts w:hint="eastAsia" w:ascii="Times New Roman" w:hAnsi="Times New Roman" w:cs="Times New Roman"/>
        </w:rPr>
        <w:t>ion</w:t>
      </w:r>
      <w:r>
        <w:rPr>
          <w:rFonts w:ascii="Times New Roman" w:hAnsi="Times New Roman" w:cs="Times New Roman"/>
        </w:rPr>
        <w:t xml:space="preserve"> </w:t>
      </w:r>
      <w:r>
        <w:rPr>
          <w:rFonts w:hint="eastAsia" w:ascii="Times New Roman" w:hAnsi="Times New Roman" w:cs="Times New Roman"/>
        </w:rPr>
        <w:t>Compilation</w:t>
      </w:r>
      <w:r>
        <w:rPr>
          <w:rFonts w:ascii="Times New Roman" w:hAnsi="Times New Roman" w:cs="Times New Roman"/>
        </w:rPr>
        <w:t xml:space="preserve"> </w:t>
      </w:r>
      <w:r>
        <w:rPr>
          <w:rFonts w:hint="eastAsia" w:ascii="Times New Roman" w:hAnsi="Times New Roman" w:cs="Times New Roman"/>
        </w:rPr>
        <w:t>U</w:t>
      </w:r>
      <w:r>
        <w:rPr>
          <w:rFonts w:ascii="Times New Roman" w:hAnsi="Times New Roman" w:cs="Times New Roman"/>
        </w:rPr>
        <w:t>nit</w:t>
      </w:r>
    </w:p>
    <w:p w14:paraId="41BDE91B">
      <w:pPr>
        <w:ind w:firstLine="480"/>
      </w:pPr>
      <w:r>
        <w:rPr>
          <w:rFonts w:hint="eastAsia"/>
        </w:rPr>
        <w:t>根据房屋建筑工程特点按照工程造价数据规律以扩大分部分项工程为模块进行划分的单元。</w:t>
      </w:r>
    </w:p>
    <w:p w14:paraId="1885CF5E">
      <w:pPr>
        <w:pStyle w:val="5"/>
        <w:numPr>
          <w:ilvl w:val="2"/>
          <w:numId w:val="0"/>
        </w:numPr>
        <w:tabs>
          <w:tab w:val="clear" w:pos="0"/>
        </w:tabs>
        <w:rPr>
          <w:rFonts w:ascii="Times New Roman" w:hAnsi="Times New Roman" w:cs="Times New Roman"/>
        </w:rPr>
      </w:pPr>
      <w:r>
        <w:rPr>
          <w:rStyle w:val="41"/>
          <w:rFonts w:hint="eastAsia"/>
          <w:color w:val="000000"/>
        </w:rPr>
        <w:t>2.0.23</w:t>
      </w:r>
      <w:r>
        <w:rPr>
          <w:rFonts w:hint="eastAsia" w:eastAsia="黑体"/>
          <w:color w:val="000000"/>
        </w:rPr>
        <w:t xml:space="preserve">  </w:t>
      </w:r>
      <w:r>
        <w:rPr>
          <w:rFonts w:hint="eastAsia"/>
          <w:color w:val="000000"/>
        </w:rPr>
        <w:t>零星工程费</w:t>
      </w:r>
      <w:r>
        <w:rPr>
          <w:rFonts w:ascii="Times New Roman" w:hAnsi="Times New Roman" w:cs="Times New Roman"/>
        </w:rPr>
        <w:t xml:space="preserve">  </w:t>
      </w:r>
      <w:r>
        <w:rPr>
          <w:rFonts w:hint="eastAsia" w:ascii="Times New Roman" w:hAnsi="Times New Roman" w:cs="Times New Roman"/>
        </w:rPr>
        <w:t>S</w:t>
      </w:r>
      <w:r>
        <w:rPr>
          <w:rFonts w:ascii="Times New Roman" w:hAnsi="Times New Roman" w:cs="Times New Roman"/>
        </w:rPr>
        <w:t xml:space="preserve">poradic </w:t>
      </w:r>
      <w:r>
        <w:rPr>
          <w:rFonts w:hint="eastAsia" w:ascii="Times New Roman" w:hAnsi="Times New Roman" w:cs="Times New Roman"/>
        </w:rPr>
        <w:t>Project</w:t>
      </w:r>
      <w:r>
        <w:rPr>
          <w:rFonts w:ascii="Times New Roman" w:hAnsi="Times New Roman" w:cs="Times New Roman"/>
        </w:rPr>
        <w:t xml:space="preserve"> </w:t>
      </w:r>
      <w:r>
        <w:rPr>
          <w:rFonts w:hint="eastAsia" w:ascii="Times New Roman" w:hAnsi="Times New Roman" w:cs="Times New Roman"/>
        </w:rPr>
        <w:t>C</w:t>
      </w:r>
      <w:r>
        <w:rPr>
          <w:rFonts w:ascii="Times New Roman" w:hAnsi="Times New Roman" w:cs="Times New Roman"/>
        </w:rPr>
        <w:t>ost</w:t>
      </w:r>
    </w:p>
    <w:p w14:paraId="162DD6AB">
      <w:pPr>
        <w:ind w:firstLine="480"/>
        <w:rPr>
          <w:color w:val="000000"/>
        </w:rPr>
      </w:pPr>
      <w:r>
        <w:rPr>
          <w:rFonts w:hint="eastAsia"/>
          <w:color w:val="000000"/>
        </w:rPr>
        <w:t>采用初步设计图纸编制设计概算时初步设计图纸与施工设计图纸深度差异的费用。</w:t>
      </w:r>
    </w:p>
    <w:p w14:paraId="6CBD4B86">
      <w:pPr>
        <w:pStyle w:val="5"/>
        <w:numPr>
          <w:ilvl w:val="2"/>
          <w:numId w:val="0"/>
        </w:numPr>
        <w:tabs>
          <w:tab w:val="clear" w:pos="0"/>
        </w:tabs>
        <w:rPr>
          <w:color w:val="000000"/>
        </w:rPr>
      </w:pPr>
      <w:r>
        <w:rPr>
          <w:rStyle w:val="41"/>
          <w:rFonts w:hint="eastAsia"/>
          <w:color w:val="000000"/>
        </w:rPr>
        <w:t>2.0.24</w:t>
      </w:r>
      <w:r>
        <w:rPr>
          <w:rFonts w:hint="eastAsia" w:eastAsia="黑体"/>
          <w:color w:val="000000"/>
        </w:rPr>
        <w:t xml:space="preserve">  </w:t>
      </w:r>
      <w:r>
        <w:rPr>
          <w:rFonts w:hint="eastAsia"/>
          <w:color w:val="000000"/>
        </w:rPr>
        <w:t>机电安装工程</w:t>
      </w:r>
      <w:r>
        <w:rPr>
          <w:rFonts w:hint="cs" w:ascii="Times New Roman" w:hAnsi="Times New Roman" w:cs="Times New Roman"/>
          <w:color w:val="000000"/>
          <w:cs/>
        </w:rPr>
        <w:t xml:space="preserve"> </w:t>
      </w:r>
      <w:r>
        <w:rPr>
          <w:rFonts w:ascii="Times New Roman" w:hAnsi="Times New Roman" w:cs="Times New Roman"/>
          <w:color w:val="000000"/>
        </w:rPr>
        <w:t xml:space="preserve"> </w:t>
      </w:r>
      <w:r>
        <w:rPr>
          <w:rFonts w:hint="eastAsia" w:ascii="Times New Roman" w:hAnsi="Times New Roman" w:cs="Times New Roman"/>
          <w:color w:val="000000"/>
        </w:rPr>
        <w:t>Mechanical and Electrical Installation Engineering</w:t>
      </w:r>
    </w:p>
    <w:p w14:paraId="4FD6D803">
      <w:pPr>
        <w:ind w:firstLine="480"/>
      </w:pPr>
      <w:r>
        <w:rPr>
          <w:rFonts w:hint="eastAsia"/>
        </w:rPr>
        <w:t>指在房屋建筑工程中进行的与给排水、强电、建筑智能化、通风空调、消防等相关工程的安装和调试工作，包括各种机电设备的安装、接线、调试、试运行和维修等工作。</w:t>
      </w:r>
    </w:p>
    <w:p w14:paraId="3EC833D9">
      <w:pPr>
        <w:pStyle w:val="27"/>
        <w:ind w:firstLine="480"/>
      </w:pPr>
    </w:p>
    <w:p w14:paraId="7145AA09">
      <w:pPr>
        <w:pStyle w:val="3"/>
        <w:spacing w:before="312" w:after="312"/>
      </w:pPr>
      <w:bookmarkStart w:id="398" w:name="_Toc126920364"/>
      <w:bookmarkStart w:id="399" w:name="_Toc14845"/>
      <w:bookmarkStart w:id="400" w:name="_Toc12989"/>
      <w:bookmarkStart w:id="401" w:name="_Toc26698"/>
      <w:bookmarkStart w:id="402" w:name="_Toc126920057"/>
      <w:bookmarkStart w:id="403" w:name="_Toc6114"/>
      <w:r>
        <w:rPr>
          <w:rFonts w:hint="eastAsia"/>
          <w:b/>
          <w:bCs w:val="0"/>
        </w:rPr>
        <w:t>3</w:t>
      </w:r>
      <w:r>
        <w:rPr>
          <w:rFonts w:hint="eastAsia"/>
        </w:rPr>
        <w:t xml:space="preserve"> 基本规定</w:t>
      </w:r>
      <w:bookmarkEnd w:id="398"/>
      <w:bookmarkEnd w:id="399"/>
      <w:bookmarkEnd w:id="400"/>
      <w:bookmarkEnd w:id="401"/>
      <w:bookmarkEnd w:id="402"/>
      <w:bookmarkEnd w:id="403"/>
    </w:p>
    <w:p w14:paraId="40264963">
      <w:pPr>
        <w:pStyle w:val="4"/>
        <w:numPr>
          <w:ilvl w:val="1"/>
          <w:numId w:val="0"/>
        </w:numPr>
        <w:spacing w:before="156" w:after="156"/>
      </w:pPr>
      <w:bookmarkStart w:id="404" w:name="_Toc1981"/>
      <w:bookmarkStart w:id="405" w:name="_Toc32191"/>
      <w:bookmarkStart w:id="406" w:name="_Toc126920058"/>
      <w:bookmarkStart w:id="407" w:name="_Toc11027"/>
      <w:bookmarkStart w:id="408" w:name="_Toc126920365"/>
      <w:bookmarkStart w:id="409" w:name="_Toc6810"/>
      <w:r>
        <w:rPr>
          <w:rStyle w:val="41"/>
          <w:rFonts w:hint="eastAsia"/>
        </w:rPr>
        <w:t>3</w:t>
      </w:r>
      <w:r>
        <w:rPr>
          <w:rStyle w:val="41"/>
        </w:rPr>
        <w:t xml:space="preserve">.1  </w:t>
      </w:r>
      <w:r>
        <w:rPr>
          <w:rFonts w:hint="eastAsia"/>
        </w:rPr>
        <w:t>设计概算编制原则</w:t>
      </w:r>
      <w:bookmarkEnd w:id="404"/>
      <w:bookmarkEnd w:id="405"/>
      <w:bookmarkEnd w:id="406"/>
      <w:bookmarkEnd w:id="407"/>
      <w:bookmarkEnd w:id="408"/>
      <w:bookmarkEnd w:id="409"/>
    </w:p>
    <w:p w14:paraId="6B6CA01B">
      <w:pPr>
        <w:pStyle w:val="5"/>
        <w:numPr>
          <w:ilvl w:val="2"/>
          <w:numId w:val="0"/>
        </w:numPr>
        <w:tabs>
          <w:tab w:val="clear" w:pos="0"/>
        </w:tabs>
      </w:pPr>
      <w:r>
        <w:rPr>
          <w:rStyle w:val="41"/>
        </w:rPr>
        <w:t>3.1.1</w:t>
      </w:r>
      <w:r>
        <w:rPr>
          <w:rStyle w:val="41"/>
          <w:rFonts w:hint="eastAsia"/>
        </w:rPr>
        <w:t xml:space="preserve">  </w:t>
      </w:r>
      <w:r>
        <w:rPr>
          <w:rFonts w:hint="eastAsia"/>
        </w:rPr>
        <w:t>设计概算编制应建立在充分调查研究、充分了解工程实际和建设条件、充分收集市场价格基础上，科学、合理、完整和清晰反映初步设计文件范围内建设项目所需的全部费用。</w:t>
      </w:r>
    </w:p>
    <w:p w14:paraId="3400335A">
      <w:pPr>
        <w:pStyle w:val="5"/>
        <w:numPr>
          <w:ilvl w:val="2"/>
          <w:numId w:val="0"/>
        </w:numPr>
        <w:tabs>
          <w:tab w:val="clear" w:pos="0"/>
        </w:tabs>
      </w:pPr>
      <w:r>
        <w:rPr>
          <w:rStyle w:val="41"/>
        </w:rPr>
        <w:t>3.1.2</w:t>
      </w:r>
      <w:r>
        <w:rPr>
          <w:rStyle w:val="41"/>
          <w:rFonts w:hint="eastAsia"/>
        </w:rPr>
        <w:t xml:space="preserve">  </w:t>
      </w:r>
      <w:r>
        <w:rPr>
          <w:rFonts w:hint="eastAsia"/>
        </w:rPr>
        <w:t>设计概算应根据初步设计文件、计价依据、项目建设条件（包括自然条件、施工条件等）、项目具体特点等进行编制。</w:t>
      </w:r>
    </w:p>
    <w:p w14:paraId="49E12DA0">
      <w:pPr>
        <w:pStyle w:val="5"/>
        <w:numPr>
          <w:ilvl w:val="2"/>
          <w:numId w:val="0"/>
        </w:numPr>
        <w:tabs>
          <w:tab w:val="clear" w:pos="0"/>
        </w:tabs>
      </w:pPr>
      <w:r>
        <w:rPr>
          <w:rStyle w:val="41"/>
        </w:rPr>
        <w:t>3.1.3</w:t>
      </w:r>
      <w:r>
        <w:rPr>
          <w:rStyle w:val="41"/>
          <w:rFonts w:hint="eastAsia"/>
        </w:rPr>
        <w:t xml:space="preserve">  </w:t>
      </w:r>
      <w:r>
        <w:rPr>
          <w:rFonts w:hint="eastAsia"/>
        </w:rPr>
        <w:t>概算文件编制前按照基本建设程序规定已经签署合同的部分工程建设其他费用，在考虑计费标准限额、价款结算形式等因素后可作为概算编制依据。</w:t>
      </w:r>
    </w:p>
    <w:p w14:paraId="6EF91C98">
      <w:pPr>
        <w:pStyle w:val="5"/>
        <w:tabs>
          <w:tab w:val="clear" w:pos="0"/>
        </w:tabs>
      </w:pPr>
      <w:r>
        <w:rPr>
          <w:rFonts w:hint="eastAsia"/>
          <w:b/>
        </w:rPr>
        <w:t>3</w:t>
      </w:r>
      <w:r>
        <w:rPr>
          <w:b/>
        </w:rPr>
        <w:t>.</w:t>
      </w:r>
      <w:r>
        <w:rPr>
          <w:rFonts w:hint="eastAsia"/>
          <w:b/>
        </w:rPr>
        <w:t>1</w:t>
      </w:r>
      <w:r>
        <w:rPr>
          <w:b/>
        </w:rPr>
        <w:t>.</w:t>
      </w:r>
      <w:r>
        <w:rPr>
          <w:rFonts w:hint="eastAsia"/>
          <w:b/>
        </w:rPr>
        <w:t>4</w:t>
      </w:r>
      <w:r>
        <w:rPr>
          <w:rFonts w:hint="eastAsia"/>
        </w:rPr>
        <w:t xml:space="preserve">  设计概算是控制建设项目总投资的依据。初步设计概算超过投资估算10%的，设计单位应检查初步设计文件有无优化可能性，确无优化可能性的，应及时告知建设单位。</w:t>
      </w:r>
    </w:p>
    <w:p w14:paraId="6EB92065">
      <w:pPr>
        <w:pStyle w:val="5"/>
        <w:numPr>
          <w:ilvl w:val="2"/>
          <w:numId w:val="0"/>
        </w:numPr>
        <w:tabs>
          <w:tab w:val="clear" w:pos="0"/>
        </w:tabs>
      </w:pPr>
      <w:r>
        <w:rPr>
          <w:rStyle w:val="41"/>
        </w:rPr>
        <w:t>3.1.</w:t>
      </w:r>
      <w:r>
        <w:rPr>
          <w:rStyle w:val="41"/>
          <w:rFonts w:hint="eastAsia"/>
        </w:rPr>
        <w:t>5</w:t>
      </w:r>
      <w:r>
        <w:rPr>
          <w:rFonts w:hint="eastAsia" w:eastAsia="黑体"/>
        </w:rPr>
        <w:t xml:space="preserve">  </w:t>
      </w:r>
      <w:r>
        <w:rPr>
          <w:rFonts w:hint="eastAsia" w:ascii="宋体" w:hAnsi="宋体"/>
        </w:rPr>
        <w:t>设计</w:t>
      </w:r>
      <w:r>
        <w:rPr>
          <w:rFonts w:hint="eastAsia"/>
        </w:rPr>
        <w:t>概算应采用与价格基准期对应的当期价格及适用文件条款进行编制。价格基准期根据初步设计图纸签署日期确定。</w:t>
      </w:r>
    </w:p>
    <w:p w14:paraId="423C2E49">
      <w:pPr>
        <w:pStyle w:val="4"/>
        <w:numPr>
          <w:ilvl w:val="1"/>
          <w:numId w:val="0"/>
        </w:numPr>
        <w:spacing w:before="156" w:after="156"/>
      </w:pPr>
      <w:bookmarkStart w:id="410" w:name="_Toc126920059"/>
      <w:bookmarkStart w:id="411" w:name="_Toc14368"/>
      <w:bookmarkStart w:id="412" w:name="_Toc21524"/>
      <w:bookmarkStart w:id="413" w:name="_Toc126920366"/>
      <w:bookmarkStart w:id="414" w:name="_Toc24289"/>
      <w:r>
        <w:rPr>
          <w:rStyle w:val="41"/>
          <w:rFonts w:hint="eastAsia"/>
        </w:rPr>
        <w:t>3</w:t>
      </w:r>
      <w:r>
        <w:rPr>
          <w:rStyle w:val="41"/>
        </w:rPr>
        <w:t xml:space="preserve">.2  </w:t>
      </w:r>
      <w:r>
        <w:rPr>
          <w:rFonts w:hint="eastAsia"/>
        </w:rPr>
        <w:t>设计概算编制依据</w:t>
      </w:r>
      <w:bookmarkEnd w:id="410"/>
      <w:bookmarkEnd w:id="411"/>
      <w:bookmarkEnd w:id="412"/>
      <w:bookmarkEnd w:id="413"/>
      <w:bookmarkEnd w:id="414"/>
    </w:p>
    <w:p w14:paraId="2AB5D7A7">
      <w:pPr>
        <w:pStyle w:val="5"/>
        <w:numPr>
          <w:ilvl w:val="2"/>
          <w:numId w:val="0"/>
        </w:numPr>
        <w:tabs>
          <w:tab w:val="clear" w:pos="0"/>
        </w:tabs>
      </w:pPr>
      <w:r>
        <w:rPr>
          <w:rStyle w:val="41"/>
          <w:rFonts w:hint="eastAsia"/>
        </w:rPr>
        <w:t>3.2.1</w:t>
      </w:r>
      <w:r>
        <w:rPr>
          <w:rFonts w:hint="eastAsia" w:eastAsia="黑体"/>
        </w:rPr>
        <w:t xml:space="preserve">  </w:t>
      </w:r>
      <w:r>
        <w:rPr>
          <w:rFonts w:hint="eastAsia"/>
        </w:rPr>
        <w:t>设计概算根据本指南按以下文件进行编制：</w:t>
      </w:r>
    </w:p>
    <w:p w14:paraId="47E86F85">
      <w:pPr>
        <w:pStyle w:val="86"/>
        <w:numPr>
          <w:ilvl w:val="0"/>
          <w:numId w:val="0"/>
        </w:numPr>
        <w:ind w:left="480" w:leftChars="200"/>
      </w:pPr>
      <w:r>
        <w:rPr>
          <w:rStyle w:val="41"/>
          <w:rFonts w:hint="eastAsia"/>
        </w:rPr>
        <w:t>1</w:t>
      </w:r>
      <w:r>
        <w:rPr>
          <w:rFonts w:hint="eastAsia"/>
        </w:rPr>
        <w:t xml:space="preserve">  国家和地方有关工程建设和造价管理法律法规和政策性文件。</w:t>
      </w:r>
    </w:p>
    <w:p w14:paraId="783D87F5">
      <w:pPr>
        <w:pStyle w:val="86"/>
        <w:numPr>
          <w:ilvl w:val="0"/>
          <w:numId w:val="0"/>
        </w:numPr>
        <w:ind w:left="480" w:leftChars="200"/>
      </w:pPr>
      <w:r>
        <w:rPr>
          <w:rStyle w:val="41"/>
          <w:rFonts w:hint="eastAsia"/>
        </w:rPr>
        <w:t>2</w:t>
      </w:r>
      <w:r>
        <w:rPr>
          <w:rFonts w:hint="eastAsia"/>
        </w:rPr>
        <w:t xml:space="preserve">  建设项目审批、核准或备案文件。</w:t>
      </w:r>
    </w:p>
    <w:p w14:paraId="1D5588CF">
      <w:pPr>
        <w:pStyle w:val="86"/>
        <w:numPr>
          <w:ilvl w:val="0"/>
          <w:numId w:val="0"/>
        </w:numPr>
        <w:ind w:left="480" w:leftChars="200"/>
      </w:pPr>
      <w:r>
        <w:rPr>
          <w:rStyle w:val="41"/>
          <w:rFonts w:hint="eastAsia"/>
        </w:rPr>
        <w:t>3</w:t>
      </w:r>
      <w:r>
        <w:rPr>
          <w:rFonts w:hint="eastAsia"/>
        </w:rPr>
        <w:t xml:space="preserve">  初步设计文件。</w:t>
      </w:r>
    </w:p>
    <w:p w14:paraId="73E26D97">
      <w:pPr>
        <w:pStyle w:val="86"/>
        <w:numPr>
          <w:ilvl w:val="0"/>
          <w:numId w:val="0"/>
        </w:numPr>
        <w:ind w:left="480" w:leftChars="200"/>
      </w:pPr>
      <w:r>
        <w:rPr>
          <w:rStyle w:val="41"/>
          <w:rFonts w:hint="eastAsia"/>
        </w:rPr>
        <w:t>4</w:t>
      </w:r>
      <w:r>
        <w:rPr>
          <w:rFonts w:hint="eastAsia"/>
        </w:rPr>
        <w:t xml:space="preserve">  地质勘察文件。</w:t>
      </w:r>
    </w:p>
    <w:p w14:paraId="2CB482EF">
      <w:pPr>
        <w:pStyle w:val="86"/>
        <w:numPr>
          <w:ilvl w:val="0"/>
          <w:numId w:val="0"/>
        </w:numPr>
        <w:ind w:left="480" w:leftChars="200"/>
      </w:pPr>
      <w:r>
        <w:rPr>
          <w:rStyle w:val="41"/>
          <w:rFonts w:hint="eastAsia"/>
        </w:rPr>
        <w:t>5</w:t>
      </w:r>
      <w:r>
        <w:rPr>
          <w:rFonts w:hint="eastAsia"/>
        </w:rPr>
        <w:t xml:space="preserve">  政府主管部门颁布的有关计价依据及相关费用规定的文件。</w:t>
      </w:r>
    </w:p>
    <w:p w14:paraId="58F199C4">
      <w:pPr>
        <w:pStyle w:val="86"/>
        <w:numPr>
          <w:ilvl w:val="0"/>
          <w:numId w:val="0"/>
        </w:numPr>
        <w:ind w:left="480" w:leftChars="200"/>
      </w:pPr>
      <w:r>
        <w:rPr>
          <w:rStyle w:val="41"/>
          <w:rFonts w:hint="eastAsia"/>
        </w:rPr>
        <w:t>6</w:t>
      </w:r>
      <w:r>
        <w:rPr>
          <w:rFonts w:hint="eastAsia"/>
        </w:rPr>
        <w:t xml:space="preserve">  工程造价管理机构发布的人工、材料、设备价格信息或市场调查的价格信息。</w:t>
      </w:r>
    </w:p>
    <w:p w14:paraId="2CD2CBC6">
      <w:pPr>
        <w:pStyle w:val="86"/>
        <w:numPr>
          <w:ilvl w:val="0"/>
          <w:numId w:val="0"/>
        </w:numPr>
        <w:ind w:left="480" w:leftChars="200"/>
      </w:pPr>
      <w:r>
        <w:rPr>
          <w:rStyle w:val="41"/>
          <w:rFonts w:hint="eastAsia"/>
        </w:rPr>
        <w:t xml:space="preserve">7 </w:t>
      </w:r>
      <w:r>
        <w:rPr>
          <w:rFonts w:hint="eastAsia"/>
        </w:rPr>
        <w:t xml:space="preserve"> 建设项目有关的合同、协议。</w:t>
      </w:r>
    </w:p>
    <w:p w14:paraId="462CC420">
      <w:pPr>
        <w:pStyle w:val="86"/>
        <w:numPr>
          <w:ilvl w:val="0"/>
          <w:numId w:val="0"/>
        </w:numPr>
        <w:ind w:left="480" w:leftChars="200"/>
      </w:pPr>
      <w:r>
        <w:rPr>
          <w:rStyle w:val="41"/>
          <w:rFonts w:hint="eastAsia"/>
        </w:rPr>
        <w:t>8</w:t>
      </w:r>
      <w:r>
        <w:rPr>
          <w:rFonts w:hint="eastAsia"/>
        </w:rPr>
        <w:t xml:space="preserve">  类似项目工程造价指标。</w:t>
      </w:r>
    </w:p>
    <w:p w14:paraId="48D7C5BE">
      <w:pPr>
        <w:pStyle w:val="86"/>
        <w:numPr>
          <w:ilvl w:val="0"/>
          <w:numId w:val="0"/>
        </w:numPr>
        <w:ind w:left="480" w:leftChars="200"/>
      </w:pPr>
      <w:r>
        <w:rPr>
          <w:rStyle w:val="41"/>
          <w:rFonts w:hint="eastAsia"/>
        </w:rPr>
        <w:t>9</w:t>
      </w:r>
      <w:r>
        <w:rPr>
          <w:rFonts w:hint="eastAsia"/>
        </w:rPr>
        <w:t xml:space="preserve">  建设场地的自然条件和施工条件。</w:t>
      </w:r>
    </w:p>
    <w:p w14:paraId="142B66DD">
      <w:pPr>
        <w:pStyle w:val="86"/>
        <w:numPr>
          <w:ilvl w:val="0"/>
          <w:numId w:val="0"/>
        </w:numPr>
        <w:ind w:left="480" w:leftChars="200"/>
      </w:pPr>
      <w:r>
        <w:rPr>
          <w:rStyle w:val="41"/>
          <w:rFonts w:hint="eastAsia"/>
        </w:rPr>
        <w:t>10</w:t>
      </w:r>
      <w:r>
        <w:rPr>
          <w:rFonts w:hint="eastAsia"/>
        </w:rPr>
        <w:t xml:space="preserve">  常规施工组织设计。</w:t>
      </w:r>
    </w:p>
    <w:p w14:paraId="57DD24DD">
      <w:pPr>
        <w:pStyle w:val="86"/>
        <w:numPr>
          <w:ilvl w:val="0"/>
          <w:numId w:val="0"/>
        </w:numPr>
        <w:ind w:left="480" w:leftChars="200"/>
      </w:pPr>
      <w:r>
        <w:rPr>
          <w:rStyle w:val="41"/>
          <w:rFonts w:hint="eastAsia"/>
        </w:rPr>
        <w:t>11</w:t>
      </w:r>
      <w:r>
        <w:rPr>
          <w:rFonts w:hint="eastAsia"/>
        </w:rPr>
        <w:t xml:space="preserve">  其他。</w:t>
      </w:r>
    </w:p>
    <w:p w14:paraId="05FD7E6A">
      <w:pPr>
        <w:pStyle w:val="5"/>
        <w:numPr>
          <w:ilvl w:val="2"/>
          <w:numId w:val="0"/>
        </w:numPr>
        <w:tabs>
          <w:tab w:val="clear" w:pos="0"/>
        </w:tabs>
      </w:pPr>
      <w:r>
        <w:rPr>
          <w:rStyle w:val="41"/>
          <w:rFonts w:hint="eastAsia"/>
          <w:bCs w:val="0"/>
        </w:rPr>
        <w:t>3.2.2</w:t>
      </w:r>
      <w:r>
        <w:rPr>
          <w:rFonts w:hint="eastAsia" w:eastAsia="黑体"/>
        </w:rPr>
        <w:t xml:space="preserve">  </w:t>
      </w:r>
      <w:r>
        <w:rPr>
          <w:rFonts w:hint="eastAsia"/>
        </w:rPr>
        <w:t>工程造价管理机构发布的工程造价信息中有的材料、设备价格按工程造价信息有关价格执行，工程造价信息中没有的材料、设备价格按市场调查价执行。</w:t>
      </w:r>
    </w:p>
    <w:p w14:paraId="7EB90C6F">
      <w:pPr>
        <w:pStyle w:val="5"/>
        <w:numPr>
          <w:ilvl w:val="2"/>
          <w:numId w:val="0"/>
        </w:numPr>
        <w:tabs>
          <w:tab w:val="clear" w:pos="0"/>
        </w:tabs>
      </w:pPr>
      <w:r>
        <w:rPr>
          <w:rStyle w:val="41"/>
          <w:rFonts w:hint="eastAsia"/>
          <w:bCs w:val="0"/>
        </w:rPr>
        <w:t>3.2.3</w:t>
      </w:r>
      <w:r>
        <w:rPr>
          <w:rFonts w:hint="eastAsia" w:eastAsia="黑体"/>
        </w:rPr>
        <w:t xml:space="preserve">  </w:t>
      </w:r>
      <w:r>
        <w:rPr>
          <w:rFonts w:hint="eastAsia"/>
        </w:rPr>
        <w:t>初步设计文件未明确的、对工程造价影响较大的材料、设备，应依据建设标准和功能需求，明确设计标准和技术要求并经建设单位书面确认，作为概算编制依据。</w:t>
      </w:r>
    </w:p>
    <w:p w14:paraId="12814949">
      <w:pPr>
        <w:pStyle w:val="5"/>
        <w:numPr>
          <w:ilvl w:val="2"/>
          <w:numId w:val="0"/>
        </w:numPr>
        <w:tabs>
          <w:tab w:val="clear" w:pos="0"/>
        </w:tabs>
      </w:pPr>
      <w:r>
        <w:rPr>
          <w:rStyle w:val="41"/>
          <w:rFonts w:hint="eastAsia"/>
          <w:bCs w:val="0"/>
        </w:rPr>
        <w:t>3.2.4</w:t>
      </w:r>
      <w:r>
        <w:rPr>
          <w:rFonts w:hint="eastAsia" w:eastAsia="黑体"/>
        </w:rPr>
        <w:t xml:space="preserve">  </w:t>
      </w:r>
      <w:r>
        <w:rPr>
          <w:rFonts w:hint="eastAsia"/>
        </w:rPr>
        <w:t>设计概算应根据项目现场的自然条件和施工条件，按常规施工组织设计进行编制。</w:t>
      </w:r>
    </w:p>
    <w:p w14:paraId="361870D2">
      <w:pPr>
        <w:pStyle w:val="5"/>
        <w:numPr>
          <w:ilvl w:val="2"/>
          <w:numId w:val="0"/>
        </w:numPr>
        <w:tabs>
          <w:tab w:val="clear" w:pos="0"/>
        </w:tabs>
      </w:pPr>
      <w:r>
        <w:rPr>
          <w:rStyle w:val="41"/>
          <w:rFonts w:hint="eastAsia"/>
          <w:bCs w:val="0"/>
        </w:rPr>
        <w:t>3.2.5</w:t>
      </w:r>
      <w:r>
        <w:rPr>
          <w:rFonts w:hint="eastAsia" w:eastAsia="黑体"/>
        </w:rPr>
        <w:t xml:space="preserve">  </w:t>
      </w:r>
      <w:r>
        <w:rPr>
          <w:rFonts w:hint="eastAsia"/>
        </w:rPr>
        <w:t>初步设计文件中涉及对工程造价影响较大的专项措施或专项施工方案的，宜依据初步设计文件和项目特点拟定专项措施方案或专项施工方案并经建设单位书面确认，作为概算编制依据。</w:t>
      </w:r>
    </w:p>
    <w:p w14:paraId="649E5A1A">
      <w:pPr>
        <w:pStyle w:val="5"/>
        <w:numPr>
          <w:ilvl w:val="2"/>
          <w:numId w:val="0"/>
        </w:numPr>
        <w:tabs>
          <w:tab w:val="clear" w:pos="0"/>
        </w:tabs>
      </w:pPr>
      <w:r>
        <w:rPr>
          <w:rStyle w:val="41"/>
          <w:rFonts w:hint="eastAsia"/>
          <w:bCs w:val="0"/>
        </w:rPr>
        <w:t>3.2.6</w:t>
      </w:r>
      <w:r>
        <w:rPr>
          <w:rFonts w:hint="eastAsia" w:eastAsia="黑体"/>
        </w:rPr>
        <w:t xml:space="preserve">  </w:t>
      </w:r>
      <w:r>
        <w:rPr>
          <w:rFonts w:hint="eastAsia"/>
        </w:rPr>
        <w:t>设计概算其他编制依据包括工程建设有关的文件、会议纪要、专业工程（工程相关的水电气讯等）产权管理部门意见等。</w:t>
      </w:r>
    </w:p>
    <w:p w14:paraId="5F29FEA2">
      <w:pPr>
        <w:pStyle w:val="4"/>
        <w:numPr>
          <w:ins w:id="0" w:author="qiuxia" w:date="2024-02-28T16:04:00Z"/>
        </w:numPr>
      </w:pPr>
      <w:bookmarkStart w:id="415" w:name="_Toc7282"/>
      <w:bookmarkStart w:id="416" w:name="_Toc126920368"/>
      <w:bookmarkStart w:id="417" w:name="_Toc28972"/>
      <w:bookmarkStart w:id="418" w:name="_Toc126920061"/>
      <w:bookmarkStart w:id="419" w:name="_Toc8660"/>
      <w:bookmarkStart w:id="420" w:name="_Toc10168"/>
      <w:r>
        <w:rPr>
          <w:rFonts w:hint="eastAsia" w:cs="黑体"/>
          <w:b/>
        </w:rPr>
        <w:t>3.3</w:t>
      </w:r>
      <w:r>
        <w:t xml:space="preserve">  </w:t>
      </w:r>
      <w:r>
        <w:rPr>
          <w:rStyle w:val="41"/>
          <w:b w:val="0"/>
          <w:bCs w:val="0"/>
        </w:rPr>
        <w:t>设计</w:t>
      </w:r>
      <w:r>
        <w:rPr>
          <w:rFonts w:hint="eastAsia"/>
        </w:rPr>
        <w:t>概算文件编制形式</w:t>
      </w:r>
      <w:bookmarkEnd w:id="415"/>
      <w:bookmarkEnd w:id="416"/>
      <w:bookmarkEnd w:id="417"/>
      <w:bookmarkEnd w:id="418"/>
      <w:bookmarkEnd w:id="419"/>
      <w:bookmarkEnd w:id="420"/>
    </w:p>
    <w:p w14:paraId="3BCAF387">
      <w:pPr>
        <w:pStyle w:val="5"/>
        <w:tabs>
          <w:tab w:val="left" w:pos="340"/>
        </w:tabs>
      </w:pPr>
      <w:r>
        <w:rPr>
          <w:rFonts w:hint="eastAsia"/>
          <w:b/>
          <w:bCs/>
        </w:rPr>
        <w:t>3.3.1</w:t>
      </w:r>
      <w:r>
        <w:rPr>
          <w:rFonts w:hint="eastAsia"/>
        </w:rPr>
        <w:t xml:space="preserve">  </w:t>
      </w:r>
      <w:r>
        <w:t>房屋建筑工程</w:t>
      </w:r>
      <w:r>
        <w:rPr>
          <w:rFonts w:hint="eastAsia"/>
        </w:rPr>
        <w:t>设计概算</w:t>
      </w:r>
      <w:r>
        <w:t>的编制以建设项目、单项工程、单位工程为编制对象，分为建设项目</w:t>
      </w:r>
      <w:r>
        <w:rPr>
          <w:rFonts w:hint="eastAsia"/>
        </w:rPr>
        <w:t>总概算</w:t>
      </w:r>
      <w:r>
        <w:t>、单项工程</w:t>
      </w:r>
      <w:r>
        <w:rPr>
          <w:rFonts w:hint="eastAsia"/>
        </w:rPr>
        <w:t>综合概算、单位工程概算三</w:t>
      </w:r>
      <w:r>
        <w:t>个层级，逐级汇总编制形成建设项目</w:t>
      </w:r>
      <w:r>
        <w:rPr>
          <w:rFonts w:hint="eastAsia"/>
        </w:rPr>
        <w:t>总概算</w:t>
      </w:r>
      <w:r>
        <w:t>。</w:t>
      </w:r>
    </w:p>
    <w:p w14:paraId="52CE951B">
      <w:pPr>
        <w:pStyle w:val="5"/>
        <w:numPr>
          <w:ilvl w:val="2"/>
          <w:numId w:val="0"/>
        </w:numPr>
        <w:tabs>
          <w:tab w:val="clear" w:pos="0"/>
        </w:tabs>
        <w:rPr>
          <w:rFonts w:ascii="等线" w:hAnsi="等线"/>
        </w:rPr>
      </w:pPr>
      <w:r>
        <w:rPr>
          <w:rStyle w:val="41"/>
          <w:rFonts w:hint="eastAsia"/>
          <w:bCs w:val="0"/>
        </w:rPr>
        <w:t xml:space="preserve">3.3.2  </w:t>
      </w:r>
      <w:r>
        <w:rPr>
          <w:rFonts w:hint="eastAsia"/>
        </w:rPr>
        <w:t>设计概算文件的编制形式包括三级概算编制（总概算、综合概算、单位工程概算）形式、二级概算编制（总概算、单位工程概算）形式。</w:t>
      </w:r>
    </w:p>
    <w:p w14:paraId="76B6049E">
      <w:pPr>
        <w:pStyle w:val="5"/>
        <w:numPr>
          <w:ilvl w:val="2"/>
          <w:numId w:val="0"/>
        </w:numPr>
        <w:tabs>
          <w:tab w:val="clear" w:pos="0"/>
        </w:tabs>
      </w:pPr>
      <w:r>
        <w:rPr>
          <w:rStyle w:val="41"/>
          <w:rFonts w:hint="eastAsia"/>
          <w:bCs w:val="0"/>
        </w:rPr>
        <w:t>3.3.3</w:t>
      </w:r>
      <w:r>
        <w:rPr>
          <w:rFonts w:hint="eastAsia" w:eastAsia="等线"/>
        </w:rPr>
        <w:t xml:space="preserve">  </w:t>
      </w:r>
      <w:r>
        <w:rPr>
          <w:rFonts w:hint="eastAsia"/>
        </w:rPr>
        <w:t>设计概算文件的编制形式应结合项目功能、规模、独立性程度等因素确定概算文件编制形式；对单一的、具有独立性的单项工程建设项目，按二级编制形式编制，直接编制总概算，其他项目宜采用三级编制形式。</w:t>
      </w:r>
    </w:p>
    <w:p w14:paraId="7E48CAD9">
      <w:pPr>
        <w:pStyle w:val="4"/>
        <w:numPr>
          <w:ilvl w:val="1"/>
          <w:numId w:val="0"/>
        </w:numPr>
        <w:spacing w:before="156" w:after="156"/>
      </w:pPr>
      <w:bookmarkStart w:id="421" w:name="_Toc29726"/>
      <w:bookmarkStart w:id="422" w:name="_Toc30539"/>
      <w:bookmarkStart w:id="423" w:name="_Toc126920369"/>
      <w:bookmarkStart w:id="424" w:name="_Toc27134"/>
      <w:bookmarkStart w:id="425" w:name="_Toc126920062"/>
      <w:bookmarkStart w:id="426" w:name="_Toc5259"/>
      <w:r>
        <w:rPr>
          <w:rStyle w:val="41"/>
          <w:rFonts w:hint="eastAsia"/>
          <w:bCs w:val="0"/>
        </w:rPr>
        <w:t>3</w:t>
      </w:r>
      <w:r>
        <w:rPr>
          <w:rStyle w:val="41"/>
          <w:bCs w:val="0"/>
        </w:rPr>
        <w:t>.</w:t>
      </w:r>
      <w:r>
        <w:rPr>
          <w:rStyle w:val="41"/>
          <w:rFonts w:hint="eastAsia"/>
          <w:bCs w:val="0"/>
        </w:rPr>
        <w:t>4</w:t>
      </w:r>
      <w:r>
        <w:rPr>
          <w:rStyle w:val="41"/>
          <w:bCs w:val="0"/>
        </w:rPr>
        <w:t xml:space="preserve">  </w:t>
      </w:r>
      <w:r>
        <w:rPr>
          <w:rStyle w:val="41"/>
          <w:rFonts w:hint="eastAsia"/>
          <w:b w:val="0"/>
        </w:rPr>
        <w:t>设计</w:t>
      </w:r>
      <w:r>
        <w:rPr>
          <w:rFonts w:hint="eastAsia"/>
        </w:rPr>
        <w:t>概算文件组成</w:t>
      </w:r>
      <w:bookmarkEnd w:id="421"/>
      <w:bookmarkEnd w:id="422"/>
      <w:bookmarkEnd w:id="423"/>
      <w:bookmarkEnd w:id="424"/>
      <w:bookmarkEnd w:id="425"/>
      <w:bookmarkEnd w:id="426"/>
    </w:p>
    <w:p w14:paraId="239B2E56">
      <w:pPr>
        <w:pStyle w:val="5"/>
        <w:tabs>
          <w:tab w:val="clear" w:pos="0"/>
        </w:tabs>
      </w:pPr>
      <w:r>
        <w:rPr>
          <w:rFonts w:hint="eastAsia"/>
          <w:b/>
        </w:rPr>
        <w:t>3.4.1</w:t>
      </w:r>
      <w:r>
        <w:rPr>
          <w:rFonts w:hint="eastAsia"/>
        </w:rPr>
        <w:t xml:space="preserve">  </w:t>
      </w:r>
      <w:r>
        <w:t>单位工程概算是单项工程综合概算的组成文件。单位工程概算应根据单项工程的具体情况，按单项工程中所属的每个单体的专业为编制单元进行编制。</w:t>
      </w:r>
    </w:p>
    <w:p w14:paraId="1BFB7242">
      <w:pPr>
        <w:pStyle w:val="5"/>
        <w:tabs>
          <w:tab w:val="clear" w:pos="0"/>
        </w:tabs>
      </w:pPr>
      <w:r>
        <w:rPr>
          <w:rFonts w:hint="eastAsia"/>
          <w:b/>
        </w:rPr>
        <w:t>3.4.2</w:t>
      </w:r>
      <w:r>
        <w:rPr>
          <w:rFonts w:hint="eastAsia"/>
        </w:rPr>
        <w:t xml:space="preserve">  </w:t>
      </w:r>
      <w:r>
        <w:t>单项工程综合概算应以单位工程为概算编制单元进行编制，由各单位工程概算汇总成若干个单项工程综合概算。</w:t>
      </w:r>
    </w:p>
    <w:p w14:paraId="71D97502"/>
    <w:p w14:paraId="1E12C816">
      <w:pPr>
        <w:pStyle w:val="5"/>
        <w:tabs>
          <w:tab w:val="clear" w:pos="0"/>
        </w:tabs>
      </w:pPr>
      <w:r>
        <w:rPr>
          <w:rFonts w:hint="eastAsia"/>
          <w:b/>
        </w:rPr>
        <w:t>3.4.3</w:t>
      </w:r>
      <w:r>
        <w:rPr>
          <w:rFonts w:hint="eastAsia"/>
        </w:rPr>
        <w:t xml:space="preserve">  </w:t>
      </w:r>
      <w:r>
        <w:t>建设项目总概算应由建设项目内各个单项工程综合概算、工程建设其他费用、预备费、建设期融资费用和铺底流动资金汇总而成。建设项目只有一个单项工程时，可将单项工程综合概算与建设项目总概算合并编制。</w:t>
      </w:r>
    </w:p>
    <w:p w14:paraId="2C4DC112">
      <w:pPr>
        <w:pStyle w:val="5"/>
        <w:numPr>
          <w:ilvl w:val="2"/>
          <w:numId w:val="0"/>
        </w:numPr>
        <w:tabs>
          <w:tab w:val="clear" w:pos="0"/>
        </w:tabs>
      </w:pPr>
      <w:r>
        <w:rPr>
          <w:rStyle w:val="41"/>
          <w:rFonts w:hint="eastAsia"/>
        </w:rPr>
        <w:t>3.4.4</w:t>
      </w:r>
      <w:r>
        <w:rPr>
          <w:rFonts w:hint="eastAsia" w:eastAsia="黑体"/>
        </w:rPr>
        <w:t xml:space="preserve">  </w:t>
      </w:r>
      <w:r>
        <w:rPr>
          <w:rFonts w:hint="eastAsia"/>
        </w:rPr>
        <w:t>三级编制（总概算、综合概算、单位工程概算）形式的设计概算文件组成：</w:t>
      </w:r>
    </w:p>
    <w:p w14:paraId="2625E560">
      <w:pPr>
        <w:ind w:firstLine="482"/>
      </w:pPr>
      <w:r>
        <w:rPr>
          <w:rStyle w:val="41"/>
          <w:rFonts w:hint="eastAsia"/>
        </w:rPr>
        <w:t>1</w:t>
      </w:r>
      <w:r>
        <w:rPr>
          <w:rFonts w:hint="eastAsia"/>
        </w:rPr>
        <w:t xml:space="preserve">  封面、签署页及目录；</w:t>
      </w:r>
    </w:p>
    <w:p w14:paraId="421830D6">
      <w:pPr>
        <w:ind w:firstLine="482"/>
      </w:pPr>
      <w:r>
        <w:rPr>
          <w:rStyle w:val="41"/>
          <w:rFonts w:hint="eastAsia"/>
        </w:rPr>
        <w:t>2</w:t>
      </w:r>
      <w:r>
        <w:rPr>
          <w:rFonts w:hint="eastAsia"/>
        </w:rPr>
        <w:t xml:space="preserve">  编制说明；</w:t>
      </w:r>
    </w:p>
    <w:p w14:paraId="61DFB8FE">
      <w:pPr>
        <w:ind w:firstLine="482"/>
      </w:pPr>
      <w:r>
        <w:rPr>
          <w:rStyle w:val="41"/>
          <w:rFonts w:hint="eastAsia"/>
        </w:rPr>
        <w:t>3</w:t>
      </w:r>
      <w:r>
        <w:rPr>
          <w:rFonts w:hint="eastAsia"/>
        </w:rPr>
        <w:t xml:space="preserve">  总概算表；</w:t>
      </w:r>
    </w:p>
    <w:p w14:paraId="1E573949">
      <w:pPr>
        <w:ind w:firstLine="482"/>
      </w:pPr>
      <w:r>
        <w:rPr>
          <w:rStyle w:val="41"/>
          <w:rFonts w:hint="eastAsia"/>
        </w:rPr>
        <w:t>4</w:t>
      </w:r>
      <w:r>
        <w:rPr>
          <w:rFonts w:hint="eastAsia"/>
        </w:rPr>
        <w:t xml:space="preserve">  工程建设其他费用表；</w:t>
      </w:r>
    </w:p>
    <w:p w14:paraId="026100E3">
      <w:pPr>
        <w:ind w:firstLine="482"/>
      </w:pPr>
      <w:r>
        <w:rPr>
          <w:rStyle w:val="41"/>
          <w:rFonts w:hint="eastAsia"/>
        </w:rPr>
        <w:t>5</w:t>
      </w:r>
      <w:r>
        <w:rPr>
          <w:rFonts w:hint="eastAsia"/>
        </w:rPr>
        <w:t xml:space="preserve">  综合概算表；</w:t>
      </w:r>
    </w:p>
    <w:p w14:paraId="18A441C8">
      <w:pPr>
        <w:ind w:firstLine="482"/>
      </w:pPr>
      <w:r>
        <w:rPr>
          <w:rStyle w:val="41"/>
          <w:rFonts w:hint="eastAsia"/>
        </w:rPr>
        <w:t>6</w:t>
      </w:r>
      <w:r>
        <w:rPr>
          <w:rFonts w:hint="eastAsia"/>
        </w:rPr>
        <w:t xml:space="preserve">  单位工程概算表；</w:t>
      </w:r>
    </w:p>
    <w:p w14:paraId="272CBD22">
      <w:pPr>
        <w:ind w:firstLine="482"/>
      </w:pPr>
      <w:r>
        <w:rPr>
          <w:rStyle w:val="41"/>
          <w:rFonts w:hint="eastAsia"/>
        </w:rPr>
        <w:t>1）</w:t>
      </w:r>
      <w:r>
        <w:rPr>
          <w:rFonts w:hint="eastAsia"/>
        </w:rPr>
        <w:t>单位工程概算费用表；</w:t>
      </w:r>
    </w:p>
    <w:p w14:paraId="70DA18D3">
      <w:pPr>
        <w:ind w:firstLine="482"/>
      </w:pPr>
      <w:r>
        <w:rPr>
          <w:rStyle w:val="41"/>
          <w:rFonts w:hint="eastAsia"/>
        </w:rPr>
        <w:t>2）</w:t>
      </w:r>
      <w:r>
        <w:rPr>
          <w:rFonts w:hint="eastAsia"/>
        </w:rPr>
        <w:t>单位工程概算计价表；</w:t>
      </w:r>
    </w:p>
    <w:p w14:paraId="0626C4DE">
      <w:pPr>
        <w:ind w:firstLine="482"/>
      </w:pPr>
      <w:r>
        <w:rPr>
          <w:rStyle w:val="41"/>
          <w:rFonts w:hint="eastAsia"/>
        </w:rPr>
        <w:t>3）</w:t>
      </w:r>
      <w:r>
        <w:rPr>
          <w:rFonts w:hint="eastAsia"/>
        </w:rPr>
        <w:t>设备购置</w:t>
      </w:r>
      <w:r>
        <w:rPr>
          <w:rFonts w:hint="eastAsia" w:cs="Times New Roman"/>
          <w:bCs/>
          <w:szCs w:val="32"/>
        </w:rPr>
        <w:t>及安装工程</w:t>
      </w:r>
      <w:r>
        <w:rPr>
          <w:rFonts w:hint="eastAsia"/>
        </w:rPr>
        <w:t>费概算计价表；</w:t>
      </w:r>
    </w:p>
    <w:p w14:paraId="59832953">
      <w:pPr>
        <w:ind w:firstLine="482"/>
      </w:pPr>
      <w:r>
        <w:rPr>
          <w:rStyle w:val="41"/>
          <w:rFonts w:hint="eastAsia"/>
        </w:rPr>
        <w:t>7</w:t>
      </w:r>
      <w:r>
        <w:rPr>
          <w:rFonts w:hint="eastAsia"/>
        </w:rPr>
        <w:t xml:space="preserve">  附件：其他表。</w:t>
      </w:r>
    </w:p>
    <w:p w14:paraId="09AA5D35">
      <w:pPr>
        <w:pStyle w:val="5"/>
        <w:numPr>
          <w:ilvl w:val="2"/>
          <w:numId w:val="0"/>
        </w:numPr>
        <w:tabs>
          <w:tab w:val="clear" w:pos="0"/>
        </w:tabs>
      </w:pPr>
      <w:r>
        <w:rPr>
          <w:rStyle w:val="41"/>
          <w:rFonts w:hint="eastAsia"/>
        </w:rPr>
        <w:t>3.4.5</w:t>
      </w:r>
      <w:r>
        <w:rPr>
          <w:rFonts w:hint="eastAsia" w:eastAsia="黑体"/>
        </w:rPr>
        <w:t xml:space="preserve">  </w:t>
      </w:r>
      <w:r>
        <w:rPr>
          <w:rFonts w:hint="eastAsia"/>
        </w:rPr>
        <w:t>二级编制（总概算、单位工程概算）形式的设计概算文件组成：</w:t>
      </w:r>
    </w:p>
    <w:p w14:paraId="16180FCE">
      <w:pPr>
        <w:ind w:firstLine="482"/>
      </w:pPr>
      <w:r>
        <w:rPr>
          <w:rStyle w:val="41"/>
          <w:rFonts w:hint="eastAsia"/>
        </w:rPr>
        <w:t xml:space="preserve">1  </w:t>
      </w:r>
      <w:r>
        <w:rPr>
          <w:rFonts w:hint="eastAsia"/>
        </w:rPr>
        <w:t>封面、签署页及目录；</w:t>
      </w:r>
    </w:p>
    <w:p w14:paraId="3032E7BF">
      <w:pPr>
        <w:ind w:firstLine="482"/>
      </w:pPr>
      <w:r>
        <w:rPr>
          <w:rStyle w:val="41"/>
          <w:rFonts w:hint="eastAsia"/>
        </w:rPr>
        <w:t xml:space="preserve">2  </w:t>
      </w:r>
      <w:r>
        <w:rPr>
          <w:rFonts w:hint="eastAsia"/>
        </w:rPr>
        <w:t>编制说明；</w:t>
      </w:r>
    </w:p>
    <w:p w14:paraId="1F609E87">
      <w:pPr>
        <w:ind w:firstLine="482"/>
      </w:pPr>
      <w:r>
        <w:rPr>
          <w:rStyle w:val="41"/>
          <w:rFonts w:hint="eastAsia"/>
        </w:rPr>
        <w:t xml:space="preserve">3  </w:t>
      </w:r>
      <w:r>
        <w:rPr>
          <w:rFonts w:hint="eastAsia"/>
        </w:rPr>
        <w:t>总概算表；</w:t>
      </w:r>
    </w:p>
    <w:p w14:paraId="7BED9510">
      <w:pPr>
        <w:ind w:firstLine="482"/>
      </w:pPr>
      <w:r>
        <w:rPr>
          <w:rStyle w:val="41"/>
          <w:rFonts w:hint="eastAsia"/>
        </w:rPr>
        <w:t xml:space="preserve">4  </w:t>
      </w:r>
      <w:r>
        <w:rPr>
          <w:rFonts w:hint="eastAsia"/>
        </w:rPr>
        <w:t>工程建设其他费用表；</w:t>
      </w:r>
    </w:p>
    <w:p w14:paraId="4698B1FF">
      <w:pPr>
        <w:ind w:firstLine="482"/>
      </w:pPr>
      <w:r>
        <w:rPr>
          <w:rStyle w:val="41"/>
          <w:rFonts w:hint="eastAsia"/>
        </w:rPr>
        <w:t xml:space="preserve">5  </w:t>
      </w:r>
      <w:r>
        <w:rPr>
          <w:rFonts w:hint="eastAsia"/>
        </w:rPr>
        <w:t>单位工程概算表；</w:t>
      </w:r>
    </w:p>
    <w:p w14:paraId="0C72A67E">
      <w:pPr>
        <w:ind w:firstLine="482"/>
      </w:pPr>
      <w:r>
        <w:rPr>
          <w:rStyle w:val="41"/>
          <w:rFonts w:hint="eastAsia"/>
        </w:rPr>
        <w:t>1）</w:t>
      </w:r>
      <w:r>
        <w:rPr>
          <w:rFonts w:hint="eastAsia"/>
        </w:rPr>
        <w:t>单位工程概算费用表；</w:t>
      </w:r>
    </w:p>
    <w:p w14:paraId="6D845214">
      <w:pPr>
        <w:ind w:firstLine="482"/>
      </w:pPr>
      <w:r>
        <w:rPr>
          <w:rStyle w:val="41"/>
          <w:rFonts w:hint="eastAsia"/>
        </w:rPr>
        <w:t>2）</w:t>
      </w:r>
      <w:r>
        <w:rPr>
          <w:rFonts w:hint="eastAsia"/>
        </w:rPr>
        <w:t>单位工程概算计价表；</w:t>
      </w:r>
    </w:p>
    <w:p w14:paraId="3C392A2A">
      <w:pPr>
        <w:ind w:firstLine="482"/>
      </w:pPr>
      <w:r>
        <w:rPr>
          <w:rStyle w:val="41"/>
          <w:rFonts w:hint="eastAsia"/>
        </w:rPr>
        <w:t>3）</w:t>
      </w:r>
      <w:r>
        <w:rPr>
          <w:rFonts w:hint="eastAsia"/>
        </w:rPr>
        <w:t>设备购置</w:t>
      </w:r>
      <w:r>
        <w:rPr>
          <w:rFonts w:hint="eastAsia" w:cs="Times New Roman"/>
          <w:bCs/>
          <w:szCs w:val="32"/>
        </w:rPr>
        <w:t>及安装工程</w:t>
      </w:r>
      <w:r>
        <w:rPr>
          <w:rFonts w:hint="eastAsia"/>
        </w:rPr>
        <w:t>费概算计价表；</w:t>
      </w:r>
    </w:p>
    <w:p w14:paraId="36A08A83">
      <w:pPr>
        <w:ind w:firstLine="482"/>
      </w:pPr>
      <w:r>
        <w:rPr>
          <w:rStyle w:val="41"/>
          <w:rFonts w:hint="eastAsia"/>
        </w:rPr>
        <w:t>6</w:t>
      </w:r>
      <w:r>
        <w:rPr>
          <w:rFonts w:hint="eastAsia"/>
        </w:rPr>
        <w:t xml:space="preserve">  附件：其他表。</w:t>
      </w:r>
    </w:p>
    <w:p w14:paraId="6663FA7A">
      <w:pPr>
        <w:pStyle w:val="5"/>
        <w:numPr>
          <w:ilvl w:val="2"/>
          <w:numId w:val="0"/>
        </w:numPr>
        <w:tabs>
          <w:tab w:val="clear" w:pos="0"/>
        </w:tabs>
      </w:pPr>
      <w:r>
        <w:rPr>
          <w:rStyle w:val="41"/>
          <w:rFonts w:hint="eastAsia"/>
        </w:rPr>
        <w:t>3.4.6</w:t>
      </w:r>
      <w:r>
        <w:rPr>
          <w:rFonts w:hint="eastAsia" w:eastAsia="黑体"/>
        </w:rPr>
        <w:t xml:space="preserve">  </w:t>
      </w:r>
      <w:r>
        <w:rPr>
          <w:rFonts w:hint="eastAsia"/>
        </w:rPr>
        <w:t>文件格式</w:t>
      </w:r>
    </w:p>
    <w:p w14:paraId="48FD5623">
      <w:pPr>
        <w:ind w:firstLine="480"/>
      </w:pPr>
      <w:r>
        <w:rPr>
          <w:rFonts w:hint="eastAsia"/>
        </w:rPr>
        <w:t>概算文件格式详本规程附录A：</w:t>
      </w:r>
    </w:p>
    <w:p w14:paraId="18051504">
      <w:pPr>
        <w:ind w:firstLine="482"/>
      </w:pPr>
      <w:r>
        <w:rPr>
          <w:rStyle w:val="41"/>
          <w:rFonts w:hint="eastAsia"/>
        </w:rPr>
        <w:t xml:space="preserve">1 </w:t>
      </w:r>
      <w:r>
        <w:rPr>
          <w:rFonts w:hint="eastAsia"/>
        </w:rPr>
        <w:t xml:space="preserve"> 设计概算封面、签署页、目录及编制说明样式（表A.0.1~A.0.4）</w:t>
      </w:r>
    </w:p>
    <w:p w14:paraId="3DEC8D69">
      <w:pPr>
        <w:ind w:firstLine="482"/>
      </w:pPr>
      <w:r>
        <w:rPr>
          <w:rStyle w:val="41"/>
          <w:rFonts w:hint="eastAsia"/>
        </w:rPr>
        <w:t xml:space="preserve">2 </w:t>
      </w:r>
      <w:r>
        <w:rPr>
          <w:rFonts w:hint="eastAsia"/>
        </w:rPr>
        <w:t xml:space="preserve"> 总概算表样式（表A.0.5三级编制形式）</w:t>
      </w:r>
    </w:p>
    <w:p w14:paraId="4174B69F">
      <w:pPr>
        <w:ind w:firstLine="482"/>
      </w:pPr>
      <w:r>
        <w:rPr>
          <w:rStyle w:val="41"/>
          <w:rFonts w:hint="eastAsia"/>
        </w:rPr>
        <w:t xml:space="preserve">3 </w:t>
      </w:r>
      <w:r>
        <w:rPr>
          <w:rFonts w:hint="eastAsia"/>
        </w:rPr>
        <w:t xml:space="preserve"> 总概算表样式（表A.0.6二级编制形式）</w:t>
      </w:r>
    </w:p>
    <w:p w14:paraId="26BAC8C7">
      <w:pPr>
        <w:ind w:firstLine="482"/>
      </w:pPr>
      <w:r>
        <w:rPr>
          <w:rStyle w:val="41"/>
          <w:rFonts w:hint="eastAsia"/>
        </w:rPr>
        <w:t xml:space="preserve">4 </w:t>
      </w:r>
      <w:r>
        <w:rPr>
          <w:rFonts w:hint="eastAsia"/>
        </w:rPr>
        <w:t xml:space="preserve"> 工程建设其他费用表（表A.0.7）</w:t>
      </w:r>
    </w:p>
    <w:p w14:paraId="03EB8805">
      <w:pPr>
        <w:ind w:firstLine="482"/>
      </w:pPr>
      <w:r>
        <w:rPr>
          <w:rStyle w:val="41"/>
          <w:rFonts w:hint="eastAsia"/>
        </w:rPr>
        <w:t xml:space="preserve">5 </w:t>
      </w:r>
      <w:r>
        <w:rPr>
          <w:rFonts w:hint="eastAsia"/>
        </w:rPr>
        <w:t xml:space="preserve"> 综合概算表（表A.0.8）</w:t>
      </w:r>
    </w:p>
    <w:p w14:paraId="7C097078">
      <w:pPr>
        <w:ind w:firstLine="482"/>
      </w:pPr>
      <w:r>
        <w:rPr>
          <w:rStyle w:val="41"/>
          <w:rFonts w:hint="eastAsia"/>
        </w:rPr>
        <w:t xml:space="preserve">6 </w:t>
      </w:r>
      <w:r>
        <w:rPr>
          <w:rFonts w:hint="eastAsia"/>
        </w:rPr>
        <w:t xml:space="preserve"> 单位工程概算费用表（表A.0.9）</w:t>
      </w:r>
    </w:p>
    <w:p w14:paraId="674C10B3">
      <w:pPr>
        <w:ind w:firstLine="482"/>
      </w:pPr>
      <w:r>
        <w:rPr>
          <w:rStyle w:val="41"/>
          <w:rFonts w:hint="eastAsia"/>
        </w:rPr>
        <w:t xml:space="preserve">7 </w:t>
      </w:r>
      <w:r>
        <w:rPr>
          <w:rFonts w:hint="eastAsia"/>
        </w:rPr>
        <w:t xml:space="preserve"> 单位工程概算计价表（A.0.10）</w:t>
      </w:r>
    </w:p>
    <w:p w14:paraId="10CEC4F4">
      <w:pPr>
        <w:ind w:firstLine="482"/>
      </w:pPr>
      <w:r>
        <w:rPr>
          <w:rStyle w:val="41"/>
          <w:rFonts w:hint="eastAsia"/>
        </w:rPr>
        <w:t xml:space="preserve">8 </w:t>
      </w:r>
      <w:r>
        <w:rPr>
          <w:rFonts w:hint="eastAsia"/>
        </w:rPr>
        <w:t xml:space="preserve"> 设备购置</w:t>
      </w:r>
      <w:r>
        <w:rPr>
          <w:rFonts w:hint="eastAsia" w:cs="Times New Roman"/>
          <w:bCs/>
          <w:szCs w:val="32"/>
        </w:rPr>
        <w:t>及安装工程</w:t>
      </w:r>
      <w:r>
        <w:rPr>
          <w:rFonts w:hint="eastAsia"/>
        </w:rPr>
        <w:t>费概算计价表（A.0.11）</w:t>
      </w:r>
    </w:p>
    <w:p w14:paraId="1BFCAD94">
      <w:pPr>
        <w:pStyle w:val="4"/>
        <w:numPr>
          <w:ilvl w:val="1"/>
          <w:numId w:val="0"/>
        </w:numPr>
        <w:spacing w:before="156" w:after="156"/>
      </w:pPr>
      <w:bookmarkStart w:id="427" w:name="_Toc24343"/>
      <w:bookmarkStart w:id="428" w:name="_Toc16642"/>
      <w:bookmarkStart w:id="429" w:name="_Toc32243"/>
      <w:r>
        <w:rPr>
          <w:rStyle w:val="41"/>
          <w:rFonts w:hint="eastAsia"/>
        </w:rPr>
        <w:t>3</w:t>
      </w:r>
      <w:r>
        <w:rPr>
          <w:rStyle w:val="41"/>
        </w:rPr>
        <w:t>.</w:t>
      </w:r>
      <w:r>
        <w:rPr>
          <w:rStyle w:val="41"/>
          <w:rFonts w:hint="eastAsia"/>
        </w:rPr>
        <w:t>5</w:t>
      </w:r>
      <w:r>
        <w:rPr>
          <w:rStyle w:val="41"/>
        </w:rPr>
        <w:t xml:space="preserve">  </w:t>
      </w:r>
      <w:r>
        <w:rPr>
          <w:rStyle w:val="41"/>
          <w:rFonts w:hint="eastAsia"/>
          <w:b w:val="0"/>
        </w:rPr>
        <w:t>设计</w:t>
      </w:r>
      <w:r>
        <w:rPr>
          <w:rFonts w:hint="eastAsia"/>
        </w:rPr>
        <w:t>概算质量控制</w:t>
      </w:r>
      <w:bookmarkEnd w:id="427"/>
      <w:bookmarkEnd w:id="428"/>
      <w:bookmarkEnd w:id="429"/>
    </w:p>
    <w:p w14:paraId="290486D2">
      <w:pPr>
        <w:pStyle w:val="5"/>
        <w:tabs>
          <w:tab w:val="clear" w:pos="0"/>
        </w:tabs>
      </w:pPr>
      <w:r>
        <w:rPr>
          <w:b/>
        </w:rPr>
        <w:t>3.5.1</w:t>
      </w:r>
      <w:r>
        <w:rPr>
          <w:rFonts w:hint="eastAsia"/>
        </w:rPr>
        <w:t xml:space="preserve">  </w:t>
      </w:r>
      <w:r>
        <w:t>设计概算</w:t>
      </w:r>
      <w:r>
        <w:rPr>
          <w:rFonts w:hint="eastAsia"/>
        </w:rPr>
        <w:t>的</w:t>
      </w:r>
      <w:r>
        <w:t>编制</w:t>
      </w:r>
      <w:r>
        <w:rPr>
          <w:rFonts w:hint="eastAsia"/>
        </w:rPr>
        <w:t>单位应对</w:t>
      </w:r>
      <w:r>
        <w:t>设计概算的编制质量</w:t>
      </w:r>
      <w:r>
        <w:rPr>
          <w:rFonts w:hint="eastAsia"/>
        </w:rPr>
        <w:t>全面</w:t>
      </w:r>
      <w:r>
        <w:t>负责</w:t>
      </w:r>
      <w:r>
        <w:rPr>
          <w:rFonts w:hint="eastAsia"/>
        </w:rPr>
        <w:t>。当由两个以上单位共同编制概算时，总体编制单位应</w:t>
      </w:r>
      <w:r>
        <w:t>当统一制定编制原则</w:t>
      </w:r>
      <w:r>
        <w:rPr>
          <w:rFonts w:hint="eastAsia"/>
        </w:rPr>
        <w:t>和依据</w:t>
      </w:r>
      <w:r>
        <w:t>，以及确定合理的概算价格水平，</w:t>
      </w:r>
      <w:r>
        <w:rPr>
          <w:rFonts w:hint="eastAsia"/>
        </w:rPr>
        <w:t>并汇编总概算。其他单位</w:t>
      </w:r>
      <w:r>
        <w:rPr>
          <w:rFonts w:hint="eastAsia"/>
          <w:lang w:eastAsia="zh"/>
        </w:rPr>
        <w:t>对</w:t>
      </w:r>
      <w:r>
        <w:rPr>
          <w:rFonts w:hint="eastAsia"/>
        </w:rPr>
        <w:t>各自所承担部分的设计概算</w:t>
      </w:r>
      <w:r>
        <w:rPr>
          <w:rFonts w:hint="eastAsia"/>
          <w:lang w:eastAsia="zh"/>
        </w:rPr>
        <w:t>编制质量</w:t>
      </w:r>
      <w:r>
        <w:rPr>
          <w:rFonts w:hint="eastAsia"/>
        </w:rPr>
        <w:t>负责</w:t>
      </w:r>
      <w:r>
        <w:t>。</w:t>
      </w:r>
    </w:p>
    <w:p w14:paraId="6B866E2D">
      <w:pPr>
        <w:widowControl/>
      </w:pPr>
      <w:r>
        <w:rPr>
          <w:rFonts w:hint="eastAsia"/>
          <w:b/>
          <w:bCs/>
        </w:rPr>
        <w:t>3.5.2</w:t>
      </w:r>
      <w:r>
        <w:rPr>
          <w:rFonts w:hint="eastAsia"/>
        </w:rPr>
        <w:t xml:space="preserve">  项目设计总负责人和概算负责人对设计概算的质量负责；概算文件编制人员应参与设计方案</w:t>
      </w:r>
      <w:r>
        <w:rPr>
          <w:rFonts w:hint="eastAsia" w:cs="黑体"/>
          <w:lang w:eastAsia="zh"/>
        </w:rPr>
        <w:t>比选，</w:t>
      </w:r>
      <w:r>
        <w:rPr>
          <w:rFonts w:hint="eastAsia" w:cs="黑体"/>
          <w:color w:val="000000"/>
          <w:lang w:bidi="ar"/>
        </w:rPr>
        <w:t>与设计人员共同做好方案的技术经济比较工作</w:t>
      </w:r>
      <w:r>
        <w:rPr>
          <w:rFonts w:hint="eastAsia" w:cs="黑体"/>
        </w:rPr>
        <w:t>；</w:t>
      </w:r>
      <w:r>
        <w:rPr>
          <w:rFonts w:hint="eastAsia"/>
        </w:rPr>
        <w:t>设计人员要树立造价控制意识，严格按照批准的建设内容、建设规模、建设投资进行设计，提出满足概算文件编制深度的技术资料。</w:t>
      </w:r>
    </w:p>
    <w:p w14:paraId="4BABB164">
      <w:pPr>
        <w:pStyle w:val="5"/>
        <w:tabs>
          <w:tab w:val="clear" w:pos="0"/>
        </w:tabs>
      </w:pPr>
      <w:r>
        <w:rPr>
          <w:rFonts w:hint="eastAsia"/>
          <w:b/>
        </w:rPr>
        <w:t>3.5.3</w:t>
      </w:r>
      <w:r>
        <w:rPr>
          <w:rFonts w:hint="eastAsia"/>
        </w:rPr>
        <w:t xml:space="preserve">  概算文件需经编制单位自审，建设单位复审，主管部门审批。</w:t>
      </w:r>
    </w:p>
    <w:p w14:paraId="563AD379">
      <w:pPr>
        <w:pStyle w:val="5"/>
        <w:tabs>
          <w:tab w:val="clear" w:pos="0"/>
        </w:tabs>
      </w:pPr>
      <w:r>
        <w:rPr>
          <w:rFonts w:hint="eastAsia"/>
          <w:b/>
        </w:rPr>
        <w:t>3.5.4</w:t>
      </w:r>
      <w:r>
        <w:rPr>
          <w:rFonts w:hint="eastAsia"/>
        </w:rPr>
        <w:t xml:space="preserve">  概算文件的编制人应具有二级注册造价工程师及以上资格，概算文件负责人、审核人、审定人应具有一级注册造价工程师资格。</w:t>
      </w:r>
    </w:p>
    <w:p w14:paraId="006DCBBD"/>
    <w:p w14:paraId="20BF539C">
      <w:pPr>
        <w:pStyle w:val="3"/>
        <w:pageBreakBefore/>
        <w:spacing w:before="312" w:after="312"/>
      </w:pPr>
      <w:bookmarkStart w:id="430" w:name="_Toc12138"/>
      <w:bookmarkStart w:id="431" w:name="_Toc126920063"/>
      <w:bookmarkStart w:id="432" w:name="_Toc7902"/>
      <w:bookmarkStart w:id="433" w:name="_Toc23496"/>
      <w:bookmarkStart w:id="434" w:name="_Toc126920370"/>
      <w:bookmarkStart w:id="435" w:name="_Toc15558"/>
      <w:r>
        <w:rPr>
          <w:rFonts w:hint="eastAsia"/>
          <w:b/>
          <w:bCs w:val="0"/>
        </w:rPr>
        <w:t>4</w:t>
      </w:r>
      <w:r>
        <w:rPr>
          <w:rFonts w:hint="eastAsia"/>
        </w:rPr>
        <w:t xml:space="preserve"> 设计概算</w:t>
      </w:r>
      <w:bookmarkEnd w:id="430"/>
      <w:bookmarkEnd w:id="431"/>
      <w:bookmarkEnd w:id="432"/>
      <w:bookmarkEnd w:id="433"/>
      <w:bookmarkEnd w:id="434"/>
      <w:r>
        <w:rPr>
          <w:rFonts w:hint="eastAsia"/>
        </w:rPr>
        <w:t>单元与工程量计算深度</w:t>
      </w:r>
      <w:bookmarkEnd w:id="435"/>
    </w:p>
    <w:p w14:paraId="76D347EF">
      <w:pPr>
        <w:pStyle w:val="4"/>
        <w:rPr>
          <w:rStyle w:val="41"/>
          <w:bCs w:val="0"/>
        </w:rPr>
      </w:pPr>
      <w:bookmarkStart w:id="436" w:name="_Toc4121"/>
      <w:bookmarkStart w:id="437" w:name="_Toc12939"/>
      <w:bookmarkStart w:id="438" w:name="_Toc18919"/>
      <w:r>
        <w:rPr>
          <w:rStyle w:val="41"/>
          <w:rFonts w:hint="eastAsia"/>
          <w:bCs w:val="0"/>
        </w:rPr>
        <w:t xml:space="preserve">4.1  </w:t>
      </w:r>
      <w:r>
        <w:rPr>
          <w:rFonts w:hint="eastAsia"/>
        </w:rPr>
        <w:t>设计概算单元</w:t>
      </w:r>
      <w:bookmarkEnd w:id="436"/>
    </w:p>
    <w:p w14:paraId="2D72C7BE">
      <w:pPr>
        <w:pStyle w:val="5"/>
        <w:numPr>
          <w:ilvl w:val="2"/>
          <w:numId w:val="0"/>
        </w:numPr>
        <w:tabs>
          <w:tab w:val="clear" w:pos="0"/>
        </w:tabs>
      </w:pPr>
      <w:r>
        <w:rPr>
          <w:rStyle w:val="41"/>
          <w:rFonts w:hint="eastAsia"/>
          <w:bCs w:val="0"/>
        </w:rPr>
        <w:t>4</w:t>
      </w:r>
      <w:r>
        <w:rPr>
          <w:rStyle w:val="41"/>
          <w:bCs w:val="0"/>
        </w:rPr>
        <w:t>.</w:t>
      </w:r>
      <w:r>
        <w:rPr>
          <w:rStyle w:val="41"/>
          <w:rFonts w:hint="eastAsia"/>
          <w:bCs w:val="0"/>
        </w:rPr>
        <w:t>1</w:t>
      </w:r>
      <w:r>
        <w:rPr>
          <w:rStyle w:val="41"/>
          <w:bCs w:val="0"/>
        </w:rPr>
        <w:t>.</w:t>
      </w:r>
      <w:r>
        <w:rPr>
          <w:rStyle w:val="41"/>
          <w:rFonts w:hint="eastAsia"/>
          <w:bCs w:val="0"/>
        </w:rPr>
        <w:t>1</w:t>
      </w:r>
      <w:r>
        <w:rPr>
          <w:rFonts w:hint="eastAsia" w:eastAsia="黑体"/>
        </w:rPr>
        <w:t xml:space="preserve">  </w:t>
      </w:r>
      <w:r>
        <w:rPr>
          <w:rFonts w:hint="eastAsia"/>
        </w:rPr>
        <w:t>房屋建筑工程设计概算按单项工程、单位工程、估算单元、概算单元逐级编制，概算单元详表4.1.1概算单元划分表。</w:t>
      </w:r>
    </w:p>
    <w:p w14:paraId="5D820D8D">
      <w:pPr>
        <w:ind w:firstLine="480"/>
        <w:jc w:val="center"/>
      </w:pPr>
      <w:r>
        <w:rPr>
          <w:rFonts w:hint="eastAsia"/>
        </w:rPr>
        <w:t>表4.1.1 概算单元划分表</w:t>
      </w:r>
    </w:p>
    <w:tbl>
      <w:tblPr>
        <w:tblStyle w:val="28"/>
        <w:tblW w:w="0" w:type="auto"/>
        <w:tblInd w:w="91" w:type="dxa"/>
        <w:tblLayout w:type="autofit"/>
        <w:tblCellMar>
          <w:top w:w="0" w:type="dxa"/>
          <w:left w:w="108" w:type="dxa"/>
          <w:bottom w:w="0" w:type="dxa"/>
          <w:right w:w="108" w:type="dxa"/>
        </w:tblCellMar>
      </w:tblPr>
      <w:tblGrid>
        <w:gridCol w:w="541"/>
        <w:gridCol w:w="869"/>
        <w:gridCol w:w="797"/>
        <w:gridCol w:w="1236"/>
        <w:gridCol w:w="1037"/>
        <w:gridCol w:w="3951"/>
      </w:tblGrid>
      <w:tr w14:paraId="68D01068">
        <w:tblPrEx>
          <w:tblCellMar>
            <w:top w:w="0" w:type="dxa"/>
            <w:left w:w="108" w:type="dxa"/>
            <w:bottom w:w="0" w:type="dxa"/>
            <w:right w:w="108" w:type="dxa"/>
          </w:tblCellMar>
        </w:tblPrEx>
        <w:trPr>
          <w:trHeight w:val="272" w:hRule="atLeast"/>
          <w:tblHead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E13374">
            <w:pPr>
              <w:pStyle w:val="80"/>
              <w:jc w:val="center"/>
              <w:rPr>
                <w:rFonts w:hint="default"/>
              </w:rPr>
            </w:pPr>
            <w: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323298">
            <w:pPr>
              <w:pStyle w:val="80"/>
              <w:jc w:val="center"/>
              <w:rPr>
                <w:rFonts w:hint="default"/>
              </w:rPr>
            </w:pPr>
            <w:r>
              <w:t>单项及单位工程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474F31">
            <w:pPr>
              <w:pStyle w:val="80"/>
              <w:jc w:val="center"/>
              <w:rPr>
                <w:rFonts w:hint="default"/>
              </w:rPr>
            </w:pPr>
            <w:r>
              <w:t>估算单元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368E16">
            <w:pPr>
              <w:pStyle w:val="80"/>
              <w:jc w:val="center"/>
              <w:rPr>
                <w:rFonts w:hint="default"/>
              </w:rPr>
            </w:pPr>
            <w:r>
              <w:t>概算单元</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C2859">
            <w:pPr>
              <w:pStyle w:val="80"/>
              <w:jc w:val="center"/>
              <w:rPr>
                <w:rFonts w:hint="default"/>
              </w:rPr>
            </w:pPr>
            <w:r>
              <w:t>单位</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71801">
            <w:pPr>
              <w:pStyle w:val="80"/>
              <w:jc w:val="center"/>
              <w:rPr>
                <w:rFonts w:hint="default"/>
              </w:rPr>
            </w:pPr>
            <w:r>
              <w:t>工程内容</w:t>
            </w:r>
          </w:p>
        </w:tc>
      </w:tr>
      <w:tr w14:paraId="4DACEE02">
        <w:tblPrEx>
          <w:tblCellMar>
            <w:top w:w="0" w:type="dxa"/>
            <w:left w:w="108" w:type="dxa"/>
            <w:bottom w:w="0" w:type="dxa"/>
            <w:right w:w="108" w:type="dxa"/>
          </w:tblCellMar>
        </w:tblPrEx>
        <w:trPr>
          <w:trHeight w:val="4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859B7F">
            <w:pPr>
              <w:pStyle w:val="80"/>
              <w:rPr>
                <w:rFonts w:hint="default"/>
              </w:rPr>
            </w:pPr>
            <w:r>
              <w:t>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79D138">
            <w:pPr>
              <w:pStyle w:val="80"/>
              <w:rPr>
                <w:rFonts w:hint="default"/>
              </w:rPr>
            </w:pPr>
            <w:r>
              <w:t>竖向土石方工程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F04CE2">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652C02">
            <w:pPr>
              <w:pStyle w:val="80"/>
              <w:rPr>
                <w:rFonts w:hint="default"/>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CF877">
            <w:pPr>
              <w:pStyle w:val="80"/>
              <w:rPr>
                <w:rFonts w:hint="default"/>
              </w:rPr>
            </w:pPr>
            <w:r>
              <w:t>占地面积m2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CC865">
            <w:pPr>
              <w:pStyle w:val="80"/>
              <w:rPr>
                <w:rFonts w:hint="default"/>
              </w:rPr>
            </w:pPr>
            <w:r>
              <w:t>包括竖向土石方（含障碍物）开挖、竖向土石方回填、余方处置等全部工程内容</w:t>
            </w:r>
          </w:p>
        </w:tc>
      </w:tr>
      <w:tr w14:paraId="274ECEF9">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83A78B">
            <w:pPr>
              <w:pStyle w:val="80"/>
              <w:rPr>
                <w:rFonts w:hint="default"/>
              </w:rPr>
            </w:pPr>
            <w: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ED5F70">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91E8F6">
            <w:pPr>
              <w:pStyle w:val="80"/>
              <w:rPr>
                <w:rFonts w:hint="default"/>
              </w:rPr>
            </w:pPr>
            <w:r>
              <w:t>土石方开挖</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0F4414">
            <w:pPr>
              <w:pStyle w:val="80"/>
              <w:rPr>
                <w:rFonts w:hint="default"/>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512D6">
            <w:pPr>
              <w:pStyle w:val="80"/>
              <w:rPr>
                <w:rFonts w:hint="default"/>
              </w:rPr>
            </w:pPr>
            <w:r>
              <w:t>挖方量m3</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4636C">
            <w:pPr>
              <w:pStyle w:val="80"/>
              <w:rPr>
                <w:rFonts w:hint="default"/>
              </w:rPr>
            </w:pPr>
            <w:r>
              <w:t>包括竖向土石方（含障碍物）开挖全部工程内容</w:t>
            </w:r>
          </w:p>
        </w:tc>
      </w:tr>
      <w:tr w14:paraId="0A1EF057">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28812E">
            <w:pPr>
              <w:pStyle w:val="80"/>
              <w:rPr>
                <w:rFonts w:hint="default"/>
              </w:rPr>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599E00">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30D0DF">
            <w:pPr>
              <w:pStyle w:val="80"/>
              <w:rPr>
                <w:rFonts w:hint="default"/>
              </w:rPr>
            </w:pPr>
            <w:r>
              <w:t>土石方回填</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986562">
            <w:pPr>
              <w:pStyle w:val="80"/>
              <w:rPr>
                <w:rFonts w:hint="default"/>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DAE73">
            <w:pPr>
              <w:pStyle w:val="80"/>
              <w:rPr>
                <w:rFonts w:hint="default"/>
              </w:rPr>
            </w:pPr>
            <w:r>
              <w:t>填方量m3</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3B234">
            <w:pPr>
              <w:pStyle w:val="80"/>
              <w:rPr>
                <w:rFonts w:hint="default"/>
              </w:rPr>
            </w:pPr>
            <w:r>
              <w:t>包括竖向土石方回填全部工程内容</w:t>
            </w:r>
          </w:p>
        </w:tc>
      </w:tr>
      <w:tr w14:paraId="01770B38">
        <w:tblPrEx>
          <w:tblCellMar>
            <w:top w:w="0" w:type="dxa"/>
            <w:left w:w="108" w:type="dxa"/>
            <w:bottom w:w="0" w:type="dxa"/>
            <w:right w:w="108" w:type="dxa"/>
          </w:tblCellMar>
        </w:tblPrEx>
        <w:trPr>
          <w:trHeight w:val="4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78EC64">
            <w:pPr>
              <w:pStyle w:val="80"/>
              <w:rPr>
                <w:rFonts w:hint="default"/>
              </w:rPr>
            </w:pPr>
            <w: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448FA0">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800703">
            <w:pPr>
              <w:pStyle w:val="80"/>
              <w:rPr>
                <w:rFonts w:hint="default"/>
              </w:rPr>
            </w:pPr>
            <w:r>
              <w:t>土石方弃置（借土）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0CB2FE">
            <w:pPr>
              <w:pStyle w:val="80"/>
              <w:rPr>
                <w:rFonts w:hint="default"/>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C964C">
            <w:pPr>
              <w:pStyle w:val="80"/>
              <w:rPr>
                <w:rFonts w:hint="default"/>
              </w:rPr>
            </w:pPr>
            <w:r>
              <w:t>弃土或借土量m3</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5B920">
            <w:pPr>
              <w:pStyle w:val="80"/>
              <w:rPr>
                <w:rFonts w:hint="default"/>
              </w:rPr>
            </w:pPr>
            <w:r>
              <w:t>包括竖向土石方余方处置或缺方借土的全部工程内容</w:t>
            </w:r>
          </w:p>
        </w:tc>
      </w:tr>
      <w:tr w14:paraId="7C4D8EB2">
        <w:tblPrEx>
          <w:tblCellMar>
            <w:top w:w="0" w:type="dxa"/>
            <w:left w:w="108" w:type="dxa"/>
            <w:bottom w:w="0" w:type="dxa"/>
            <w:right w:w="108" w:type="dxa"/>
          </w:tblCellMar>
        </w:tblPrEx>
        <w:trPr>
          <w:trHeight w:val="4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4323DD">
            <w:pPr>
              <w:pStyle w:val="80"/>
              <w:rPr>
                <w:rFonts w:hint="default"/>
              </w:rPr>
            </w:pPr>
            <w:r>
              <w:t>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79F826">
            <w:pPr>
              <w:pStyle w:val="80"/>
              <w:rPr>
                <w:rFonts w:hint="default"/>
              </w:rPr>
            </w:pPr>
            <w:r>
              <w:t>地下室</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3ADE54">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0FD129">
            <w:pPr>
              <w:pStyle w:val="80"/>
              <w:rPr>
                <w:rFonts w:hint="default"/>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52FE2">
            <w:pPr>
              <w:pStyle w:val="80"/>
              <w:rPr>
                <w:rFonts w:hint="default"/>
              </w:rPr>
            </w:pPr>
            <w:r>
              <w:t>地下建筑面积m2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B4EB9">
            <w:pPr>
              <w:pStyle w:val="80"/>
              <w:rPr>
                <w:rFonts w:hint="default"/>
              </w:rPr>
            </w:pPr>
            <w:r>
              <w:t>包括土建工程、装饰工程、机电安装工程等全部工程内容</w:t>
            </w:r>
          </w:p>
        </w:tc>
      </w:tr>
      <w:tr w14:paraId="2A5F3700">
        <w:tblPrEx>
          <w:tblCellMar>
            <w:top w:w="0" w:type="dxa"/>
            <w:left w:w="108" w:type="dxa"/>
            <w:bottom w:w="0" w:type="dxa"/>
            <w:right w:w="108" w:type="dxa"/>
          </w:tblCellMar>
        </w:tblPrEx>
        <w:trPr>
          <w:trHeight w:val="10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E90489">
            <w:pPr>
              <w:pStyle w:val="80"/>
              <w:rPr>
                <w:rFonts w:hint="default"/>
              </w:rPr>
            </w:pPr>
            <w: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164C5A">
            <w:pPr>
              <w:pStyle w:val="80"/>
              <w:rPr>
                <w:rFonts w:hint="default"/>
              </w:rPr>
            </w:pPr>
            <w:r>
              <w:t>地下室土建工程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66B60C">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02136E">
            <w:pPr>
              <w:pStyle w:val="80"/>
              <w:rPr>
                <w:rFonts w:hint="default"/>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64305">
            <w:pPr>
              <w:pStyle w:val="80"/>
              <w:rPr>
                <w:rFonts w:hint="default"/>
              </w:rPr>
            </w:pPr>
            <w:r>
              <w:t>地下建筑面积m2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0A2F5">
            <w:pPr>
              <w:pStyle w:val="80"/>
              <w:rPr>
                <w:rFonts w:hint="default"/>
              </w:rPr>
            </w:pPr>
            <w:r>
              <w:t>包括基坑土石方工程、基坑支护及降排水工程、地基处理工程、基础工程、砌筑工程、钢筋混凝土工程、装配式混凝土工程、钢结构工程、木结构工程、防水工程、保温隔热防腐工程和建筑附属构件等全部工程内容</w:t>
            </w:r>
          </w:p>
        </w:tc>
      </w:tr>
      <w:tr w14:paraId="31F7BE76">
        <w:tblPrEx>
          <w:tblCellMar>
            <w:top w:w="0" w:type="dxa"/>
            <w:left w:w="108" w:type="dxa"/>
            <w:bottom w:w="0" w:type="dxa"/>
            <w:right w:w="108" w:type="dxa"/>
          </w:tblCellMar>
        </w:tblPrEx>
        <w:trPr>
          <w:trHeight w:val="9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A04CEF">
            <w:pPr>
              <w:pStyle w:val="80"/>
              <w:rPr>
                <w:rFonts w:hint="default"/>
              </w:rPr>
            </w:pPr>
            <w: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6F8388">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5800CA">
            <w:pPr>
              <w:pStyle w:val="80"/>
              <w:rPr>
                <w:rFonts w:hint="default"/>
              </w:rPr>
            </w:pPr>
            <w:r>
              <w:t>土护降与地基处理工程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DC57C0">
            <w:pPr>
              <w:pStyle w:val="80"/>
              <w:rPr>
                <w:rFonts w:hint="default"/>
              </w:rPr>
            </w:pPr>
            <w:r>
              <w:t>基坑土石方工程</w:t>
            </w:r>
            <w:r>
              <w:br w:type="textWrapping"/>
            </w:r>
            <w:r>
              <w:t>基坑（边坡）支护工程</w:t>
            </w:r>
            <w:r>
              <w:br w:type="textWrapping"/>
            </w:r>
            <w:r>
              <w:t>降排水工程</w:t>
            </w:r>
            <w:r>
              <w:br w:type="textWrapping"/>
            </w:r>
            <w:r>
              <w:t>地基处理</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2E9DB">
            <w:pPr>
              <w:pStyle w:val="80"/>
              <w:rPr>
                <w:rFonts w:hint="default"/>
              </w:rPr>
            </w:pPr>
            <w:r>
              <w:t>地下建筑面积m2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7BC4D">
            <w:pPr>
              <w:pStyle w:val="80"/>
              <w:rPr>
                <w:rFonts w:hint="default"/>
              </w:rPr>
            </w:pPr>
            <w:r>
              <w:t>包括基坑土石方工程、基坑支护及降排水工程、地基处理工程等全部工程内容</w:t>
            </w:r>
          </w:p>
        </w:tc>
      </w:tr>
      <w:tr w14:paraId="68F261E1">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A90FB4">
            <w:pPr>
              <w:pStyle w:val="80"/>
              <w:rPr>
                <w:rFonts w:hint="default"/>
              </w:rPr>
            </w:pPr>
            <w: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FB7C56">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F977C0">
            <w:pPr>
              <w:pStyle w:val="80"/>
              <w:rPr>
                <w:rFonts w:hint="default"/>
              </w:rPr>
            </w:pPr>
            <w:r>
              <w:t>桩基工程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D72F61">
            <w:pPr>
              <w:pStyle w:val="80"/>
              <w:rPr>
                <w:rFonts w:hint="default"/>
              </w:rPr>
            </w:pPr>
            <w:r>
              <w:t>桩基础</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3FC49">
            <w:pPr>
              <w:pStyle w:val="80"/>
              <w:rPr>
                <w:rFonts w:hint="default"/>
              </w:rPr>
            </w:pPr>
            <w:r>
              <w:t>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9F5D7">
            <w:pPr>
              <w:pStyle w:val="80"/>
              <w:rPr>
                <w:rFonts w:hint="default"/>
              </w:rPr>
            </w:pPr>
            <w:r>
              <w:t>包括地桩基础全部工程内容</w:t>
            </w:r>
          </w:p>
        </w:tc>
      </w:tr>
      <w:tr w14:paraId="1B15DFC9">
        <w:tblPrEx>
          <w:tblCellMar>
            <w:top w:w="0" w:type="dxa"/>
            <w:left w:w="108" w:type="dxa"/>
            <w:bottom w:w="0" w:type="dxa"/>
            <w:right w:w="108" w:type="dxa"/>
          </w:tblCellMar>
        </w:tblPrEx>
        <w:trPr>
          <w:trHeight w:val="19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576FA8">
            <w:pPr>
              <w:pStyle w:val="80"/>
              <w:rPr>
                <w:rFonts w:hint="default"/>
              </w:rPr>
            </w:pPr>
            <w: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543910">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906996">
            <w:pPr>
              <w:pStyle w:val="80"/>
              <w:rPr>
                <w:rFonts w:hint="default"/>
              </w:rPr>
            </w:pPr>
            <w:r>
              <w:t>土建主体工程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231AEE">
            <w:pPr>
              <w:pStyle w:val="80"/>
              <w:rPr>
                <w:rFonts w:hint="default"/>
              </w:rPr>
            </w:pPr>
            <w:r>
              <w:t>基础工程</w:t>
            </w:r>
            <w:r>
              <w:br w:type="textWrapping"/>
            </w:r>
            <w:r>
              <w:t>砌筑工程</w:t>
            </w:r>
            <w:r>
              <w:br w:type="textWrapping"/>
            </w:r>
            <w:r>
              <w:t>混凝土及钢筋混凝土工程</w:t>
            </w:r>
            <w:r>
              <w:br w:type="textWrapping"/>
            </w:r>
            <w:r>
              <w:t>金属结构工程</w:t>
            </w:r>
            <w:r>
              <w:br w:type="textWrapping"/>
            </w:r>
            <w:r>
              <w:t>木结构工程</w:t>
            </w:r>
            <w:r>
              <w:br w:type="textWrapping"/>
            </w:r>
            <w:r>
              <w:t>屋面工程</w:t>
            </w:r>
            <w:r>
              <w:br w:type="textWrapping"/>
            </w:r>
            <w:r>
              <w:t>地下室防护工程</w:t>
            </w:r>
            <w:r>
              <w:br w:type="textWrapping"/>
            </w:r>
            <w:r>
              <w:t>建筑附属构件</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5B2CA">
            <w:pPr>
              <w:pStyle w:val="80"/>
              <w:rPr>
                <w:rFonts w:hint="default"/>
              </w:rPr>
            </w:pPr>
            <w:r>
              <w:t>地下建筑面积m2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9D5AB">
            <w:pPr>
              <w:pStyle w:val="80"/>
              <w:rPr>
                <w:rFonts w:hint="default"/>
              </w:rPr>
            </w:pPr>
            <w:r>
              <w:t>包括除桩基工程以外的基础工程及相应土石方、砌筑工程、钢筋混凝土工程、装配式混凝土工程、钢结构工程、木结构工程、防水工程、保温隔热防腐工程和建筑附属构件等全部工程内容</w:t>
            </w:r>
          </w:p>
        </w:tc>
      </w:tr>
      <w:tr w14:paraId="0CEF05DC">
        <w:tblPrEx>
          <w:tblCellMar>
            <w:top w:w="0" w:type="dxa"/>
            <w:left w:w="108" w:type="dxa"/>
            <w:bottom w:w="0" w:type="dxa"/>
            <w:right w:w="108" w:type="dxa"/>
          </w:tblCellMar>
        </w:tblPrEx>
        <w:trPr>
          <w:trHeight w:val="4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966A72">
            <w:pPr>
              <w:pStyle w:val="80"/>
              <w:rPr>
                <w:rFonts w:hint="default"/>
              </w:rPr>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145DC4">
            <w:pPr>
              <w:pStyle w:val="80"/>
              <w:rPr>
                <w:rFonts w:hint="default"/>
              </w:rPr>
            </w:pPr>
            <w:r>
              <w:t>装饰工程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93ADB8">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8B892D">
            <w:pPr>
              <w:pStyle w:val="80"/>
              <w:rPr>
                <w:rFonts w:hint="default"/>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DC5BC">
            <w:pPr>
              <w:pStyle w:val="80"/>
              <w:rPr>
                <w:rFonts w:hint="default"/>
              </w:rPr>
            </w:pPr>
            <w:r>
              <w:t>地下建筑面积m2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745C2">
            <w:pPr>
              <w:pStyle w:val="80"/>
              <w:rPr>
                <w:rFonts w:hint="default"/>
              </w:rPr>
            </w:pPr>
            <w:r>
              <w:t>包括建筑外立面装饰工程、室内装饰工程等全部工程内容</w:t>
            </w:r>
          </w:p>
        </w:tc>
      </w:tr>
      <w:tr w14:paraId="75739272">
        <w:tblPrEx>
          <w:tblCellMar>
            <w:top w:w="0" w:type="dxa"/>
            <w:left w:w="108" w:type="dxa"/>
            <w:bottom w:w="0" w:type="dxa"/>
            <w:right w:w="108" w:type="dxa"/>
          </w:tblCellMar>
        </w:tblPrEx>
        <w:trPr>
          <w:trHeight w:val="10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48F924">
            <w:pPr>
              <w:pStyle w:val="80"/>
              <w:rPr>
                <w:rFonts w:hint="default"/>
              </w:rPr>
            </w:pPr>
            <w: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0359B6">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517378">
            <w:pPr>
              <w:pStyle w:val="80"/>
              <w:rPr>
                <w:rFonts w:hint="default"/>
              </w:rPr>
            </w:pPr>
            <w:r>
              <w:t>半地下室外立面装饰工程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238056">
            <w:pPr>
              <w:pStyle w:val="80"/>
              <w:rPr>
                <w:rFonts w:hint="default"/>
              </w:rPr>
            </w:pPr>
            <w:r>
              <w:t>外墙（柱、梁）面饰面</w:t>
            </w:r>
            <w:r>
              <w:br w:type="textWrapping"/>
            </w:r>
            <w:r>
              <w:t>幕墙工程</w:t>
            </w:r>
            <w:r>
              <w:br w:type="textWrapping"/>
            </w:r>
            <w:r>
              <w:t>室外天棚</w:t>
            </w:r>
            <w:r>
              <w:br w:type="textWrapping"/>
            </w:r>
            <w:r>
              <w:t>外墙门、窗</w:t>
            </w:r>
            <w:r>
              <w:br w:type="textWrapping"/>
            </w:r>
            <w:r>
              <w:t>其他外立面装饰</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B39CF">
            <w:pPr>
              <w:pStyle w:val="80"/>
              <w:rPr>
                <w:rFonts w:hint="default"/>
              </w:rPr>
            </w:pPr>
            <w:r>
              <w:t>外立面装饰面积m2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61FCB">
            <w:pPr>
              <w:pStyle w:val="80"/>
              <w:rPr>
                <w:rFonts w:hint="default"/>
              </w:rPr>
            </w:pPr>
            <w:r>
              <w:t>包括建筑外立面装饰工程及其附属的遮阳板、线条等全部工程内容</w:t>
            </w:r>
          </w:p>
        </w:tc>
      </w:tr>
      <w:tr w14:paraId="72F2FD30">
        <w:tblPrEx>
          <w:tblCellMar>
            <w:top w:w="0" w:type="dxa"/>
            <w:left w:w="108" w:type="dxa"/>
            <w:bottom w:w="0" w:type="dxa"/>
            <w:right w:w="108" w:type="dxa"/>
          </w:tblCellMar>
        </w:tblPrEx>
        <w:trPr>
          <w:trHeight w:val="12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10F6CE">
            <w:pPr>
              <w:pStyle w:val="80"/>
              <w:rPr>
                <w:rFonts w:hint="default"/>
              </w:rPr>
            </w:pPr>
            <w: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8D01C8">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249D4E">
            <w:pPr>
              <w:pStyle w:val="80"/>
              <w:rPr>
                <w:rFonts w:hint="default"/>
              </w:rPr>
            </w:pPr>
            <w:r>
              <w:t>地下部分室内装饰工程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A8A558">
            <w:pPr>
              <w:pStyle w:val="80"/>
              <w:rPr>
                <w:rFonts w:hint="default"/>
              </w:rPr>
            </w:pPr>
            <w:r>
              <w:t>功能空间1</w:t>
            </w:r>
            <w:r>
              <w:br w:type="textWrapping"/>
            </w:r>
            <w:r>
              <w:t>功能空间2</w:t>
            </w:r>
            <w:r>
              <w:br w:type="textWrapping"/>
            </w:r>
            <w:r>
              <w:t>....</w:t>
            </w:r>
            <w:r>
              <w:br w:type="textWrapping"/>
            </w:r>
            <w:r>
              <w:t>装饰隔断</w:t>
            </w:r>
            <w:r>
              <w:br w:type="textWrapping"/>
            </w:r>
            <w:r>
              <w:t>内墙门、窗</w:t>
            </w:r>
            <w:r>
              <w:br w:type="textWrapping"/>
            </w:r>
            <w:r>
              <w:t>其他室内装饰</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2FA0C">
            <w:pPr>
              <w:pStyle w:val="80"/>
              <w:rPr>
                <w:rFonts w:hint="default"/>
              </w:rPr>
            </w:pPr>
            <w:r>
              <w:t>地下建筑面积m2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88AFB">
            <w:pPr>
              <w:pStyle w:val="80"/>
              <w:rPr>
                <w:rFonts w:hint="default"/>
              </w:rPr>
            </w:pPr>
            <w:r>
              <w:t>包括地下部分室内装饰工程等全部工程内容</w:t>
            </w:r>
          </w:p>
        </w:tc>
      </w:tr>
      <w:tr w14:paraId="3873CF3F">
        <w:tblPrEx>
          <w:tblCellMar>
            <w:top w:w="0" w:type="dxa"/>
            <w:left w:w="108" w:type="dxa"/>
            <w:bottom w:w="0" w:type="dxa"/>
            <w:right w:w="108" w:type="dxa"/>
          </w:tblCellMar>
        </w:tblPrEx>
        <w:trPr>
          <w:trHeight w:val="4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0914D1">
            <w:pPr>
              <w:pStyle w:val="80"/>
              <w:rPr>
                <w:rFonts w:hint="default"/>
              </w:rPr>
            </w:pPr>
            <w:r>
              <w:t>3</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60CA163">
            <w:pPr>
              <w:pStyle w:val="80"/>
              <w:rPr>
                <w:rFonts w:hint="default"/>
              </w:rPr>
            </w:pPr>
            <w:r>
              <w:t>给排水工程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C19376">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FD5C16">
            <w:pPr>
              <w:pStyle w:val="80"/>
              <w:rPr>
                <w:rFonts w:hint="default"/>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7E92A">
            <w:pPr>
              <w:pStyle w:val="80"/>
              <w:rPr>
                <w:rFonts w:hint="default"/>
              </w:rPr>
            </w:pPr>
            <w:r>
              <w:t>地下建筑面积m2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49637">
            <w:pPr>
              <w:pStyle w:val="80"/>
              <w:rPr>
                <w:rFonts w:hint="default"/>
              </w:rPr>
            </w:pPr>
            <w:r>
              <w:t>包括给水排水工程、中水工程、热水工程、直饮水工程全部工程内容</w:t>
            </w:r>
          </w:p>
        </w:tc>
      </w:tr>
      <w:tr w14:paraId="0A560558">
        <w:tblPrEx>
          <w:tblCellMar>
            <w:top w:w="0" w:type="dxa"/>
            <w:left w:w="108" w:type="dxa"/>
            <w:bottom w:w="0" w:type="dxa"/>
            <w:right w:w="108" w:type="dxa"/>
          </w:tblCellMar>
        </w:tblPrEx>
        <w:trPr>
          <w:trHeight w:val="630" w:hRule="atLeast"/>
        </w:trPr>
        <w:tc>
          <w:tcPr>
            <w:tcW w:w="0" w:type="auto"/>
            <w:tcBorders>
              <w:top w:val="single" w:color="000000" w:sz="4" w:space="0"/>
              <w:left w:val="single" w:color="000000" w:sz="4" w:space="0"/>
              <w:bottom w:val="single" w:color="000000" w:sz="4" w:space="0"/>
              <w:right w:val="nil"/>
            </w:tcBorders>
            <w:shd w:val="clear" w:color="auto" w:fill="auto"/>
            <w:vAlign w:val="center"/>
          </w:tcPr>
          <w:p w14:paraId="38E4DF7F">
            <w:pPr>
              <w:pStyle w:val="80"/>
              <w:rPr>
                <w:rFonts w:hint="default"/>
              </w:rPr>
            </w:pPr>
            <w: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968F27">
            <w:pPr>
              <w:pStyle w:val="80"/>
              <w:rPr>
                <w:rFonts w:hint="default"/>
              </w:rPr>
            </w:pPr>
          </w:p>
        </w:tc>
        <w:tc>
          <w:tcPr>
            <w:tcW w:w="0" w:type="auto"/>
            <w:tcBorders>
              <w:top w:val="single" w:color="000000" w:sz="4" w:space="0"/>
              <w:left w:val="nil"/>
              <w:bottom w:val="single" w:color="000000" w:sz="4" w:space="0"/>
              <w:right w:val="single" w:color="000000" w:sz="4" w:space="0"/>
            </w:tcBorders>
            <w:shd w:val="clear" w:color="auto" w:fill="auto"/>
            <w:vAlign w:val="center"/>
          </w:tcPr>
          <w:p w14:paraId="5EBDDD0B">
            <w:pPr>
              <w:pStyle w:val="80"/>
              <w:rPr>
                <w:rFonts w:hint="default"/>
              </w:rPr>
            </w:pPr>
            <w:r>
              <w:t>给水排水工程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6E4547">
            <w:pPr>
              <w:pStyle w:val="80"/>
              <w:rPr>
                <w:rFonts w:hint="default"/>
              </w:rPr>
            </w:pPr>
            <w:r>
              <w:t>分系统设备</w:t>
            </w:r>
            <w:r>
              <w:br w:type="textWrapping"/>
            </w:r>
            <w:r>
              <w:t>分系统管道、附件及末端</w:t>
            </w:r>
            <w:r>
              <w:br w:type="textWrapping"/>
            </w:r>
            <w:r>
              <w:t>卫生洁具</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B8DDF">
            <w:pPr>
              <w:pStyle w:val="80"/>
              <w:rPr>
                <w:rFonts w:hint="default"/>
              </w:rPr>
            </w:pPr>
            <w:r>
              <w:t>地下建筑面积m2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6EB66">
            <w:pPr>
              <w:pStyle w:val="80"/>
              <w:rPr>
                <w:rFonts w:hint="default"/>
              </w:rPr>
            </w:pPr>
            <w:r>
              <w:t>包括给水系统、污（废）水系统、雨水系统等全部工程内容</w:t>
            </w:r>
          </w:p>
        </w:tc>
      </w:tr>
      <w:tr w14:paraId="7743B520">
        <w:tblPrEx>
          <w:tblCellMar>
            <w:top w:w="0" w:type="dxa"/>
            <w:left w:w="108" w:type="dxa"/>
            <w:bottom w:w="0" w:type="dxa"/>
            <w:right w:w="108" w:type="dxa"/>
          </w:tblCellMar>
        </w:tblPrEx>
        <w:trPr>
          <w:trHeight w:val="420" w:hRule="atLeast"/>
        </w:trPr>
        <w:tc>
          <w:tcPr>
            <w:tcW w:w="0" w:type="auto"/>
            <w:tcBorders>
              <w:top w:val="single" w:color="000000" w:sz="4" w:space="0"/>
              <w:left w:val="single" w:color="000000" w:sz="4" w:space="0"/>
              <w:bottom w:val="single" w:color="000000" w:sz="4" w:space="0"/>
              <w:right w:val="nil"/>
            </w:tcBorders>
            <w:shd w:val="clear" w:color="auto" w:fill="auto"/>
            <w:vAlign w:val="center"/>
          </w:tcPr>
          <w:p w14:paraId="59DE8B68">
            <w:pPr>
              <w:pStyle w:val="80"/>
              <w:rPr>
                <w:rFonts w:hint="default"/>
              </w:rPr>
            </w:pPr>
            <w: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2B64E0">
            <w:pPr>
              <w:pStyle w:val="80"/>
              <w:rPr>
                <w:rFonts w:hint="default"/>
              </w:rPr>
            </w:pPr>
          </w:p>
        </w:tc>
        <w:tc>
          <w:tcPr>
            <w:tcW w:w="0" w:type="auto"/>
            <w:tcBorders>
              <w:top w:val="single" w:color="000000" w:sz="4" w:space="0"/>
              <w:left w:val="nil"/>
              <w:bottom w:val="single" w:color="000000" w:sz="4" w:space="0"/>
              <w:right w:val="single" w:color="000000" w:sz="4" w:space="0"/>
            </w:tcBorders>
            <w:shd w:val="clear" w:color="auto" w:fill="auto"/>
            <w:vAlign w:val="center"/>
          </w:tcPr>
          <w:p w14:paraId="6A2612D0">
            <w:pPr>
              <w:pStyle w:val="80"/>
              <w:rPr>
                <w:rFonts w:hint="default"/>
              </w:rPr>
            </w:pPr>
            <w:r>
              <w:t>中水工程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842425">
            <w:pPr>
              <w:pStyle w:val="80"/>
              <w:rPr>
                <w:rFonts w:hint="default"/>
              </w:rPr>
            </w:pPr>
            <w:r>
              <w:t>设备</w:t>
            </w:r>
            <w:r>
              <w:br w:type="textWrapping"/>
            </w:r>
            <w:r>
              <w:t>管道、附件及末端</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BA588">
            <w:pPr>
              <w:pStyle w:val="80"/>
              <w:rPr>
                <w:rFonts w:hint="default"/>
              </w:rPr>
            </w:pPr>
            <w:r>
              <w:t>地下建筑面积m2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20D9D">
            <w:pPr>
              <w:pStyle w:val="80"/>
              <w:rPr>
                <w:rFonts w:hint="default"/>
              </w:rPr>
            </w:pPr>
            <w:r>
              <w:t>包括中水系统全部工程内容</w:t>
            </w:r>
          </w:p>
        </w:tc>
      </w:tr>
      <w:tr w14:paraId="55145AD2">
        <w:tblPrEx>
          <w:tblCellMar>
            <w:top w:w="0" w:type="dxa"/>
            <w:left w:w="108" w:type="dxa"/>
            <w:bottom w:w="0" w:type="dxa"/>
            <w:right w:w="108" w:type="dxa"/>
          </w:tblCellMar>
        </w:tblPrEx>
        <w:trPr>
          <w:trHeight w:val="420" w:hRule="atLeast"/>
        </w:trPr>
        <w:tc>
          <w:tcPr>
            <w:tcW w:w="0" w:type="auto"/>
            <w:tcBorders>
              <w:top w:val="single" w:color="000000" w:sz="4" w:space="0"/>
              <w:left w:val="single" w:color="000000" w:sz="4" w:space="0"/>
              <w:bottom w:val="single" w:color="000000" w:sz="4" w:space="0"/>
              <w:right w:val="nil"/>
            </w:tcBorders>
            <w:shd w:val="clear" w:color="auto" w:fill="auto"/>
            <w:vAlign w:val="center"/>
          </w:tcPr>
          <w:p w14:paraId="77D08F02">
            <w:pPr>
              <w:pStyle w:val="80"/>
              <w:rPr>
                <w:rFonts w:hint="default"/>
              </w:rPr>
            </w:pPr>
            <w:r>
              <w:t>3.3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581422">
            <w:pPr>
              <w:pStyle w:val="80"/>
              <w:rPr>
                <w:rFonts w:hint="default"/>
              </w:rPr>
            </w:pPr>
          </w:p>
        </w:tc>
        <w:tc>
          <w:tcPr>
            <w:tcW w:w="0" w:type="auto"/>
            <w:tcBorders>
              <w:top w:val="single" w:color="000000" w:sz="4" w:space="0"/>
              <w:left w:val="nil"/>
              <w:bottom w:val="single" w:color="000000" w:sz="4" w:space="0"/>
              <w:right w:val="single" w:color="000000" w:sz="4" w:space="0"/>
            </w:tcBorders>
            <w:shd w:val="clear" w:color="auto" w:fill="auto"/>
            <w:vAlign w:val="center"/>
          </w:tcPr>
          <w:p w14:paraId="44972F1D">
            <w:pPr>
              <w:pStyle w:val="80"/>
              <w:rPr>
                <w:rFonts w:hint="default"/>
              </w:rPr>
            </w:pPr>
            <w:r>
              <w:t>热水工程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E95C68">
            <w:pPr>
              <w:pStyle w:val="80"/>
              <w:rPr>
                <w:rFonts w:hint="default"/>
              </w:rPr>
            </w:pPr>
            <w:r>
              <w:t>设备</w:t>
            </w:r>
            <w:r>
              <w:br w:type="textWrapping"/>
            </w:r>
            <w:r>
              <w:t>管道、附件及末端</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77E8B">
            <w:pPr>
              <w:pStyle w:val="80"/>
              <w:rPr>
                <w:rFonts w:hint="default"/>
              </w:rPr>
            </w:pPr>
            <w:r>
              <w:t>地下建筑面积m2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9BDE1">
            <w:pPr>
              <w:pStyle w:val="80"/>
              <w:rPr>
                <w:rFonts w:hint="default"/>
              </w:rPr>
            </w:pPr>
            <w:r>
              <w:t>包括热水系统全部工程内容</w:t>
            </w:r>
          </w:p>
        </w:tc>
      </w:tr>
      <w:tr w14:paraId="41FE24BD">
        <w:tblPrEx>
          <w:tblCellMar>
            <w:top w:w="0" w:type="dxa"/>
            <w:left w:w="108" w:type="dxa"/>
            <w:bottom w:w="0" w:type="dxa"/>
            <w:right w:w="108" w:type="dxa"/>
          </w:tblCellMar>
        </w:tblPrEx>
        <w:trPr>
          <w:trHeight w:val="420" w:hRule="atLeast"/>
        </w:trPr>
        <w:tc>
          <w:tcPr>
            <w:tcW w:w="0" w:type="auto"/>
            <w:tcBorders>
              <w:top w:val="single" w:color="000000" w:sz="4" w:space="0"/>
              <w:left w:val="single" w:color="000000" w:sz="4" w:space="0"/>
              <w:bottom w:val="single" w:color="000000" w:sz="4" w:space="0"/>
              <w:right w:val="nil"/>
            </w:tcBorders>
            <w:shd w:val="clear" w:color="auto" w:fill="auto"/>
            <w:vAlign w:val="center"/>
          </w:tcPr>
          <w:p w14:paraId="61A643F6">
            <w:pPr>
              <w:pStyle w:val="80"/>
              <w:rPr>
                <w:rFonts w:hint="default"/>
              </w:rPr>
            </w:pPr>
            <w:r>
              <w:t>3.4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7ECD4E">
            <w:pPr>
              <w:pStyle w:val="80"/>
              <w:rPr>
                <w:rFonts w:hint="default"/>
              </w:rPr>
            </w:pPr>
          </w:p>
        </w:tc>
        <w:tc>
          <w:tcPr>
            <w:tcW w:w="0" w:type="auto"/>
            <w:tcBorders>
              <w:top w:val="single" w:color="000000" w:sz="4" w:space="0"/>
              <w:left w:val="nil"/>
              <w:bottom w:val="single" w:color="000000" w:sz="4" w:space="0"/>
              <w:right w:val="single" w:color="000000" w:sz="4" w:space="0"/>
            </w:tcBorders>
            <w:shd w:val="clear" w:color="auto" w:fill="auto"/>
            <w:vAlign w:val="center"/>
          </w:tcPr>
          <w:p w14:paraId="0BC57972">
            <w:pPr>
              <w:pStyle w:val="80"/>
              <w:rPr>
                <w:rFonts w:hint="default"/>
              </w:rPr>
            </w:pPr>
            <w:r>
              <w:t>直饮水工程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360B7E">
            <w:pPr>
              <w:pStyle w:val="80"/>
              <w:rPr>
                <w:rFonts w:hint="default"/>
              </w:rPr>
            </w:pPr>
            <w:r>
              <w:t>设备</w:t>
            </w:r>
            <w:r>
              <w:br w:type="textWrapping"/>
            </w:r>
            <w:r>
              <w:t>管道、附件及末端</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9ED7E">
            <w:pPr>
              <w:pStyle w:val="80"/>
              <w:rPr>
                <w:rFonts w:hint="default"/>
              </w:rPr>
            </w:pPr>
            <w:r>
              <w:t>地下建筑面积m2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1240E">
            <w:pPr>
              <w:pStyle w:val="80"/>
              <w:rPr>
                <w:rFonts w:hint="default"/>
              </w:rPr>
            </w:pPr>
            <w:r>
              <w:t>包括直饮水系统全部工程内容</w:t>
            </w:r>
          </w:p>
        </w:tc>
      </w:tr>
      <w:tr w14:paraId="690B6609">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F562A8">
            <w:pPr>
              <w:pStyle w:val="80"/>
              <w:rPr>
                <w:rFonts w:hint="default"/>
              </w:rPr>
            </w:pPr>
            <w:r>
              <w:t>4</w:t>
            </w:r>
          </w:p>
        </w:tc>
        <w:tc>
          <w:tcPr>
            <w:tcW w:w="0" w:type="auto"/>
            <w:tcBorders>
              <w:top w:val="nil"/>
              <w:left w:val="single" w:color="000000" w:sz="4" w:space="0"/>
              <w:bottom w:val="nil"/>
              <w:right w:val="single" w:color="000000" w:sz="4" w:space="0"/>
            </w:tcBorders>
            <w:shd w:val="clear" w:color="auto" w:fill="auto"/>
            <w:vAlign w:val="center"/>
          </w:tcPr>
          <w:p w14:paraId="027772EC">
            <w:pPr>
              <w:pStyle w:val="80"/>
              <w:rPr>
                <w:rFonts w:hint="default"/>
              </w:rPr>
            </w:pPr>
            <w:r>
              <w:t>消防工程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6B8678">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82302F">
            <w:pPr>
              <w:pStyle w:val="80"/>
              <w:rPr>
                <w:rFonts w:hint="default"/>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DEEEE">
            <w:pPr>
              <w:pStyle w:val="80"/>
              <w:rPr>
                <w:rFonts w:hint="default"/>
              </w:rPr>
            </w:pPr>
            <w:r>
              <w:t>地下建筑面积m2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FD07E">
            <w:pPr>
              <w:pStyle w:val="80"/>
              <w:rPr>
                <w:rFonts w:hint="default"/>
              </w:rPr>
            </w:pPr>
            <w:r>
              <w:t>包括消防水工程和消防电工程全部工程内容</w:t>
            </w:r>
          </w:p>
        </w:tc>
      </w:tr>
      <w:tr w14:paraId="79CDEFA8">
        <w:tblPrEx>
          <w:tblCellMar>
            <w:top w:w="0" w:type="dxa"/>
            <w:left w:w="108" w:type="dxa"/>
            <w:bottom w:w="0" w:type="dxa"/>
            <w:right w:w="108" w:type="dxa"/>
          </w:tblCellMar>
        </w:tblPrEx>
        <w:trPr>
          <w:trHeight w:val="630" w:hRule="atLeast"/>
        </w:trPr>
        <w:tc>
          <w:tcPr>
            <w:tcW w:w="0" w:type="auto"/>
            <w:tcBorders>
              <w:top w:val="single" w:color="000000" w:sz="4" w:space="0"/>
              <w:left w:val="single" w:color="000000" w:sz="4" w:space="0"/>
              <w:bottom w:val="single" w:color="000000" w:sz="4" w:space="0"/>
              <w:right w:val="nil"/>
            </w:tcBorders>
            <w:shd w:val="clear" w:color="auto" w:fill="auto"/>
            <w:vAlign w:val="center"/>
          </w:tcPr>
          <w:p w14:paraId="227C012B">
            <w:pPr>
              <w:pStyle w:val="80"/>
              <w:rPr>
                <w:rFonts w:hint="default"/>
              </w:rPr>
            </w:pPr>
            <w:r>
              <w:t>4.1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0034E2">
            <w:pPr>
              <w:pStyle w:val="80"/>
              <w:rPr>
                <w:rFonts w:hint="default"/>
              </w:rPr>
            </w:pPr>
          </w:p>
        </w:tc>
        <w:tc>
          <w:tcPr>
            <w:tcW w:w="0" w:type="auto"/>
            <w:tcBorders>
              <w:top w:val="single" w:color="000000" w:sz="4" w:space="0"/>
              <w:left w:val="nil"/>
              <w:bottom w:val="single" w:color="000000" w:sz="4" w:space="0"/>
              <w:right w:val="single" w:color="000000" w:sz="4" w:space="0"/>
            </w:tcBorders>
            <w:shd w:val="clear" w:color="auto" w:fill="auto"/>
            <w:vAlign w:val="center"/>
          </w:tcPr>
          <w:p w14:paraId="75AAC9E4">
            <w:pPr>
              <w:pStyle w:val="80"/>
              <w:rPr>
                <w:rFonts w:hint="default"/>
              </w:rPr>
            </w:pPr>
            <w:r>
              <w:t>消防水工程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F899BE">
            <w:pPr>
              <w:pStyle w:val="80"/>
              <w:rPr>
                <w:rFonts w:hint="default"/>
              </w:rPr>
            </w:pPr>
            <w:r>
              <w:t>分系统设备</w:t>
            </w:r>
            <w:r>
              <w:br w:type="textWrapping"/>
            </w:r>
            <w:r>
              <w:t>分系统管道、附件及末端</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9754F">
            <w:pPr>
              <w:pStyle w:val="80"/>
              <w:rPr>
                <w:rFonts w:hint="default"/>
              </w:rPr>
            </w:pPr>
            <w:r>
              <w:t>地下建筑面积m2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BEF5C">
            <w:pPr>
              <w:pStyle w:val="80"/>
              <w:rPr>
                <w:rFonts w:hint="default"/>
              </w:rPr>
            </w:pPr>
            <w:r>
              <w:t>包括消火栓灭火系统、水喷淋灭火系统、大空间智能灭火系统、细水雾灭火系统、气体灭火系统、泡沫灭火系统等全部工程内容</w:t>
            </w:r>
          </w:p>
        </w:tc>
      </w:tr>
      <w:tr w14:paraId="57B9746B">
        <w:tblPrEx>
          <w:tblCellMar>
            <w:top w:w="0" w:type="dxa"/>
            <w:left w:w="108" w:type="dxa"/>
            <w:bottom w:w="0" w:type="dxa"/>
            <w:right w:w="108" w:type="dxa"/>
          </w:tblCellMar>
        </w:tblPrEx>
        <w:trPr>
          <w:trHeight w:val="630" w:hRule="atLeast"/>
        </w:trPr>
        <w:tc>
          <w:tcPr>
            <w:tcW w:w="0" w:type="auto"/>
            <w:tcBorders>
              <w:top w:val="single" w:color="000000" w:sz="4" w:space="0"/>
              <w:left w:val="single" w:color="000000" w:sz="4" w:space="0"/>
              <w:bottom w:val="single" w:color="000000" w:sz="4" w:space="0"/>
              <w:right w:val="nil"/>
            </w:tcBorders>
            <w:shd w:val="clear" w:color="auto" w:fill="auto"/>
            <w:vAlign w:val="center"/>
          </w:tcPr>
          <w:p w14:paraId="25895C2E">
            <w:pPr>
              <w:pStyle w:val="80"/>
              <w:rPr>
                <w:rFonts w:hint="default"/>
              </w:rPr>
            </w:pPr>
            <w: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D02D1E">
            <w:pPr>
              <w:pStyle w:val="80"/>
              <w:rPr>
                <w:rFonts w:hint="default"/>
              </w:rPr>
            </w:pPr>
          </w:p>
        </w:tc>
        <w:tc>
          <w:tcPr>
            <w:tcW w:w="0" w:type="auto"/>
            <w:tcBorders>
              <w:top w:val="single" w:color="000000" w:sz="4" w:space="0"/>
              <w:left w:val="nil"/>
              <w:bottom w:val="single" w:color="000000" w:sz="4" w:space="0"/>
              <w:right w:val="single" w:color="000000" w:sz="4" w:space="0"/>
            </w:tcBorders>
            <w:shd w:val="clear" w:color="auto" w:fill="auto"/>
            <w:vAlign w:val="center"/>
          </w:tcPr>
          <w:p w14:paraId="2E4819CA">
            <w:pPr>
              <w:pStyle w:val="80"/>
              <w:rPr>
                <w:rFonts w:hint="default"/>
              </w:rPr>
            </w:pPr>
            <w:r>
              <w:t>消防电工程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1BAEDF">
            <w:pPr>
              <w:pStyle w:val="80"/>
              <w:rPr>
                <w:rFonts w:hint="default"/>
              </w:rPr>
            </w:pPr>
            <w:r>
              <w:t>分系统设备</w:t>
            </w:r>
            <w:r>
              <w:br w:type="textWrapping"/>
            </w:r>
            <w:r>
              <w:t>分系统管道（线）、附件及末端</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1ED91">
            <w:pPr>
              <w:pStyle w:val="80"/>
              <w:rPr>
                <w:rFonts w:hint="default"/>
              </w:rPr>
            </w:pPr>
            <w:r>
              <w:t>地下建筑面积m2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F7149">
            <w:pPr>
              <w:pStyle w:val="80"/>
              <w:rPr>
                <w:rFonts w:hint="default"/>
              </w:rPr>
            </w:pPr>
            <w:r>
              <w:t>包括火灾自动报警系统、消防应急广播系统、消防监控系统、智能疏散及应急照明系统等全部工程内容</w:t>
            </w:r>
          </w:p>
        </w:tc>
      </w:tr>
      <w:tr w14:paraId="443FEDAB">
        <w:tblPrEx>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5E8839">
            <w:pPr>
              <w:pStyle w:val="80"/>
              <w:rPr>
                <w:rFonts w:hint="default"/>
              </w:rPr>
            </w:pPr>
            <w:r>
              <w:t>5</w:t>
            </w:r>
          </w:p>
        </w:tc>
        <w:tc>
          <w:tcPr>
            <w:tcW w:w="0" w:type="auto"/>
            <w:tcBorders>
              <w:top w:val="nil"/>
              <w:left w:val="single" w:color="000000" w:sz="4" w:space="0"/>
              <w:bottom w:val="nil"/>
              <w:right w:val="single" w:color="000000" w:sz="4" w:space="0"/>
            </w:tcBorders>
            <w:shd w:val="clear" w:color="auto" w:fill="auto"/>
            <w:vAlign w:val="center"/>
          </w:tcPr>
          <w:p w14:paraId="69240BB0">
            <w:pPr>
              <w:pStyle w:val="80"/>
              <w:rPr>
                <w:rFonts w:hint="default"/>
              </w:rPr>
            </w:pPr>
            <w:r>
              <w:t>暖通工程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DF6154">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A6B612">
            <w:pPr>
              <w:pStyle w:val="80"/>
              <w:rPr>
                <w:rFonts w:hint="default"/>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08263">
            <w:pPr>
              <w:pStyle w:val="80"/>
              <w:rPr>
                <w:rFonts w:hint="default"/>
              </w:rPr>
            </w:pPr>
            <w:r>
              <w:t>地下建筑面积m2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F33B9">
            <w:pPr>
              <w:pStyle w:val="80"/>
              <w:rPr>
                <w:rFonts w:hint="default"/>
              </w:rPr>
            </w:pPr>
            <w:r>
              <w:t>包括通风及防排烟工程、空调工程、采暖工程全部工程内容</w:t>
            </w:r>
          </w:p>
        </w:tc>
      </w:tr>
      <w:tr w14:paraId="3B3695F2">
        <w:tblPrEx>
          <w:tblCellMar>
            <w:top w:w="0" w:type="dxa"/>
            <w:left w:w="108" w:type="dxa"/>
            <w:bottom w:w="0" w:type="dxa"/>
            <w:right w:w="108" w:type="dxa"/>
          </w:tblCellMar>
        </w:tblPrEx>
        <w:trPr>
          <w:trHeight w:val="420" w:hRule="atLeast"/>
        </w:trPr>
        <w:tc>
          <w:tcPr>
            <w:tcW w:w="0" w:type="auto"/>
            <w:tcBorders>
              <w:top w:val="single" w:color="000000" w:sz="4" w:space="0"/>
              <w:left w:val="single" w:color="000000" w:sz="4" w:space="0"/>
              <w:bottom w:val="single" w:color="000000" w:sz="4" w:space="0"/>
              <w:right w:val="nil"/>
            </w:tcBorders>
            <w:shd w:val="clear" w:color="auto" w:fill="auto"/>
            <w:vAlign w:val="center"/>
          </w:tcPr>
          <w:p w14:paraId="4EB5F1A3">
            <w:pPr>
              <w:pStyle w:val="80"/>
              <w:rPr>
                <w:rFonts w:hint="default"/>
              </w:rPr>
            </w:pPr>
            <w:r>
              <w:t>5.1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7BF567">
            <w:pPr>
              <w:pStyle w:val="80"/>
              <w:rPr>
                <w:rFonts w:hint="default"/>
              </w:rPr>
            </w:pPr>
          </w:p>
        </w:tc>
        <w:tc>
          <w:tcPr>
            <w:tcW w:w="0" w:type="auto"/>
            <w:tcBorders>
              <w:top w:val="single" w:color="000000" w:sz="4" w:space="0"/>
              <w:left w:val="nil"/>
              <w:bottom w:val="single" w:color="000000" w:sz="4" w:space="0"/>
              <w:right w:val="single" w:color="000000" w:sz="4" w:space="0"/>
            </w:tcBorders>
            <w:shd w:val="clear" w:color="auto" w:fill="auto"/>
            <w:vAlign w:val="center"/>
          </w:tcPr>
          <w:p w14:paraId="639FD811">
            <w:pPr>
              <w:pStyle w:val="80"/>
              <w:rPr>
                <w:rFonts w:hint="default"/>
              </w:rPr>
            </w:pPr>
            <w:r>
              <w:t>通风及防排烟工程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1AF222">
            <w:pPr>
              <w:pStyle w:val="80"/>
              <w:rPr>
                <w:rFonts w:hint="default"/>
              </w:rPr>
            </w:pPr>
            <w:r>
              <w:t>分系统设备</w:t>
            </w:r>
            <w:r>
              <w:br w:type="textWrapping"/>
            </w:r>
            <w:r>
              <w:t>分系统管道、附件及末端</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F6BDB">
            <w:pPr>
              <w:pStyle w:val="80"/>
              <w:rPr>
                <w:rFonts w:hint="default"/>
              </w:rPr>
            </w:pPr>
            <w:r>
              <w:t>地下建筑面积m2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9BA19">
            <w:pPr>
              <w:pStyle w:val="80"/>
              <w:rPr>
                <w:rFonts w:hint="default"/>
              </w:rPr>
            </w:pPr>
            <w:r>
              <w:t>包括通风系统、防排烟系统等全部工程内容</w:t>
            </w:r>
          </w:p>
        </w:tc>
      </w:tr>
      <w:tr w14:paraId="7E89AA95">
        <w:tblPrEx>
          <w:tblCellMar>
            <w:top w:w="0" w:type="dxa"/>
            <w:left w:w="108" w:type="dxa"/>
            <w:bottom w:w="0" w:type="dxa"/>
            <w:right w:w="108" w:type="dxa"/>
          </w:tblCellMar>
        </w:tblPrEx>
        <w:trPr>
          <w:trHeight w:val="420" w:hRule="atLeast"/>
        </w:trPr>
        <w:tc>
          <w:tcPr>
            <w:tcW w:w="0" w:type="auto"/>
            <w:tcBorders>
              <w:top w:val="single" w:color="000000" w:sz="4" w:space="0"/>
              <w:left w:val="single" w:color="000000" w:sz="4" w:space="0"/>
              <w:bottom w:val="single" w:color="000000" w:sz="4" w:space="0"/>
              <w:right w:val="nil"/>
            </w:tcBorders>
            <w:shd w:val="clear" w:color="auto" w:fill="auto"/>
            <w:vAlign w:val="center"/>
          </w:tcPr>
          <w:p w14:paraId="00F367D7">
            <w:pPr>
              <w:pStyle w:val="80"/>
              <w:rPr>
                <w:rFonts w:hint="default"/>
              </w:rPr>
            </w:pPr>
            <w:r>
              <w:t>5.2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5F7551">
            <w:pPr>
              <w:pStyle w:val="80"/>
              <w:rPr>
                <w:rFonts w:hint="default"/>
              </w:rPr>
            </w:pPr>
          </w:p>
        </w:tc>
        <w:tc>
          <w:tcPr>
            <w:tcW w:w="0" w:type="auto"/>
            <w:tcBorders>
              <w:top w:val="single" w:color="000000" w:sz="4" w:space="0"/>
              <w:left w:val="nil"/>
              <w:bottom w:val="single" w:color="000000" w:sz="4" w:space="0"/>
              <w:right w:val="single" w:color="000000" w:sz="4" w:space="0"/>
            </w:tcBorders>
            <w:shd w:val="clear" w:color="auto" w:fill="auto"/>
            <w:vAlign w:val="center"/>
          </w:tcPr>
          <w:p w14:paraId="380BF27B">
            <w:pPr>
              <w:pStyle w:val="80"/>
              <w:rPr>
                <w:rFonts w:hint="default"/>
              </w:rPr>
            </w:pPr>
            <w:r>
              <w:t>空调工程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57559F">
            <w:pPr>
              <w:pStyle w:val="80"/>
              <w:rPr>
                <w:rFonts w:hint="default"/>
              </w:rPr>
            </w:pPr>
            <w:r>
              <w:t>分系统设备</w:t>
            </w:r>
            <w:r>
              <w:br w:type="textWrapping"/>
            </w:r>
            <w:r>
              <w:t>分系统管道、附件及末端</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90951">
            <w:pPr>
              <w:pStyle w:val="80"/>
              <w:rPr>
                <w:rFonts w:hint="default"/>
              </w:rPr>
            </w:pPr>
            <w:r>
              <w:t>地下服务面积m2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51822">
            <w:pPr>
              <w:pStyle w:val="80"/>
              <w:rPr>
                <w:rFonts w:hint="default"/>
              </w:rPr>
            </w:pPr>
            <w:r>
              <w:t>包括空调系统冷却循环水系统等全部工程内容</w:t>
            </w:r>
          </w:p>
        </w:tc>
      </w:tr>
      <w:tr w14:paraId="05B71A7B">
        <w:tblPrEx>
          <w:tblCellMar>
            <w:top w:w="0" w:type="dxa"/>
            <w:left w:w="108" w:type="dxa"/>
            <w:bottom w:w="0" w:type="dxa"/>
            <w:right w:w="108" w:type="dxa"/>
          </w:tblCellMar>
        </w:tblPrEx>
        <w:trPr>
          <w:trHeight w:val="420" w:hRule="atLeast"/>
        </w:trPr>
        <w:tc>
          <w:tcPr>
            <w:tcW w:w="0" w:type="auto"/>
            <w:tcBorders>
              <w:top w:val="single" w:color="000000" w:sz="4" w:space="0"/>
              <w:left w:val="single" w:color="000000" w:sz="4" w:space="0"/>
              <w:bottom w:val="single" w:color="000000" w:sz="4" w:space="0"/>
              <w:right w:val="nil"/>
            </w:tcBorders>
            <w:shd w:val="clear" w:color="auto" w:fill="auto"/>
            <w:vAlign w:val="center"/>
          </w:tcPr>
          <w:p w14:paraId="5154C4F1">
            <w:pPr>
              <w:pStyle w:val="80"/>
              <w:rPr>
                <w:rFonts w:hint="default"/>
              </w:rPr>
            </w:pPr>
            <w:r>
              <w:t>5.3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0BE1A2">
            <w:pPr>
              <w:pStyle w:val="80"/>
              <w:rPr>
                <w:rFonts w:hint="default"/>
              </w:rPr>
            </w:pPr>
          </w:p>
        </w:tc>
        <w:tc>
          <w:tcPr>
            <w:tcW w:w="0" w:type="auto"/>
            <w:tcBorders>
              <w:top w:val="single" w:color="000000" w:sz="4" w:space="0"/>
              <w:left w:val="nil"/>
              <w:bottom w:val="single" w:color="000000" w:sz="4" w:space="0"/>
              <w:right w:val="single" w:color="000000" w:sz="4" w:space="0"/>
            </w:tcBorders>
            <w:shd w:val="clear" w:color="auto" w:fill="auto"/>
            <w:vAlign w:val="center"/>
          </w:tcPr>
          <w:p w14:paraId="7DD3E0BB">
            <w:pPr>
              <w:pStyle w:val="80"/>
              <w:rPr>
                <w:rFonts w:hint="default"/>
              </w:rPr>
            </w:pPr>
            <w:r>
              <w:t>采暖工程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0D2179">
            <w:pPr>
              <w:pStyle w:val="80"/>
              <w:rPr>
                <w:rFonts w:hint="default"/>
              </w:rPr>
            </w:pPr>
            <w:r>
              <w:t>设备</w:t>
            </w:r>
            <w:r>
              <w:br w:type="textWrapping"/>
            </w:r>
            <w:r>
              <w:t>管道、附件及末端</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6A5E6">
            <w:pPr>
              <w:pStyle w:val="80"/>
              <w:rPr>
                <w:rFonts w:hint="default"/>
              </w:rPr>
            </w:pPr>
            <w:r>
              <w:t>地下服务面积m2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7E785">
            <w:pPr>
              <w:pStyle w:val="80"/>
              <w:rPr>
                <w:rFonts w:hint="default"/>
              </w:rPr>
            </w:pPr>
            <w:r>
              <w:t>包括采暖系统等全部工程内容</w:t>
            </w:r>
          </w:p>
        </w:tc>
      </w:tr>
      <w:tr w14:paraId="18912841">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31E2F9">
            <w:pPr>
              <w:pStyle w:val="80"/>
              <w:rPr>
                <w:rFonts w:hint="default"/>
              </w:rPr>
            </w:pPr>
            <w:r>
              <w:t>6</w:t>
            </w:r>
          </w:p>
        </w:tc>
        <w:tc>
          <w:tcPr>
            <w:tcW w:w="0" w:type="auto"/>
            <w:tcBorders>
              <w:top w:val="nil"/>
              <w:left w:val="single" w:color="000000" w:sz="4" w:space="0"/>
              <w:bottom w:val="nil"/>
              <w:right w:val="single" w:color="000000" w:sz="4" w:space="0"/>
            </w:tcBorders>
            <w:shd w:val="clear" w:color="auto" w:fill="auto"/>
            <w:vAlign w:val="center"/>
          </w:tcPr>
          <w:p w14:paraId="5C3B6F67">
            <w:pPr>
              <w:pStyle w:val="80"/>
              <w:rPr>
                <w:rFonts w:hint="default"/>
              </w:rPr>
            </w:pPr>
            <w:r>
              <w:t>电气工程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FE3ED8">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925079">
            <w:pPr>
              <w:pStyle w:val="80"/>
              <w:rPr>
                <w:rFonts w:hint="default"/>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77094">
            <w:pPr>
              <w:pStyle w:val="80"/>
              <w:rPr>
                <w:rFonts w:hint="default"/>
              </w:rPr>
            </w:pPr>
            <w:r>
              <w:t>地下建筑面积m2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81A4E">
            <w:pPr>
              <w:pStyle w:val="80"/>
              <w:rPr>
                <w:rFonts w:hint="default"/>
              </w:rPr>
            </w:pPr>
            <w:r>
              <w:t>包括变配电工程、动力照明及其他全部工程内容</w:t>
            </w:r>
          </w:p>
        </w:tc>
      </w:tr>
      <w:tr w14:paraId="27D70CAB">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nil"/>
            </w:tcBorders>
            <w:shd w:val="clear" w:color="auto" w:fill="auto"/>
            <w:vAlign w:val="center"/>
          </w:tcPr>
          <w:p w14:paraId="163DBA22">
            <w:pPr>
              <w:pStyle w:val="80"/>
              <w:rPr>
                <w:rFonts w:hint="default"/>
              </w:rPr>
            </w:pPr>
            <w:r>
              <w:t>6.1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D1BC84">
            <w:pPr>
              <w:pStyle w:val="80"/>
              <w:rPr>
                <w:rFonts w:hint="default"/>
              </w:rPr>
            </w:pPr>
          </w:p>
        </w:tc>
        <w:tc>
          <w:tcPr>
            <w:tcW w:w="0" w:type="auto"/>
            <w:tcBorders>
              <w:top w:val="single" w:color="000000" w:sz="4" w:space="0"/>
              <w:left w:val="nil"/>
              <w:bottom w:val="single" w:color="000000" w:sz="4" w:space="0"/>
              <w:right w:val="single" w:color="000000" w:sz="4" w:space="0"/>
            </w:tcBorders>
            <w:shd w:val="clear" w:color="auto" w:fill="auto"/>
            <w:vAlign w:val="center"/>
          </w:tcPr>
          <w:p w14:paraId="787DD5CC">
            <w:pPr>
              <w:pStyle w:val="80"/>
              <w:rPr>
                <w:rFonts w:hint="default"/>
              </w:rPr>
            </w:pPr>
            <w:r>
              <w:t>变配电工程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C49217">
            <w:pPr>
              <w:pStyle w:val="80"/>
              <w:rPr>
                <w:rFonts w:hint="default"/>
              </w:rPr>
            </w:pPr>
            <w:r>
              <w:t>高低压变配电系统</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492D7">
            <w:pPr>
              <w:pStyle w:val="80"/>
              <w:rPr>
                <w:rFonts w:hint="default"/>
              </w:rPr>
            </w:pPr>
            <w:r>
              <w:t>用电负荷KVA</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149CC">
            <w:pPr>
              <w:pStyle w:val="80"/>
              <w:rPr>
                <w:rFonts w:hint="default"/>
              </w:rPr>
            </w:pPr>
            <w:r>
              <w:t>包括高低压变配电系统全部工程内容</w:t>
            </w:r>
          </w:p>
        </w:tc>
      </w:tr>
      <w:tr w14:paraId="27B73821">
        <w:tblPrEx>
          <w:tblCellMar>
            <w:top w:w="0" w:type="dxa"/>
            <w:left w:w="108" w:type="dxa"/>
            <w:bottom w:w="0" w:type="dxa"/>
            <w:right w:w="108" w:type="dxa"/>
          </w:tblCellMar>
        </w:tblPrEx>
        <w:trPr>
          <w:trHeight w:val="630" w:hRule="atLeast"/>
        </w:trPr>
        <w:tc>
          <w:tcPr>
            <w:tcW w:w="0" w:type="auto"/>
            <w:tcBorders>
              <w:top w:val="single" w:color="000000" w:sz="4" w:space="0"/>
              <w:left w:val="single" w:color="000000" w:sz="4" w:space="0"/>
              <w:bottom w:val="single" w:color="000000" w:sz="4" w:space="0"/>
              <w:right w:val="nil"/>
            </w:tcBorders>
            <w:shd w:val="clear" w:color="auto" w:fill="auto"/>
            <w:vAlign w:val="center"/>
          </w:tcPr>
          <w:p w14:paraId="6C26C95A">
            <w:pPr>
              <w:pStyle w:val="80"/>
              <w:rPr>
                <w:rFonts w:hint="default"/>
              </w:rPr>
            </w:pPr>
            <w:r>
              <w:t>6.2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9B0A87">
            <w:pPr>
              <w:pStyle w:val="80"/>
              <w:rPr>
                <w:rFonts w:hint="default"/>
              </w:rPr>
            </w:pPr>
          </w:p>
        </w:tc>
        <w:tc>
          <w:tcPr>
            <w:tcW w:w="0" w:type="auto"/>
            <w:tcBorders>
              <w:top w:val="single" w:color="000000" w:sz="4" w:space="0"/>
              <w:left w:val="nil"/>
              <w:bottom w:val="single" w:color="000000" w:sz="4" w:space="0"/>
              <w:right w:val="single" w:color="000000" w:sz="4" w:space="0"/>
            </w:tcBorders>
            <w:shd w:val="clear" w:color="auto" w:fill="auto"/>
            <w:vAlign w:val="center"/>
          </w:tcPr>
          <w:p w14:paraId="3D2FE8D9">
            <w:pPr>
              <w:pStyle w:val="80"/>
              <w:rPr>
                <w:rFonts w:hint="default"/>
              </w:rPr>
            </w:pPr>
            <w:r>
              <w:t>动力照明及其他</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30A353">
            <w:pPr>
              <w:pStyle w:val="80"/>
              <w:rPr>
                <w:rFonts w:hint="default"/>
              </w:rPr>
            </w:pPr>
            <w:r>
              <w:t>分系统设备</w:t>
            </w:r>
            <w:r>
              <w:br w:type="textWrapping"/>
            </w:r>
            <w:r>
              <w:t>分系统管道（线）、附件及末端</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73947">
            <w:pPr>
              <w:pStyle w:val="80"/>
              <w:rPr>
                <w:rFonts w:hint="default"/>
              </w:rPr>
            </w:pPr>
            <w:r>
              <w:t>地下建筑面积m2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524FF">
            <w:pPr>
              <w:pStyle w:val="80"/>
              <w:rPr>
                <w:rFonts w:hint="default"/>
              </w:rPr>
            </w:pPr>
            <w:r>
              <w:t>包括变配电智能监控系统、动力配电系统、电动汽车充电桩配电系统、照明配电系统、防雷接地系统等全部工程内容</w:t>
            </w:r>
          </w:p>
        </w:tc>
      </w:tr>
      <w:tr w14:paraId="7134AFAB">
        <w:tblPrEx>
          <w:tblCellMar>
            <w:top w:w="0" w:type="dxa"/>
            <w:left w:w="108" w:type="dxa"/>
            <w:bottom w:w="0" w:type="dxa"/>
            <w:right w:w="108" w:type="dxa"/>
          </w:tblCellMar>
        </w:tblPrEx>
        <w:trPr>
          <w:trHeight w:val="21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EC4117">
            <w:pPr>
              <w:pStyle w:val="80"/>
              <w:rPr>
                <w:rFonts w:hint="default"/>
              </w:rPr>
            </w:pPr>
            <w:r>
              <w:t>7</w:t>
            </w:r>
          </w:p>
        </w:tc>
        <w:tc>
          <w:tcPr>
            <w:tcW w:w="0" w:type="auto"/>
            <w:tcBorders>
              <w:top w:val="nil"/>
              <w:left w:val="single" w:color="000000" w:sz="4" w:space="0"/>
              <w:bottom w:val="single" w:color="000000" w:sz="4" w:space="0"/>
              <w:right w:val="single" w:color="000000" w:sz="4" w:space="0"/>
            </w:tcBorders>
            <w:shd w:val="clear" w:color="auto" w:fill="auto"/>
            <w:vAlign w:val="center"/>
          </w:tcPr>
          <w:p w14:paraId="32F65156">
            <w:pPr>
              <w:pStyle w:val="80"/>
              <w:rPr>
                <w:rFonts w:hint="default"/>
              </w:rPr>
            </w:pPr>
            <w:r>
              <w:t>建筑智能化工程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F807AD">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9F08B1">
            <w:pPr>
              <w:pStyle w:val="80"/>
              <w:rPr>
                <w:rFonts w:hint="default"/>
              </w:rPr>
            </w:pPr>
            <w:r>
              <w:t>分系统设备</w:t>
            </w:r>
            <w:r>
              <w:br w:type="textWrapping"/>
            </w:r>
            <w:r>
              <w:t>分系统管道（线）、附件及末端</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482C7">
            <w:pPr>
              <w:pStyle w:val="80"/>
              <w:rPr>
                <w:rFonts w:hint="default"/>
              </w:rPr>
            </w:pPr>
            <w:r>
              <w:t>系统</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72D33">
            <w:pPr>
              <w:pStyle w:val="80"/>
              <w:rPr>
                <w:rFonts w:hint="default"/>
              </w:rPr>
            </w:pPr>
            <w:r>
              <w:t>包括智能化集成系统、信息设施系统、综合布线系统、各类通信系统、各类电视广播系统、会议系统、信息引导系统、信息发布系统、大屏幕显示系统、时钟系统、工作业务应用系统、物业运营管理系统、公共服务管理系统、公众信息服务系统、智能卡应用系统、信息网络安全管理系统、设备管理系统-热力管理系统、设备管理系统、入侵报警系统、视频安防监控系统、出入口控制系统、电子巡查管理系统、访客对讲系统、停车库（场）管理系统、机房环境监控系统等全部工程内容</w:t>
            </w:r>
          </w:p>
        </w:tc>
      </w:tr>
      <w:tr w14:paraId="0616E0AC">
        <w:tblPrEx>
          <w:tblCellMar>
            <w:top w:w="0" w:type="dxa"/>
            <w:left w:w="108" w:type="dxa"/>
            <w:bottom w:w="0" w:type="dxa"/>
            <w:right w:w="108" w:type="dxa"/>
          </w:tblCellMar>
        </w:tblPrEx>
        <w:trPr>
          <w:trHeight w:val="4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6665CA">
            <w:pPr>
              <w:pStyle w:val="80"/>
              <w:rPr>
                <w:rFonts w:hint="default"/>
              </w:rPr>
            </w:pPr>
            <w: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48FCD9">
            <w:pPr>
              <w:pStyle w:val="80"/>
              <w:rPr>
                <w:rFonts w:hint="default"/>
              </w:rPr>
            </w:pPr>
            <w:r>
              <w:t>抗震支架工程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AB2806">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F7130D">
            <w:pPr>
              <w:pStyle w:val="80"/>
              <w:rPr>
                <w:rFonts w:hint="default"/>
              </w:rPr>
            </w:pPr>
            <w:r>
              <w:t>抗震支架</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7A8AB">
            <w:pPr>
              <w:pStyle w:val="80"/>
              <w:rPr>
                <w:rFonts w:hint="default"/>
              </w:rPr>
            </w:pPr>
            <w:r>
              <w:t>地下建筑面积m2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B47C0">
            <w:pPr>
              <w:pStyle w:val="80"/>
              <w:rPr>
                <w:rFonts w:hint="default"/>
              </w:rPr>
            </w:pPr>
            <w:r>
              <w:t>包括给排水工程、消防工程、暖通工程、电气工程、建筑智能化工程等抗震支架的全部工程内容</w:t>
            </w:r>
          </w:p>
        </w:tc>
      </w:tr>
      <w:tr w14:paraId="6011C29B">
        <w:tblPrEx>
          <w:tblCellMar>
            <w:top w:w="0" w:type="dxa"/>
            <w:left w:w="108" w:type="dxa"/>
            <w:bottom w:w="0" w:type="dxa"/>
            <w:right w:w="108" w:type="dxa"/>
          </w:tblCellMar>
        </w:tblPrEx>
        <w:trPr>
          <w:trHeight w:val="4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F10E98">
            <w:pPr>
              <w:pStyle w:val="80"/>
              <w:rPr>
                <w:rFonts w:hint="default"/>
              </w:rPr>
            </w:pPr>
            <w:r>
              <w:t>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2AD9AE">
            <w:pPr>
              <w:pStyle w:val="80"/>
              <w:rPr>
                <w:rFonts w:hint="default"/>
              </w:rPr>
            </w:pPr>
            <w:r>
              <w:t>地上工程（有地下室无基础）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1AC3A9">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1309FE">
            <w:pPr>
              <w:pStyle w:val="80"/>
              <w:rPr>
                <w:rFonts w:hint="default"/>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B93F1">
            <w:pPr>
              <w:pStyle w:val="80"/>
              <w:rPr>
                <w:rFonts w:hint="default"/>
              </w:rPr>
            </w:pPr>
            <w:r>
              <w:t>地上建筑面积m2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73570">
            <w:pPr>
              <w:pStyle w:val="80"/>
              <w:rPr>
                <w:rFonts w:hint="default"/>
              </w:rPr>
            </w:pPr>
            <w:r>
              <w:t>包括地上部分土建工程、装饰工程、机电安装工程等全部工程内容</w:t>
            </w:r>
          </w:p>
        </w:tc>
      </w:tr>
      <w:tr w14:paraId="640E896B">
        <w:tblPrEx>
          <w:tblCellMar>
            <w:top w:w="0" w:type="dxa"/>
            <w:left w:w="108" w:type="dxa"/>
            <w:bottom w:w="0" w:type="dxa"/>
            <w:right w:w="108" w:type="dxa"/>
          </w:tblCellMar>
        </w:tblPrEx>
        <w:trPr>
          <w:trHeight w:val="1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D41996">
            <w:pPr>
              <w:pStyle w:val="80"/>
              <w:rPr>
                <w:rFonts w:hint="default"/>
              </w:rPr>
            </w:pPr>
            <w: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F874E0">
            <w:pPr>
              <w:pStyle w:val="80"/>
              <w:rPr>
                <w:rFonts w:hint="default"/>
              </w:rPr>
            </w:pPr>
            <w:r>
              <w:t>地上部分土建（有地下室无基础）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A77A29">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82BBA7">
            <w:pPr>
              <w:pStyle w:val="80"/>
              <w:rPr>
                <w:rFonts w:hint="default"/>
              </w:rPr>
            </w:pPr>
            <w:r>
              <w:t>砌筑工程</w:t>
            </w:r>
            <w:r>
              <w:br w:type="textWrapping"/>
            </w:r>
            <w:r>
              <w:t>混凝土及钢筋混凝土工程</w:t>
            </w:r>
            <w:r>
              <w:br w:type="textWrapping"/>
            </w:r>
            <w:r>
              <w:t>装配式工程</w:t>
            </w:r>
            <w:r>
              <w:br w:type="textWrapping"/>
            </w:r>
            <w:r>
              <w:t>金属结构工程</w:t>
            </w:r>
            <w:r>
              <w:br w:type="textWrapping"/>
            </w:r>
            <w:r>
              <w:t>木结构工程</w:t>
            </w:r>
            <w:r>
              <w:br w:type="textWrapping"/>
            </w:r>
            <w:r>
              <w:t>屋面工程</w:t>
            </w:r>
            <w:r>
              <w:br w:type="textWrapping"/>
            </w:r>
            <w:r>
              <w:t>地下室防护工程</w:t>
            </w:r>
            <w:r>
              <w:br w:type="textWrapping"/>
            </w:r>
            <w:r>
              <w:t>建筑附属构件</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ACC63">
            <w:pPr>
              <w:pStyle w:val="80"/>
              <w:rPr>
                <w:rFonts w:hint="default"/>
              </w:rPr>
            </w:pPr>
            <w:r>
              <w:t>地上建筑面积m2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36CEF">
            <w:pPr>
              <w:pStyle w:val="80"/>
              <w:rPr>
                <w:rFonts w:hint="default"/>
              </w:rPr>
            </w:pPr>
            <w:r>
              <w:t>包括砌筑工程、钢筋混凝土工程、装配式混凝土工程、钢结构工程、木结构工程、屋面及防水工程、保温隔热防腐工程和建筑附属构件等全部工程内容</w:t>
            </w:r>
          </w:p>
        </w:tc>
      </w:tr>
      <w:tr w14:paraId="1DC739A2">
        <w:tblPrEx>
          <w:tblCellMar>
            <w:top w:w="0" w:type="dxa"/>
            <w:left w:w="108" w:type="dxa"/>
            <w:bottom w:w="0" w:type="dxa"/>
            <w:right w:w="108" w:type="dxa"/>
          </w:tblCellMar>
        </w:tblPrEx>
        <w:trPr>
          <w:trHeight w:val="4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78685A">
            <w:pPr>
              <w:pStyle w:val="80"/>
              <w:rPr>
                <w:rFonts w:hint="default"/>
              </w:rPr>
            </w:pPr>
            <w:r>
              <w:t>2</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81A8CBB">
            <w:pPr>
              <w:pStyle w:val="80"/>
              <w:rPr>
                <w:rFonts w:hint="default"/>
              </w:rPr>
            </w:pPr>
            <w:r>
              <w:t>装饰工程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8E0884">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9D3EEC">
            <w:pPr>
              <w:pStyle w:val="80"/>
              <w:rPr>
                <w:rFonts w:hint="default"/>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62634">
            <w:pPr>
              <w:pStyle w:val="80"/>
              <w:rPr>
                <w:rFonts w:hint="default"/>
              </w:rPr>
            </w:pPr>
            <w:r>
              <w:t>地上建筑面积m2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E43D9">
            <w:pPr>
              <w:pStyle w:val="80"/>
              <w:rPr>
                <w:rFonts w:hint="default"/>
              </w:rPr>
            </w:pPr>
            <w:r>
              <w:t>包括建筑外立面装饰工程、室内装饰工程等全部工程内容</w:t>
            </w:r>
          </w:p>
        </w:tc>
      </w:tr>
      <w:tr w14:paraId="101C73D8">
        <w:tblPrEx>
          <w:tblCellMar>
            <w:top w:w="0" w:type="dxa"/>
            <w:left w:w="108" w:type="dxa"/>
            <w:bottom w:w="0" w:type="dxa"/>
            <w:right w:w="108" w:type="dxa"/>
          </w:tblCellMar>
        </w:tblPrEx>
        <w:trPr>
          <w:trHeight w:val="1050" w:hRule="atLeast"/>
        </w:trPr>
        <w:tc>
          <w:tcPr>
            <w:tcW w:w="0" w:type="auto"/>
            <w:tcBorders>
              <w:top w:val="single" w:color="000000" w:sz="4" w:space="0"/>
              <w:left w:val="single" w:color="000000" w:sz="4" w:space="0"/>
              <w:bottom w:val="single" w:color="000000" w:sz="4" w:space="0"/>
              <w:right w:val="nil"/>
            </w:tcBorders>
            <w:shd w:val="clear" w:color="auto" w:fill="auto"/>
            <w:vAlign w:val="center"/>
          </w:tcPr>
          <w:p w14:paraId="4D392A4A">
            <w:pPr>
              <w:pStyle w:val="80"/>
              <w:rPr>
                <w:rFonts w:hint="default"/>
              </w:rPr>
            </w:pPr>
            <w: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3CB059">
            <w:pPr>
              <w:pStyle w:val="80"/>
              <w:rPr>
                <w:rFonts w:hint="default"/>
              </w:rPr>
            </w:pPr>
          </w:p>
        </w:tc>
        <w:tc>
          <w:tcPr>
            <w:tcW w:w="0" w:type="auto"/>
            <w:tcBorders>
              <w:top w:val="single" w:color="000000" w:sz="4" w:space="0"/>
              <w:left w:val="nil"/>
              <w:bottom w:val="single" w:color="000000" w:sz="4" w:space="0"/>
              <w:right w:val="single" w:color="000000" w:sz="4" w:space="0"/>
            </w:tcBorders>
            <w:shd w:val="clear" w:color="auto" w:fill="auto"/>
            <w:vAlign w:val="center"/>
          </w:tcPr>
          <w:p w14:paraId="4570A6CD">
            <w:pPr>
              <w:pStyle w:val="80"/>
              <w:rPr>
                <w:rFonts w:hint="default"/>
              </w:rPr>
            </w:pPr>
            <w:r>
              <w:t>建筑外立面装饰工程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B176BE">
            <w:pPr>
              <w:pStyle w:val="80"/>
              <w:rPr>
                <w:rFonts w:hint="default"/>
              </w:rPr>
            </w:pPr>
            <w:r>
              <w:t>外墙（柱、梁）面饰面</w:t>
            </w:r>
            <w:r>
              <w:br w:type="textWrapping"/>
            </w:r>
            <w:r>
              <w:t>幕墙工程</w:t>
            </w:r>
            <w:r>
              <w:br w:type="textWrapping"/>
            </w:r>
            <w:r>
              <w:t>室外天棚</w:t>
            </w:r>
            <w:r>
              <w:br w:type="textWrapping"/>
            </w:r>
            <w:r>
              <w:t>外墙门、窗</w:t>
            </w:r>
            <w:r>
              <w:br w:type="textWrapping"/>
            </w:r>
            <w:r>
              <w:t>其他外立面装饰</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49B25">
            <w:pPr>
              <w:pStyle w:val="80"/>
              <w:rPr>
                <w:rFonts w:hint="default"/>
              </w:rPr>
            </w:pPr>
            <w:r>
              <w:t>外立面装饰面积m2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69082">
            <w:pPr>
              <w:pStyle w:val="80"/>
              <w:rPr>
                <w:rFonts w:hint="default"/>
              </w:rPr>
            </w:pPr>
            <w:r>
              <w:t>包括建筑外立面装饰工程及其附属的遮阳板、线条等全部工程内容</w:t>
            </w:r>
          </w:p>
        </w:tc>
      </w:tr>
      <w:tr w14:paraId="6DB66A6E">
        <w:tblPrEx>
          <w:tblCellMar>
            <w:top w:w="0" w:type="dxa"/>
            <w:left w:w="108" w:type="dxa"/>
            <w:bottom w:w="0" w:type="dxa"/>
            <w:right w:w="108" w:type="dxa"/>
          </w:tblCellMar>
        </w:tblPrEx>
        <w:trPr>
          <w:trHeight w:val="1260" w:hRule="atLeast"/>
        </w:trPr>
        <w:tc>
          <w:tcPr>
            <w:tcW w:w="0" w:type="auto"/>
            <w:tcBorders>
              <w:top w:val="single" w:color="000000" w:sz="4" w:space="0"/>
              <w:left w:val="single" w:color="000000" w:sz="4" w:space="0"/>
              <w:bottom w:val="single" w:color="000000" w:sz="4" w:space="0"/>
              <w:right w:val="nil"/>
            </w:tcBorders>
            <w:shd w:val="clear" w:color="auto" w:fill="auto"/>
            <w:vAlign w:val="center"/>
          </w:tcPr>
          <w:p w14:paraId="32D297E7">
            <w:pPr>
              <w:pStyle w:val="80"/>
              <w:rPr>
                <w:rFonts w:hint="default"/>
              </w:rPr>
            </w:pPr>
            <w: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F45599">
            <w:pPr>
              <w:pStyle w:val="80"/>
              <w:rPr>
                <w:rFonts w:hint="default"/>
              </w:rPr>
            </w:pPr>
          </w:p>
        </w:tc>
        <w:tc>
          <w:tcPr>
            <w:tcW w:w="0" w:type="auto"/>
            <w:tcBorders>
              <w:top w:val="single" w:color="000000" w:sz="4" w:space="0"/>
              <w:left w:val="nil"/>
              <w:bottom w:val="single" w:color="000000" w:sz="4" w:space="0"/>
              <w:right w:val="single" w:color="000000" w:sz="4" w:space="0"/>
            </w:tcBorders>
            <w:shd w:val="clear" w:color="auto" w:fill="auto"/>
            <w:vAlign w:val="center"/>
          </w:tcPr>
          <w:p w14:paraId="164E318B">
            <w:pPr>
              <w:pStyle w:val="80"/>
              <w:rPr>
                <w:rFonts w:hint="default"/>
              </w:rPr>
            </w:pPr>
            <w:r>
              <w:t>地上部分室内装饰工程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11510F">
            <w:pPr>
              <w:pStyle w:val="80"/>
              <w:rPr>
                <w:rFonts w:hint="default"/>
              </w:rPr>
            </w:pPr>
            <w:r>
              <w:t>功能空间1</w:t>
            </w:r>
            <w:r>
              <w:br w:type="textWrapping"/>
            </w:r>
            <w:r>
              <w:t>功能空间2</w:t>
            </w:r>
            <w:r>
              <w:br w:type="textWrapping"/>
            </w:r>
            <w:r>
              <w:t>....</w:t>
            </w:r>
            <w:r>
              <w:br w:type="textWrapping"/>
            </w:r>
            <w:r>
              <w:t>装饰隔断</w:t>
            </w:r>
            <w:r>
              <w:br w:type="textWrapping"/>
            </w:r>
            <w:r>
              <w:t>内墙门、窗</w:t>
            </w:r>
            <w:r>
              <w:br w:type="textWrapping"/>
            </w:r>
            <w:r>
              <w:t>其他室内装饰</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D464D">
            <w:pPr>
              <w:pStyle w:val="80"/>
              <w:rPr>
                <w:rFonts w:hint="default"/>
              </w:rPr>
            </w:pPr>
            <w:r>
              <w:t>地上建筑面积m2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C0247">
            <w:pPr>
              <w:pStyle w:val="80"/>
              <w:rPr>
                <w:rFonts w:hint="default"/>
              </w:rPr>
            </w:pPr>
            <w:r>
              <w:t>包括地上部分室内装饰工程等全部工程内容</w:t>
            </w:r>
          </w:p>
        </w:tc>
      </w:tr>
      <w:tr w14:paraId="62BC2D37">
        <w:tblPrEx>
          <w:tblCellMar>
            <w:top w:w="0" w:type="dxa"/>
            <w:left w:w="108" w:type="dxa"/>
            <w:bottom w:w="0" w:type="dxa"/>
            <w:right w:w="108" w:type="dxa"/>
          </w:tblCellMar>
        </w:tblPrEx>
        <w:trPr>
          <w:trHeight w:val="4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073CE1">
            <w:pPr>
              <w:pStyle w:val="80"/>
              <w:rPr>
                <w:rFonts w:hint="default"/>
              </w:rPr>
            </w:pPr>
            <w:r>
              <w:t>3</w:t>
            </w:r>
          </w:p>
        </w:tc>
        <w:tc>
          <w:tcPr>
            <w:tcW w:w="0" w:type="auto"/>
            <w:tcBorders>
              <w:top w:val="nil"/>
              <w:left w:val="single" w:color="000000" w:sz="4" w:space="0"/>
              <w:bottom w:val="nil"/>
              <w:right w:val="single" w:color="000000" w:sz="4" w:space="0"/>
            </w:tcBorders>
            <w:shd w:val="clear" w:color="auto" w:fill="auto"/>
            <w:vAlign w:val="center"/>
          </w:tcPr>
          <w:p w14:paraId="0E914FF2">
            <w:pPr>
              <w:pStyle w:val="80"/>
              <w:rPr>
                <w:rFonts w:hint="default"/>
              </w:rPr>
            </w:pPr>
            <w:r>
              <w:t>给排水工程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A8B2F9">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0EA741">
            <w:pPr>
              <w:pStyle w:val="80"/>
              <w:rPr>
                <w:rFonts w:hint="default"/>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43858">
            <w:pPr>
              <w:pStyle w:val="80"/>
              <w:rPr>
                <w:rFonts w:hint="default"/>
              </w:rPr>
            </w:pPr>
            <w:r>
              <w:t>地上建筑面积m2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AB435">
            <w:pPr>
              <w:pStyle w:val="80"/>
              <w:rPr>
                <w:rFonts w:hint="default"/>
              </w:rPr>
            </w:pPr>
            <w:r>
              <w:t>包括给水排水工程、中水工程、热水工程、直饮水工程全部工程内容</w:t>
            </w:r>
          </w:p>
        </w:tc>
      </w:tr>
      <w:tr w14:paraId="424231EB">
        <w:tblPrEx>
          <w:tblCellMar>
            <w:top w:w="0" w:type="dxa"/>
            <w:left w:w="108" w:type="dxa"/>
            <w:bottom w:w="0" w:type="dxa"/>
            <w:right w:w="108" w:type="dxa"/>
          </w:tblCellMar>
        </w:tblPrEx>
        <w:trPr>
          <w:trHeight w:val="630" w:hRule="atLeast"/>
        </w:trPr>
        <w:tc>
          <w:tcPr>
            <w:tcW w:w="0" w:type="auto"/>
            <w:tcBorders>
              <w:top w:val="single" w:color="000000" w:sz="4" w:space="0"/>
              <w:left w:val="single" w:color="000000" w:sz="4" w:space="0"/>
              <w:bottom w:val="single" w:color="000000" w:sz="4" w:space="0"/>
              <w:right w:val="nil"/>
            </w:tcBorders>
            <w:shd w:val="clear" w:color="auto" w:fill="auto"/>
            <w:vAlign w:val="center"/>
          </w:tcPr>
          <w:p w14:paraId="3E60A5A7">
            <w:pPr>
              <w:pStyle w:val="80"/>
              <w:rPr>
                <w:rFonts w:hint="default"/>
              </w:rPr>
            </w:pPr>
            <w: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CBCCAA">
            <w:pPr>
              <w:pStyle w:val="80"/>
              <w:rPr>
                <w:rFonts w:hint="default"/>
              </w:rPr>
            </w:pPr>
          </w:p>
        </w:tc>
        <w:tc>
          <w:tcPr>
            <w:tcW w:w="0" w:type="auto"/>
            <w:tcBorders>
              <w:top w:val="single" w:color="000000" w:sz="4" w:space="0"/>
              <w:left w:val="nil"/>
              <w:bottom w:val="single" w:color="000000" w:sz="4" w:space="0"/>
              <w:right w:val="single" w:color="000000" w:sz="4" w:space="0"/>
            </w:tcBorders>
            <w:shd w:val="clear" w:color="auto" w:fill="auto"/>
            <w:vAlign w:val="center"/>
          </w:tcPr>
          <w:p w14:paraId="72679461">
            <w:pPr>
              <w:pStyle w:val="80"/>
              <w:rPr>
                <w:rFonts w:hint="default"/>
              </w:rPr>
            </w:pPr>
            <w:r>
              <w:t>给水排水工程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6C547C">
            <w:pPr>
              <w:pStyle w:val="80"/>
              <w:rPr>
                <w:rFonts w:hint="default"/>
              </w:rPr>
            </w:pPr>
            <w:r>
              <w:t>分系统设备</w:t>
            </w:r>
            <w:r>
              <w:br w:type="textWrapping"/>
            </w:r>
            <w:r>
              <w:t>分系统管道、附件及末端</w:t>
            </w:r>
            <w:r>
              <w:br w:type="textWrapping"/>
            </w:r>
            <w:r>
              <w:t>卫生洁具</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E2995">
            <w:pPr>
              <w:pStyle w:val="80"/>
              <w:rPr>
                <w:rFonts w:hint="default"/>
              </w:rPr>
            </w:pPr>
            <w:r>
              <w:t>地上建筑面积m2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CD56B">
            <w:pPr>
              <w:pStyle w:val="80"/>
              <w:rPr>
                <w:rFonts w:hint="default"/>
              </w:rPr>
            </w:pPr>
            <w:r>
              <w:t>包括给水系统、污（废）水系统、雨水系统等全部工程内容</w:t>
            </w:r>
          </w:p>
        </w:tc>
      </w:tr>
      <w:tr w14:paraId="518D89C1">
        <w:tblPrEx>
          <w:tblCellMar>
            <w:top w:w="0" w:type="dxa"/>
            <w:left w:w="108" w:type="dxa"/>
            <w:bottom w:w="0" w:type="dxa"/>
            <w:right w:w="108" w:type="dxa"/>
          </w:tblCellMar>
        </w:tblPrEx>
        <w:trPr>
          <w:trHeight w:val="420" w:hRule="atLeast"/>
        </w:trPr>
        <w:tc>
          <w:tcPr>
            <w:tcW w:w="0" w:type="auto"/>
            <w:tcBorders>
              <w:top w:val="single" w:color="000000" w:sz="4" w:space="0"/>
              <w:left w:val="single" w:color="000000" w:sz="4" w:space="0"/>
              <w:bottom w:val="single" w:color="000000" w:sz="4" w:space="0"/>
              <w:right w:val="nil"/>
            </w:tcBorders>
            <w:shd w:val="clear" w:color="auto" w:fill="auto"/>
            <w:vAlign w:val="center"/>
          </w:tcPr>
          <w:p w14:paraId="3CF0CB12">
            <w:pPr>
              <w:pStyle w:val="80"/>
              <w:rPr>
                <w:rFonts w:hint="default"/>
              </w:rPr>
            </w:pPr>
            <w: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915CB9">
            <w:pPr>
              <w:pStyle w:val="80"/>
              <w:rPr>
                <w:rFonts w:hint="default"/>
              </w:rPr>
            </w:pPr>
          </w:p>
        </w:tc>
        <w:tc>
          <w:tcPr>
            <w:tcW w:w="0" w:type="auto"/>
            <w:tcBorders>
              <w:top w:val="single" w:color="000000" w:sz="4" w:space="0"/>
              <w:left w:val="nil"/>
              <w:bottom w:val="single" w:color="000000" w:sz="4" w:space="0"/>
              <w:right w:val="single" w:color="000000" w:sz="4" w:space="0"/>
            </w:tcBorders>
            <w:shd w:val="clear" w:color="auto" w:fill="auto"/>
            <w:vAlign w:val="center"/>
          </w:tcPr>
          <w:p w14:paraId="555AF9D2">
            <w:pPr>
              <w:pStyle w:val="80"/>
              <w:rPr>
                <w:rFonts w:hint="default"/>
              </w:rPr>
            </w:pPr>
            <w:r>
              <w:t>中水工程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C1D860">
            <w:pPr>
              <w:pStyle w:val="80"/>
              <w:rPr>
                <w:rFonts w:hint="default"/>
              </w:rPr>
            </w:pPr>
            <w:r>
              <w:t>设备</w:t>
            </w:r>
            <w:r>
              <w:br w:type="textWrapping"/>
            </w:r>
            <w:r>
              <w:t>管道、附件及末端</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697CB">
            <w:pPr>
              <w:pStyle w:val="80"/>
              <w:rPr>
                <w:rFonts w:hint="default"/>
              </w:rPr>
            </w:pPr>
            <w:r>
              <w:t>地上建筑面积m2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2216F">
            <w:pPr>
              <w:pStyle w:val="80"/>
              <w:rPr>
                <w:rFonts w:hint="default"/>
              </w:rPr>
            </w:pPr>
            <w:r>
              <w:t>包括中水系统全部工程内容</w:t>
            </w:r>
          </w:p>
        </w:tc>
      </w:tr>
      <w:tr w14:paraId="4F185C23">
        <w:tblPrEx>
          <w:tblCellMar>
            <w:top w:w="0" w:type="dxa"/>
            <w:left w:w="108" w:type="dxa"/>
            <w:bottom w:w="0" w:type="dxa"/>
            <w:right w:w="108" w:type="dxa"/>
          </w:tblCellMar>
        </w:tblPrEx>
        <w:trPr>
          <w:trHeight w:val="420" w:hRule="atLeast"/>
        </w:trPr>
        <w:tc>
          <w:tcPr>
            <w:tcW w:w="0" w:type="auto"/>
            <w:tcBorders>
              <w:top w:val="single" w:color="000000" w:sz="4" w:space="0"/>
              <w:left w:val="single" w:color="000000" w:sz="4" w:space="0"/>
              <w:bottom w:val="single" w:color="000000" w:sz="4" w:space="0"/>
              <w:right w:val="nil"/>
            </w:tcBorders>
            <w:shd w:val="clear" w:color="auto" w:fill="auto"/>
            <w:vAlign w:val="center"/>
          </w:tcPr>
          <w:p w14:paraId="6D6E397A">
            <w:pPr>
              <w:pStyle w:val="80"/>
              <w:rPr>
                <w:rFonts w:hint="default"/>
              </w:rPr>
            </w:pPr>
            <w:r>
              <w:t>3.3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DAF825">
            <w:pPr>
              <w:pStyle w:val="80"/>
              <w:rPr>
                <w:rFonts w:hint="default"/>
              </w:rPr>
            </w:pPr>
          </w:p>
        </w:tc>
        <w:tc>
          <w:tcPr>
            <w:tcW w:w="0" w:type="auto"/>
            <w:tcBorders>
              <w:top w:val="single" w:color="000000" w:sz="4" w:space="0"/>
              <w:left w:val="nil"/>
              <w:bottom w:val="single" w:color="000000" w:sz="4" w:space="0"/>
              <w:right w:val="single" w:color="000000" w:sz="4" w:space="0"/>
            </w:tcBorders>
            <w:shd w:val="clear" w:color="auto" w:fill="auto"/>
            <w:vAlign w:val="center"/>
          </w:tcPr>
          <w:p w14:paraId="3CC03F03">
            <w:pPr>
              <w:pStyle w:val="80"/>
              <w:rPr>
                <w:rFonts w:hint="default"/>
              </w:rPr>
            </w:pPr>
            <w:r>
              <w:t>热水工程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F7B458">
            <w:pPr>
              <w:pStyle w:val="80"/>
              <w:rPr>
                <w:rFonts w:hint="default"/>
              </w:rPr>
            </w:pPr>
            <w:r>
              <w:t>设备</w:t>
            </w:r>
            <w:r>
              <w:br w:type="textWrapping"/>
            </w:r>
            <w:r>
              <w:t>管道、附件及末端</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E2CA8">
            <w:pPr>
              <w:pStyle w:val="80"/>
              <w:rPr>
                <w:rFonts w:hint="default"/>
              </w:rPr>
            </w:pPr>
            <w:r>
              <w:t>地上建筑面积m2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A3C42">
            <w:pPr>
              <w:pStyle w:val="80"/>
              <w:rPr>
                <w:rFonts w:hint="default"/>
              </w:rPr>
            </w:pPr>
            <w:r>
              <w:t>包括热水系统全部工程内容</w:t>
            </w:r>
          </w:p>
        </w:tc>
      </w:tr>
      <w:tr w14:paraId="756A9EE7">
        <w:tblPrEx>
          <w:tblCellMar>
            <w:top w:w="0" w:type="dxa"/>
            <w:left w:w="108" w:type="dxa"/>
            <w:bottom w:w="0" w:type="dxa"/>
            <w:right w:w="108" w:type="dxa"/>
          </w:tblCellMar>
        </w:tblPrEx>
        <w:trPr>
          <w:trHeight w:val="420" w:hRule="atLeast"/>
        </w:trPr>
        <w:tc>
          <w:tcPr>
            <w:tcW w:w="0" w:type="auto"/>
            <w:tcBorders>
              <w:top w:val="single" w:color="000000" w:sz="4" w:space="0"/>
              <w:left w:val="single" w:color="000000" w:sz="4" w:space="0"/>
              <w:bottom w:val="single" w:color="000000" w:sz="4" w:space="0"/>
              <w:right w:val="nil"/>
            </w:tcBorders>
            <w:shd w:val="clear" w:color="auto" w:fill="auto"/>
            <w:vAlign w:val="center"/>
          </w:tcPr>
          <w:p w14:paraId="362AFBFD">
            <w:pPr>
              <w:pStyle w:val="80"/>
              <w:rPr>
                <w:rFonts w:hint="default"/>
              </w:rPr>
            </w:pPr>
            <w:r>
              <w:t>3.4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64679D">
            <w:pPr>
              <w:pStyle w:val="80"/>
              <w:rPr>
                <w:rFonts w:hint="default"/>
              </w:rPr>
            </w:pPr>
          </w:p>
        </w:tc>
        <w:tc>
          <w:tcPr>
            <w:tcW w:w="0" w:type="auto"/>
            <w:tcBorders>
              <w:top w:val="single" w:color="000000" w:sz="4" w:space="0"/>
              <w:left w:val="nil"/>
              <w:bottom w:val="single" w:color="000000" w:sz="4" w:space="0"/>
              <w:right w:val="single" w:color="000000" w:sz="4" w:space="0"/>
            </w:tcBorders>
            <w:shd w:val="clear" w:color="auto" w:fill="auto"/>
            <w:vAlign w:val="center"/>
          </w:tcPr>
          <w:p w14:paraId="1F43FCA3">
            <w:pPr>
              <w:pStyle w:val="80"/>
              <w:rPr>
                <w:rFonts w:hint="default"/>
              </w:rPr>
            </w:pPr>
            <w:r>
              <w:t>直饮水工程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2939AB">
            <w:pPr>
              <w:pStyle w:val="80"/>
              <w:rPr>
                <w:rFonts w:hint="default"/>
              </w:rPr>
            </w:pPr>
            <w:r>
              <w:t>设备</w:t>
            </w:r>
            <w:r>
              <w:br w:type="textWrapping"/>
            </w:r>
            <w:r>
              <w:t>管道、附件及末端</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D869D">
            <w:pPr>
              <w:pStyle w:val="80"/>
              <w:rPr>
                <w:rFonts w:hint="default"/>
              </w:rPr>
            </w:pPr>
            <w:r>
              <w:t>地上建筑面积m2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82C61">
            <w:pPr>
              <w:pStyle w:val="80"/>
              <w:rPr>
                <w:rFonts w:hint="default"/>
              </w:rPr>
            </w:pPr>
            <w:r>
              <w:t>包括直饮水系统全部工程内容</w:t>
            </w:r>
          </w:p>
        </w:tc>
      </w:tr>
      <w:tr w14:paraId="7DF259D8">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D17B14">
            <w:pPr>
              <w:pStyle w:val="80"/>
              <w:rPr>
                <w:rFonts w:hint="default"/>
              </w:rPr>
            </w:pPr>
            <w:r>
              <w:t>4</w:t>
            </w:r>
          </w:p>
        </w:tc>
        <w:tc>
          <w:tcPr>
            <w:tcW w:w="0" w:type="auto"/>
            <w:tcBorders>
              <w:top w:val="nil"/>
              <w:left w:val="single" w:color="000000" w:sz="4" w:space="0"/>
              <w:bottom w:val="nil"/>
              <w:right w:val="single" w:color="000000" w:sz="4" w:space="0"/>
            </w:tcBorders>
            <w:shd w:val="clear" w:color="auto" w:fill="auto"/>
            <w:vAlign w:val="center"/>
          </w:tcPr>
          <w:p w14:paraId="2CD27583">
            <w:pPr>
              <w:pStyle w:val="80"/>
              <w:rPr>
                <w:rFonts w:hint="default"/>
              </w:rPr>
            </w:pPr>
            <w:r>
              <w:t>消防工程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EBA92E">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148178">
            <w:pPr>
              <w:pStyle w:val="80"/>
              <w:rPr>
                <w:rFonts w:hint="default"/>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C642B">
            <w:pPr>
              <w:pStyle w:val="80"/>
              <w:rPr>
                <w:rFonts w:hint="default"/>
              </w:rPr>
            </w:pPr>
            <w:r>
              <w:t>地上建筑面积m2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A7CA8">
            <w:pPr>
              <w:pStyle w:val="80"/>
              <w:rPr>
                <w:rFonts w:hint="default"/>
              </w:rPr>
            </w:pPr>
            <w:r>
              <w:t>包括消防水工程和消防电工程全部工程内容</w:t>
            </w:r>
          </w:p>
        </w:tc>
      </w:tr>
      <w:tr w14:paraId="6250C28A">
        <w:tblPrEx>
          <w:tblCellMar>
            <w:top w:w="0" w:type="dxa"/>
            <w:left w:w="108" w:type="dxa"/>
            <w:bottom w:w="0" w:type="dxa"/>
            <w:right w:w="108" w:type="dxa"/>
          </w:tblCellMar>
        </w:tblPrEx>
        <w:trPr>
          <w:trHeight w:val="630" w:hRule="atLeast"/>
        </w:trPr>
        <w:tc>
          <w:tcPr>
            <w:tcW w:w="0" w:type="auto"/>
            <w:tcBorders>
              <w:top w:val="single" w:color="000000" w:sz="4" w:space="0"/>
              <w:left w:val="single" w:color="000000" w:sz="4" w:space="0"/>
              <w:bottom w:val="single" w:color="000000" w:sz="4" w:space="0"/>
              <w:right w:val="nil"/>
            </w:tcBorders>
            <w:shd w:val="clear" w:color="auto" w:fill="auto"/>
            <w:vAlign w:val="center"/>
          </w:tcPr>
          <w:p w14:paraId="04614DDE">
            <w:pPr>
              <w:pStyle w:val="80"/>
              <w:rPr>
                <w:rFonts w:hint="default"/>
              </w:rPr>
            </w:pPr>
            <w:r>
              <w:t>4.1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8A610C">
            <w:pPr>
              <w:pStyle w:val="80"/>
              <w:rPr>
                <w:rFonts w:hint="default"/>
              </w:rPr>
            </w:pPr>
          </w:p>
        </w:tc>
        <w:tc>
          <w:tcPr>
            <w:tcW w:w="0" w:type="auto"/>
            <w:tcBorders>
              <w:top w:val="single" w:color="000000" w:sz="4" w:space="0"/>
              <w:left w:val="nil"/>
              <w:bottom w:val="single" w:color="000000" w:sz="4" w:space="0"/>
              <w:right w:val="single" w:color="000000" w:sz="4" w:space="0"/>
            </w:tcBorders>
            <w:shd w:val="clear" w:color="auto" w:fill="auto"/>
            <w:vAlign w:val="center"/>
          </w:tcPr>
          <w:p w14:paraId="18909AAC">
            <w:pPr>
              <w:pStyle w:val="80"/>
              <w:rPr>
                <w:rFonts w:hint="default"/>
              </w:rPr>
            </w:pPr>
            <w:r>
              <w:t>消防水工程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A81855">
            <w:pPr>
              <w:pStyle w:val="80"/>
              <w:rPr>
                <w:rFonts w:hint="default"/>
              </w:rPr>
            </w:pPr>
            <w:r>
              <w:t>分系统设备</w:t>
            </w:r>
            <w:r>
              <w:br w:type="textWrapping"/>
            </w:r>
            <w:r>
              <w:t>分系统管道、附件及末端</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C39B7">
            <w:pPr>
              <w:pStyle w:val="80"/>
              <w:rPr>
                <w:rFonts w:hint="default"/>
              </w:rPr>
            </w:pPr>
            <w:r>
              <w:t>地上建筑面积m2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9AC27">
            <w:pPr>
              <w:pStyle w:val="80"/>
              <w:rPr>
                <w:rFonts w:hint="default"/>
              </w:rPr>
            </w:pPr>
            <w:r>
              <w:t>包括消火栓灭火系统、水喷淋灭火系统、大空间智能灭火系统、细水雾灭火系统、气体灭火系统、泡沫灭火系统等全部工程内容</w:t>
            </w:r>
          </w:p>
        </w:tc>
      </w:tr>
      <w:tr w14:paraId="00968CB8">
        <w:tblPrEx>
          <w:tblCellMar>
            <w:top w:w="0" w:type="dxa"/>
            <w:left w:w="108" w:type="dxa"/>
            <w:bottom w:w="0" w:type="dxa"/>
            <w:right w:w="108" w:type="dxa"/>
          </w:tblCellMar>
        </w:tblPrEx>
        <w:trPr>
          <w:trHeight w:val="820" w:hRule="atLeast"/>
        </w:trPr>
        <w:tc>
          <w:tcPr>
            <w:tcW w:w="0" w:type="auto"/>
            <w:tcBorders>
              <w:top w:val="single" w:color="000000" w:sz="4" w:space="0"/>
              <w:left w:val="single" w:color="000000" w:sz="4" w:space="0"/>
              <w:bottom w:val="single" w:color="000000" w:sz="4" w:space="0"/>
              <w:right w:val="nil"/>
            </w:tcBorders>
            <w:shd w:val="clear" w:color="auto" w:fill="auto"/>
            <w:vAlign w:val="center"/>
          </w:tcPr>
          <w:p w14:paraId="196DB1B0">
            <w:pPr>
              <w:pStyle w:val="80"/>
              <w:rPr>
                <w:rFonts w:hint="default"/>
              </w:rPr>
            </w:pPr>
            <w: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14F388">
            <w:pPr>
              <w:pStyle w:val="80"/>
              <w:rPr>
                <w:rFonts w:hint="default"/>
              </w:rPr>
            </w:pPr>
          </w:p>
        </w:tc>
        <w:tc>
          <w:tcPr>
            <w:tcW w:w="0" w:type="auto"/>
            <w:tcBorders>
              <w:top w:val="single" w:color="000000" w:sz="4" w:space="0"/>
              <w:left w:val="nil"/>
              <w:bottom w:val="single" w:color="000000" w:sz="4" w:space="0"/>
              <w:right w:val="single" w:color="000000" w:sz="4" w:space="0"/>
            </w:tcBorders>
            <w:shd w:val="clear" w:color="auto" w:fill="auto"/>
            <w:vAlign w:val="center"/>
          </w:tcPr>
          <w:p w14:paraId="12017CF7">
            <w:pPr>
              <w:pStyle w:val="80"/>
              <w:rPr>
                <w:rFonts w:hint="default"/>
              </w:rPr>
            </w:pPr>
            <w:r>
              <w:t>消防电工程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5EBD03">
            <w:pPr>
              <w:pStyle w:val="80"/>
              <w:rPr>
                <w:rFonts w:hint="default"/>
              </w:rPr>
            </w:pPr>
            <w:r>
              <w:t>分系统设备</w:t>
            </w:r>
            <w:r>
              <w:br w:type="textWrapping"/>
            </w:r>
            <w:r>
              <w:t>分系统管道（线）、附件及末端</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4462C">
            <w:pPr>
              <w:pStyle w:val="80"/>
              <w:rPr>
                <w:rFonts w:hint="default"/>
              </w:rPr>
            </w:pPr>
            <w:r>
              <w:t>地上建筑面积m2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E1454">
            <w:pPr>
              <w:pStyle w:val="80"/>
              <w:rPr>
                <w:rFonts w:hint="default"/>
              </w:rPr>
            </w:pPr>
            <w:r>
              <w:t>包括火灾自动报警系统、消防应急广播系统、消防监控系统、智能疏散及应急照明系统等全部工程内容</w:t>
            </w:r>
          </w:p>
        </w:tc>
      </w:tr>
      <w:tr w14:paraId="04ECE472">
        <w:tblPrEx>
          <w:tblCellMar>
            <w:top w:w="0" w:type="dxa"/>
            <w:left w:w="108" w:type="dxa"/>
            <w:bottom w:w="0" w:type="dxa"/>
            <w:right w:w="108" w:type="dxa"/>
          </w:tblCellMar>
        </w:tblPrEx>
        <w:trPr>
          <w:trHeight w:val="4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C61064">
            <w:pPr>
              <w:pStyle w:val="80"/>
              <w:rPr>
                <w:rFonts w:hint="default"/>
              </w:rPr>
            </w:pPr>
            <w:r>
              <w:t>5</w:t>
            </w:r>
          </w:p>
        </w:tc>
        <w:tc>
          <w:tcPr>
            <w:tcW w:w="0" w:type="auto"/>
            <w:tcBorders>
              <w:top w:val="nil"/>
              <w:left w:val="single" w:color="000000" w:sz="4" w:space="0"/>
              <w:bottom w:val="nil"/>
              <w:right w:val="single" w:color="000000" w:sz="4" w:space="0"/>
            </w:tcBorders>
            <w:shd w:val="clear" w:color="auto" w:fill="auto"/>
            <w:vAlign w:val="center"/>
          </w:tcPr>
          <w:p w14:paraId="79F3FE69">
            <w:pPr>
              <w:pStyle w:val="80"/>
              <w:rPr>
                <w:rFonts w:hint="default"/>
              </w:rPr>
            </w:pPr>
            <w:r>
              <w:t>暖通工程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1C6F18">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C31502">
            <w:pPr>
              <w:pStyle w:val="80"/>
              <w:rPr>
                <w:rFonts w:hint="default"/>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07A06">
            <w:pPr>
              <w:pStyle w:val="80"/>
              <w:rPr>
                <w:rFonts w:hint="default"/>
              </w:rPr>
            </w:pPr>
            <w:r>
              <w:t>地上建筑面积m2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6FD8E">
            <w:pPr>
              <w:pStyle w:val="80"/>
              <w:rPr>
                <w:rFonts w:hint="default"/>
              </w:rPr>
            </w:pPr>
            <w:r>
              <w:t>包括通风及防排烟工程、空调工程、采暖工程全部工程内容</w:t>
            </w:r>
          </w:p>
        </w:tc>
      </w:tr>
      <w:tr w14:paraId="70B28509">
        <w:tblPrEx>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nil"/>
            </w:tcBorders>
            <w:shd w:val="clear" w:color="auto" w:fill="auto"/>
            <w:vAlign w:val="center"/>
          </w:tcPr>
          <w:p w14:paraId="2309E926">
            <w:pPr>
              <w:pStyle w:val="80"/>
              <w:rPr>
                <w:rFonts w:hint="default"/>
              </w:rPr>
            </w:pPr>
            <w:r>
              <w:t>5.1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CBD764">
            <w:pPr>
              <w:pStyle w:val="80"/>
              <w:rPr>
                <w:rFonts w:hint="default"/>
              </w:rPr>
            </w:pPr>
          </w:p>
        </w:tc>
        <w:tc>
          <w:tcPr>
            <w:tcW w:w="0" w:type="auto"/>
            <w:tcBorders>
              <w:top w:val="single" w:color="000000" w:sz="4" w:space="0"/>
              <w:left w:val="nil"/>
              <w:bottom w:val="single" w:color="000000" w:sz="4" w:space="0"/>
              <w:right w:val="single" w:color="000000" w:sz="4" w:space="0"/>
            </w:tcBorders>
            <w:shd w:val="clear" w:color="auto" w:fill="auto"/>
            <w:vAlign w:val="center"/>
          </w:tcPr>
          <w:p w14:paraId="07A49CDA">
            <w:pPr>
              <w:pStyle w:val="80"/>
              <w:rPr>
                <w:rFonts w:hint="default"/>
              </w:rPr>
            </w:pPr>
            <w:r>
              <w:t>通风及防排烟工程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52C351">
            <w:pPr>
              <w:pStyle w:val="80"/>
              <w:rPr>
                <w:rFonts w:hint="default"/>
              </w:rPr>
            </w:pPr>
            <w:r>
              <w:t>分系统设备</w:t>
            </w:r>
            <w:r>
              <w:br w:type="textWrapping"/>
            </w:r>
            <w:r>
              <w:t>分系统管道、附件及末端</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A39A5">
            <w:pPr>
              <w:pStyle w:val="80"/>
              <w:rPr>
                <w:rFonts w:hint="default"/>
              </w:rPr>
            </w:pPr>
            <w:r>
              <w:t>地上建筑面积m2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FFFCE">
            <w:pPr>
              <w:pStyle w:val="80"/>
              <w:rPr>
                <w:rFonts w:hint="default"/>
              </w:rPr>
            </w:pPr>
            <w:r>
              <w:t>包括通风系统、防排烟系统等全部工程内容</w:t>
            </w:r>
          </w:p>
        </w:tc>
      </w:tr>
      <w:tr w14:paraId="6599A36D">
        <w:tblPrEx>
          <w:tblCellMar>
            <w:top w:w="0" w:type="dxa"/>
            <w:left w:w="108" w:type="dxa"/>
            <w:bottom w:w="0" w:type="dxa"/>
            <w:right w:w="108" w:type="dxa"/>
          </w:tblCellMar>
        </w:tblPrEx>
        <w:trPr>
          <w:trHeight w:val="520" w:hRule="atLeast"/>
        </w:trPr>
        <w:tc>
          <w:tcPr>
            <w:tcW w:w="0" w:type="auto"/>
            <w:tcBorders>
              <w:top w:val="single" w:color="000000" w:sz="4" w:space="0"/>
              <w:left w:val="single" w:color="000000" w:sz="4" w:space="0"/>
              <w:bottom w:val="single" w:color="000000" w:sz="4" w:space="0"/>
              <w:right w:val="nil"/>
            </w:tcBorders>
            <w:shd w:val="clear" w:color="auto" w:fill="auto"/>
            <w:vAlign w:val="center"/>
          </w:tcPr>
          <w:p w14:paraId="197296A5">
            <w:pPr>
              <w:pStyle w:val="80"/>
              <w:rPr>
                <w:rFonts w:hint="default"/>
              </w:rPr>
            </w:pPr>
            <w:r>
              <w:t>5.2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7D0168">
            <w:pPr>
              <w:pStyle w:val="80"/>
              <w:rPr>
                <w:rFonts w:hint="default"/>
              </w:rPr>
            </w:pPr>
          </w:p>
        </w:tc>
        <w:tc>
          <w:tcPr>
            <w:tcW w:w="0" w:type="auto"/>
            <w:tcBorders>
              <w:top w:val="single" w:color="000000" w:sz="4" w:space="0"/>
              <w:left w:val="nil"/>
              <w:bottom w:val="single" w:color="000000" w:sz="4" w:space="0"/>
              <w:right w:val="single" w:color="000000" w:sz="4" w:space="0"/>
            </w:tcBorders>
            <w:shd w:val="clear" w:color="auto" w:fill="auto"/>
            <w:vAlign w:val="center"/>
          </w:tcPr>
          <w:p w14:paraId="350844AC">
            <w:pPr>
              <w:pStyle w:val="80"/>
              <w:rPr>
                <w:rFonts w:hint="default"/>
              </w:rPr>
            </w:pPr>
            <w:r>
              <w:t>空调工程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4897C6">
            <w:pPr>
              <w:pStyle w:val="80"/>
              <w:rPr>
                <w:rFonts w:hint="default"/>
              </w:rPr>
            </w:pPr>
            <w:r>
              <w:t>分系统设备</w:t>
            </w:r>
            <w:r>
              <w:br w:type="textWrapping"/>
            </w:r>
            <w:r>
              <w:t>分系统管道、附件及末端</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009E5">
            <w:pPr>
              <w:pStyle w:val="80"/>
              <w:rPr>
                <w:rFonts w:hint="default"/>
              </w:rPr>
            </w:pPr>
            <w:r>
              <w:t>地上服务面积m2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2371B">
            <w:pPr>
              <w:pStyle w:val="80"/>
              <w:rPr>
                <w:rFonts w:hint="default"/>
              </w:rPr>
            </w:pPr>
            <w:r>
              <w:t>包括空调系统、冷却循环水系统等全部工程内容</w:t>
            </w:r>
          </w:p>
        </w:tc>
      </w:tr>
      <w:tr w14:paraId="009F4D63">
        <w:tblPrEx>
          <w:tblCellMar>
            <w:top w:w="0" w:type="dxa"/>
            <w:left w:w="108" w:type="dxa"/>
            <w:bottom w:w="0" w:type="dxa"/>
            <w:right w:w="108" w:type="dxa"/>
          </w:tblCellMar>
        </w:tblPrEx>
        <w:trPr>
          <w:trHeight w:val="420" w:hRule="atLeast"/>
        </w:trPr>
        <w:tc>
          <w:tcPr>
            <w:tcW w:w="0" w:type="auto"/>
            <w:tcBorders>
              <w:top w:val="single" w:color="000000" w:sz="4" w:space="0"/>
              <w:left w:val="single" w:color="000000" w:sz="4" w:space="0"/>
              <w:bottom w:val="single" w:color="000000" w:sz="4" w:space="0"/>
              <w:right w:val="nil"/>
            </w:tcBorders>
            <w:shd w:val="clear" w:color="auto" w:fill="auto"/>
            <w:vAlign w:val="center"/>
          </w:tcPr>
          <w:p w14:paraId="5248FEEE">
            <w:pPr>
              <w:pStyle w:val="80"/>
              <w:rPr>
                <w:rFonts w:hint="default"/>
              </w:rPr>
            </w:pPr>
            <w:r>
              <w:t>5.3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2BFA84">
            <w:pPr>
              <w:pStyle w:val="80"/>
              <w:rPr>
                <w:rFonts w:hint="default"/>
              </w:rPr>
            </w:pPr>
          </w:p>
        </w:tc>
        <w:tc>
          <w:tcPr>
            <w:tcW w:w="0" w:type="auto"/>
            <w:tcBorders>
              <w:top w:val="single" w:color="000000" w:sz="4" w:space="0"/>
              <w:left w:val="nil"/>
              <w:bottom w:val="single" w:color="000000" w:sz="4" w:space="0"/>
              <w:right w:val="single" w:color="000000" w:sz="4" w:space="0"/>
            </w:tcBorders>
            <w:shd w:val="clear" w:color="auto" w:fill="auto"/>
            <w:vAlign w:val="center"/>
          </w:tcPr>
          <w:p w14:paraId="0FEE2BCD">
            <w:pPr>
              <w:pStyle w:val="80"/>
              <w:rPr>
                <w:rFonts w:hint="default"/>
              </w:rPr>
            </w:pPr>
            <w:r>
              <w:t>采暖工程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C4F6B4">
            <w:pPr>
              <w:pStyle w:val="80"/>
              <w:rPr>
                <w:rFonts w:hint="default"/>
              </w:rPr>
            </w:pPr>
            <w:r>
              <w:t>设备</w:t>
            </w:r>
            <w:r>
              <w:br w:type="textWrapping"/>
            </w:r>
            <w:r>
              <w:t>管道、附件及末端</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33CE9">
            <w:pPr>
              <w:pStyle w:val="80"/>
              <w:rPr>
                <w:rFonts w:hint="default"/>
              </w:rPr>
            </w:pPr>
            <w:r>
              <w:t>地上服务面积m2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2AD9A">
            <w:pPr>
              <w:pStyle w:val="80"/>
              <w:rPr>
                <w:rFonts w:hint="default"/>
              </w:rPr>
            </w:pPr>
            <w:r>
              <w:t>包括采暖系统等全部工程内容</w:t>
            </w:r>
          </w:p>
        </w:tc>
      </w:tr>
      <w:tr w14:paraId="0178A166">
        <w:tblPrEx>
          <w:tblCellMar>
            <w:top w:w="0" w:type="dxa"/>
            <w:left w:w="108" w:type="dxa"/>
            <w:bottom w:w="0" w:type="dxa"/>
            <w:right w:w="108" w:type="dxa"/>
          </w:tblCellMar>
        </w:tblPrEx>
        <w:trPr>
          <w:trHeight w:val="4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6F2E68">
            <w:pPr>
              <w:pStyle w:val="80"/>
              <w:rPr>
                <w:rFonts w:hint="default"/>
              </w:rPr>
            </w:pPr>
            <w:r>
              <w:t>6</w:t>
            </w:r>
          </w:p>
        </w:tc>
        <w:tc>
          <w:tcPr>
            <w:tcW w:w="0" w:type="auto"/>
            <w:tcBorders>
              <w:top w:val="nil"/>
              <w:left w:val="single" w:color="000000" w:sz="4" w:space="0"/>
              <w:bottom w:val="nil"/>
              <w:right w:val="single" w:color="000000" w:sz="4" w:space="0"/>
            </w:tcBorders>
            <w:shd w:val="clear" w:color="auto" w:fill="auto"/>
            <w:vAlign w:val="center"/>
          </w:tcPr>
          <w:p w14:paraId="1FF59CF6">
            <w:pPr>
              <w:pStyle w:val="80"/>
              <w:rPr>
                <w:rFonts w:hint="default"/>
              </w:rPr>
            </w:pPr>
            <w:r>
              <w:t>电气工程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33E386">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7DFBA6">
            <w:pPr>
              <w:pStyle w:val="80"/>
              <w:rPr>
                <w:rFonts w:hint="default"/>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E1DD0">
            <w:pPr>
              <w:pStyle w:val="80"/>
              <w:rPr>
                <w:rFonts w:hint="default"/>
              </w:rPr>
            </w:pPr>
            <w:r>
              <w:t>地上建筑面积m2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891EA">
            <w:pPr>
              <w:pStyle w:val="80"/>
              <w:rPr>
                <w:rFonts w:hint="default"/>
              </w:rPr>
            </w:pPr>
            <w:r>
              <w:t>包括变配电工程、动力照明及其他、光彩工程全部工程内容</w:t>
            </w:r>
          </w:p>
        </w:tc>
      </w:tr>
      <w:tr w14:paraId="61CC804C">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nil"/>
            </w:tcBorders>
            <w:shd w:val="clear" w:color="auto" w:fill="auto"/>
            <w:vAlign w:val="center"/>
          </w:tcPr>
          <w:p w14:paraId="64E65524">
            <w:pPr>
              <w:pStyle w:val="80"/>
              <w:rPr>
                <w:rFonts w:hint="default"/>
              </w:rPr>
            </w:pPr>
            <w:r>
              <w:t>6.1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8910AD">
            <w:pPr>
              <w:pStyle w:val="80"/>
              <w:rPr>
                <w:rFonts w:hint="default"/>
              </w:rPr>
            </w:pPr>
          </w:p>
        </w:tc>
        <w:tc>
          <w:tcPr>
            <w:tcW w:w="0" w:type="auto"/>
            <w:tcBorders>
              <w:top w:val="single" w:color="000000" w:sz="4" w:space="0"/>
              <w:left w:val="nil"/>
              <w:bottom w:val="single" w:color="000000" w:sz="4" w:space="0"/>
              <w:right w:val="single" w:color="000000" w:sz="4" w:space="0"/>
            </w:tcBorders>
            <w:shd w:val="clear" w:color="auto" w:fill="auto"/>
            <w:vAlign w:val="center"/>
          </w:tcPr>
          <w:p w14:paraId="5507644D">
            <w:pPr>
              <w:pStyle w:val="80"/>
              <w:rPr>
                <w:rFonts w:hint="default"/>
              </w:rPr>
            </w:pPr>
            <w:r>
              <w:t>变配电工程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B83B2B">
            <w:pPr>
              <w:pStyle w:val="80"/>
              <w:rPr>
                <w:rFonts w:hint="default"/>
              </w:rPr>
            </w:pPr>
            <w:r>
              <w:t>高低压变配电系统</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D28D0">
            <w:pPr>
              <w:pStyle w:val="80"/>
              <w:rPr>
                <w:rFonts w:hint="default"/>
              </w:rPr>
            </w:pPr>
            <w:r>
              <w:t>地上建筑面积m2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41B1F">
            <w:pPr>
              <w:pStyle w:val="80"/>
              <w:rPr>
                <w:rFonts w:hint="default"/>
              </w:rPr>
            </w:pPr>
            <w:r>
              <w:t>包括高低压变配电系统全部工程内容</w:t>
            </w:r>
          </w:p>
        </w:tc>
      </w:tr>
      <w:tr w14:paraId="693CBEF6">
        <w:tblPrEx>
          <w:tblCellMar>
            <w:top w:w="0" w:type="dxa"/>
            <w:left w:w="108" w:type="dxa"/>
            <w:bottom w:w="0" w:type="dxa"/>
            <w:right w:w="108" w:type="dxa"/>
          </w:tblCellMar>
        </w:tblPrEx>
        <w:trPr>
          <w:trHeight w:val="630" w:hRule="atLeast"/>
        </w:trPr>
        <w:tc>
          <w:tcPr>
            <w:tcW w:w="0" w:type="auto"/>
            <w:tcBorders>
              <w:top w:val="single" w:color="000000" w:sz="4" w:space="0"/>
              <w:left w:val="single" w:color="000000" w:sz="4" w:space="0"/>
              <w:bottom w:val="single" w:color="000000" w:sz="4" w:space="0"/>
              <w:right w:val="nil"/>
            </w:tcBorders>
            <w:shd w:val="clear" w:color="auto" w:fill="auto"/>
            <w:vAlign w:val="center"/>
          </w:tcPr>
          <w:p w14:paraId="67E0E9EE">
            <w:pPr>
              <w:pStyle w:val="80"/>
              <w:rPr>
                <w:rFonts w:hint="default"/>
              </w:rPr>
            </w:pPr>
            <w:r>
              <w:t>6.2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21DCCE">
            <w:pPr>
              <w:pStyle w:val="80"/>
              <w:rPr>
                <w:rFonts w:hint="default"/>
              </w:rPr>
            </w:pPr>
          </w:p>
        </w:tc>
        <w:tc>
          <w:tcPr>
            <w:tcW w:w="0" w:type="auto"/>
            <w:tcBorders>
              <w:top w:val="single" w:color="000000" w:sz="4" w:space="0"/>
              <w:left w:val="nil"/>
              <w:bottom w:val="single" w:color="000000" w:sz="4" w:space="0"/>
              <w:right w:val="single" w:color="000000" w:sz="4" w:space="0"/>
            </w:tcBorders>
            <w:shd w:val="clear" w:color="auto" w:fill="auto"/>
            <w:vAlign w:val="center"/>
          </w:tcPr>
          <w:p w14:paraId="78516F31">
            <w:pPr>
              <w:pStyle w:val="80"/>
              <w:rPr>
                <w:rFonts w:hint="default"/>
              </w:rPr>
            </w:pPr>
            <w:r>
              <w:t>动力照明及其他</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B9A040">
            <w:pPr>
              <w:pStyle w:val="80"/>
              <w:rPr>
                <w:rFonts w:hint="default"/>
              </w:rPr>
            </w:pPr>
            <w:r>
              <w:t>分系统设备</w:t>
            </w:r>
            <w:r>
              <w:br w:type="textWrapping"/>
            </w:r>
            <w:r>
              <w:t>分系统管道（线）、附件及末端</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02296">
            <w:pPr>
              <w:pStyle w:val="80"/>
              <w:rPr>
                <w:rFonts w:hint="default"/>
              </w:rPr>
            </w:pPr>
            <w:r>
              <w:t>地上建筑面积m2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C37AA">
            <w:pPr>
              <w:pStyle w:val="80"/>
              <w:rPr>
                <w:rFonts w:hint="default"/>
              </w:rPr>
            </w:pPr>
            <w:r>
              <w:t>包括变配电智能监控系统、动力配电系统、电动汽车充电桩配电系统、照明配电系统、防雷接地系统等全部工程内容</w:t>
            </w:r>
          </w:p>
        </w:tc>
      </w:tr>
      <w:tr w14:paraId="2E790D81">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nil"/>
            </w:tcBorders>
            <w:shd w:val="clear" w:color="auto" w:fill="auto"/>
            <w:vAlign w:val="center"/>
          </w:tcPr>
          <w:p w14:paraId="582FAA7C">
            <w:pPr>
              <w:pStyle w:val="80"/>
              <w:rPr>
                <w:rFonts w:hint="default"/>
              </w:rPr>
            </w:pPr>
            <w:r>
              <w:t>6.3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5CE0E1">
            <w:pPr>
              <w:pStyle w:val="80"/>
              <w:rPr>
                <w:rFonts w:hint="default"/>
              </w:rPr>
            </w:pPr>
          </w:p>
        </w:tc>
        <w:tc>
          <w:tcPr>
            <w:tcW w:w="0" w:type="auto"/>
            <w:tcBorders>
              <w:top w:val="single" w:color="000000" w:sz="4" w:space="0"/>
              <w:left w:val="nil"/>
              <w:bottom w:val="single" w:color="000000" w:sz="4" w:space="0"/>
              <w:right w:val="single" w:color="000000" w:sz="4" w:space="0"/>
            </w:tcBorders>
            <w:shd w:val="clear" w:color="auto" w:fill="auto"/>
            <w:vAlign w:val="center"/>
          </w:tcPr>
          <w:p w14:paraId="501E0E20">
            <w:pPr>
              <w:pStyle w:val="80"/>
              <w:rPr>
                <w:rFonts w:hint="default"/>
              </w:rPr>
            </w:pPr>
            <w:r>
              <w:t>光彩工程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638A7E">
            <w:pPr>
              <w:pStyle w:val="80"/>
              <w:rPr>
                <w:rFonts w:hint="default"/>
              </w:rPr>
            </w:pPr>
            <w:r>
              <w:t>光彩照明系统</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79D8A">
            <w:pPr>
              <w:pStyle w:val="80"/>
              <w:rPr>
                <w:rFonts w:hint="default"/>
              </w:rPr>
            </w:pPr>
            <w:r>
              <w:t>地上外立面面积m2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0CF64">
            <w:pPr>
              <w:pStyle w:val="80"/>
              <w:rPr>
                <w:rFonts w:hint="default"/>
              </w:rPr>
            </w:pPr>
            <w:r>
              <w:t>包括光彩照明系统全部工程内容</w:t>
            </w:r>
          </w:p>
        </w:tc>
      </w:tr>
      <w:tr w14:paraId="080FF54F">
        <w:tblPrEx>
          <w:tblCellMar>
            <w:top w:w="0" w:type="dxa"/>
            <w:left w:w="108" w:type="dxa"/>
            <w:bottom w:w="0" w:type="dxa"/>
            <w:right w:w="108" w:type="dxa"/>
          </w:tblCellMar>
        </w:tblPrEx>
        <w:trPr>
          <w:trHeight w:val="21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3C0066">
            <w:pPr>
              <w:pStyle w:val="80"/>
              <w:rPr>
                <w:rFonts w:hint="default"/>
              </w:rPr>
            </w:pPr>
            <w:r>
              <w:t>7</w:t>
            </w:r>
          </w:p>
        </w:tc>
        <w:tc>
          <w:tcPr>
            <w:tcW w:w="0" w:type="auto"/>
            <w:tcBorders>
              <w:top w:val="nil"/>
              <w:left w:val="single" w:color="000000" w:sz="4" w:space="0"/>
              <w:bottom w:val="single" w:color="000000" w:sz="4" w:space="0"/>
              <w:right w:val="single" w:color="000000" w:sz="4" w:space="0"/>
            </w:tcBorders>
            <w:shd w:val="clear" w:color="auto" w:fill="auto"/>
            <w:vAlign w:val="center"/>
          </w:tcPr>
          <w:p w14:paraId="1D6C29DD">
            <w:pPr>
              <w:pStyle w:val="80"/>
              <w:rPr>
                <w:rFonts w:hint="default"/>
              </w:rPr>
            </w:pPr>
            <w:r>
              <w:t>建筑智能化工程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AAAABC">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D21B0D">
            <w:pPr>
              <w:pStyle w:val="80"/>
              <w:rPr>
                <w:rFonts w:hint="default"/>
              </w:rPr>
            </w:pPr>
            <w:r>
              <w:t>分系统设备</w:t>
            </w:r>
            <w:r>
              <w:br w:type="textWrapping"/>
            </w:r>
            <w:r>
              <w:t>分系统管道（线）、附件及末端</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C2B58">
            <w:pPr>
              <w:pStyle w:val="80"/>
              <w:rPr>
                <w:rFonts w:hint="default"/>
              </w:rPr>
            </w:pPr>
            <w:r>
              <w:t>系统</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B4DE7">
            <w:pPr>
              <w:pStyle w:val="80"/>
              <w:rPr>
                <w:rFonts w:hint="default"/>
              </w:rPr>
            </w:pPr>
            <w:r>
              <w:t>包括智能化集成系统、信息设施系统、综合布线系统、各类通信系统、各类电视广播系统、会议系统、信息引导系统、信息发布系统、大屏幕显示系统、时钟系统、工作业务应用系统、物业运营管理系统、公共服务管理系统、公众信息服务系统、智能卡应用系统、信息网络安全管理系统、设备管理系统-热力管理系统、设备管理系统、入侵报警系统、视频安防监控系统、出入口控制系统、电子巡查管理系统、访客对讲系统、停车库（场）管理系统、机房环境监控系统等全部工程内容</w:t>
            </w:r>
          </w:p>
        </w:tc>
      </w:tr>
      <w:tr w14:paraId="749C44D3">
        <w:tblPrEx>
          <w:tblCellMar>
            <w:top w:w="0" w:type="dxa"/>
            <w:left w:w="108" w:type="dxa"/>
            <w:bottom w:w="0" w:type="dxa"/>
            <w:right w:w="108" w:type="dxa"/>
          </w:tblCellMar>
        </w:tblPrEx>
        <w:trPr>
          <w:trHeight w:val="10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292B04">
            <w:pPr>
              <w:pStyle w:val="80"/>
              <w:rPr>
                <w:rFonts w:hint="default"/>
              </w:rPr>
            </w:pPr>
            <w: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FA6A68">
            <w:pPr>
              <w:pStyle w:val="80"/>
              <w:rPr>
                <w:rFonts w:hint="default"/>
              </w:rPr>
            </w:pPr>
            <w:r>
              <w:t>电梯工程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84DE04">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986FB9">
            <w:pPr>
              <w:pStyle w:val="80"/>
              <w:rPr>
                <w:rFonts w:hint="default"/>
              </w:rPr>
            </w:pPr>
            <w:r>
              <w:t>直梯</w:t>
            </w:r>
            <w:r>
              <w:br w:type="textWrapping"/>
            </w:r>
            <w:r>
              <w:t>自动扶梯</w:t>
            </w:r>
            <w:r>
              <w:br w:type="textWrapping"/>
            </w:r>
            <w:r>
              <w:t>自动步行道</w:t>
            </w:r>
            <w:r>
              <w:br w:type="textWrapping"/>
            </w:r>
            <w:r>
              <w:t>轮椅升降台</w:t>
            </w:r>
            <w:r>
              <w:br w:type="textWrapping"/>
            </w:r>
            <w: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D73EE">
            <w:pPr>
              <w:pStyle w:val="80"/>
              <w:rPr>
                <w:rFonts w:hint="default"/>
              </w:rPr>
            </w:pPr>
            <w:r>
              <w:t>部</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3DF07">
            <w:pPr>
              <w:pStyle w:val="80"/>
              <w:rPr>
                <w:rFonts w:hint="default"/>
              </w:rPr>
            </w:pPr>
            <w:r>
              <w:t>包括直梯、自动扶梯、自动步行道、轮椅升降台等全部工程内容</w:t>
            </w:r>
          </w:p>
        </w:tc>
      </w:tr>
      <w:tr w14:paraId="2752D0F1">
        <w:tblPrEx>
          <w:tblCellMar>
            <w:top w:w="0" w:type="dxa"/>
            <w:left w:w="108" w:type="dxa"/>
            <w:bottom w:w="0" w:type="dxa"/>
            <w:right w:w="108" w:type="dxa"/>
          </w:tblCellMar>
        </w:tblPrEx>
        <w:trPr>
          <w:trHeight w:val="4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8EE9B9">
            <w:pPr>
              <w:pStyle w:val="80"/>
              <w:rPr>
                <w:rFonts w:hint="default"/>
              </w:rPr>
            </w:pPr>
            <w:r>
              <w:t xml:space="preserve">9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82BB43">
            <w:pPr>
              <w:pStyle w:val="80"/>
              <w:rPr>
                <w:rFonts w:hint="default"/>
              </w:rPr>
            </w:pPr>
            <w:r>
              <w:t>抗震支架工程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993385">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CD9D7C">
            <w:pPr>
              <w:pStyle w:val="80"/>
              <w:rPr>
                <w:rFonts w:hint="default"/>
              </w:rPr>
            </w:pPr>
            <w:r>
              <w:t>抗震支架</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B6F2C">
            <w:pPr>
              <w:pStyle w:val="80"/>
              <w:rPr>
                <w:rFonts w:hint="default"/>
              </w:rPr>
            </w:pPr>
            <w:r>
              <w:t>地上建筑面积m2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4F4E5">
            <w:pPr>
              <w:pStyle w:val="80"/>
              <w:rPr>
                <w:rFonts w:hint="default"/>
              </w:rPr>
            </w:pPr>
            <w:r>
              <w:t>包括给排水工程、消防工程、暖通工程、电气工程、建筑智能化工程等抗震支架的全部工程内容</w:t>
            </w:r>
          </w:p>
        </w:tc>
      </w:tr>
      <w:tr w14:paraId="46187D4A">
        <w:tblPrEx>
          <w:tblCellMar>
            <w:top w:w="0" w:type="dxa"/>
            <w:left w:w="108" w:type="dxa"/>
            <w:bottom w:w="0" w:type="dxa"/>
            <w:right w:w="108"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A2A6AE">
            <w:pPr>
              <w:pStyle w:val="80"/>
              <w:rPr>
                <w:rFonts w:hint="default"/>
              </w:rPr>
            </w:pPr>
            <w:r>
              <w:t>四</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10CB44">
            <w:pPr>
              <w:pStyle w:val="80"/>
              <w:rPr>
                <w:rFonts w:hint="default"/>
              </w:rPr>
            </w:pPr>
            <w:r>
              <w:t>总平面图工程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33FFB1">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527029">
            <w:pPr>
              <w:pStyle w:val="80"/>
              <w:rPr>
                <w:rFonts w:hint="default"/>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12971">
            <w:pPr>
              <w:pStyle w:val="80"/>
              <w:rPr>
                <w:rFonts w:hint="default"/>
              </w:rPr>
            </w:pPr>
            <w:r>
              <w:t>建设用地面积减去建筑基底面积m2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54A9D">
            <w:pPr>
              <w:pStyle w:val="80"/>
              <w:rPr>
                <w:rFonts w:hint="default"/>
              </w:rPr>
            </w:pPr>
            <w:r>
              <w:t>包括用地红线范围内的总平景观工程、总平绿化工程、总平给排水工程、总平消防工程、总平暖通工程、总平强电工程、总平建筑智能化工程、总平燃气工程等全部工程内容</w:t>
            </w:r>
          </w:p>
        </w:tc>
      </w:tr>
      <w:tr w14:paraId="12CA7F3C">
        <w:tblPrEx>
          <w:tblCellMar>
            <w:top w:w="0" w:type="dxa"/>
            <w:left w:w="108" w:type="dxa"/>
            <w:bottom w:w="0" w:type="dxa"/>
            <w:right w:w="108" w:type="dxa"/>
          </w:tblCellMar>
        </w:tblPrEx>
        <w:trPr>
          <w:trHeight w:val="10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39D300">
            <w:pPr>
              <w:pStyle w:val="80"/>
              <w:rPr>
                <w:rFonts w:hint="default"/>
              </w:rPr>
            </w:pPr>
            <w: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EA6509">
            <w:pPr>
              <w:pStyle w:val="80"/>
              <w:rPr>
                <w:rFonts w:hint="default"/>
              </w:rPr>
            </w:pPr>
            <w:r>
              <w:t>总平景观工程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E60EB2">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472566">
            <w:pPr>
              <w:pStyle w:val="80"/>
              <w:rPr>
                <w:rFonts w:hint="default"/>
              </w:rPr>
            </w:pPr>
            <w:r>
              <w:t>道路铺装</w:t>
            </w:r>
            <w:r>
              <w:br w:type="textWrapping"/>
            </w:r>
            <w:r>
              <w:t>景观小品</w:t>
            </w:r>
            <w:r>
              <w:br w:type="textWrapping"/>
            </w:r>
            <w:r>
              <w:t>边坡支护及挡土墙</w:t>
            </w:r>
            <w:r>
              <w:br w:type="textWrapping"/>
            </w:r>
            <w:r>
              <w:t>标识标牌</w:t>
            </w:r>
            <w:r>
              <w:br w:type="textWrapping"/>
            </w:r>
            <w: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6B157">
            <w:pPr>
              <w:pStyle w:val="80"/>
              <w:rPr>
                <w:rFonts w:hint="default"/>
              </w:rPr>
            </w:pPr>
            <w:r>
              <w:t>建设用地面积减去建筑基底面积m2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E485B">
            <w:pPr>
              <w:pStyle w:val="80"/>
              <w:rPr>
                <w:rFonts w:hint="default"/>
              </w:rPr>
            </w:pPr>
            <w:r>
              <w:t>包括道路铺装、景观小品、边坡支护、挡土墙、标识标牌等全部工程内容</w:t>
            </w:r>
          </w:p>
        </w:tc>
      </w:tr>
      <w:tr w14:paraId="2B0DB763">
        <w:tblPrEx>
          <w:tblCellMar>
            <w:top w:w="0" w:type="dxa"/>
            <w:left w:w="108" w:type="dxa"/>
            <w:bottom w:w="0" w:type="dxa"/>
            <w:right w:w="108" w:type="dxa"/>
          </w:tblCellMar>
        </w:tblPrEx>
        <w:trPr>
          <w:trHeight w:val="63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886099">
            <w:pPr>
              <w:pStyle w:val="80"/>
              <w:rPr>
                <w:rFonts w:hint="default"/>
              </w:rPr>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FAF461">
            <w:pPr>
              <w:pStyle w:val="80"/>
              <w:rPr>
                <w:rFonts w:hint="default"/>
              </w:rPr>
            </w:pPr>
            <w:r>
              <w:t>总平绿化工程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EFD082">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F0AF60">
            <w:pPr>
              <w:pStyle w:val="80"/>
              <w:rPr>
                <w:rFonts w:hint="default"/>
              </w:rPr>
            </w:pPr>
            <w:r>
              <w:t>乔木</w:t>
            </w:r>
            <w:r>
              <w:br w:type="textWrapping"/>
            </w:r>
            <w:r>
              <w:t>灌木及草本</w:t>
            </w:r>
            <w:r>
              <w:br w:type="textWrapping"/>
            </w:r>
            <w: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4868B">
            <w:pPr>
              <w:pStyle w:val="80"/>
              <w:rPr>
                <w:rFonts w:hint="default"/>
              </w:rPr>
            </w:pPr>
            <w:r>
              <w:t>绿化面积m2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7E061">
            <w:pPr>
              <w:pStyle w:val="80"/>
              <w:rPr>
                <w:rFonts w:hint="default"/>
              </w:rPr>
            </w:pPr>
            <w:r>
              <w:t>包括绿地整理、种植土回填、栽植花木植被、绿地维护等全部工程内容</w:t>
            </w:r>
          </w:p>
        </w:tc>
      </w:tr>
      <w:tr w14:paraId="11EA4E90">
        <w:tblPrEx>
          <w:tblCellMar>
            <w:top w:w="0" w:type="dxa"/>
            <w:left w:w="108" w:type="dxa"/>
            <w:bottom w:w="0" w:type="dxa"/>
            <w:right w:w="108" w:type="dxa"/>
          </w:tblCellMar>
        </w:tblPrEx>
        <w:trPr>
          <w:trHeight w:val="4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5424E1">
            <w:pPr>
              <w:pStyle w:val="80"/>
              <w:rPr>
                <w:rFonts w:hint="default"/>
              </w:rPr>
            </w:pPr>
            <w: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BDEB47">
            <w:pPr>
              <w:pStyle w:val="80"/>
              <w:rPr>
                <w:rFonts w:hint="default"/>
              </w:rPr>
            </w:pPr>
            <w:r>
              <w:t>总平给排水工程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114C58">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088F93">
            <w:pPr>
              <w:pStyle w:val="80"/>
              <w:rPr>
                <w:rFonts w:hint="default"/>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7DFA4">
            <w:pPr>
              <w:pStyle w:val="80"/>
              <w:rPr>
                <w:rFonts w:hint="default"/>
              </w:rPr>
            </w:pPr>
            <w:r>
              <w:t>建设用地面积减去建筑基底面积m2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0CB97">
            <w:pPr>
              <w:pStyle w:val="80"/>
              <w:rPr>
                <w:rFonts w:hint="default"/>
              </w:rPr>
            </w:pPr>
            <w:r>
              <w:t>包括总平给排水工程等全部工程内容</w:t>
            </w:r>
          </w:p>
        </w:tc>
      </w:tr>
      <w:tr w14:paraId="796F5542">
        <w:tblPrEx>
          <w:tblCellMar>
            <w:top w:w="0" w:type="dxa"/>
            <w:left w:w="108" w:type="dxa"/>
            <w:bottom w:w="0" w:type="dxa"/>
            <w:right w:w="108" w:type="dxa"/>
          </w:tblCellMar>
        </w:tblPrEx>
        <w:trPr>
          <w:trHeight w:val="4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1B28DE">
            <w:pPr>
              <w:pStyle w:val="80"/>
              <w:rPr>
                <w:rFonts w:hint="default"/>
              </w:rPr>
            </w:pPr>
            <w: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74BE9A">
            <w:pPr>
              <w:pStyle w:val="80"/>
              <w:rPr>
                <w:rFonts w:hint="default"/>
              </w:rPr>
            </w:pPr>
            <w:r>
              <w:t>总平消防工程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E53F93">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25E263">
            <w:pPr>
              <w:pStyle w:val="80"/>
              <w:rPr>
                <w:rFonts w:hint="default"/>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B1E66">
            <w:pPr>
              <w:pStyle w:val="80"/>
              <w:rPr>
                <w:rFonts w:hint="default"/>
              </w:rPr>
            </w:pPr>
            <w:r>
              <w:t>建设用地面积减去建筑基底面积m2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F619B">
            <w:pPr>
              <w:pStyle w:val="80"/>
              <w:rPr>
                <w:rFonts w:hint="default"/>
              </w:rPr>
            </w:pPr>
            <w:r>
              <w:t>包括总平消防工程等全部工程内容</w:t>
            </w:r>
          </w:p>
        </w:tc>
      </w:tr>
      <w:tr w14:paraId="224F0A43">
        <w:tblPrEx>
          <w:tblCellMar>
            <w:top w:w="0" w:type="dxa"/>
            <w:left w:w="108" w:type="dxa"/>
            <w:bottom w:w="0" w:type="dxa"/>
            <w:right w:w="108" w:type="dxa"/>
          </w:tblCellMar>
        </w:tblPrEx>
        <w:trPr>
          <w:trHeight w:val="4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A090B7">
            <w:pPr>
              <w:pStyle w:val="80"/>
              <w:rPr>
                <w:rFonts w:hint="default"/>
              </w:rPr>
            </w:pPr>
            <w: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7FEF05">
            <w:pPr>
              <w:pStyle w:val="80"/>
              <w:rPr>
                <w:rFonts w:hint="default"/>
              </w:rPr>
            </w:pPr>
            <w:r>
              <w:t>总平暖通工程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9DBF7E">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BE6178">
            <w:pPr>
              <w:pStyle w:val="80"/>
              <w:rPr>
                <w:rFonts w:hint="default"/>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EDEC5">
            <w:pPr>
              <w:pStyle w:val="80"/>
              <w:rPr>
                <w:rFonts w:hint="default"/>
              </w:rPr>
            </w:pPr>
            <w:r>
              <w:t>建设用地面积减去建筑基底面积m2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4384B">
            <w:pPr>
              <w:pStyle w:val="80"/>
              <w:rPr>
                <w:rFonts w:hint="default"/>
              </w:rPr>
            </w:pPr>
            <w:r>
              <w:t>包括总平暖通工程等全部工程内容</w:t>
            </w:r>
          </w:p>
        </w:tc>
      </w:tr>
      <w:tr w14:paraId="0F996B46">
        <w:tblPrEx>
          <w:tblCellMar>
            <w:top w:w="0" w:type="dxa"/>
            <w:left w:w="108" w:type="dxa"/>
            <w:bottom w:w="0" w:type="dxa"/>
            <w:right w:w="108" w:type="dxa"/>
          </w:tblCellMar>
        </w:tblPrEx>
        <w:trPr>
          <w:trHeight w:val="4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D90E96">
            <w:pPr>
              <w:pStyle w:val="80"/>
              <w:rPr>
                <w:rFonts w:hint="default"/>
              </w:rPr>
            </w:pPr>
            <w: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E5E71A">
            <w:pPr>
              <w:pStyle w:val="80"/>
              <w:rPr>
                <w:rFonts w:hint="default"/>
              </w:rPr>
            </w:pPr>
            <w:r>
              <w:t>总平强电工程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17148F">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600C83">
            <w:pPr>
              <w:pStyle w:val="80"/>
              <w:rPr>
                <w:rFonts w:hint="default"/>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3FF17">
            <w:pPr>
              <w:pStyle w:val="80"/>
              <w:rPr>
                <w:rFonts w:hint="default"/>
              </w:rPr>
            </w:pPr>
            <w:r>
              <w:t>建设用地面积减去建筑基底面积m2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F9EDA">
            <w:pPr>
              <w:pStyle w:val="80"/>
              <w:rPr>
                <w:rFonts w:hint="default"/>
              </w:rPr>
            </w:pPr>
            <w:r>
              <w:t>包括总平强电工程等全部工程内容</w:t>
            </w:r>
          </w:p>
        </w:tc>
      </w:tr>
      <w:tr w14:paraId="01BE1A2B">
        <w:tblPrEx>
          <w:tblCellMar>
            <w:top w:w="0" w:type="dxa"/>
            <w:left w:w="108" w:type="dxa"/>
            <w:bottom w:w="0" w:type="dxa"/>
            <w:right w:w="108" w:type="dxa"/>
          </w:tblCellMar>
        </w:tblPrEx>
        <w:trPr>
          <w:trHeight w:val="4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E752A0">
            <w:pPr>
              <w:pStyle w:val="80"/>
              <w:rPr>
                <w:rFonts w:hint="default"/>
              </w:rPr>
            </w:pPr>
            <w: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F52A95">
            <w:pPr>
              <w:pStyle w:val="80"/>
              <w:rPr>
                <w:rFonts w:hint="default"/>
              </w:rPr>
            </w:pPr>
            <w:r>
              <w:t>总平建筑智能化工程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97F269">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027B31">
            <w:pPr>
              <w:pStyle w:val="80"/>
              <w:rPr>
                <w:rFonts w:hint="default"/>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A87A9">
            <w:pPr>
              <w:pStyle w:val="80"/>
              <w:rPr>
                <w:rFonts w:hint="default"/>
              </w:rPr>
            </w:pPr>
            <w:r>
              <w:t>建设用地面积减去建筑基底面积m2</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1DE10">
            <w:pPr>
              <w:pStyle w:val="80"/>
              <w:rPr>
                <w:rFonts w:hint="default"/>
              </w:rPr>
            </w:pPr>
            <w:r>
              <w:t>包括总平建筑智能化工程等全部工程内容</w:t>
            </w:r>
          </w:p>
        </w:tc>
      </w:tr>
      <w:tr w14:paraId="6B46F566">
        <w:tblPrEx>
          <w:tblCellMar>
            <w:top w:w="0" w:type="dxa"/>
            <w:left w:w="108" w:type="dxa"/>
            <w:bottom w:w="0" w:type="dxa"/>
            <w:right w:w="108" w:type="dxa"/>
          </w:tblCellMar>
        </w:tblPrEx>
        <w:trPr>
          <w:trHeight w:val="10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DC2F35">
            <w:pPr>
              <w:pStyle w:val="80"/>
              <w:rPr>
                <w:rFonts w:hint="default"/>
              </w:rPr>
            </w:pPr>
            <w: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9E81C2">
            <w:pPr>
              <w:pStyle w:val="80"/>
              <w:rPr>
                <w:rFonts w:hint="default"/>
              </w:rPr>
            </w:pPr>
            <w:r>
              <w:t>总平附属建构筑物工程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2EAAEC">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08CFB2">
            <w:pPr>
              <w:pStyle w:val="80"/>
              <w:rPr>
                <w:rFonts w:hint="default"/>
              </w:rPr>
            </w:pPr>
            <w:r>
              <w:t>车棚</w:t>
            </w:r>
            <w:r>
              <w:br w:type="textWrapping"/>
            </w:r>
            <w:r>
              <w:t>大门及围墙</w:t>
            </w:r>
            <w:r>
              <w:br w:type="textWrapping"/>
            </w:r>
            <w:r>
              <w:t>附属建筑物</w:t>
            </w:r>
            <w:r>
              <w:br w:type="textWrapping"/>
            </w:r>
            <w:r>
              <w:t>附属构筑物</w:t>
            </w:r>
            <w:r>
              <w:br w:type="textWrapping"/>
            </w:r>
            <w: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8DF08">
            <w:pPr>
              <w:pStyle w:val="80"/>
              <w:rPr>
                <w:rFonts w:hint="default"/>
              </w:rPr>
            </w:pPr>
            <w:r>
              <w:t>建筑面积m2或项</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A75A0">
            <w:pPr>
              <w:pStyle w:val="80"/>
              <w:rPr>
                <w:rFonts w:hint="default"/>
              </w:rPr>
            </w:pPr>
            <w:r>
              <w:t>包括车棚、大门及围墙、垃圾房、附属构筑物等全部工程内容</w:t>
            </w:r>
          </w:p>
        </w:tc>
      </w:tr>
      <w:tr w14:paraId="1EC5A314">
        <w:tblPrEx>
          <w:tblCellMar>
            <w:top w:w="0" w:type="dxa"/>
            <w:left w:w="108" w:type="dxa"/>
            <w:bottom w:w="0" w:type="dxa"/>
            <w:right w:w="108" w:type="dxa"/>
          </w:tblCellMar>
        </w:tblPrEx>
        <w:trPr>
          <w:trHeight w:val="4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FA7530">
            <w:pPr>
              <w:pStyle w:val="80"/>
              <w:rPr>
                <w:rFonts w:hint="default"/>
              </w:rPr>
            </w:pPr>
            <w:r>
              <w:t>五</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F1256D">
            <w:pPr>
              <w:pStyle w:val="80"/>
              <w:rPr>
                <w:rFonts w:hint="default"/>
              </w:rPr>
            </w:pPr>
            <w:r>
              <w:t>专项工程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FFE68E">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8838FA">
            <w:pPr>
              <w:pStyle w:val="80"/>
              <w:rPr>
                <w:rFonts w:hint="default"/>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C0790">
            <w:pPr>
              <w:pStyle w:val="80"/>
              <w:rPr>
                <w:rFonts w:hint="default"/>
              </w:rPr>
            </w:pPr>
            <w:r>
              <w:t>专项工程服务面积m2 或项</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9917B">
            <w:pPr>
              <w:pStyle w:val="80"/>
              <w:rPr>
                <w:rFonts w:hint="default"/>
              </w:rPr>
            </w:pPr>
            <w:r>
              <w:t>包括医疗专项、体育专项、演艺专项、交通专项及其他专项工程等全部工程内容</w:t>
            </w:r>
          </w:p>
        </w:tc>
      </w:tr>
      <w:tr w14:paraId="59E614F4">
        <w:tblPrEx>
          <w:tblCellMar>
            <w:top w:w="0" w:type="dxa"/>
            <w:left w:w="108" w:type="dxa"/>
            <w:bottom w:w="0" w:type="dxa"/>
            <w:right w:w="108" w:type="dxa"/>
          </w:tblCellMar>
        </w:tblPrEx>
        <w:trPr>
          <w:trHeight w:val="1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D12107">
            <w:pPr>
              <w:pStyle w:val="80"/>
              <w:rPr>
                <w:rFonts w:hint="default"/>
              </w:rPr>
            </w:pPr>
            <w: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3F82A3">
            <w:pPr>
              <w:pStyle w:val="80"/>
              <w:rPr>
                <w:rFonts w:hint="default"/>
              </w:rPr>
            </w:pPr>
            <w:r>
              <w:t>医疗专项工程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077FB7">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23C974">
            <w:pPr>
              <w:pStyle w:val="80"/>
              <w:rPr>
                <w:rFonts w:hint="default"/>
              </w:rPr>
            </w:pPr>
            <w:r>
              <w:t>洁净室净化工程</w:t>
            </w:r>
            <w:r>
              <w:br w:type="textWrapping"/>
            </w:r>
            <w:r>
              <w:t>智能化集成系统</w:t>
            </w:r>
            <w:r>
              <w:br w:type="textWrapping"/>
            </w:r>
            <w:r>
              <w:t>物流传输</w:t>
            </w:r>
            <w:r>
              <w:br w:type="textWrapping"/>
            </w:r>
            <w:r>
              <w:t>医疗气体</w:t>
            </w:r>
            <w:r>
              <w:br w:type="textWrapping"/>
            </w:r>
            <w:r>
              <w:t>污水处理</w:t>
            </w:r>
            <w:r>
              <w:br w:type="textWrapping"/>
            </w:r>
            <w:r>
              <w:t>实验室</w:t>
            </w:r>
            <w:r>
              <w:br w:type="textWrapping"/>
            </w:r>
            <w:r>
              <w:t>电子辐射工程</w:t>
            </w:r>
            <w:r>
              <w:br w:type="textWrapping"/>
            </w:r>
            <w: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91C7D">
            <w:pPr>
              <w:pStyle w:val="80"/>
              <w:rPr>
                <w:rFonts w:hint="default"/>
              </w:rPr>
            </w:pPr>
            <w:r>
              <w:t>专项工程服务面积m2 或项</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8045A">
            <w:pPr>
              <w:pStyle w:val="80"/>
              <w:rPr>
                <w:rFonts w:hint="default"/>
              </w:rPr>
            </w:pPr>
            <w:r>
              <w:t>包括洁净室净化工程、智能化集成系统、物流传输、医疗气体、污水处理、实验室、电子辐射工程等全部工程内容</w:t>
            </w:r>
          </w:p>
        </w:tc>
      </w:tr>
      <w:tr w14:paraId="590A5C5D">
        <w:tblPrEx>
          <w:tblCellMar>
            <w:top w:w="0" w:type="dxa"/>
            <w:left w:w="108" w:type="dxa"/>
            <w:bottom w:w="0" w:type="dxa"/>
            <w:right w:w="108" w:type="dxa"/>
          </w:tblCellMar>
        </w:tblPrEx>
        <w:trPr>
          <w:trHeight w:val="63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A4DCD8">
            <w:pPr>
              <w:pStyle w:val="80"/>
              <w:rPr>
                <w:rFonts w:hint="default"/>
              </w:rPr>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A3A3AF">
            <w:pPr>
              <w:pStyle w:val="80"/>
              <w:rPr>
                <w:rFonts w:hint="default"/>
              </w:rPr>
            </w:pPr>
            <w:r>
              <w:t>体育专项工程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F50EB4">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DBA2B3">
            <w:pPr>
              <w:pStyle w:val="80"/>
              <w:rPr>
                <w:rFonts w:hint="default"/>
              </w:rPr>
            </w:pPr>
            <w:r>
              <w:t>体育场地及设施</w:t>
            </w:r>
            <w:r>
              <w:br w:type="textWrapping"/>
            </w:r>
            <w:r>
              <w:t>体育设施安装</w:t>
            </w:r>
            <w:r>
              <w:br w:type="textWrapping"/>
            </w:r>
            <w: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47BF9">
            <w:pPr>
              <w:pStyle w:val="80"/>
              <w:rPr>
                <w:rFonts w:hint="default"/>
              </w:rPr>
            </w:pPr>
            <w:r>
              <w:t>专项工程服务面积m2 或项</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AE32E">
            <w:pPr>
              <w:pStyle w:val="80"/>
              <w:rPr>
                <w:rFonts w:hint="default"/>
              </w:rPr>
            </w:pPr>
            <w:r>
              <w:t>包括各类场馆工艺安装工程、智能化集成等全部工程内容</w:t>
            </w:r>
          </w:p>
        </w:tc>
      </w:tr>
      <w:tr w14:paraId="06438903">
        <w:tblPrEx>
          <w:tblCellMar>
            <w:top w:w="0" w:type="dxa"/>
            <w:left w:w="108" w:type="dxa"/>
            <w:bottom w:w="0" w:type="dxa"/>
            <w:right w:w="108"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D50CDC">
            <w:pPr>
              <w:pStyle w:val="80"/>
              <w:rPr>
                <w:rFonts w:hint="default"/>
              </w:rPr>
            </w:pPr>
            <w: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71ECDF">
            <w:pPr>
              <w:pStyle w:val="80"/>
              <w:rPr>
                <w:rFonts w:hint="default"/>
              </w:rPr>
            </w:pPr>
            <w:r>
              <w:t>演艺专项工程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45A63F">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37D48F">
            <w:pPr>
              <w:pStyle w:val="80"/>
              <w:rPr>
                <w:rFonts w:hint="default"/>
              </w:rPr>
            </w:pPr>
            <w:r>
              <w:t>舞台与舞台机械</w:t>
            </w:r>
            <w:r>
              <w:br w:type="textWrapping"/>
            </w:r>
            <w:r>
              <w:t>舞台灯光音响</w:t>
            </w:r>
            <w:r>
              <w:br w:type="textWrapping"/>
            </w:r>
            <w:r>
              <w:t>演艺智能化系统</w:t>
            </w:r>
            <w:r>
              <w:br w:type="textWrapping"/>
            </w:r>
            <w: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9E581">
            <w:pPr>
              <w:pStyle w:val="80"/>
              <w:rPr>
                <w:rFonts w:hint="default"/>
              </w:rPr>
            </w:pPr>
            <w:r>
              <w:t>专项工程服务面积m2 或项</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CF0D0">
            <w:pPr>
              <w:pStyle w:val="80"/>
              <w:rPr>
                <w:rFonts w:hint="default"/>
              </w:rPr>
            </w:pPr>
            <w:r>
              <w:t>包括各类场馆工艺安装工程、智能化集成等全部工程内容</w:t>
            </w:r>
          </w:p>
        </w:tc>
      </w:tr>
      <w:tr w14:paraId="29937E6F">
        <w:tblPrEx>
          <w:tblCellMar>
            <w:top w:w="0" w:type="dxa"/>
            <w:left w:w="108" w:type="dxa"/>
            <w:bottom w:w="0" w:type="dxa"/>
            <w:right w:w="108" w:type="dxa"/>
          </w:tblCellMar>
        </w:tblPrEx>
        <w:trPr>
          <w:trHeight w:val="12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8C2B04">
            <w:pPr>
              <w:pStyle w:val="80"/>
              <w:rPr>
                <w:rFonts w:hint="default"/>
              </w:rPr>
            </w:pPr>
            <w: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657613">
            <w:pPr>
              <w:pStyle w:val="80"/>
              <w:rPr>
                <w:rFonts w:hint="default"/>
              </w:rPr>
            </w:pPr>
            <w:r>
              <w:t>交通专项工程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C94617">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0D5B26">
            <w:pPr>
              <w:pStyle w:val="80"/>
              <w:rPr>
                <w:rFonts w:hint="default"/>
              </w:rPr>
            </w:pPr>
            <w:r>
              <w:t>交通智能化系统</w:t>
            </w:r>
            <w:r>
              <w:br w:type="textWrapping"/>
            </w:r>
            <w:r>
              <w:t>行李传输</w:t>
            </w:r>
            <w:r>
              <w:br w:type="textWrapping"/>
            </w:r>
            <w:r>
              <w:t>安检工程</w:t>
            </w:r>
            <w:r>
              <w:br w:type="textWrapping"/>
            </w:r>
            <w:r>
              <w:t>登机桥工程</w:t>
            </w:r>
            <w:r>
              <w:br w:type="textWrapping"/>
            </w:r>
            <w:r>
              <w:t>停机坪工程</w:t>
            </w:r>
            <w:r>
              <w:br w:type="textWrapping"/>
            </w:r>
            <w: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4E086">
            <w:pPr>
              <w:pStyle w:val="80"/>
              <w:rPr>
                <w:rFonts w:hint="default"/>
              </w:rPr>
            </w:pPr>
            <w:r>
              <w:t>专项工程服务面积m2 或项</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97C08">
            <w:pPr>
              <w:pStyle w:val="80"/>
              <w:rPr>
                <w:rFonts w:hint="default"/>
              </w:rPr>
            </w:pPr>
            <w:r>
              <w:t>包括交通智能化、行李、安检、登机桥等全部工程内容</w:t>
            </w:r>
          </w:p>
        </w:tc>
      </w:tr>
      <w:tr w14:paraId="5947FDF5">
        <w:tblPrEx>
          <w:tblCellMar>
            <w:top w:w="0" w:type="dxa"/>
            <w:left w:w="108" w:type="dxa"/>
            <w:bottom w:w="0" w:type="dxa"/>
            <w:right w:w="108" w:type="dxa"/>
          </w:tblCellMar>
        </w:tblPrEx>
        <w:trPr>
          <w:trHeight w:val="4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D62409">
            <w:pPr>
              <w:pStyle w:val="80"/>
              <w:rPr>
                <w:rFonts w:hint="default"/>
              </w:rPr>
            </w:pPr>
            <w: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D2581D">
            <w:pPr>
              <w:pStyle w:val="80"/>
              <w:rPr>
                <w:rFonts w:hint="default"/>
              </w:rPr>
            </w:pPr>
            <w:r>
              <w:t>人防工程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C3EE6C">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E17427">
            <w:pPr>
              <w:pStyle w:val="80"/>
              <w:rPr>
                <w:rFonts w:hint="default"/>
              </w:rPr>
            </w:pPr>
            <w:r>
              <w:t>人防门及封堵</w:t>
            </w:r>
            <w:r>
              <w:br w:type="textWrapping"/>
            </w:r>
            <w:r>
              <w:t>人防机电安装</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B82D5">
            <w:pPr>
              <w:pStyle w:val="80"/>
              <w:rPr>
                <w:rFonts w:hint="default"/>
              </w:rPr>
            </w:pPr>
            <w:r>
              <w:t>专项工程服务面积m2 或项</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07C69">
            <w:pPr>
              <w:pStyle w:val="80"/>
              <w:rPr>
                <w:rFonts w:hint="default"/>
              </w:rPr>
            </w:pPr>
            <w:r>
              <w:t>包括人防门、人防封堵和人防安装等全部工程内容</w:t>
            </w:r>
          </w:p>
        </w:tc>
      </w:tr>
      <w:tr w14:paraId="2CBB2B94">
        <w:tblPrEx>
          <w:tblCellMar>
            <w:top w:w="0" w:type="dxa"/>
            <w:left w:w="108" w:type="dxa"/>
            <w:bottom w:w="0" w:type="dxa"/>
            <w:right w:w="108" w:type="dxa"/>
          </w:tblCellMar>
        </w:tblPrEx>
        <w:trPr>
          <w:trHeight w:val="63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0C1931">
            <w:pPr>
              <w:pStyle w:val="80"/>
              <w:rPr>
                <w:rFonts w:hint="default"/>
              </w:rPr>
            </w:pPr>
            <w: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A48B0E">
            <w:pPr>
              <w:pStyle w:val="80"/>
              <w:rPr>
                <w:rFonts w:hint="default"/>
              </w:rPr>
            </w:pPr>
            <w:r>
              <w:t>其他专项工程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81789B">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0FB141">
            <w:pPr>
              <w:pStyle w:val="80"/>
              <w:rPr>
                <w:rFonts w:hint="default"/>
              </w:rPr>
            </w:pPr>
            <w:r>
              <w:t>康体设施</w:t>
            </w:r>
            <w:r>
              <w:br w:type="textWrapping"/>
            </w:r>
            <w:r>
              <w:t>厨房设备</w:t>
            </w:r>
            <w:r>
              <w:br w:type="textWrapping"/>
            </w:r>
            <w: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F30B9">
            <w:pPr>
              <w:pStyle w:val="80"/>
              <w:rPr>
                <w:rFonts w:hint="default"/>
              </w:rPr>
            </w:pPr>
            <w:r>
              <w:t>专项工程服务面积m2 或项</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98B70">
            <w:pPr>
              <w:pStyle w:val="80"/>
              <w:rPr>
                <w:rFonts w:hint="default"/>
              </w:rPr>
            </w:pPr>
            <w:r>
              <w:t>除上述工程以外的其他专项工程</w:t>
            </w:r>
          </w:p>
        </w:tc>
      </w:tr>
      <w:tr w14:paraId="787C1580">
        <w:tblPrEx>
          <w:tblCellMar>
            <w:top w:w="0" w:type="dxa"/>
            <w:left w:w="108" w:type="dxa"/>
            <w:bottom w:w="0" w:type="dxa"/>
            <w:right w:w="108" w:type="dxa"/>
          </w:tblCellMar>
        </w:tblPrEx>
        <w:trPr>
          <w:trHeight w:val="63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B1F395">
            <w:pPr>
              <w:pStyle w:val="80"/>
              <w:rPr>
                <w:rFonts w:hint="default"/>
              </w:rPr>
            </w:pPr>
            <w:r>
              <w:t>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BB5BDA">
            <w:pPr>
              <w:pStyle w:val="80"/>
              <w:rPr>
                <w:rFonts w:hint="default"/>
              </w:rPr>
            </w:pPr>
            <w:r>
              <w:t>外部配套工程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2D979B">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E138C9">
            <w:pPr>
              <w:pStyle w:val="80"/>
              <w:rPr>
                <w:rFonts w:hint="default"/>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B8D0D">
            <w:pPr>
              <w:pStyle w:val="80"/>
              <w:rPr>
                <w:rFonts w:hint="default"/>
              </w:rPr>
            </w:pPr>
            <w:r>
              <w:t>项</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7361A">
            <w:pPr>
              <w:pStyle w:val="80"/>
              <w:rPr>
                <w:rFonts w:hint="default"/>
              </w:rPr>
            </w:pPr>
            <w:r>
              <w:t>包括市政供水引入、市政供电引入、市政燃气引入、市政通讯网络电视引入、市政热力引入、市政排水引出、外部道路引入等全部工程内容</w:t>
            </w:r>
          </w:p>
        </w:tc>
      </w:tr>
      <w:tr w14:paraId="4C5EF36A">
        <w:tblPrEx>
          <w:tblCellMar>
            <w:top w:w="0" w:type="dxa"/>
            <w:left w:w="108" w:type="dxa"/>
            <w:bottom w:w="0" w:type="dxa"/>
            <w:right w:w="108" w:type="dxa"/>
          </w:tblCellMar>
        </w:tblPrEx>
        <w:trPr>
          <w:trHeight w:val="4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C0C5A2">
            <w:pPr>
              <w:pStyle w:val="80"/>
              <w:rPr>
                <w:rFonts w:hint="default"/>
              </w:rPr>
            </w:pPr>
            <w: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7AA4AA">
            <w:pPr>
              <w:pStyle w:val="80"/>
              <w:rPr>
                <w:rFonts w:hint="default"/>
              </w:rPr>
            </w:pPr>
            <w:r>
              <w:t>外部道路引入工程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F86092">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3099A2">
            <w:pPr>
              <w:pStyle w:val="80"/>
              <w:rPr>
                <w:rFonts w:hint="default"/>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BDAAF">
            <w:pPr>
              <w:pStyle w:val="80"/>
              <w:rPr>
                <w:rFonts w:hint="default"/>
              </w:rPr>
            </w:pPr>
            <w:r>
              <w:t>项</w:t>
            </w:r>
          </w:p>
        </w:tc>
        <w:tc>
          <w:tcPr>
            <w:tcW w:w="3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AC0E9">
            <w:pPr>
              <w:pStyle w:val="80"/>
              <w:rPr>
                <w:rFonts w:hint="default"/>
              </w:rPr>
            </w:pPr>
            <w:r>
              <w:t>包括从红线外接口至红线内接口之间的道路施工、竣工前保修维护等全部工程内容</w:t>
            </w:r>
          </w:p>
        </w:tc>
      </w:tr>
      <w:tr w14:paraId="6CD2BCD6">
        <w:tblPrEx>
          <w:tblCellMar>
            <w:top w:w="0" w:type="dxa"/>
            <w:left w:w="108" w:type="dxa"/>
            <w:bottom w:w="0" w:type="dxa"/>
            <w:right w:w="108" w:type="dxa"/>
          </w:tblCellMar>
        </w:tblPrEx>
        <w:trPr>
          <w:trHeight w:val="10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3CEE77">
            <w:pPr>
              <w:pStyle w:val="80"/>
              <w:rPr>
                <w:rFonts w:hint="default"/>
              </w:rPr>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593C7A">
            <w:pPr>
              <w:pStyle w:val="80"/>
              <w:rPr>
                <w:rFonts w:hint="default"/>
              </w:rPr>
            </w:pPr>
            <w:r>
              <w:t>市政供水引入工程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88E6F8">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4FE948">
            <w:pPr>
              <w:pStyle w:val="80"/>
              <w:rPr>
                <w:rFonts w:hint="default"/>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281BF">
            <w:pPr>
              <w:pStyle w:val="80"/>
              <w:rPr>
                <w:rFonts w:hint="default"/>
              </w:rPr>
            </w:pPr>
            <w:r>
              <w:t>项</w:t>
            </w:r>
          </w:p>
        </w:tc>
        <w:tc>
          <w:tcPr>
            <w:tcW w:w="3854" w:type="dxa"/>
            <w:tcBorders>
              <w:top w:val="single" w:color="000000" w:sz="4" w:space="0"/>
              <w:left w:val="single" w:color="000000" w:sz="4" w:space="0"/>
              <w:bottom w:val="single" w:color="000000" w:sz="4" w:space="0"/>
              <w:right w:val="single" w:color="000000" w:sz="4" w:space="0"/>
            </w:tcBorders>
            <w:shd w:val="clear" w:color="auto" w:fill="auto"/>
          </w:tcPr>
          <w:p w14:paraId="718E5D30">
            <w:pPr>
              <w:pStyle w:val="80"/>
              <w:rPr>
                <w:rFonts w:hint="default"/>
              </w:rPr>
            </w:pPr>
            <w:r>
              <w:t>包括从市政接驳口至红线内水表总表之间管线、阀门、水表、套管、支架及附件安装制安；挖、填、运、弃、夯实土石方；管线通道、检查井、阀门井等构筑物制安；基础制安；刷油、防腐、绝热；管路试压、消毒及冲洗等全部工程内容</w:t>
            </w:r>
          </w:p>
        </w:tc>
      </w:tr>
      <w:tr w14:paraId="5DBDDFBA">
        <w:tblPrEx>
          <w:tblCellMar>
            <w:top w:w="0" w:type="dxa"/>
            <w:left w:w="108" w:type="dxa"/>
            <w:bottom w:w="0" w:type="dxa"/>
            <w:right w:w="108" w:type="dxa"/>
          </w:tblCellMar>
        </w:tblPrEx>
        <w:trPr>
          <w:trHeight w:val="10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4C11CB">
            <w:pPr>
              <w:pStyle w:val="80"/>
              <w:rPr>
                <w:rFonts w:hint="default"/>
              </w:rPr>
            </w:pPr>
            <w: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64685A">
            <w:pPr>
              <w:pStyle w:val="80"/>
              <w:rPr>
                <w:rFonts w:hint="default"/>
              </w:rPr>
            </w:pPr>
            <w:r>
              <w:t>市政供电引入工程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B1B223">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6B38B5">
            <w:pPr>
              <w:pStyle w:val="80"/>
              <w:rPr>
                <w:rFonts w:hint="default"/>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3C3F9">
            <w:pPr>
              <w:pStyle w:val="80"/>
              <w:rPr>
                <w:rFonts w:hint="default"/>
              </w:rPr>
            </w:pPr>
            <w:r>
              <w:t>项</w:t>
            </w:r>
          </w:p>
        </w:tc>
        <w:tc>
          <w:tcPr>
            <w:tcW w:w="3854" w:type="dxa"/>
            <w:tcBorders>
              <w:top w:val="single" w:color="000000" w:sz="4" w:space="0"/>
              <w:left w:val="single" w:color="000000" w:sz="4" w:space="0"/>
              <w:bottom w:val="single" w:color="000000" w:sz="4" w:space="0"/>
              <w:right w:val="single" w:color="000000" w:sz="4" w:space="0"/>
            </w:tcBorders>
            <w:shd w:val="clear" w:color="auto" w:fill="auto"/>
          </w:tcPr>
          <w:p w14:paraId="77915061">
            <w:pPr>
              <w:pStyle w:val="80"/>
              <w:rPr>
                <w:rFonts w:hint="default"/>
              </w:rPr>
            </w:pPr>
            <w:r>
              <w:t>包括从市政环网柜至红线内高压开关柜进线端之间的柜箱、线缆、桥架、管道、套管及附件安装（敷设）；挖、填、运、弃、夯实土石方；线缆通道、检查井、手孔井等构筑物制安；基础制安；刷油、防腐、绝热；系统调试、接地等全部工程内容</w:t>
            </w:r>
          </w:p>
        </w:tc>
      </w:tr>
      <w:tr w14:paraId="0E3A4A28">
        <w:tblPrEx>
          <w:tblCellMar>
            <w:top w:w="0" w:type="dxa"/>
            <w:left w:w="108" w:type="dxa"/>
            <w:bottom w:w="0" w:type="dxa"/>
            <w:right w:w="108" w:type="dxa"/>
          </w:tblCellMar>
        </w:tblPrEx>
        <w:trPr>
          <w:trHeight w:val="10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A7B2A2">
            <w:pPr>
              <w:pStyle w:val="80"/>
              <w:rPr>
                <w:rFonts w:hint="default"/>
              </w:rPr>
            </w:pPr>
            <w: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86DCA5">
            <w:pPr>
              <w:pStyle w:val="80"/>
              <w:rPr>
                <w:rFonts w:hint="default"/>
              </w:rPr>
            </w:pPr>
            <w:r>
              <w:t>市政燃气引入工程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114D9C">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16EAA4">
            <w:pPr>
              <w:pStyle w:val="80"/>
              <w:rPr>
                <w:rFonts w:hint="default"/>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137F8">
            <w:pPr>
              <w:pStyle w:val="80"/>
              <w:rPr>
                <w:rFonts w:hint="default"/>
              </w:rPr>
            </w:pPr>
            <w:r>
              <w:t>项</w:t>
            </w:r>
          </w:p>
        </w:tc>
        <w:tc>
          <w:tcPr>
            <w:tcW w:w="3854" w:type="dxa"/>
            <w:tcBorders>
              <w:top w:val="single" w:color="000000" w:sz="4" w:space="0"/>
              <w:left w:val="single" w:color="000000" w:sz="4" w:space="0"/>
              <w:bottom w:val="single" w:color="000000" w:sz="4" w:space="0"/>
              <w:right w:val="single" w:color="000000" w:sz="4" w:space="0"/>
            </w:tcBorders>
            <w:shd w:val="clear" w:color="auto" w:fill="auto"/>
          </w:tcPr>
          <w:p w14:paraId="3B10095C">
            <w:pPr>
              <w:pStyle w:val="80"/>
              <w:rPr>
                <w:rFonts w:hint="default"/>
              </w:rPr>
            </w:pPr>
            <w:r>
              <w:t>包括从市政气源管至末端用气点位的管线、阀门、调压站、套管、支架及附件安装；挖、填、运、弃、夯实土石方；管线通道、检查井、阀门井等构筑物制安；基础制安；刷油、防腐、绝热；试压、吹扫等全部工程内容</w:t>
            </w:r>
          </w:p>
        </w:tc>
      </w:tr>
      <w:tr w14:paraId="0E486F61">
        <w:tblPrEx>
          <w:tblCellMar>
            <w:top w:w="0" w:type="dxa"/>
            <w:left w:w="108" w:type="dxa"/>
            <w:bottom w:w="0" w:type="dxa"/>
            <w:right w:w="108" w:type="dxa"/>
          </w:tblCellMar>
        </w:tblPrEx>
        <w:trPr>
          <w:trHeight w:val="18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4B7D44">
            <w:pPr>
              <w:pStyle w:val="80"/>
              <w:rPr>
                <w:rFonts w:hint="default"/>
              </w:rPr>
            </w:pPr>
            <w: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DADA9F">
            <w:pPr>
              <w:pStyle w:val="80"/>
              <w:rPr>
                <w:rFonts w:hint="default"/>
              </w:rPr>
            </w:pPr>
            <w:r>
              <w:t>市政通讯网络电视引入工程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FA9658">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B73482">
            <w:pPr>
              <w:pStyle w:val="80"/>
              <w:rPr>
                <w:rFonts w:hint="default"/>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3F2D0">
            <w:pPr>
              <w:pStyle w:val="80"/>
              <w:rPr>
                <w:rFonts w:hint="default"/>
              </w:rPr>
            </w:pPr>
            <w:r>
              <w:t>项</w:t>
            </w:r>
          </w:p>
        </w:tc>
        <w:tc>
          <w:tcPr>
            <w:tcW w:w="3854" w:type="dxa"/>
            <w:tcBorders>
              <w:top w:val="single" w:color="000000" w:sz="4" w:space="0"/>
              <w:left w:val="single" w:color="000000" w:sz="4" w:space="0"/>
              <w:bottom w:val="single" w:color="000000" w:sz="4" w:space="0"/>
              <w:right w:val="single" w:color="000000" w:sz="4" w:space="0"/>
            </w:tcBorders>
            <w:shd w:val="clear" w:color="auto" w:fill="auto"/>
          </w:tcPr>
          <w:p w14:paraId="44D54E24">
            <w:pPr>
              <w:pStyle w:val="80"/>
              <w:rPr>
                <w:rFonts w:hint="default"/>
              </w:rPr>
            </w:pPr>
            <w:r>
              <w:t>包括从市政接驳点至机房、机房至各单体通讯单元套管制安、检查井制安；挖、填、运弃、夯实土石方；接线箱、单体通讯单元接线箱至用户第一衔接点的线缆、桥架、管道、通道、通讯设备（含机房）及附件安装；光纤的布放及熔纤；建立公用通信网、设备需要的电源管线及插座；光纤入网形式（光纤到楼/光纤到路/光纤到户）；线缆、桥架等材料及附件安装；刷油、防腐、绝热；线路测试、系统调试等全部工程内容</w:t>
            </w:r>
          </w:p>
        </w:tc>
      </w:tr>
      <w:tr w14:paraId="1A25092C">
        <w:tblPrEx>
          <w:tblCellMar>
            <w:top w:w="0" w:type="dxa"/>
            <w:left w:w="108" w:type="dxa"/>
            <w:bottom w:w="0" w:type="dxa"/>
            <w:right w:w="108" w:type="dxa"/>
          </w:tblCellMar>
        </w:tblPrEx>
        <w:trPr>
          <w:trHeight w:val="10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DCB177">
            <w:pPr>
              <w:pStyle w:val="80"/>
              <w:rPr>
                <w:rFonts w:hint="default"/>
              </w:rPr>
            </w:pPr>
            <w: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7CE1EC">
            <w:pPr>
              <w:pStyle w:val="80"/>
              <w:rPr>
                <w:rFonts w:hint="default"/>
              </w:rPr>
            </w:pPr>
            <w:r>
              <w:t>市政热力引入工程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B77477">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6D8BD8">
            <w:pPr>
              <w:pStyle w:val="80"/>
              <w:rPr>
                <w:rFonts w:hint="default"/>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39D5C">
            <w:pPr>
              <w:pStyle w:val="80"/>
              <w:rPr>
                <w:rFonts w:hint="default"/>
              </w:rPr>
            </w:pPr>
            <w:r>
              <w:t>项</w:t>
            </w:r>
          </w:p>
        </w:tc>
        <w:tc>
          <w:tcPr>
            <w:tcW w:w="3854" w:type="dxa"/>
            <w:tcBorders>
              <w:top w:val="single" w:color="000000" w:sz="4" w:space="0"/>
              <w:left w:val="single" w:color="000000" w:sz="4" w:space="0"/>
              <w:bottom w:val="single" w:color="000000" w:sz="4" w:space="0"/>
              <w:right w:val="single" w:color="000000" w:sz="4" w:space="0"/>
            </w:tcBorders>
            <w:shd w:val="clear" w:color="auto" w:fill="auto"/>
          </w:tcPr>
          <w:p w14:paraId="36BEC8B4">
            <w:pPr>
              <w:pStyle w:val="80"/>
              <w:rPr>
                <w:rFonts w:hint="default"/>
              </w:rPr>
            </w:pPr>
            <w:r>
              <w:t>包括从市政接驳口至红线内总热量表之间的管线、阀门、表计、套管、支架及附件安装；挖、填、运、弃、夯实土石方；管线通道、检查井、阀门井等构筑物制安；基础制安；刷油、防腐、绝热；管路试压、消毒及冲洗等全部工程内容</w:t>
            </w:r>
          </w:p>
        </w:tc>
      </w:tr>
      <w:tr w14:paraId="0FD9ECF2">
        <w:tblPrEx>
          <w:tblCellMar>
            <w:top w:w="0" w:type="dxa"/>
            <w:left w:w="108" w:type="dxa"/>
            <w:bottom w:w="0" w:type="dxa"/>
            <w:right w:w="108" w:type="dxa"/>
          </w:tblCellMar>
        </w:tblPrEx>
        <w:trPr>
          <w:trHeight w:val="10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C67332">
            <w:pPr>
              <w:pStyle w:val="80"/>
              <w:rPr>
                <w:rFonts w:hint="default"/>
              </w:rPr>
            </w:pPr>
            <w: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35C173">
            <w:pPr>
              <w:pStyle w:val="80"/>
              <w:rPr>
                <w:rFonts w:hint="default"/>
              </w:rPr>
            </w:pPr>
            <w:r>
              <w:t>市政排水引入工程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DB9C8B">
            <w:pPr>
              <w:pStyle w:val="8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A41F25">
            <w:pPr>
              <w:pStyle w:val="80"/>
              <w:rPr>
                <w:rFonts w:hint="default"/>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0B61F">
            <w:pPr>
              <w:pStyle w:val="80"/>
              <w:rPr>
                <w:rFonts w:hint="default"/>
              </w:rPr>
            </w:pPr>
            <w:r>
              <w:t>项</w:t>
            </w:r>
          </w:p>
        </w:tc>
        <w:tc>
          <w:tcPr>
            <w:tcW w:w="3854" w:type="dxa"/>
            <w:tcBorders>
              <w:top w:val="single" w:color="000000" w:sz="4" w:space="0"/>
              <w:left w:val="single" w:color="000000" w:sz="4" w:space="0"/>
              <w:bottom w:val="single" w:color="000000" w:sz="4" w:space="0"/>
              <w:right w:val="single" w:color="000000" w:sz="4" w:space="0"/>
            </w:tcBorders>
            <w:shd w:val="clear" w:color="auto" w:fill="auto"/>
          </w:tcPr>
          <w:p w14:paraId="27CB22B1">
            <w:pPr>
              <w:pStyle w:val="80"/>
              <w:rPr>
                <w:rFonts w:hint="default"/>
              </w:rPr>
            </w:pPr>
            <w:r>
              <w:t>包括从红线内排水点至市政排水接驳井之间管线、套管、支架及附件安装；挖、填、运、弃、夯实土石方；管线通道、检查井等构筑物制安；基础制安；刷油、防腐、绝热；管路灌水、管路密闭实验等全部工程内容</w:t>
            </w:r>
          </w:p>
        </w:tc>
      </w:tr>
      <w:tr w14:paraId="1BAD7E20">
        <w:tblPrEx>
          <w:tblCellMar>
            <w:top w:w="0" w:type="dxa"/>
            <w:left w:w="108" w:type="dxa"/>
            <w:bottom w:w="0" w:type="dxa"/>
            <w:right w:w="108" w:type="dxa"/>
          </w:tblCellMar>
        </w:tblPrEx>
        <w:trPr>
          <w:trHeight w:val="720"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Pr>
          <w:p w14:paraId="6B0756C5">
            <w:pPr>
              <w:pStyle w:val="80"/>
              <w:rPr>
                <w:rFonts w:hint="default"/>
              </w:rPr>
            </w:pPr>
            <w:r>
              <w:t>注：当地上建筑为无地下室有基础时，若存在土护降与地基处理工程或桩基础工程时，按地下室土建工程所示将土护降与地基处理工程、桩基础工程分别列项。</w:t>
            </w:r>
          </w:p>
        </w:tc>
      </w:tr>
    </w:tbl>
    <w:p w14:paraId="753EF8CC">
      <w:pPr>
        <w:pStyle w:val="27"/>
        <w:ind w:firstLine="0"/>
      </w:pPr>
    </w:p>
    <w:p w14:paraId="6D112543">
      <w:pPr>
        <w:pStyle w:val="5"/>
        <w:numPr>
          <w:ilvl w:val="2"/>
          <w:numId w:val="0"/>
        </w:numPr>
        <w:tabs>
          <w:tab w:val="clear" w:pos="0"/>
        </w:tabs>
      </w:pPr>
      <w:r>
        <w:rPr>
          <w:rStyle w:val="41"/>
          <w:rFonts w:hint="eastAsia"/>
          <w:bCs w:val="0"/>
        </w:rPr>
        <w:t>4</w:t>
      </w:r>
      <w:r>
        <w:rPr>
          <w:rStyle w:val="41"/>
          <w:bCs w:val="0"/>
        </w:rPr>
        <w:t>.</w:t>
      </w:r>
      <w:r>
        <w:rPr>
          <w:rStyle w:val="41"/>
          <w:rFonts w:hint="eastAsia"/>
          <w:bCs w:val="0"/>
        </w:rPr>
        <w:t>1</w:t>
      </w:r>
      <w:r>
        <w:rPr>
          <w:rStyle w:val="41"/>
          <w:bCs w:val="0"/>
        </w:rPr>
        <w:t>.</w:t>
      </w:r>
      <w:r>
        <w:rPr>
          <w:rStyle w:val="41"/>
          <w:rFonts w:hint="eastAsia"/>
          <w:bCs w:val="0"/>
        </w:rPr>
        <w:t>2</w:t>
      </w:r>
      <w:r>
        <w:rPr>
          <w:rFonts w:hint="eastAsia" w:eastAsia="黑体"/>
        </w:rPr>
        <w:t xml:space="preserve">  </w:t>
      </w:r>
      <w:r>
        <w:rPr>
          <w:rFonts w:hint="eastAsia"/>
        </w:rPr>
        <w:t>竖向土石方工程计算范围为自然地坪标高至室外设计标高的土石方工程量。</w:t>
      </w:r>
    </w:p>
    <w:p w14:paraId="3ACB6E34">
      <w:pPr>
        <w:pStyle w:val="5"/>
        <w:numPr>
          <w:ilvl w:val="2"/>
          <w:numId w:val="0"/>
        </w:numPr>
        <w:tabs>
          <w:tab w:val="clear" w:pos="0"/>
        </w:tabs>
      </w:pPr>
      <w:r>
        <w:rPr>
          <w:rStyle w:val="41"/>
          <w:rFonts w:hint="eastAsia"/>
          <w:bCs w:val="0"/>
        </w:rPr>
        <w:t>4</w:t>
      </w:r>
      <w:r>
        <w:rPr>
          <w:rStyle w:val="41"/>
          <w:bCs w:val="0"/>
        </w:rPr>
        <w:t>.</w:t>
      </w:r>
      <w:r>
        <w:rPr>
          <w:rStyle w:val="41"/>
          <w:rFonts w:hint="eastAsia"/>
          <w:bCs w:val="0"/>
        </w:rPr>
        <w:t>1</w:t>
      </w:r>
      <w:r>
        <w:rPr>
          <w:rStyle w:val="41"/>
          <w:bCs w:val="0"/>
        </w:rPr>
        <w:t>.</w:t>
      </w:r>
      <w:r>
        <w:rPr>
          <w:rStyle w:val="41"/>
          <w:rFonts w:hint="eastAsia"/>
          <w:bCs w:val="0"/>
        </w:rPr>
        <w:t>3</w:t>
      </w:r>
      <w:r>
        <w:rPr>
          <w:rFonts w:hint="eastAsia" w:eastAsia="黑体"/>
        </w:rPr>
        <w:t xml:space="preserve">  </w:t>
      </w:r>
      <w:r>
        <w:t>地上多个单体建筑共用一座地下室时，地下建筑作为一个单项工程单独编制，地上建筑各单体分别作为独立单项工程编制。无地下室的单体建筑连同其基础工程作为一个单项工程编制。</w:t>
      </w:r>
    </w:p>
    <w:p w14:paraId="6664A88C">
      <w:pPr>
        <w:pStyle w:val="5"/>
        <w:numPr>
          <w:ilvl w:val="2"/>
          <w:numId w:val="0"/>
        </w:numPr>
        <w:tabs>
          <w:tab w:val="clear" w:pos="0"/>
        </w:tabs>
      </w:pPr>
      <w:r>
        <w:rPr>
          <w:rStyle w:val="41"/>
          <w:rFonts w:hint="eastAsia"/>
          <w:bCs w:val="0"/>
        </w:rPr>
        <w:t>4</w:t>
      </w:r>
      <w:r>
        <w:rPr>
          <w:rStyle w:val="41"/>
          <w:bCs w:val="0"/>
        </w:rPr>
        <w:t>.</w:t>
      </w:r>
      <w:r>
        <w:rPr>
          <w:rStyle w:val="41"/>
          <w:rFonts w:hint="eastAsia"/>
          <w:bCs w:val="0"/>
        </w:rPr>
        <w:t>1</w:t>
      </w:r>
      <w:r>
        <w:rPr>
          <w:rStyle w:val="41"/>
          <w:bCs w:val="0"/>
        </w:rPr>
        <w:t>.</w:t>
      </w:r>
      <w:r>
        <w:rPr>
          <w:rStyle w:val="41"/>
          <w:rFonts w:hint="eastAsia"/>
          <w:bCs w:val="0"/>
        </w:rPr>
        <w:t>4</w:t>
      </w:r>
      <w:r>
        <w:rPr>
          <w:rFonts w:hint="eastAsia" w:eastAsia="黑体"/>
        </w:rPr>
        <w:t xml:space="preserve">  </w:t>
      </w:r>
      <w:r>
        <w:rPr>
          <w:rFonts w:hint="eastAsia"/>
        </w:rPr>
        <w:t>装饰工程包括外立面装饰与室内装饰，其中：</w:t>
      </w:r>
    </w:p>
    <w:p w14:paraId="7E6D498E">
      <w:pPr>
        <w:ind w:firstLine="482"/>
      </w:pPr>
      <w:r>
        <w:rPr>
          <w:rStyle w:val="41"/>
          <w:rFonts w:hint="eastAsia"/>
        </w:rPr>
        <w:t>1</w:t>
      </w:r>
      <w:r>
        <w:rPr>
          <w:rFonts w:hint="eastAsia"/>
        </w:rPr>
        <w:t xml:space="preserve">  外立面装饰包括外墙涂料、块料面层、幕墙、门、窗等饰面工程；</w:t>
      </w:r>
    </w:p>
    <w:p w14:paraId="2F9E9905">
      <w:pPr>
        <w:ind w:firstLine="482"/>
      </w:pPr>
      <w:r>
        <w:rPr>
          <w:rStyle w:val="41"/>
          <w:rFonts w:hint="eastAsia"/>
        </w:rPr>
        <w:t>2</w:t>
      </w:r>
      <w:r>
        <w:rPr>
          <w:rFonts w:hint="eastAsia"/>
        </w:rPr>
        <w:t xml:space="preserve">  外立面标识、广告等归入外立面装饰工程；</w:t>
      </w:r>
    </w:p>
    <w:p w14:paraId="05771F33">
      <w:pPr>
        <w:ind w:firstLine="482"/>
      </w:pPr>
      <w:r>
        <w:rPr>
          <w:rStyle w:val="41"/>
          <w:rFonts w:hint="eastAsia"/>
        </w:rPr>
        <w:t>3</w:t>
      </w:r>
      <w:r>
        <w:rPr>
          <w:rFonts w:hint="eastAsia"/>
        </w:rPr>
        <w:t xml:space="preserve">  室内装饰包括室内除防水、保温隔热外的所有室内装饰构造及门、窗等；</w:t>
      </w:r>
    </w:p>
    <w:p w14:paraId="197535E4">
      <w:pPr>
        <w:ind w:firstLine="482"/>
      </w:pPr>
      <w:r>
        <w:rPr>
          <w:rStyle w:val="41"/>
          <w:rFonts w:hint="eastAsia"/>
        </w:rPr>
        <w:t>4</w:t>
      </w:r>
      <w:r>
        <w:rPr>
          <w:rFonts w:hint="eastAsia"/>
        </w:rPr>
        <w:t xml:space="preserve">  室内标识导视、室内绿化、装置设施等归入室内装饰工程。</w:t>
      </w:r>
    </w:p>
    <w:p w14:paraId="06845A2A">
      <w:pPr>
        <w:pStyle w:val="5"/>
        <w:numPr>
          <w:ilvl w:val="2"/>
          <w:numId w:val="0"/>
        </w:numPr>
        <w:tabs>
          <w:tab w:val="clear" w:pos="0"/>
        </w:tabs>
      </w:pPr>
      <w:r>
        <w:rPr>
          <w:rStyle w:val="41"/>
          <w:rFonts w:hint="eastAsia"/>
        </w:rPr>
        <w:t>4.1.5</w:t>
      </w:r>
      <w:r>
        <w:rPr>
          <w:rStyle w:val="41"/>
          <w:rFonts w:hint="eastAsia"/>
          <w:bCs w:val="0"/>
        </w:rPr>
        <w:t xml:space="preserve">  </w:t>
      </w:r>
      <w:r>
        <w:rPr>
          <w:rFonts w:hint="eastAsia"/>
        </w:rPr>
        <w:t>大型公共建筑（如：机场航站楼、博物馆、体育场馆等）金属、玻璃和膜结构等特殊屋面工程可作为单位工程进行单列；</w:t>
      </w:r>
    </w:p>
    <w:p w14:paraId="11285B6E">
      <w:pPr>
        <w:pStyle w:val="5"/>
        <w:numPr>
          <w:ilvl w:val="2"/>
          <w:numId w:val="0"/>
        </w:numPr>
        <w:tabs>
          <w:tab w:val="clear" w:pos="0"/>
        </w:tabs>
      </w:pPr>
      <w:r>
        <w:rPr>
          <w:rStyle w:val="41"/>
          <w:rFonts w:hint="eastAsia"/>
          <w:bCs w:val="0"/>
        </w:rPr>
        <w:t>4</w:t>
      </w:r>
      <w:r>
        <w:rPr>
          <w:rStyle w:val="41"/>
          <w:bCs w:val="0"/>
        </w:rPr>
        <w:t>.</w:t>
      </w:r>
      <w:r>
        <w:rPr>
          <w:rStyle w:val="41"/>
          <w:rFonts w:hint="eastAsia"/>
          <w:bCs w:val="0"/>
        </w:rPr>
        <w:t>1</w:t>
      </w:r>
      <w:r>
        <w:rPr>
          <w:rStyle w:val="41"/>
          <w:bCs w:val="0"/>
        </w:rPr>
        <w:t>.</w:t>
      </w:r>
      <w:r>
        <w:rPr>
          <w:rStyle w:val="41"/>
          <w:rFonts w:hint="eastAsia"/>
          <w:bCs w:val="0"/>
        </w:rPr>
        <w:t>6</w:t>
      </w:r>
      <w:r>
        <w:rPr>
          <w:rFonts w:hint="eastAsia" w:eastAsia="黑体"/>
        </w:rPr>
        <w:t xml:space="preserve">  </w:t>
      </w:r>
      <w:r>
        <w:rPr>
          <w:rFonts w:hint="eastAsia"/>
        </w:rPr>
        <w:t>总图工程包括</w:t>
      </w:r>
      <w:r>
        <w:rPr>
          <w:rFonts w:ascii="宋体" w:hAnsi="宋体"/>
          <w:szCs w:val="24"/>
        </w:rPr>
        <w:t>用地红线范围内的总平景观工程、总平绿化工程、总平给排水工程、总平消防工程、总平暖通工程、总平强电工程、总平建筑智能化工程、</w:t>
      </w:r>
      <w:r>
        <w:rPr>
          <w:rFonts w:hint="eastAsia" w:ascii="宋体" w:hAnsi="宋体"/>
          <w:szCs w:val="24"/>
        </w:rPr>
        <w:t>总平附属建构筑物工程</w:t>
      </w:r>
      <w:r>
        <w:rPr>
          <w:rFonts w:hint="eastAsia"/>
        </w:rPr>
        <w:t>，其中：</w:t>
      </w:r>
    </w:p>
    <w:p w14:paraId="20701BE7">
      <w:pPr>
        <w:ind w:firstLine="482"/>
      </w:pPr>
      <w:r>
        <w:rPr>
          <w:rStyle w:val="41"/>
          <w:rFonts w:hint="eastAsia"/>
        </w:rPr>
        <w:t>1</w:t>
      </w:r>
      <w:r>
        <w:rPr>
          <w:rFonts w:hint="eastAsia"/>
        </w:rPr>
        <w:t xml:space="preserve">  </w:t>
      </w:r>
      <w:r>
        <w:rPr>
          <w:rFonts w:ascii="宋体" w:hAnsi="宋体"/>
          <w:szCs w:val="24"/>
        </w:rPr>
        <w:t>总平景观工程</w:t>
      </w:r>
      <w:r>
        <w:rPr>
          <w:rFonts w:hint="eastAsia"/>
        </w:rPr>
        <w:t>包括包括道路铺装、景观小品、边坡支护、挡土墙、标识标牌</w:t>
      </w:r>
      <w:r>
        <w:rPr>
          <w:rFonts w:ascii="宋体" w:hAnsi="宋体"/>
          <w:szCs w:val="24"/>
        </w:rPr>
        <w:t>等</w:t>
      </w:r>
      <w:r>
        <w:rPr>
          <w:rFonts w:hint="eastAsia"/>
        </w:rPr>
        <w:t>；</w:t>
      </w:r>
    </w:p>
    <w:p w14:paraId="1458E3C4">
      <w:pPr>
        <w:ind w:firstLine="482"/>
      </w:pPr>
      <w:r>
        <w:rPr>
          <w:rStyle w:val="41"/>
          <w:rFonts w:hint="eastAsia"/>
        </w:rPr>
        <w:t>2</w:t>
      </w:r>
      <w:r>
        <w:rPr>
          <w:rFonts w:hint="eastAsia"/>
        </w:rPr>
        <w:t xml:space="preserve">  绿化工程包括绿地整理、种植土回填、栽植花木植被、绿地维护等；</w:t>
      </w:r>
    </w:p>
    <w:p w14:paraId="640C1DAF">
      <w:pPr>
        <w:pStyle w:val="5"/>
        <w:numPr>
          <w:ilvl w:val="2"/>
          <w:numId w:val="0"/>
        </w:numPr>
        <w:tabs>
          <w:tab w:val="clear" w:pos="0"/>
        </w:tabs>
      </w:pPr>
      <w:r>
        <w:rPr>
          <w:rStyle w:val="41"/>
          <w:rFonts w:hint="eastAsia"/>
          <w:bCs w:val="0"/>
        </w:rPr>
        <w:t>4</w:t>
      </w:r>
      <w:r>
        <w:rPr>
          <w:rStyle w:val="41"/>
          <w:bCs w:val="0"/>
        </w:rPr>
        <w:t>.</w:t>
      </w:r>
      <w:r>
        <w:rPr>
          <w:rStyle w:val="41"/>
          <w:rFonts w:hint="eastAsia"/>
          <w:bCs w:val="0"/>
        </w:rPr>
        <w:t>1</w:t>
      </w:r>
      <w:r>
        <w:rPr>
          <w:rStyle w:val="41"/>
          <w:bCs w:val="0"/>
        </w:rPr>
        <w:t>.</w:t>
      </w:r>
      <w:r>
        <w:rPr>
          <w:rStyle w:val="41"/>
          <w:rFonts w:hint="eastAsia"/>
          <w:bCs w:val="0"/>
        </w:rPr>
        <w:t xml:space="preserve">7  </w:t>
      </w:r>
      <w:r>
        <w:rPr>
          <w:rFonts w:hint="eastAsia"/>
        </w:rPr>
        <w:t>专项工程作为一个单项工程编制，根据不同类型划分为医疗专项、体育专项、演艺专项、交通专项、人防工程及其他专项，根据不同建筑类型及项目实际情况选用。其中：</w:t>
      </w:r>
    </w:p>
    <w:p w14:paraId="266E6C75">
      <w:pPr>
        <w:ind w:firstLine="480"/>
      </w:pPr>
      <w:r>
        <w:rPr>
          <w:rFonts w:hint="eastAsia"/>
        </w:rPr>
        <w:t>人防工程包括人防土建、人防装饰（不含人防门）、人防门、人防封堵和人防机电安装等工程内容，人防土建、人防装饰（不含人防门）不能独立计算的，也可以并入地下室土建、地下室装饰工程。</w:t>
      </w:r>
    </w:p>
    <w:p w14:paraId="4BFBA1B8">
      <w:pPr>
        <w:pStyle w:val="5"/>
        <w:numPr>
          <w:ilvl w:val="2"/>
          <w:numId w:val="0"/>
        </w:numPr>
        <w:tabs>
          <w:tab w:val="clear" w:pos="0"/>
        </w:tabs>
      </w:pPr>
      <w:r>
        <w:rPr>
          <w:rStyle w:val="41"/>
          <w:rFonts w:hint="eastAsia"/>
          <w:bCs w:val="0"/>
        </w:rPr>
        <w:t>4</w:t>
      </w:r>
      <w:r>
        <w:rPr>
          <w:rStyle w:val="41"/>
          <w:bCs w:val="0"/>
        </w:rPr>
        <w:t>.</w:t>
      </w:r>
      <w:r>
        <w:rPr>
          <w:rStyle w:val="41"/>
          <w:rFonts w:hint="eastAsia"/>
          <w:bCs w:val="0"/>
        </w:rPr>
        <w:t>1</w:t>
      </w:r>
      <w:r>
        <w:rPr>
          <w:rStyle w:val="41"/>
          <w:bCs w:val="0"/>
        </w:rPr>
        <w:t>.</w:t>
      </w:r>
      <w:r>
        <w:rPr>
          <w:rStyle w:val="41"/>
          <w:rFonts w:hint="eastAsia"/>
          <w:bCs w:val="0"/>
        </w:rPr>
        <w:t>8</w:t>
      </w:r>
      <w:r>
        <w:rPr>
          <w:rFonts w:hint="eastAsia" w:eastAsia="黑体"/>
        </w:rPr>
        <w:t xml:space="preserve">  </w:t>
      </w:r>
      <w:r>
        <w:rPr>
          <w:rFonts w:hint="eastAsia"/>
        </w:rPr>
        <w:t>外部配套工程包括外部道路工程、市政供水、供电、燃气、通讯网络电视、热力、排水引入工程，与总图安装工程的界面划分为：</w:t>
      </w:r>
    </w:p>
    <w:p w14:paraId="29BED31C">
      <w:pPr>
        <w:ind w:firstLine="482"/>
      </w:pPr>
      <w:r>
        <w:rPr>
          <w:rStyle w:val="41"/>
          <w:rFonts w:hint="eastAsia"/>
        </w:rPr>
        <w:t>1</w:t>
      </w:r>
      <w:r>
        <w:rPr>
          <w:rFonts w:hint="eastAsia"/>
        </w:rPr>
        <w:t xml:space="preserve">  供水：从市政用水点至红线内水表井（不含水表井）总水表（含）之间的管线、阀门、附件、构筑物等属于市政供水引入工程；</w:t>
      </w:r>
    </w:p>
    <w:p w14:paraId="6F3B16DF">
      <w:pPr>
        <w:ind w:firstLine="482"/>
      </w:pPr>
      <w:r>
        <w:rPr>
          <w:rStyle w:val="41"/>
          <w:rFonts w:hint="eastAsia"/>
        </w:rPr>
        <w:t>2</w:t>
      </w:r>
      <w:r>
        <w:rPr>
          <w:rFonts w:hint="eastAsia"/>
        </w:rPr>
        <w:t xml:space="preserve">  排水：从市政雨污水接驳井至市政雨污水处理构筑物之间的管线、阀门、附件、构筑物等属于市政排水引入工程；</w:t>
      </w:r>
    </w:p>
    <w:p w14:paraId="26C15647">
      <w:pPr>
        <w:ind w:firstLine="482"/>
      </w:pPr>
      <w:r>
        <w:rPr>
          <w:rStyle w:val="41"/>
          <w:rFonts w:hint="eastAsia"/>
        </w:rPr>
        <w:t>3</w:t>
      </w:r>
      <w:r>
        <w:rPr>
          <w:rFonts w:hint="eastAsia"/>
        </w:rPr>
        <w:t xml:space="preserve">  电气：从市政环网柜至红线内高压开关柜进线端之间的柜箱、线缆、红线外通道、构筑物等属于市政供电引入工程；</w:t>
      </w:r>
    </w:p>
    <w:p w14:paraId="779D6B04">
      <w:pPr>
        <w:ind w:firstLine="482"/>
      </w:pPr>
      <w:r>
        <w:rPr>
          <w:rStyle w:val="41"/>
          <w:rFonts w:hint="eastAsia"/>
        </w:rPr>
        <w:t>4</w:t>
      </w:r>
      <w:r>
        <w:rPr>
          <w:rFonts w:hint="eastAsia"/>
        </w:rPr>
        <w:t xml:space="preserve">  燃气：从市政气源管至末端用气点位的管线、阀门、附件、构筑物等属于市政燃气引入工程；</w:t>
      </w:r>
    </w:p>
    <w:p w14:paraId="28F0F707">
      <w:pPr>
        <w:ind w:firstLine="482"/>
      </w:pPr>
      <w:r>
        <w:rPr>
          <w:rStyle w:val="41"/>
          <w:rFonts w:hint="eastAsia"/>
        </w:rPr>
        <w:t>5</w:t>
      </w:r>
      <w:r>
        <w:rPr>
          <w:rFonts w:hint="eastAsia"/>
        </w:rPr>
        <w:t xml:space="preserve">  通讯：从市政接驳点至用户接驳点之间的线缆、设施设备、红线外通道等属于市政通讯网络电视引入工程；</w:t>
      </w:r>
    </w:p>
    <w:p w14:paraId="5F1AAAF7">
      <w:pPr>
        <w:ind w:firstLine="482"/>
      </w:pPr>
      <w:r>
        <w:rPr>
          <w:rStyle w:val="41"/>
          <w:rFonts w:hint="eastAsia"/>
        </w:rPr>
        <w:t>6</w:t>
      </w:r>
      <w:r>
        <w:rPr>
          <w:rFonts w:hint="eastAsia"/>
        </w:rPr>
        <w:t xml:space="preserve">  热力：从市政供热源至换热站或热用户之间的输送管道、阀门、表计、附件等属于热力引入工程。</w:t>
      </w:r>
    </w:p>
    <w:p w14:paraId="028768AE">
      <w:pPr>
        <w:ind w:firstLine="480"/>
        <w:rPr>
          <w:rFonts w:ascii="Times New Roman" w:hAnsi="Times New Roman" w:cs="Times New Roman"/>
        </w:rPr>
      </w:pPr>
      <w:r>
        <w:rPr>
          <w:rFonts w:hint="eastAsia" w:ascii="Times New Roman" w:hAnsi="Times New Roman" w:cs="Times New Roman"/>
        </w:rPr>
        <w:t>外网工程可根据项目具体情况，计入工程费用或者工程建设其他费用</w:t>
      </w:r>
    </w:p>
    <w:p w14:paraId="7D49F586">
      <w:r>
        <w:rPr>
          <w:rStyle w:val="41"/>
          <w:rFonts w:hint="eastAsia"/>
        </w:rPr>
        <w:t>4.1.9</w:t>
      </w:r>
      <w:r>
        <w:rPr>
          <w:rFonts w:hint="eastAsia"/>
        </w:rPr>
        <w:t xml:space="preserve">  维修改造项目概算编制单元应结合改造方案、改造内容合理设置概算编制单元。</w:t>
      </w:r>
    </w:p>
    <w:bookmarkEnd w:id="437"/>
    <w:bookmarkEnd w:id="438"/>
    <w:p w14:paraId="5AC529A7">
      <w:pPr>
        <w:pStyle w:val="4"/>
        <w:spacing w:before="312" w:after="312"/>
      </w:pPr>
      <w:bookmarkStart w:id="439" w:name="_Toc9192"/>
      <w:bookmarkStart w:id="440" w:name="_Toc126920065"/>
      <w:bookmarkStart w:id="441" w:name="_Toc29229"/>
      <w:bookmarkStart w:id="442" w:name="_Toc27908"/>
      <w:bookmarkStart w:id="443" w:name="_Toc24266"/>
      <w:bookmarkStart w:id="444" w:name="_Toc126920372"/>
      <w:r>
        <w:rPr>
          <w:rFonts w:hint="eastAsia" w:cs="黑体"/>
          <w:b/>
        </w:rPr>
        <w:t>4.2</w:t>
      </w:r>
      <w:r>
        <w:t xml:space="preserve">  设计概算工程量计算深度</w:t>
      </w:r>
      <w:bookmarkEnd w:id="439"/>
    </w:p>
    <w:p w14:paraId="4476A8D1">
      <w:pPr>
        <w:pStyle w:val="5"/>
        <w:numPr>
          <w:ilvl w:val="2"/>
          <w:numId w:val="0"/>
        </w:numPr>
        <w:tabs>
          <w:tab w:val="clear" w:pos="0"/>
        </w:tabs>
      </w:pPr>
      <w:r>
        <w:rPr>
          <w:rStyle w:val="41"/>
          <w:rFonts w:hint="eastAsia"/>
          <w:bCs w:val="0"/>
        </w:rPr>
        <w:t>4.2.1</w:t>
      </w:r>
      <w:r>
        <w:rPr>
          <w:rFonts w:hint="eastAsia" w:eastAsia="黑体"/>
        </w:rPr>
        <w:t xml:space="preserve">  </w:t>
      </w:r>
      <w:r>
        <w:rPr>
          <w:rFonts w:hint="eastAsia"/>
        </w:rPr>
        <w:t>设计概算工程量计算深度应结合初步设计深度特点按照设计概算工程量计算深度要求进行工程量计算。</w:t>
      </w:r>
    </w:p>
    <w:p w14:paraId="0C0C6A67">
      <w:pPr>
        <w:pStyle w:val="5"/>
        <w:numPr>
          <w:ilvl w:val="2"/>
          <w:numId w:val="0"/>
        </w:numPr>
        <w:tabs>
          <w:tab w:val="clear" w:pos="0"/>
        </w:tabs>
      </w:pPr>
      <w:r>
        <w:rPr>
          <w:rStyle w:val="41"/>
          <w:rFonts w:hint="eastAsia"/>
          <w:bCs w:val="0"/>
        </w:rPr>
        <w:t>4</w:t>
      </w:r>
      <w:r>
        <w:rPr>
          <w:rStyle w:val="41"/>
          <w:bCs w:val="0"/>
        </w:rPr>
        <w:t>.</w:t>
      </w:r>
      <w:r>
        <w:rPr>
          <w:rStyle w:val="41"/>
          <w:rFonts w:hint="eastAsia"/>
          <w:bCs w:val="0"/>
        </w:rPr>
        <w:t>2</w:t>
      </w:r>
      <w:r>
        <w:rPr>
          <w:rStyle w:val="41"/>
          <w:bCs w:val="0"/>
        </w:rPr>
        <w:t>.</w:t>
      </w:r>
      <w:r>
        <w:rPr>
          <w:rStyle w:val="41"/>
          <w:rFonts w:hint="eastAsia"/>
          <w:bCs w:val="0"/>
        </w:rPr>
        <w:t>2</w:t>
      </w:r>
      <w:r>
        <w:rPr>
          <w:rFonts w:hint="eastAsia" w:eastAsia="黑体"/>
        </w:rPr>
        <w:t xml:space="preserve">  </w:t>
      </w:r>
      <w:r>
        <w:rPr>
          <w:rFonts w:hint="eastAsia"/>
        </w:rPr>
        <w:t>竖向土石方工程</w:t>
      </w:r>
    </w:p>
    <w:p w14:paraId="167C86F6">
      <w:pPr>
        <w:ind w:firstLine="480"/>
      </w:pPr>
      <w:r>
        <w:rPr>
          <w:rFonts w:hint="eastAsia"/>
        </w:rPr>
        <w:t>竖向土石方工程应根据初步设计文件中注明的初平土石方工程量计算；初步设计图纸未载明初平土石方工程量的应根据总平面设计图纸、竖向布置图纸计算工程量。</w:t>
      </w:r>
    </w:p>
    <w:p w14:paraId="3A972A90">
      <w:pPr>
        <w:pStyle w:val="5"/>
        <w:numPr>
          <w:ilvl w:val="2"/>
          <w:numId w:val="0"/>
        </w:numPr>
        <w:tabs>
          <w:tab w:val="clear" w:pos="0"/>
        </w:tabs>
      </w:pPr>
      <w:r>
        <w:rPr>
          <w:rStyle w:val="41"/>
          <w:rFonts w:hint="eastAsia"/>
          <w:bCs w:val="0"/>
        </w:rPr>
        <w:t>4</w:t>
      </w:r>
      <w:r>
        <w:rPr>
          <w:rStyle w:val="41"/>
          <w:bCs w:val="0"/>
        </w:rPr>
        <w:t>.</w:t>
      </w:r>
      <w:r>
        <w:rPr>
          <w:rStyle w:val="41"/>
          <w:rFonts w:hint="eastAsia"/>
          <w:bCs w:val="0"/>
        </w:rPr>
        <w:t>2</w:t>
      </w:r>
      <w:r>
        <w:rPr>
          <w:rStyle w:val="41"/>
          <w:bCs w:val="0"/>
        </w:rPr>
        <w:t>.</w:t>
      </w:r>
      <w:r>
        <w:rPr>
          <w:rStyle w:val="41"/>
          <w:rFonts w:hint="eastAsia"/>
          <w:bCs w:val="0"/>
        </w:rPr>
        <w:t>3</w:t>
      </w:r>
      <w:r>
        <w:rPr>
          <w:rFonts w:hint="eastAsia" w:eastAsia="黑体"/>
        </w:rPr>
        <w:t xml:space="preserve">  </w:t>
      </w:r>
      <w:r>
        <w:rPr>
          <w:rFonts w:hint="eastAsia"/>
        </w:rPr>
        <w:t>土建工程</w:t>
      </w:r>
    </w:p>
    <w:p w14:paraId="551118DD">
      <w:pPr>
        <w:ind w:firstLine="482"/>
      </w:pPr>
      <w:r>
        <w:rPr>
          <w:rStyle w:val="41"/>
        </w:rPr>
        <w:t>1</w:t>
      </w:r>
      <w:r>
        <w:rPr>
          <w:rStyle w:val="41"/>
          <w:rFonts w:hint="eastAsia"/>
        </w:rPr>
        <w:t xml:space="preserve">  </w:t>
      </w:r>
      <w:r>
        <w:rPr>
          <w:rFonts w:hint="eastAsia"/>
        </w:rPr>
        <w:t>土建工程工程量应根据初步设计文件、相关技术规范、图集及类似工程指标计算工程量；</w:t>
      </w:r>
    </w:p>
    <w:p w14:paraId="4F2758CE">
      <w:pPr>
        <w:ind w:firstLine="482"/>
      </w:pPr>
      <w:r>
        <w:rPr>
          <w:rStyle w:val="41"/>
          <w:rFonts w:hint="eastAsia"/>
        </w:rPr>
        <w:t>2</w:t>
      </w:r>
      <w:r>
        <w:rPr>
          <w:rFonts w:hint="eastAsia" w:eastAsia="黑体"/>
        </w:rPr>
        <w:t xml:space="preserve">  </w:t>
      </w:r>
      <w:r>
        <w:rPr>
          <w:rFonts w:hint="eastAsia"/>
        </w:rPr>
        <w:t>因初步设计深度原因，初步设计图纸未</w:t>
      </w:r>
      <w:r>
        <w:rPr>
          <w:rFonts w:hint="eastAsia"/>
          <w:lang w:eastAsia="zh"/>
        </w:rPr>
        <w:t>体现</w:t>
      </w:r>
      <w:r>
        <w:rPr>
          <w:rFonts w:hint="eastAsia"/>
        </w:rPr>
        <w:t>的内容，可根据项目实际情况结合类似项目</w:t>
      </w:r>
      <w:r>
        <w:rPr>
          <w:rFonts w:hint="eastAsia"/>
          <w:lang w:eastAsia="zh"/>
        </w:rPr>
        <w:t>造价</w:t>
      </w:r>
      <w:r>
        <w:rPr>
          <w:rFonts w:hint="eastAsia"/>
        </w:rPr>
        <w:t>指标进行计算并加以说明。</w:t>
      </w:r>
    </w:p>
    <w:p w14:paraId="03E502D8">
      <w:pPr>
        <w:ind w:firstLine="482"/>
      </w:pPr>
      <w:r>
        <w:rPr>
          <w:rStyle w:val="41"/>
          <w:rFonts w:hint="eastAsia"/>
        </w:rPr>
        <w:t>3</w:t>
      </w:r>
      <w:r>
        <w:rPr>
          <w:rFonts w:hint="eastAsia" w:eastAsia="黑体"/>
        </w:rPr>
        <w:t xml:space="preserve">  </w:t>
      </w:r>
      <w:r>
        <w:rPr>
          <w:rFonts w:hint="eastAsia"/>
        </w:rPr>
        <w:t>为完成工程项目施工所发生的措施项目应根据初步设计文件、相关技术规范及规定进行计算，初步设计文件不能</w:t>
      </w:r>
      <w:r>
        <w:rPr>
          <w:rFonts w:hint="eastAsia"/>
          <w:lang w:eastAsia="zh"/>
        </w:rPr>
        <w:t>体现</w:t>
      </w:r>
      <w:r>
        <w:rPr>
          <w:rFonts w:hint="eastAsia"/>
        </w:rPr>
        <w:t>的措施项目可根据项目实际情况结合施工组织方案或拟定的施工大纲作为计算工程量的依据并加以说明。</w:t>
      </w:r>
    </w:p>
    <w:p w14:paraId="52F8461F">
      <w:pPr>
        <w:pStyle w:val="5"/>
        <w:numPr>
          <w:ilvl w:val="2"/>
          <w:numId w:val="0"/>
        </w:numPr>
        <w:tabs>
          <w:tab w:val="clear" w:pos="0"/>
        </w:tabs>
      </w:pPr>
      <w:r>
        <w:rPr>
          <w:rStyle w:val="41"/>
          <w:rFonts w:hint="eastAsia"/>
          <w:bCs w:val="0"/>
        </w:rPr>
        <w:t>4</w:t>
      </w:r>
      <w:r>
        <w:rPr>
          <w:rStyle w:val="41"/>
          <w:bCs w:val="0"/>
        </w:rPr>
        <w:t>.</w:t>
      </w:r>
      <w:r>
        <w:rPr>
          <w:rStyle w:val="41"/>
          <w:rFonts w:hint="eastAsia"/>
          <w:bCs w:val="0"/>
        </w:rPr>
        <w:t>2</w:t>
      </w:r>
      <w:r>
        <w:rPr>
          <w:rStyle w:val="41"/>
          <w:bCs w:val="0"/>
        </w:rPr>
        <w:t>.</w:t>
      </w:r>
      <w:r>
        <w:rPr>
          <w:rStyle w:val="41"/>
          <w:rFonts w:hint="eastAsia"/>
          <w:bCs w:val="0"/>
        </w:rPr>
        <w:t>4</w:t>
      </w:r>
      <w:r>
        <w:rPr>
          <w:rFonts w:hint="eastAsia" w:eastAsia="黑体"/>
        </w:rPr>
        <w:t xml:space="preserve">  </w:t>
      </w:r>
      <w:r>
        <w:rPr>
          <w:rFonts w:hint="eastAsia"/>
        </w:rPr>
        <w:t>装饰工程</w:t>
      </w:r>
    </w:p>
    <w:p w14:paraId="0AB96396">
      <w:pPr>
        <w:ind w:firstLine="482"/>
      </w:pPr>
      <w:r>
        <w:rPr>
          <w:rStyle w:val="41"/>
          <w:rFonts w:hint="eastAsia"/>
        </w:rPr>
        <w:t>1</w:t>
      </w:r>
      <w:r>
        <w:rPr>
          <w:rFonts w:hint="eastAsia" w:eastAsia="黑体"/>
        </w:rPr>
        <w:t xml:space="preserve">  </w:t>
      </w:r>
      <w:r>
        <w:rPr>
          <w:rFonts w:hint="eastAsia"/>
        </w:rPr>
        <w:t>装饰工程应根据初步设计文件相关技术规范、图集及类似工程指标计算工程量；</w:t>
      </w:r>
    </w:p>
    <w:p w14:paraId="79A54D8F">
      <w:pPr>
        <w:ind w:firstLine="482"/>
      </w:pPr>
      <w:r>
        <w:rPr>
          <w:rFonts w:hint="eastAsia"/>
          <w:b/>
          <w:bCs/>
        </w:rPr>
        <w:t>2</w:t>
      </w:r>
      <w:r>
        <w:rPr>
          <w:rFonts w:hint="eastAsia"/>
        </w:rPr>
        <w:t xml:space="preserve">  装饰工程中需要进行详细深化设计的部分，外立面装饰工程（如：装饰构造、装饰造型、装饰线条、收边收口等）、室内装饰工程（如：装饰构造、装饰造型、装饰线条、收边收口等）及其他初步设计图纸未</w:t>
      </w:r>
      <w:r>
        <w:rPr>
          <w:rFonts w:hint="eastAsia"/>
          <w:lang w:eastAsia="zh"/>
        </w:rPr>
        <w:t>体现</w:t>
      </w:r>
      <w:r>
        <w:rPr>
          <w:rFonts w:hint="eastAsia"/>
        </w:rPr>
        <w:t>的内容，可根据项目实际情况结合初步设计图纸参考类似项目</w:t>
      </w:r>
      <w:r>
        <w:rPr>
          <w:rFonts w:hint="eastAsia"/>
          <w:lang w:eastAsia="zh"/>
        </w:rPr>
        <w:t>造价</w:t>
      </w:r>
      <w:r>
        <w:rPr>
          <w:rFonts w:hint="eastAsia"/>
        </w:rPr>
        <w:t>指标进行计算并加以说明；</w:t>
      </w:r>
    </w:p>
    <w:p w14:paraId="14669370">
      <w:pPr>
        <w:ind w:firstLine="482"/>
      </w:pPr>
      <w:r>
        <w:rPr>
          <w:rStyle w:val="41"/>
          <w:rFonts w:hint="eastAsia"/>
        </w:rPr>
        <w:t xml:space="preserve">3  </w:t>
      </w:r>
      <w:r>
        <w:rPr>
          <w:rFonts w:hint="eastAsia"/>
        </w:rPr>
        <w:t>为完成工程项目施工所发生的装饰措施项目应根据初步设计文件、计价依据及相关规定进行计算，初步设计文件不能</w:t>
      </w:r>
      <w:r>
        <w:rPr>
          <w:rFonts w:hint="eastAsia"/>
          <w:lang w:eastAsia="zh"/>
        </w:rPr>
        <w:t>体现</w:t>
      </w:r>
      <w:r>
        <w:rPr>
          <w:rFonts w:hint="eastAsia"/>
        </w:rPr>
        <w:t>的措施项目可根据项目实际情况结合施工组织方案或拟定的施工大纲作为计算工程量的依据并加以说明。</w:t>
      </w:r>
    </w:p>
    <w:p w14:paraId="7836B846">
      <w:pPr>
        <w:pStyle w:val="5"/>
        <w:numPr>
          <w:ilvl w:val="2"/>
          <w:numId w:val="0"/>
        </w:numPr>
        <w:tabs>
          <w:tab w:val="clear" w:pos="0"/>
        </w:tabs>
      </w:pPr>
      <w:r>
        <w:rPr>
          <w:rStyle w:val="41"/>
          <w:rFonts w:hint="eastAsia"/>
          <w:bCs w:val="0"/>
        </w:rPr>
        <w:t>4</w:t>
      </w:r>
      <w:r>
        <w:rPr>
          <w:rStyle w:val="41"/>
          <w:bCs w:val="0"/>
        </w:rPr>
        <w:t>.</w:t>
      </w:r>
      <w:r>
        <w:rPr>
          <w:rStyle w:val="41"/>
          <w:rFonts w:hint="eastAsia"/>
          <w:bCs w:val="0"/>
        </w:rPr>
        <w:t>2</w:t>
      </w:r>
      <w:r>
        <w:rPr>
          <w:rStyle w:val="41"/>
          <w:bCs w:val="0"/>
        </w:rPr>
        <w:t>.</w:t>
      </w:r>
      <w:r>
        <w:rPr>
          <w:rStyle w:val="41"/>
          <w:rFonts w:hint="eastAsia"/>
          <w:bCs w:val="0"/>
        </w:rPr>
        <w:t>5</w:t>
      </w:r>
      <w:r>
        <w:rPr>
          <w:rFonts w:hint="eastAsia" w:eastAsia="黑体"/>
        </w:rPr>
        <w:t xml:space="preserve">  </w:t>
      </w:r>
      <w:r>
        <w:rPr>
          <w:rFonts w:hint="eastAsia"/>
        </w:rPr>
        <w:t>机电安装工程</w:t>
      </w:r>
    </w:p>
    <w:p w14:paraId="6128E541">
      <w:pPr>
        <w:ind w:firstLine="482"/>
      </w:pPr>
      <w:r>
        <w:rPr>
          <w:rStyle w:val="41"/>
          <w:rFonts w:hint="eastAsia"/>
        </w:rPr>
        <w:t>1</w:t>
      </w:r>
      <w:r>
        <w:rPr>
          <w:rFonts w:hint="eastAsia" w:eastAsia="黑体"/>
        </w:rPr>
        <w:t xml:space="preserve">  </w:t>
      </w:r>
      <w:r>
        <w:rPr>
          <w:rFonts w:hint="eastAsia"/>
        </w:rPr>
        <w:t>机电安装工程设备及主要材料工程量应根据初步设计文件中设备及主要材料表工程量确定；</w:t>
      </w:r>
    </w:p>
    <w:p w14:paraId="1BC93EBA">
      <w:pPr>
        <w:ind w:firstLine="482"/>
      </w:pPr>
      <w:r>
        <w:rPr>
          <w:rStyle w:val="41"/>
          <w:rFonts w:hint="eastAsia"/>
        </w:rPr>
        <w:t>2</w:t>
      </w:r>
      <w:r>
        <w:rPr>
          <w:rFonts w:hint="eastAsia" w:eastAsia="黑体"/>
        </w:rPr>
        <w:t xml:space="preserve">  </w:t>
      </w:r>
      <w:r>
        <w:rPr>
          <w:rFonts w:hint="eastAsia"/>
        </w:rPr>
        <w:t>机电安装工程中需配合二次装修设计的内容可根据项目实际情况参考类似项目</w:t>
      </w:r>
      <w:r>
        <w:rPr>
          <w:rFonts w:hint="eastAsia"/>
          <w:lang w:eastAsia="zh"/>
        </w:rPr>
        <w:t>造价</w:t>
      </w:r>
      <w:r>
        <w:rPr>
          <w:rFonts w:hint="eastAsia"/>
        </w:rPr>
        <w:t>指标进行计算并加以说明。</w:t>
      </w:r>
    </w:p>
    <w:p w14:paraId="0CFC5FE7">
      <w:pPr>
        <w:ind w:firstLine="482"/>
      </w:pPr>
      <w:r>
        <w:rPr>
          <w:rStyle w:val="41"/>
          <w:rFonts w:hint="eastAsia"/>
        </w:rPr>
        <w:t>3</w:t>
      </w:r>
      <w:r>
        <w:rPr>
          <w:rFonts w:hint="eastAsia" w:eastAsia="黑体"/>
        </w:rPr>
        <w:t xml:space="preserve">  </w:t>
      </w:r>
      <w:r>
        <w:rPr>
          <w:rFonts w:hint="eastAsia"/>
        </w:rPr>
        <w:t>设备及主要材料表中未</w:t>
      </w:r>
      <w:r>
        <w:rPr>
          <w:rFonts w:hint="eastAsia"/>
          <w:lang w:eastAsia="zh"/>
        </w:rPr>
        <w:t>体现</w:t>
      </w:r>
      <w:r>
        <w:rPr>
          <w:rFonts w:hint="eastAsia"/>
        </w:rPr>
        <w:t>的其他机电安装工程应根据初步设计文件、计价依据及相关规定进行计算；因初步设计图纸深度原因，机电安装工程中如：机电管线及末端等初步设计图纸未</w:t>
      </w:r>
      <w:r>
        <w:rPr>
          <w:rFonts w:hint="eastAsia"/>
          <w:lang w:eastAsia="zh"/>
        </w:rPr>
        <w:t>体现</w:t>
      </w:r>
      <w:r>
        <w:rPr>
          <w:rFonts w:hint="eastAsia"/>
        </w:rPr>
        <w:t>的内容，可根据项目实际情况参考类似项目</w:t>
      </w:r>
      <w:r>
        <w:rPr>
          <w:rFonts w:hint="eastAsia"/>
          <w:lang w:eastAsia="zh"/>
        </w:rPr>
        <w:t>造价</w:t>
      </w:r>
      <w:r>
        <w:rPr>
          <w:rFonts w:hint="eastAsia"/>
        </w:rPr>
        <w:t>指标进行计算并加以说明。</w:t>
      </w:r>
    </w:p>
    <w:p w14:paraId="0DCCF073">
      <w:pPr>
        <w:pStyle w:val="5"/>
        <w:numPr>
          <w:ilvl w:val="2"/>
          <w:numId w:val="0"/>
        </w:numPr>
        <w:tabs>
          <w:tab w:val="clear" w:pos="0"/>
        </w:tabs>
      </w:pPr>
      <w:r>
        <w:rPr>
          <w:rStyle w:val="41"/>
          <w:rFonts w:hint="eastAsia"/>
          <w:bCs w:val="0"/>
        </w:rPr>
        <w:t>4</w:t>
      </w:r>
      <w:r>
        <w:rPr>
          <w:rStyle w:val="41"/>
          <w:bCs w:val="0"/>
        </w:rPr>
        <w:t>.</w:t>
      </w:r>
      <w:r>
        <w:rPr>
          <w:rStyle w:val="41"/>
          <w:rFonts w:hint="eastAsia"/>
          <w:bCs w:val="0"/>
        </w:rPr>
        <w:t>2</w:t>
      </w:r>
      <w:r>
        <w:rPr>
          <w:rStyle w:val="41"/>
          <w:bCs w:val="0"/>
        </w:rPr>
        <w:t>.</w:t>
      </w:r>
      <w:r>
        <w:rPr>
          <w:rStyle w:val="41"/>
          <w:rFonts w:hint="eastAsia"/>
          <w:bCs w:val="0"/>
        </w:rPr>
        <w:t>6</w:t>
      </w:r>
      <w:r>
        <w:rPr>
          <w:rFonts w:hint="eastAsia" w:eastAsia="黑体"/>
        </w:rPr>
        <w:t xml:space="preserve">  </w:t>
      </w:r>
      <w:r>
        <w:rPr>
          <w:rFonts w:hint="eastAsia"/>
        </w:rPr>
        <w:t>总图工程</w:t>
      </w:r>
    </w:p>
    <w:p w14:paraId="527A9B55">
      <w:pPr>
        <w:ind w:firstLine="482"/>
      </w:pPr>
      <w:r>
        <w:rPr>
          <w:rStyle w:val="41"/>
          <w:rFonts w:hint="eastAsia"/>
        </w:rPr>
        <w:t>1</w:t>
      </w:r>
      <w:r>
        <w:rPr>
          <w:rFonts w:hint="eastAsia" w:eastAsia="黑体"/>
        </w:rPr>
        <w:t xml:space="preserve">  </w:t>
      </w:r>
      <w:r>
        <w:rPr>
          <w:rFonts w:hint="eastAsia"/>
        </w:rPr>
        <w:t>总图工程工程量根据总平面初步设计文件、房屋工程计价依据及相关规定进行计算；</w:t>
      </w:r>
    </w:p>
    <w:p w14:paraId="07DD0DD1">
      <w:pPr>
        <w:ind w:firstLine="482"/>
      </w:pPr>
      <w:r>
        <w:rPr>
          <w:rStyle w:val="41"/>
          <w:rFonts w:hint="eastAsia"/>
        </w:rPr>
        <w:t>2</w:t>
      </w:r>
      <w:r>
        <w:rPr>
          <w:rFonts w:hint="eastAsia" w:eastAsia="黑体"/>
        </w:rPr>
        <w:t xml:space="preserve">  </w:t>
      </w:r>
      <w:r>
        <w:rPr>
          <w:rFonts w:hint="eastAsia"/>
        </w:rPr>
        <w:t>因初步设计图纸深度原因，总图工程中如：绿化、景观、附属建筑、构筑物等初步设计图纸仅作布置示意的内容，可参考类似项目</w:t>
      </w:r>
      <w:r>
        <w:rPr>
          <w:rFonts w:hint="eastAsia"/>
          <w:lang w:eastAsia="zh"/>
        </w:rPr>
        <w:t>造价</w:t>
      </w:r>
      <w:r>
        <w:rPr>
          <w:rFonts w:hint="eastAsia"/>
        </w:rPr>
        <w:t>指标进行编制并加以说明。</w:t>
      </w:r>
    </w:p>
    <w:p w14:paraId="50D08E82">
      <w:pPr>
        <w:pStyle w:val="5"/>
        <w:numPr>
          <w:ilvl w:val="2"/>
          <w:numId w:val="0"/>
        </w:numPr>
        <w:tabs>
          <w:tab w:val="clear" w:pos="0"/>
        </w:tabs>
      </w:pPr>
      <w:r>
        <w:rPr>
          <w:rStyle w:val="41"/>
          <w:rFonts w:hint="eastAsia"/>
          <w:bCs w:val="0"/>
        </w:rPr>
        <w:t>4</w:t>
      </w:r>
      <w:r>
        <w:rPr>
          <w:rStyle w:val="41"/>
          <w:bCs w:val="0"/>
        </w:rPr>
        <w:t>.</w:t>
      </w:r>
      <w:r>
        <w:rPr>
          <w:rStyle w:val="41"/>
          <w:rFonts w:hint="eastAsia"/>
          <w:bCs w:val="0"/>
        </w:rPr>
        <w:t>2</w:t>
      </w:r>
      <w:r>
        <w:rPr>
          <w:rStyle w:val="41"/>
          <w:bCs w:val="0"/>
        </w:rPr>
        <w:t>.</w:t>
      </w:r>
      <w:r>
        <w:rPr>
          <w:rStyle w:val="41"/>
          <w:rFonts w:hint="eastAsia"/>
          <w:bCs w:val="0"/>
        </w:rPr>
        <w:t>7</w:t>
      </w:r>
      <w:r>
        <w:rPr>
          <w:rFonts w:hint="eastAsia" w:eastAsia="黑体"/>
        </w:rPr>
        <w:t xml:space="preserve">  </w:t>
      </w:r>
      <w:r>
        <w:rPr>
          <w:rFonts w:hint="eastAsia"/>
        </w:rPr>
        <w:t>专项工程</w:t>
      </w:r>
    </w:p>
    <w:p w14:paraId="6704493E">
      <w:pPr>
        <w:ind w:firstLine="482"/>
      </w:pPr>
      <w:r>
        <w:rPr>
          <w:rStyle w:val="41"/>
          <w:rFonts w:hint="eastAsia"/>
        </w:rPr>
        <w:t>1</w:t>
      </w:r>
      <w:r>
        <w:rPr>
          <w:rFonts w:hint="eastAsia" w:eastAsia="黑体"/>
        </w:rPr>
        <w:t xml:space="preserve">  </w:t>
      </w:r>
      <w:r>
        <w:rPr>
          <w:rFonts w:hint="eastAsia"/>
        </w:rPr>
        <w:t>专项工程工程量根据设计说明书、设计图纸、主要设备及材料表、计价依据及相关规定进行计算；</w:t>
      </w:r>
    </w:p>
    <w:p w14:paraId="2119F59F">
      <w:pPr>
        <w:ind w:firstLine="482"/>
      </w:pPr>
      <w:r>
        <w:rPr>
          <w:rStyle w:val="41"/>
          <w:rFonts w:hint="eastAsia"/>
        </w:rPr>
        <w:t>2</w:t>
      </w:r>
      <w:r>
        <w:rPr>
          <w:rFonts w:hint="eastAsia" w:eastAsia="黑体"/>
        </w:rPr>
        <w:t xml:space="preserve">  </w:t>
      </w:r>
      <w:r>
        <w:rPr>
          <w:rFonts w:hint="eastAsia"/>
        </w:rPr>
        <w:t>专项工程因初步设计图纸深度原因未</w:t>
      </w:r>
      <w:r>
        <w:rPr>
          <w:rFonts w:hint="eastAsia"/>
          <w:lang w:eastAsia="zh"/>
        </w:rPr>
        <w:t>体现</w:t>
      </w:r>
      <w:r>
        <w:rPr>
          <w:rFonts w:hint="eastAsia"/>
        </w:rPr>
        <w:t>的内容，可参考类似项目</w:t>
      </w:r>
      <w:r>
        <w:rPr>
          <w:rFonts w:hint="eastAsia"/>
          <w:lang w:eastAsia="zh"/>
        </w:rPr>
        <w:t>造价</w:t>
      </w:r>
      <w:r>
        <w:rPr>
          <w:rFonts w:hint="eastAsia"/>
        </w:rPr>
        <w:t>指标进行编制并加以说明。</w:t>
      </w:r>
    </w:p>
    <w:p w14:paraId="4DA76678">
      <w:pPr>
        <w:pStyle w:val="5"/>
        <w:numPr>
          <w:ilvl w:val="2"/>
          <w:numId w:val="0"/>
        </w:numPr>
        <w:tabs>
          <w:tab w:val="clear" w:pos="0"/>
        </w:tabs>
      </w:pPr>
      <w:r>
        <w:rPr>
          <w:rStyle w:val="41"/>
          <w:rFonts w:hint="eastAsia"/>
          <w:bCs w:val="0"/>
        </w:rPr>
        <w:t>4</w:t>
      </w:r>
      <w:r>
        <w:rPr>
          <w:rStyle w:val="41"/>
          <w:bCs w:val="0"/>
        </w:rPr>
        <w:t>.</w:t>
      </w:r>
      <w:r>
        <w:rPr>
          <w:rStyle w:val="41"/>
          <w:rFonts w:hint="eastAsia"/>
          <w:bCs w:val="0"/>
        </w:rPr>
        <w:t>2</w:t>
      </w:r>
      <w:r>
        <w:rPr>
          <w:rStyle w:val="41"/>
          <w:bCs w:val="0"/>
        </w:rPr>
        <w:t>.</w:t>
      </w:r>
      <w:r>
        <w:rPr>
          <w:rStyle w:val="41"/>
          <w:rFonts w:hint="eastAsia"/>
          <w:bCs w:val="0"/>
        </w:rPr>
        <w:t>8</w:t>
      </w:r>
      <w:r>
        <w:rPr>
          <w:rFonts w:hint="eastAsia" w:eastAsia="黑体"/>
        </w:rPr>
        <w:t xml:space="preserve">  </w:t>
      </w:r>
      <w:r>
        <w:rPr>
          <w:rFonts w:hint="eastAsia"/>
        </w:rPr>
        <w:t>外部配套工程</w:t>
      </w:r>
    </w:p>
    <w:p w14:paraId="67BAC3F1">
      <w:pPr>
        <w:ind w:firstLine="482"/>
      </w:pPr>
      <w:r>
        <w:rPr>
          <w:rStyle w:val="41"/>
          <w:rFonts w:hint="eastAsia"/>
        </w:rPr>
        <w:t xml:space="preserve">1  </w:t>
      </w:r>
      <w:r>
        <w:rPr>
          <w:rFonts w:hint="eastAsia"/>
        </w:rPr>
        <w:t>外部配套工程工程量根据设计说明书、设计图纸、主要设备及材料表、计价依据及相关规定进行计算；</w:t>
      </w:r>
    </w:p>
    <w:p w14:paraId="21A2AB48">
      <w:pPr>
        <w:ind w:firstLine="482"/>
      </w:pPr>
      <w:r>
        <w:rPr>
          <w:rStyle w:val="41"/>
          <w:rFonts w:hint="eastAsia"/>
        </w:rPr>
        <w:t xml:space="preserve">2  </w:t>
      </w:r>
      <w:r>
        <w:rPr>
          <w:rFonts w:hint="eastAsia"/>
        </w:rPr>
        <w:t>外部配套工程因初步设计图纸深度原因未</w:t>
      </w:r>
      <w:r>
        <w:rPr>
          <w:rFonts w:hint="eastAsia"/>
          <w:lang w:eastAsia="zh"/>
        </w:rPr>
        <w:t>体现</w:t>
      </w:r>
      <w:r>
        <w:rPr>
          <w:rFonts w:hint="eastAsia"/>
        </w:rPr>
        <w:t>的内容，可根据项目实际情况参考类似项目</w:t>
      </w:r>
      <w:r>
        <w:rPr>
          <w:rFonts w:hint="eastAsia"/>
          <w:lang w:eastAsia="zh"/>
        </w:rPr>
        <w:t>造价</w:t>
      </w:r>
      <w:r>
        <w:rPr>
          <w:rFonts w:hint="eastAsia"/>
        </w:rPr>
        <w:t>指标进行计算并加以说明。</w:t>
      </w:r>
    </w:p>
    <w:p w14:paraId="43B80DF2">
      <w:pPr>
        <w:pStyle w:val="27"/>
      </w:pPr>
    </w:p>
    <w:p w14:paraId="14F523CB">
      <w:pPr>
        <w:pStyle w:val="27"/>
      </w:pPr>
    </w:p>
    <w:p w14:paraId="66C6A611">
      <w:pPr>
        <w:pStyle w:val="3"/>
        <w:pageBreakBefore/>
        <w:spacing w:before="312" w:after="312"/>
      </w:pPr>
      <w:bookmarkStart w:id="445" w:name="_Toc18324"/>
      <w:r>
        <w:rPr>
          <w:rFonts w:hint="eastAsia"/>
          <w:b/>
          <w:bCs w:val="0"/>
        </w:rPr>
        <w:t>5</w:t>
      </w:r>
      <w:r>
        <w:rPr>
          <w:rFonts w:hint="eastAsia"/>
        </w:rPr>
        <w:t xml:space="preserve"> 设计概算总投资组成与编制方法</w:t>
      </w:r>
      <w:bookmarkEnd w:id="440"/>
      <w:bookmarkEnd w:id="441"/>
      <w:bookmarkEnd w:id="442"/>
      <w:bookmarkEnd w:id="443"/>
      <w:bookmarkEnd w:id="444"/>
      <w:bookmarkEnd w:id="445"/>
    </w:p>
    <w:p w14:paraId="081A26FD">
      <w:pPr>
        <w:pStyle w:val="4"/>
        <w:numPr>
          <w:ilvl w:val="1"/>
          <w:numId w:val="0"/>
        </w:numPr>
        <w:spacing w:before="156" w:after="156"/>
      </w:pPr>
      <w:bookmarkStart w:id="446" w:name="_Toc26098"/>
      <w:bookmarkStart w:id="447" w:name="_Toc31146"/>
      <w:bookmarkStart w:id="448" w:name="_Toc29110"/>
      <w:bookmarkStart w:id="449" w:name="_Toc126920374"/>
      <w:bookmarkStart w:id="450" w:name="_Toc126920067"/>
      <w:bookmarkStart w:id="451" w:name="_Toc8228"/>
      <w:r>
        <w:rPr>
          <w:rStyle w:val="41"/>
          <w:rFonts w:hint="eastAsia"/>
          <w:bCs w:val="0"/>
        </w:rPr>
        <w:t>5</w:t>
      </w:r>
      <w:r>
        <w:rPr>
          <w:rStyle w:val="41"/>
          <w:bCs w:val="0"/>
        </w:rPr>
        <w:t xml:space="preserve">.1 </w:t>
      </w:r>
      <w:r>
        <w:t xml:space="preserve"> </w:t>
      </w:r>
      <w:r>
        <w:rPr>
          <w:rFonts w:hint="eastAsia"/>
        </w:rPr>
        <w:t>设计概算总投资组成</w:t>
      </w:r>
      <w:bookmarkEnd w:id="446"/>
    </w:p>
    <w:p w14:paraId="08086FA1">
      <w:pPr>
        <w:pStyle w:val="5"/>
        <w:numPr>
          <w:ilvl w:val="2"/>
          <w:numId w:val="0"/>
        </w:numPr>
        <w:tabs>
          <w:tab w:val="clear" w:pos="0"/>
        </w:tabs>
      </w:pPr>
      <w:r>
        <w:rPr>
          <w:rStyle w:val="41"/>
          <w:rFonts w:hint="eastAsia"/>
          <w:bCs w:val="0"/>
        </w:rPr>
        <w:t>5.1.1</w:t>
      </w:r>
      <w:r>
        <w:rPr>
          <w:rFonts w:hint="eastAsia" w:eastAsia="黑体"/>
        </w:rPr>
        <w:t xml:space="preserve">  </w:t>
      </w:r>
      <w:r>
        <w:rPr>
          <w:rFonts w:hint="eastAsia"/>
        </w:rPr>
        <w:t>建设项目总投资包括建设投资、建设期融资费用和铺底流动资金。建设项目总投资的具体构成内容如图5.1.1所示。</w:t>
      </w:r>
    </w:p>
    <w:p w14:paraId="623FF445">
      <w:pPr>
        <w:jc w:val="center"/>
      </w:pPr>
      <w:r>
        <mc:AlternateContent>
          <mc:Choice Requires="wpc">
            <w:drawing>
              <wp:inline distT="0" distB="0" distL="114300" distR="114300">
                <wp:extent cx="5604510" cy="3346450"/>
                <wp:effectExtent l="0" t="0" r="15240" b="0"/>
                <wp:docPr id="76" name="画布 76"/>
                <wp:cNvGraphicFramePr/>
                <a:graphic xmlns:a="http://schemas.openxmlformats.org/drawingml/2006/main">
                  <a:graphicData uri="http://schemas.microsoft.com/office/word/2010/wordprocessingCanvas">
                    <wpc:wpc>
                      <wpc:bg>
                        <a:noFill/>
                      </wpc:bg>
                      <wpc:whole>
                        <a:ln>
                          <a:noFill/>
                        </a:ln>
                      </wpc:whole>
                      <wps:wsp>
                        <wps:cNvPr id="48" name="直接连接符 48"/>
                        <wps:cNvCnPr/>
                        <wps:spPr>
                          <a:xfrm flipV="1">
                            <a:off x="1243330" y="2306320"/>
                            <a:ext cx="448310" cy="5715"/>
                          </a:xfrm>
                          <a:prstGeom prst="line">
                            <a:avLst/>
                          </a:prstGeom>
                          <a:noFill/>
                          <a:ln w="6350" cap="flat" cmpd="sng" algn="ctr">
                            <a:solidFill>
                              <a:srgbClr val="000000"/>
                            </a:solidFill>
                            <a:prstDash val="solid"/>
                            <a:miter lim="800000"/>
                          </a:ln>
                          <a:effectLst/>
                        </wps:spPr>
                        <wps:bodyPr/>
                      </wps:wsp>
                      <wps:wsp>
                        <wps:cNvPr id="49" name="文本框 49"/>
                        <wps:cNvSpPr txBox="1"/>
                        <wps:spPr>
                          <a:xfrm>
                            <a:off x="0" y="2106930"/>
                            <a:ext cx="1271905" cy="345440"/>
                          </a:xfrm>
                          <a:prstGeom prst="rect">
                            <a:avLst/>
                          </a:prstGeom>
                          <a:solidFill>
                            <a:srgbClr val="FFFFFF"/>
                          </a:solidFill>
                          <a:ln w="6350">
                            <a:noFill/>
                          </a:ln>
                          <a:effectLst/>
                        </wps:spPr>
                        <wps:txbx>
                          <w:txbxContent>
                            <w:p w14:paraId="31E6AE52">
                              <w:r>
                                <w:rPr>
                                  <w:rFonts w:hint="eastAsia"/>
                                </w:rPr>
                                <w:t>建设项目总投资</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0" name="直接连接符 50"/>
                        <wps:cNvCnPr/>
                        <wps:spPr>
                          <a:xfrm>
                            <a:off x="1471930" y="1395095"/>
                            <a:ext cx="0" cy="1624965"/>
                          </a:xfrm>
                          <a:prstGeom prst="line">
                            <a:avLst/>
                          </a:prstGeom>
                          <a:noFill/>
                          <a:ln w="6350" cap="flat" cmpd="sng" algn="ctr">
                            <a:solidFill>
                              <a:srgbClr val="000000"/>
                            </a:solidFill>
                            <a:prstDash val="solid"/>
                            <a:miter lim="800000"/>
                          </a:ln>
                          <a:effectLst/>
                        </wps:spPr>
                        <wps:bodyPr/>
                      </wps:wsp>
                      <wps:wsp>
                        <wps:cNvPr id="51" name="直接连接符 51"/>
                        <wps:cNvCnPr/>
                        <wps:spPr>
                          <a:xfrm flipV="1">
                            <a:off x="1471295" y="1390650"/>
                            <a:ext cx="247015" cy="635"/>
                          </a:xfrm>
                          <a:prstGeom prst="line">
                            <a:avLst/>
                          </a:prstGeom>
                          <a:noFill/>
                          <a:ln w="6350" cap="flat" cmpd="sng" algn="ctr">
                            <a:solidFill>
                              <a:srgbClr val="000000"/>
                            </a:solidFill>
                            <a:prstDash val="solid"/>
                            <a:miter lim="800000"/>
                          </a:ln>
                          <a:effectLst/>
                        </wps:spPr>
                        <wps:bodyPr/>
                      </wps:wsp>
                      <wps:wsp>
                        <wps:cNvPr id="52" name="文本框 52"/>
                        <wps:cNvSpPr txBox="1"/>
                        <wps:spPr>
                          <a:xfrm>
                            <a:off x="1713230" y="1189990"/>
                            <a:ext cx="806450" cy="381000"/>
                          </a:xfrm>
                          <a:prstGeom prst="rect">
                            <a:avLst/>
                          </a:prstGeom>
                          <a:solidFill>
                            <a:srgbClr val="FFFFFF"/>
                          </a:solidFill>
                          <a:ln w="6350">
                            <a:noFill/>
                          </a:ln>
                          <a:effectLst/>
                        </wps:spPr>
                        <wps:txbx>
                          <w:txbxContent>
                            <w:p w14:paraId="38FBA34F">
                              <w:r>
                                <w:rPr>
                                  <w:rFonts w:hint="eastAsia"/>
                                </w:rPr>
                                <w:t>建设投资</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3" name="文本框 53"/>
                        <wps:cNvSpPr txBox="1"/>
                        <wps:spPr>
                          <a:xfrm>
                            <a:off x="1700530" y="2108835"/>
                            <a:ext cx="1270635" cy="381000"/>
                          </a:xfrm>
                          <a:prstGeom prst="rect">
                            <a:avLst/>
                          </a:prstGeom>
                          <a:solidFill>
                            <a:srgbClr val="FFFFFF"/>
                          </a:solidFill>
                          <a:ln w="6350">
                            <a:noFill/>
                          </a:ln>
                          <a:effectLst/>
                        </wps:spPr>
                        <wps:txbx>
                          <w:txbxContent>
                            <w:p w14:paraId="2CEC7552">
                              <w:r>
                                <w:rPr>
                                  <w:rFonts w:hint="eastAsia"/>
                                </w:rPr>
                                <w:t>建设期融资费用费用</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4" name="文本框 54"/>
                        <wps:cNvSpPr txBox="1"/>
                        <wps:spPr>
                          <a:xfrm>
                            <a:off x="1716405" y="2820670"/>
                            <a:ext cx="1344295" cy="381000"/>
                          </a:xfrm>
                          <a:prstGeom prst="rect">
                            <a:avLst/>
                          </a:prstGeom>
                          <a:solidFill>
                            <a:srgbClr val="FFFFFF"/>
                          </a:solidFill>
                          <a:ln w="6350">
                            <a:noFill/>
                          </a:ln>
                          <a:effectLst/>
                        </wps:spPr>
                        <wps:txbx>
                          <w:txbxContent>
                            <w:p w14:paraId="2A252831">
                              <w:r>
                                <w:rPr>
                                  <w:rFonts w:hint="eastAsia"/>
                                </w:rPr>
                                <w:t>铺底流动资金</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5" name="直接连接符 55"/>
                        <wps:cNvCnPr/>
                        <wps:spPr>
                          <a:xfrm flipV="1">
                            <a:off x="1466215" y="3018155"/>
                            <a:ext cx="241300" cy="1905"/>
                          </a:xfrm>
                          <a:prstGeom prst="line">
                            <a:avLst/>
                          </a:prstGeom>
                          <a:noFill/>
                          <a:ln w="6350" cap="flat" cmpd="sng" algn="ctr">
                            <a:solidFill>
                              <a:srgbClr val="000000"/>
                            </a:solidFill>
                            <a:prstDash val="solid"/>
                            <a:miter lim="800000"/>
                          </a:ln>
                          <a:effectLst/>
                        </wps:spPr>
                        <wps:bodyPr/>
                      </wps:wsp>
                      <wps:wsp>
                        <wps:cNvPr id="56" name="直接连接符 56"/>
                        <wps:cNvCnPr/>
                        <wps:spPr>
                          <a:xfrm flipV="1">
                            <a:off x="2501265" y="1381760"/>
                            <a:ext cx="448310" cy="5715"/>
                          </a:xfrm>
                          <a:prstGeom prst="line">
                            <a:avLst/>
                          </a:prstGeom>
                          <a:noFill/>
                          <a:ln w="6350" cap="flat" cmpd="sng" algn="ctr">
                            <a:solidFill>
                              <a:srgbClr val="000000"/>
                            </a:solidFill>
                            <a:prstDash val="solid"/>
                            <a:miter lim="800000"/>
                          </a:ln>
                          <a:effectLst/>
                        </wps:spPr>
                        <wps:bodyPr/>
                      </wps:wsp>
                      <wps:wsp>
                        <wps:cNvPr id="57" name="直接连接符 57"/>
                        <wps:cNvCnPr/>
                        <wps:spPr>
                          <a:xfrm>
                            <a:off x="2715895" y="654685"/>
                            <a:ext cx="8890" cy="1546860"/>
                          </a:xfrm>
                          <a:prstGeom prst="line">
                            <a:avLst/>
                          </a:prstGeom>
                          <a:noFill/>
                          <a:ln w="6350" cap="flat" cmpd="sng" algn="ctr">
                            <a:solidFill>
                              <a:srgbClr val="000000"/>
                            </a:solidFill>
                            <a:prstDash val="solid"/>
                            <a:miter lim="800000"/>
                          </a:ln>
                          <a:effectLst/>
                        </wps:spPr>
                        <wps:bodyPr/>
                      </wps:wsp>
                      <wps:wsp>
                        <wps:cNvPr id="58" name="直接连接符 58"/>
                        <wps:cNvCnPr/>
                        <wps:spPr>
                          <a:xfrm flipV="1">
                            <a:off x="2724785" y="649605"/>
                            <a:ext cx="247015" cy="635"/>
                          </a:xfrm>
                          <a:prstGeom prst="line">
                            <a:avLst/>
                          </a:prstGeom>
                          <a:noFill/>
                          <a:ln w="6350" cap="flat" cmpd="sng" algn="ctr">
                            <a:solidFill>
                              <a:srgbClr val="000000"/>
                            </a:solidFill>
                            <a:prstDash val="solid"/>
                            <a:miter lim="800000"/>
                          </a:ln>
                          <a:effectLst/>
                        </wps:spPr>
                        <wps:bodyPr/>
                      </wps:wsp>
                      <wps:wsp>
                        <wps:cNvPr id="59" name="直接连接符 59"/>
                        <wps:cNvCnPr/>
                        <wps:spPr>
                          <a:xfrm flipV="1">
                            <a:off x="2719705" y="2201545"/>
                            <a:ext cx="241300" cy="1905"/>
                          </a:xfrm>
                          <a:prstGeom prst="line">
                            <a:avLst/>
                          </a:prstGeom>
                          <a:noFill/>
                          <a:ln w="6350" cap="flat" cmpd="sng" algn="ctr">
                            <a:solidFill>
                              <a:srgbClr val="000000"/>
                            </a:solidFill>
                            <a:prstDash val="solid"/>
                            <a:miter lim="800000"/>
                          </a:ln>
                          <a:effectLst/>
                        </wps:spPr>
                        <wps:bodyPr/>
                      </wps:wsp>
                      <wps:wsp>
                        <wps:cNvPr id="60" name="文本框 60"/>
                        <wps:cNvSpPr txBox="1"/>
                        <wps:spPr>
                          <a:xfrm>
                            <a:off x="2947670" y="448945"/>
                            <a:ext cx="806450" cy="381000"/>
                          </a:xfrm>
                          <a:prstGeom prst="rect">
                            <a:avLst/>
                          </a:prstGeom>
                          <a:solidFill>
                            <a:srgbClr val="FFFFFF"/>
                          </a:solidFill>
                          <a:ln w="6350">
                            <a:noFill/>
                          </a:ln>
                          <a:effectLst/>
                        </wps:spPr>
                        <wps:txbx>
                          <w:txbxContent>
                            <w:p w14:paraId="29FB9F5A">
                              <w:r>
                                <w:rPr>
                                  <w:rFonts w:hint="eastAsia"/>
                                </w:rPr>
                                <w:t>工程费用</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61" name="文本框 61"/>
                        <wps:cNvSpPr txBox="1"/>
                        <wps:spPr>
                          <a:xfrm>
                            <a:off x="2944495" y="1191260"/>
                            <a:ext cx="1557655" cy="380365"/>
                          </a:xfrm>
                          <a:prstGeom prst="rect">
                            <a:avLst/>
                          </a:prstGeom>
                          <a:solidFill>
                            <a:srgbClr val="FFFFFF"/>
                          </a:solidFill>
                          <a:ln w="6350">
                            <a:noFill/>
                          </a:ln>
                          <a:effectLst/>
                        </wps:spPr>
                        <wps:txbx>
                          <w:txbxContent>
                            <w:p w14:paraId="422E98F7">
                              <w:r>
                                <w:rPr>
                                  <w:rFonts w:hint="eastAsia"/>
                                </w:rPr>
                                <w:t>工程建设其他费用</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62" name="文本框 62"/>
                        <wps:cNvSpPr txBox="1"/>
                        <wps:spPr>
                          <a:xfrm>
                            <a:off x="3012440" y="1998980"/>
                            <a:ext cx="806450" cy="381000"/>
                          </a:xfrm>
                          <a:prstGeom prst="rect">
                            <a:avLst/>
                          </a:prstGeom>
                          <a:solidFill>
                            <a:srgbClr val="FFFFFF"/>
                          </a:solidFill>
                          <a:ln w="6350">
                            <a:noFill/>
                          </a:ln>
                          <a:effectLst/>
                        </wps:spPr>
                        <wps:txbx>
                          <w:txbxContent>
                            <w:p w14:paraId="31001174">
                              <w:r>
                                <w:rPr>
                                  <w:rFonts w:hint="eastAsia"/>
                                </w:rPr>
                                <w:t>预备费用</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63" name="直接连接符 63"/>
                        <wps:cNvCnPr/>
                        <wps:spPr>
                          <a:xfrm flipV="1">
                            <a:off x="3754120" y="635000"/>
                            <a:ext cx="448310" cy="5715"/>
                          </a:xfrm>
                          <a:prstGeom prst="line">
                            <a:avLst/>
                          </a:prstGeom>
                          <a:noFill/>
                          <a:ln w="6350" cap="flat" cmpd="sng" algn="ctr">
                            <a:solidFill>
                              <a:srgbClr val="000000"/>
                            </a:solidFill>
                            <a:prstDash val="solid"/>
                            <a:miter lim="800000"/>
                          </a:ln>
                          <a:effectLst/>
                        </wps:spPr>
                        <wps:bodyPr/>
                      </wps:wsp>
                      <wps:wsp>
                        <wps:cNvPr id="64" name="直接连接符 64"/>
                        <wps:cNvCnPr/>
                        <wps:spPr>
                          <a:xfrm>
                            <a:off x="3959860" y="291465"/>
                            <a:ext cx="257810" cy="10160"/>
                          </a:xfrm>
                          <a:prstGeom prst="line">
                            <a:avLst/>
                          </a:prstGeom>
                          <a:noFill/>
                          <a:ln w="6350" cap="flat" cmpd="sng" algn="ctr">
                            <a:solidFill>
                              <a:srgbClr val="000000"/>
                            </a:solidFill>
                            <a:prstDash val="solid"/>
                            <a:miter lim="800000"/>
                          </a:ln>
                          <a:effectLst/>
                        </wps:spPr>
                        <wps:bodyPr/>
                      </wps:wsp>
                      <wps:wsp>
                        <wps:cNvPr id="65" name="直接连接符 65"/>
                        <wps:cNvCnPr/>
                        <wps:spPr>
                          <a:xfrm flipV="1">
                            <a:off x="3950970" y="1044575"/>
                            <a:ext cx="241300" cy="1905"/>
                          </a:xfrm>
                          <a:prstGeom prst="line">
                            <a:avLst/>
                          </a:prstGeom>
                          <a:noFill/>
                          <a:ln w="6350" cap="flat" cmpd="sng" algn="ctr">
                            <a:solidFill>
                              <a:srgbClr val="000000"/>
                            </a:solidFill>
                            <a:prstDash val="solid"/>
                            <a:miter lim="800000"/>
                          </a:ln>
                          <a:effectLst/>
                        </wps:spPr>
                        <wps:bodyPr/>
                      </wps:wsp>
                      <wps:wsp>
                        <wps:cNvPr id="66" name="直接连接符 66"/>
                        <wps:cNvCnPr/>
                        <wps:spPr>
                          <a:xfrm flipH="1">
                            <a:off x="3950970" y="295910"/>
                            <a:ext cx="10795" cy="750570"/>
                          </a:xfrm>
                          <a:prstGeom prst="line">
                            <a:avLst/>
                          </a:prstGeom>
                          <a:noFill/>
                          <a:ln w="6350" cap="flat" cmpd="sng" algn="ctr">
                            <a:solidFill>
                              <a:srgbClr val="000000"/>
                            </a:solidFill>
                            <a:prstDash val="solid"/>
                            <a:miter lim="800000"/>
                          </a:ln>
                          <a:effectLst/>
                        </wps:spPr>
                        <wps:bodyPr/>
                      </wps:wsp>
                      <wps:wsp>
                        <wps:cNvPr id="67" name="文本框 67"/>
                        <wps:cNvSpPr txBox="1"/>
                        <wps:spPr>
                          <a:xfrm>
                            <a:off x="4216400" y="95250"/>
                            <a:ext cx="1042035" cy="381000"/>
                          </a:xfrm>
                          <a:prstGeom prst="rect">
                            <a:avLst/>
                          </a:prstGeom>
                          <a:solidFill>
                            <a:srgbClr val="FFFFFF"/>
                          </a:solidFill>
                          <a:ln w="6350">
                            <a:noFill/>
                          </a:ln>
                          <a:effectLst/>
                        </wps:spPr>
                        <wps:txbx>
                          <w:txbxContent>
                            <w:p w14:paraId="0EF7B205">
                              <w:r>
                                <w:rPr>
                                  <w:rFonts w:hint="eastAsia"/>
                                </w:rPr>
                                <w:t>建筑工程费</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68" name="文本框 68"/>
                        <wps:cNvSpPr txBox="1"/>
                        <wps:spPr>
                          <a:xfrm>
                            <a:off x="4225290" y="444500"/>
                            <a:ext cx="1042035" cy="381000"/>
                          </a:xfrm>
                          <a:prstGeom prst="rect">
                            <a:avLst/>
                          </a:prstGeom>
                          <a:solidFill>
                            <a:srgbClr val="FFFFFF"/>
                          </a:solidFill>
                          <a:ln w="6350">
                            <a:noFill/>
                          </a:ln>
                          <a:effectLst/>
                        </wps:spPr>
                        <wps:txbx>
                          <w:txbxContent>
                            <w:p w14:paraId="5394A920">
                              <w:r>
                                <w:rPr>
                                  <w:rFonts w:hint="eastAsia"/>
                                </w:rPr>
                                <w:t>安装工程费</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69" name="文本框 69"/>
                        <wps:cNvSpPr txBox="1"/>
                        <wps:spPr>
                          <a:xfrm>
                            <a:off x="4216400" y="826135"/>
                            <a:ext cx="1109980" cy="381000"/>
                          </a:xfrm>
                          <a:prstGeom prst="rect">
                            <a:avLst/>
                          </a:prstGeom>
                          <a:solidFill>
                            <a:srgbClr val="FFFFFF"/>
                          </a:solidFill>
                          <a:ln w="6350">
                            <a:noFill/>
                          </a:ln>
                          <a:effectLst/>
                        </wps:spPr>
                        <wps:txbx>
                          <w:txbxContent>
                            <w:p w14:paraId="737846BF">
                              <w:r>
                                <w:rPr>
                                  <w:rFonts w:hint="eastAsia"/>
                                </w:rPr>
                                <w:t>设备购置费</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0" name="直接连接符 70"/>
                        <wps:cNvCnPr/>
                        <wps:spPr>
                          <a:xfrm flipV="1">
                            <a:off x="3794760" y="2174240"/>
                            <a:ext cx="448310" cy="5715"/>
                          </a:xfrm>
                          <a:prstGeom prst="line">
                            <a:avLst/>
                          </a:prstGeom>
                          <a:noFill/>
                          <a:ln w="6350" cap="flat" cmpd="sng" algn="ctr">
                            <a:solidFill>
                              <a:srgbClr val="000000"/>
                            </a:solidFill>
                            <a:prstDash val="solid"/>
                            <a:miter lim="800000"/>
                          </a:ln>
                          <a:effectLst/>
                        </wps:spPr>
                        <wps:bodyPr/>
                      </wps:wsp>
                      <wps:wsp>
                        <wps:cNvPr id="71" name="直接连接符 71"/>
                        <wps:cNvCnPr/>
                        <wps:spPr>
                          <a:xfrm>
                            <a:off x="4237990" y="1917065"/>
                            <a:ext cx="257810" cy="10160"/>
                          </a:xfrm>
                          <a:prstGeom prst="line">
                            <a:avLst/>
                          </a:prstGeom>
                          <a:noFill/>
                          <a:ln w="6350" cap="flat" cmpd="sng" algn="ctr">
                            <a:solidFill>
                              <a:srgbClr val="000000"/>
                            </a:solidFill>
                            <a:prstDash val="solid"/>
                            <a:miter lim="800000"/>
                          </a:ln>
                          <a:effectLst/>
                        </wps:spPr>
                        <wps:bodyPr/>
                      </wps:wsp>
                      <wps:wsp>
                        <wps:cNvPr id="72" name="直接连接符 72"/>
                        <wps:cNvCnPr/>
                        <wps:spPr>
                          <a:xfrm>
                            <a:off x="4229100" y="2488565"/>
                            <a:ext cx="278130" cy="3810"/>
                          </a:xfrm>
                          <a:prstGeom prst="line">
                            <a:avLst/>
                          </a:prstGeom>
                          <a:noFill/>
                          <a:ln w="6350" cap="flat" cmpd="sng" algn="ctr">
                            <a:solidFill>
                              <a:srgbClr val="000000"/>
                            </a:solidFill>
                            <a:prstDash val="solid"/>
                            <a:miter lim="800000"/>
                          </a:ln>
                          <a:effectLst/>
                        </wps:spPr>
                        <wps:bodyPr/>
                      </wps:wsp>
                      <wps:wsp>
                        <wps:cNvPr id="73" name="直接连接符 73"/>
                        <wps:cNvCnPr/>
                        <wps:spPr>
                          <a:xfrm>
                            <a:off x="4238625" y="1920875"/>
                            <a:ext cx="0" cy="571500"/>
                          </a:xfrm>
                          <a:prstGeom prst="line">
                            <a:avLst/>
                          </a:prstGeom>
                          <a:noFill/>
                          <a:ln w="6350" cap="flat" cmpd="sng" algn="ctr">
                            <a:solidFill>
                              <a:srgbClr val="000000"/>
                            </a:solidFill>
                            <a:prstDash val="solid"/>
                            <a:miter lim="800000"/>
                          </a:ln>
                          <a:effectLst/>
                        </wps:spPr>
                        <wps:bodyPr/>
                      </wps:wsp>
                      <wps:wsp>
                        <wps:cNvPr id="74" name="文本框 74"/>
                        <wps:cNvSpPr txBox="1"/>
                        <wps:spPr>
                          <a:xfrm>
                            <a:off x="4493895" y="1726565"/>
                            <a:ext cx="1109980" cy="381000"/>
                          </a:xfrm>
                          <a:prstGeom prst="rect">
                            <a:avLst/>
                          </a:prstGeom>
                          <a:solidFill>
                            <a:srgbClr val="FFFFFF"/>
                          </a:solidFill>
                          <a:ln w="6350">
                            <a:noFill/>
                          </a:ln>
                          <a:effectLst/>
                        </wps:spPr>
                        <wps:txbx>
                          <w:txbxContent>
                            <w:p w14:paraId="2F3C519E">
                              <w:r>
                                <w:rPr>
                                  <w:rFonts w:hint="eastAsia"/>
                                </w:rPr>
                                <w:t>基本预备费</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5" name="文本框 75"/>
                        <wps:cNvSpPr txBox="1"/>
                        <wps:spPr>
                          <a:xfrm>
                            <a:off x="4486910" y="2299335"/>
                            <a:ext cx="1009650" cy="381000"/>
                          </a:xfrm>
                          <a:prstGeom prst="rect">
                            <a:avLst/>
                          </a:prstGeom>
                          <a:solidFill>
                            <a:srgbClr val="FFFFFF"/>
                          </a:solidFill>
                          <a:ln w="6350">
                            <a:noFill/>
                          </a:ln>
                          <a:effectLst/>
                        </wps:spPr>
                        <wps:txbx>
                          <w:txbxContent>
                            <w:p w14:paraId="5621DF78">
                              <w:r>
                                <w:rPr>
                                  <w:rFonts w:hint="eastAsia"/>
                                </w:rPr>
                                <w:t>价差预备费</w:t>
                              </w:r>
                            </w:p>
                          </w:txbxContent>
                        </wps:txbx>
                        <wps:bodyPr rot="0" spcFirstLastPara="0" vertOverflow="overflow" horzOverflow="overflow" vert="horz" wrap="square" lIns="91440" tIns="45720" rIns="91440" bIns="45720" numCol="1" spcCol="0" rtlCol="0" fromWordArt="0" anchor="t" anchorCtr="0" forceAA="0" compatLnSpc="1">
                          <a:noAutofit/>
                        </wps:bodyPr>
                      </wps:wsp>
                    </wpc:wpc>
                  </a:graphicData>
                </a:graphic>
              </wp:inline>
            </w:drawing>
          </mc:Choice>
          <mc:Fallback>
            <w:pict>
              <v:group id="_x0000_s1026" o:spid="_x0000_s1026" o:spt="203" style="height:263.5pt;width:441.3pt;" coordsize="5604510,3346450" editas="canvas" o:gfxdata="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">
                <o:lock v:ext="edit" aspectratio="f"/>
                <v:shape id="_x0000_s1026" o:spid="_x0000_s1026" style="position:absolute;left:0;top:0;height:3346450;width:5604510;" filled="f" stroked="f" coordsize="21600,21600" o:gfxdata="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">
                  <v:fill on="f" focussize="0,0"/>
                  <v:stroke on="f"/>
                  <v:imagedata o:title=""/>
                  <o:lock v:ext="edit" aspectratio="f"/>
                </v:shape>
                <v:line id="_x0000_s1026" o:spid="_x0000_s1026" o:spt="20" style="position:absolute;left:1243330;top:2306320;flip:y;height:5715;width:448310;" filled="f" stroked="t" coordsize="21600,21600" o:gfxdata="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KZePUHVAAAABQEAAA8AAAAAAAAAAQAgAAAAIgAAAGRycy9kb3ducmV2&#10;LnhtbFBLAQIUABQAAAAIAIdO4kCYkNJT/wEAANkDAAAOAAAAAAAAAAEAIAAAACQBAABkcnMvZTJv&#10;RG9jLnhtbFBLBQYAAAAABgAGAFkBAACVBQAAAAA=&#10;">
                  <v:fill on="f" focussize="0,0"/>
                  <v:stroke weight="0.5pt" color="#000000" miterlimit="8" joinstyle="miter"/>
                  <v:imagedata o:title=""/>
                  <o:lock v:ext="edit" aspectratio="f"/>
                </v:line>
                <v:shape id="_x0000_s1026" o:spid="_x0000_s1026" o:spt="202" type="#_x0000_t202" style="position:absolute;left:0;top:2106930;height:345440;width:1271905;" fillcolor="#FFFFFF" filled="t" stroked="f" coordsize="21600,21600" o:gfxdata="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L2RpDS&#10;AAAABQEAAA8AAAAAAAAAAQAgAAAAIgAAAGRycy9kb3ducmV2LnhtbFBLAQIUABQAAAAIAIdO4kBd&#10;MADAXwIAAKUEAAAOAAAAAAAAAAEAIAAAACEBAABkcnMvZTJvRG9jLnhtbFBLBQYAAAAABgAGAFkB&#10;AADyBQAAAAA=&#10;">
                  <v:fill on="t" focussize="0,0"/>
                  <v:stroke on="f" weight="0.5pt"/>
                  <v:imagedata o:title=""/>
                  <o:lock v:ext="edit" aspectratio="f"/>
                  <v:textbox>
                    <w:txbxContent>
                      <w:p w14:paraId="31E6AE52">
                        <w:r>
                          <w:rPr>
                            <w:rFonts w:hint="eastAsia"/>
                          </w:rPr>
                          <w:t>建设项目总投资</w:t>
                        </w:r>
                      </w:p>
                    </w:txbxContent>
                  </v:textbox>
                </v:shape>
                <v:line id="_x0000_s1026" o:spid="_x0000_s1026" o:spt="20" style="position:absolute;left:1471930;top:1395095;height:1624965;width:0;" filled="f" stroked="t" coordsize="21600,21600" o:gfxdata="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PFD8nbTAAAABQEAAA8AAAAAAAAAAQAgAAAAIgAAAGRycy9kb3ducmV2LnhtbFBLAQIUABQA&#10;AAAIAIdO4kCQ56vg9QEAAM0DAAAOAAAAAAAAAAEAIAAAACIBAABkcnMvZTJvRG9jLnhtbFBLBQYA&#10;AAAABgAGAFkBAACJBQAAAAA=&#10;">
                  <v:fill on="f" focussize="0,0"/>
                  <v:stroke weight="0.5pt" color="#000000" miterlimit="8" joinstyle="miter"/>
                  <v:imagedata o:title=""/>
                  <o:lock v:ext="edit" aspectratio="f"/>
                </v:line>
                <v:line id="_x0000_s1026" o:spid="_x0000_s1026" o:spt="20" style="position:absolute;left:1471295;top:1390650;flip:y;height:635;width:247015;" filled="f" stroked="t" coordsize="21600,21600" o:gfxdata="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mXj1B1QAAAAUBAAAPAAAAAAAAAAEAIAAAACIAAABkcnMvZG93bnJldi54&#10;bWxQSwECFAAUAAAACACHTuJABC3cVf0BAADYAwAADgAAAAAAAAABACAAAAAkAQAAZHJzL2Uyb0Rv&#10;Yy54bWxQSwUGAAAAAAYABgBZAQAAkwUAAAAA&#10;">
                  <v:fill on="f" focussize="0,0"/>
                  <v:stroke weight="0.5pt" color="#000000" miterlimit="8" joinstyle="miter"/>
                  <v:imagedata o:title=""/>
                  <o:lock v:ext="edit" aspectratio="f"/>
                </v:line>
                <v:shape id="_x0000_s1026" o:spid="_x0000_s1026" o:spt="202" type="#_x0000_t202" style="position:absolute;left:1713230;top:1189990;height:381000;width:806450;" fillcolor="#FFFFFF" filled="t" stroked="f" coordsize="21600,21600" o:gfxdata="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L2&#10;RpDSAAAABQEAAA8AAAAAAAAAAQAgAAAAIgAAAGRycy9kb3ducmV2LnhtbFBLAQIUABQAAAAIAIdO&#10;4kBmMKl5YgIAAKoEAAAOAAAAAAAAAAEAIAAAACEBAABkcnMvZTJvRG9jLnhtbFBLBQYAAAAABgAG&#10;AFkBAAD1BQAAAAA=&#10;">
                  <v:fill on="t" focussize="0,0"/>
                  <v:stroke on="f" weight="0.5pt"/>
                  <v:imagedata o:title=""/>
                  <o:lock v:ext="edit" aspectratio="f"/>
                  <v:textbox>
                    <w:txbxContent>
                      <w:p w14:paraId="38FBA34F">
                        <w:r>
                          <w:rPr>
                            <w:rFonts w:hint="eastAsia"/>
                          </w:rPr>
                          <w:t>建设投资</w:t>
                        </w:r>
                      </w:p>
                    </w:txbxContent>
                  </v:textbox>
                </v:shape>
                <v:shape id="_x0000_s1026" o:spid="_x0000_s1026" o:spt="202" type="#_x0000_t202" style="position:absolute;left:1700530;top:2108835;height:381000;width:1270635;" fillcolor="#FFFFFF" filled="t" stroked="f" coordsize="21600,21600" o:gfxdata="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L2&#10;RpDSAAAABQEAAA8AAAAAAAAAAQAgAAAAIgAAAGRycy9kb3ducmV2LnhtbFBLAQIUABQAAAAIAIdO&#10;4kBJJhf9YgIAAKsEAAAOAAAAAAAAAAEAIAAAACEBAABkcnMvZTJvRG9jLnhtbFBLBQYAAAAABgAG&#10;AFkBAAD1BQAAAAA=&#10;">
                  <v:fill on="t" focussize="0,0"/>
                  <v:stroke on="f" weight="0.5pt"/>
                  <v:imagedata o:title=""/>
                  <o:lock v:ext="edit" aspectratio="f"/>
                  <v:textbox>
                    <w:txbxContent>
                      <w:p w14:paraId="2CEC7552">
                        <w:r>
                          <w:rPr>
                            <w:rFonts w:hint="eastAsia"/>
                          </w:rPr>
                          <w:t>建设期融资费用费用</w:t>
                        </w:r>
                      </w:p>
                    </w:txbxContent>
                  </v:textbox>
                </v:shape>
                <v:shape id="_x0000_s1026" o:spid="_x0000_s1026" o:spt="202" type="#_x0000_t202" style="position:absolute;left:1716405;top:2820670;height:381000;width:1344295;" fillcolor="#FFFFFF" filled="t" stroked="f" coordsize="21600,21600" o:gfxdata="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svZGkNIAAAAFAQAADwAAAAAAAAABACAAAAAiAAAAZHJzL2Rvd25yZXYueG1sUEsBAhQAFAAAAAgA&#10;h07iQD6JyDxkAgAAqwQAAA4AAAAAAAAAAQAgAAAAIQEAAGRycy9lMm9Eb2MueG1sUEsFBgAAAAAG&#10;AAYAWQEAAPcFAAAAAA==&#10;">
                  <v:fill on="t" focussize="0,0"/>
                  <v:stroke on="f" weight="0.5pt"/>
                  <v:imagedata o:title=""/>
                  <o:lock v:ext="edit" aspectratio="f"/>
                  <v:textbox>
                    <w:txbxContent>
                      <w:p w14:paraId="2A252831">
                        <w:r>
                          <w:rPr>
                            <w:rFonts w:hint="eastAsia"/>
                          </w:rPr>
                          <w:t>铺底流动资金</w:t>
                        </w:r>
                      </w:p>
                    </w:txbxContent>
                  </v:textbox>
                </v:shape>
                <v:line id="_x0000_s1026" o:spid="_x0000_s1026" o:spt="20" style="position:absolute;left:1466215;top:3018155;flip:y;height:1905;width:241300;" filled="f" stroked="t" coordsize="21600,21600" o:gfxdata="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mXj1B1QAAAAUBAAAPAAAAAAAAAAEAIAAAACIAAABkcnMvZG93bnJl&#10;di54bWxQSwECFAAUAAAACACHTuJAicZvQAACAADZAwAADgAAAAAAAAABACAAAAAkAQAAZHJzL2Uy&#10;b0RvYy54bWxQSwUGAAAAAAYABgBZAQAAlgUAAAAA&#10;">
                  <v:fill on="f" focussize="0,0"/>
                  <v:stroke weight="0.5pt" color="#000000" miterlimit="8" joinstyle="miter"/>
                  <v:imagedata o:title=""/>
                  <o:lock v:ext="edit" aspectratio="f"/>
                </v:line>
                <v:line id="_x0000_s1026" o:spid="_x0000_s1026" o:spt="20" style="position:absolute;left:2501265;top:1381760;flip:y;height:5715;width:448310;" filled="f" stroked="t" coordsize="21600,21600" o:gfxdata="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mXj1B1QAAAAUBAAAPAAAAAAAAAAEAIAAAACIAAABkcnMvZG93bnJl&#10;di54bWxQSwECFAAUAAAACACHTuJABjFONwACAADZAwAADgAAAAAAAAABACAAAAAkAQAAZHJzL2Uy&#10;b0RvYy54bWxQSwUGAAAAAAYABgBZAQAAlgUAAAAA&#10;">
                  <v:fill on="f" focussize="0,0"/>
                  <v:stroke weight="0.5pt" color="#000000" miterlimit="8" joinstyle="miter"/>
                  <v:imagedata o:title=""/>
                  <o:lock v:ext="edit" aspectratio="f"/>
                </v:line>
                <v:line id="_x0000_s1026" o:spid="_x0000_s1026" o:spt="20" style="position:absolute;left:2715895;top:654685;height:1546860;width:8890;" filled="f" stroked="t" coordsize="21600,21600" o:gfxdata="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8UPydtMAAAAFAQAADwAAAAAAAAABACAAAAAiAAAAZHJzL2Rvd25yZXYueG1sUEsBAhQA&#10;FAAAAAgAh07iQO4KaH/3AQAAzwMAAA4AAAAAAAAAAQAgAAAAIgEAAGRycy9lMm9Eb2MueG1sUEsF&#10;BgAAAAAGAAYAWQEAAIsFAAAAAA==&#10;">
                  <v:fill on="f" focussize="0,0"/>
                  <v:stroke weight="0.5pt" color="#000000" miterlimit="8" joinstyle="miter"/>
                  <v:imagedata o:title=""/>
                  <o:lock v:ext="edit" aspectratio="f"/>
                </v:line>
                <v:line id="_x0000_s1026" o:spid="_x0000_s1026" o:spt="20" style="position:absolute;left:2724785;top:649605;flip:y;height:635;width:247015;" filled="f" stroked="t" coordsize="21600,21600" o:gfxdata="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pl49QdUAAAAFAQAADwAAAAAAAAABACAAAAAiAAAAZHJzL2Rvd25yZXYueG1s&#10;UEsBAhQAFAAAAAgAh07iQKWbyZH7AQAA1wMAAA4AAAAAAAAAAQAgAAAAJAEAAGRycy9lMm9Eb2Mu&#10;eG1sUEsFBgAAAAAGAAYAWQEAAJEFAAAAAA==&#10;">
                  <v:fill on="f" focussize="0,0"/>
                  <v:stroke weight="0.5pt" color="#000000" miterlimit="8" joinstyle="miter"/>
                  <v:imagedata o:title=""/>
                  <o:lock v:ext="edit" aspectratio="f"/>
                </v:line>
                <v:line id="_x0000_s1026" o:spid="_x0000_s1026" o:spt="20" style="position:absolute;left:2719705;top:2201545;flip:y;height:1905;width:241300;" filled="f" stroked="t" coordsize="21600,21600" o:gfxdata="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pl49QdUAAAAFAQAADwAAAAAAAAABACAAAAAiAAAAZHJzL2Rvd25yZXYu&#10;eG1sUEsBAhQAFAAAAAgAh07iQB5oS7P+AQAA2QMAAA4AAAAAAAAAAQAgAAAAJAEAAGRycy9lMm9E&#10;b2MueG1sUEsFBgAAAAAGAAYAWQEAAJQFAAAAAA==&#10;">
                  <v:fill on="f" focussize="0,0"/>
                  <v:stroke weight="0.5pt" color="#000000" miterlimit="8" joinstyle="miter"/>
                  <v:imagedata o:title=""/>
                  <o:lock v:ext="edit" aspectratio="f"/>
                </v:line>
                <v:shape id="_x0000_s1026" o:spid="_x0000_s1026" o:spt="202" type="#_x0000_t202" style="position:absolute;left:2947670;top:448945;height:381000;width:806450;" fillcolor="#FFFFFF" filled="t" stroked="f" coordsize="21600,21600" o:gfxdata="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L2&#10;RpDSAAAABQEAAA8AAAAAAAAAAQAgAAAAIgAAAGRycy9kb3ducmV2LnhtbFBLAQIUABQAAAAIAIdO&#10;4kD+h+5EYgIAAKkEAAAOAAAAAAAAAAEAIAAAACEBAABkcnMvZTJvRG9jLnhtbFBLBQYAAAAABgAG&#10;AFkBAAD1BQAAAAA=&#10;">
                  <v:fill on="t" focussize="0,0"/>
                  <v:stroke on="f" weight="0.5pt"/>
                  <v:imagedata o:title=""/>
                  <o:lock v:ext="edit" aspectratio="f"/>
                  <v:textbox>
                    <w:txbxContent>
                      <w:p w14:paraId="29FB9F5A">
                        <w:r>
                          <w:rPr>
                            <w:rFonts w:hint="eastAsia"/>
                          </w:rPr>
                          <w:t>工程费用</w:t>
                        </w:r>
                      </w:p>
                    </w:txbxContent>
                  </v:textbox>
                </v:shape>
                <v:shape id="_x0000_s1026" o:spid="_x0000_s1026" o:spt="202" type="#_x0000_t202" style="position:absolute;left:2944495;top:1191260;height:380365;width:1557655;" fillcolor="#FFFFFF" filled="t" stroked="f" coordsize="21600,21600" o:gfxdata="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svZG&#10;kNIAAAAFAQAADwAAAAAAAAABACAAAAAiAAAAZHJzL2Rvd25yZXYueG1sUEsBAhQAFAAAAAgAh07i&#10;QNxHWBFhAgAAqwQAAA4AAAAAAAAAAQAgAAAAIQEAAGRycy9lMm9Eb2MueG1sUEsFBgAAAAAGAAYA&#10;WQEAAPQFAAAAAA==&#10;">
                  <v:fill on="t" focussize="0,0"/>
                  <v:stroke on="f" weight="0.5pt"/>
                  <v:imagedata o:title=""/>
                  <o:lock v:ext="edit" aspectratio="f"/>
                  <v:textbox>
                    <w:txbxContent>
                      <w:p w14:paraId="422E98F7">
                        <w:r>
                          <w:rPr>
                            <w:rFonts w:hint="eastAsia"/>
                          </w:rPr>
                          <w:t>工程建设其他费用</w:t>
                        </w:r>
                      </w:p>
                    </w:txbxContent>
                  </v:textbox>
                </v:shape>
                <v:shape id="_x0000_s1026" o:spid="_x0000_s1026" o:spt="202" type="#_x0000_t202" style="position:absolute;left:3012440;top:1998980;height:381000;width:806450;" fillcolor="#FFFFFF" filled="t" stroked="f" coordsize="21600,21600" o:gfxdata="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y9kaQ&#10;0gAAAAUBAAAPAAAAAAAAAAEAIAAAACIAAABkcnMvZG93bnJldi54bWxQSwECFAAUAAAACACHTuJA&#10;zX9jDGACAACqBAAADgAAAAAAAAABACAAAAAhAQAAZHJzL2Uyb0RvYy54bWxQSwUGAAAAAAYABgBZ&#10;AQAA8wUAAAAA&#10;">
                  <v:fill on="t" focussize="0,0"/>
                  <v:stroke on="f" weight="0.5pt"/>
                  <v:imagedata o:title=""/>
                  <o:lock v:ext="edit" aspectratio="f"/>
                  <v:textbox>
                    <w:txbxContent>
                      <w:p w14:paraId="31001174">
                        <w:r>
                          <w:rPr>
                            <w:rFonts w:hint="eastAsia"/>
                          </w:rPr>
                          <w:t>预备费用</w:t>
                        </w:r>
                      </w:p>
                    </w:txbxContent>
                  </v:textbox>
                </v:shape>
                <v:line id="_x0000_s1026" o:spid="_x0000_s1026" o:spt="20" style="position:absolute;left:3754120;top:635000;flip:y;height:5715;width:448310;" filled="f" stroked="t" coordsize="21600,21600" o:gfxdata="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pl49QdUAAAAFAQAADwAAAAAAAAABACAAAAAiAAAAZHJzL2Rvd25yZXYueG1s&#10;UEsBAhQAFAAAAAgAh07iQKTzWbz7AQAA2AMAAA4AAAAAAAAAAQAgAAAAJAEAAGRycy9lMm9Eb2Mu&#10;eG1sUEsFBgAAAAAGAAYAWQEAAJEFAAAAAA==&#10;">
                  <v:fill on="f" focussize="0,0"/>
                  <v:stroke weight="0.5pt" color="#000000" miterlimit="8" joinstyle="miter"/>
                  <v:imagedata o:title=""/>
                  <o:lock v:ext="edit" aspectratio="f"/>
                </v:line>
                <v:line id="_x0000_s1026" o:spid="_x0000_s1026" o:spt="20" style="position:absolute;left:3959860;top:291465;height:10160;width:257810;" filled="f" stroked="t" coordsize="21600,21600" o:gfxdata="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8UPydtMAAAAFAQAADwAAAAAAAAABACAAAAAiAAAAZHJzL2Rvd25yZXYueG1sUEsBAhQA&#10;FAAAAAgAh07iQB0xPe/3AQAAzwMAAA4AAAAAAAAAAQAgAAAAIgEAAGRycy9lMm9Eb2MueG1sUEsF&#10;BgAAAAAGAAYAWQEAAIsFAAAAAA==&#10;">
                  <v:fill on="f" focussize="0,0"/>
                  <v:stroke weight="0.5pt" color="#000000" miterlimit="8" joinstyle="miter"/>
                  <v:imagedata o:title=""/>
                  <o:lock v:ext="edit" aspectratio="f"/>
                </v:line>
                <v:line id="_x0000_s1026" o:spid="_x0000_s1026" o:spt="20" style="position:absolute;left:3950970;top:1044575;flip:y;height:1905;width:241300;" filled="f" stroked="t" coordsize="21600,21600" o:gfxdata="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KZePUHVAAAABQEAAA8AAAAAAAAAAQAgAAAAIgAAAGRycy9kb3ducmV2&#10;LnhtbFBLAQIUABQAAAAIAIdO4kA+upJL/wEAANkDAAAOAAAAAAAAAAEAIAAAACQBAABkcnMvZTJv&#10;RG9jLnhtbFBLBQYAAAAABgAGAFkBAACVBQAAAAA=&#10;">
                  <v:fill on="f" focussize="0,0"/>
                  <v:stroke weight="0.5pt" color="#000000" miterlimit="8" joinstyle="miter"/>
                  <v:imagedata o:title=""/>
                  <o:lock v:ext="edit" aspectratio="f"/>
                </v:line>
                <v:line id="_x0000_s1026" o:spid="_x0000_s1026" o:spt="20" style="position:absolute;left:3950970;top:295910;flip:x;height:750570;width:10795;" filled="f" stroked="t" coordsize="21600,21600" o:gfxdata="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mXj1B1QAAAAUBAAAPAAAAAAAAAAEAIAAAACIAAABkcnMvZG93bnJl&#10;di54bWxQSwECFAAUAAAACACHTuJAz8xlyAACAADZAwAADgAAAAAAAAABACAAAAAkAQAAZHJzL2Uy&#10;b0RvYy54bWxQSwUGAAAAAAYABgBZAQAAlgUAAAAA&#10;">
                  <v:fill on="f" focussize="0,0"/>
                  <v:stroke weight="0.5pt" color="#000000" miterlimit="8" joinstyle="miter"/>
                  <v:imagedata o:title=""/>
                  <o:lock v:ext="edit" aspectratio="f"/>
                </v:line>
                <v:shape id="_x0000_s1026" o:spid="_x0000_s1026" o:spt="202" type="#_x0000_t202" style="position:absolute;left:4216400;top:95250;height:381000;width:1042035;" fillcolor="#FFFFFF" filled="t" stroked="f" coordsize="21600,21600" o:gfxdata="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L2RpDS&#10;AAAABQEAAA8AAAAAAAAAAQAgAAAAIgAAAGRycy9kb3ducmV2LnhtbFBLAQIUABQAAAAIAIdO4kCF&#10;sg2VXwIAAKkEAAAOAAAAAAAAAAEAIAAAACEBAABkcnMvZTJvRG9jLnhtbFBLBQYAAAAABgAGAFkB&#10;AADyBQAAAAA=&#10;">
                  <v:fill on="t" focussize="0,0"/>
                  <v:stroke on="f" weight="0.5pt"/>
                  <v:imagedata o:title=""/>
                  <o:lock v:ext="edit" aspectratio="f"/>
                  <v:textbox>
                    <w:txbxContent>
                      <w:p w14:paraId="0EF7B205">
                        <w:r>
                          <w:rPr>
                            <w:rFonts w:hint="eastAsia"/>
                          </w:rPr>
                          <w:t>建筑工程费</w:t>
                        </w:r>
                      </w:p>
                    </w:txbxContent>
                  </v:textbox>
                </v:shape>
                <v:shape id="_x0000_s1026" o:spid="_x0000_s1026" o:spt="202" type="#_x0000_t202" style="position:absolute;left:4225290;top:444500;height:381000;width:1042035;" fillcolor="#FFFFFF" filled="t" stroked="f" coordsize="21600,21600" o:gfxdata="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svZG&#10;kNIAAAAFAQAADwAAAAAAAAABACAAAAAiAAAAZHJzL2Rvd25yZXYueG1sUEsBAhQAFAAAAAgAh07i&#10;QL6AUm1hAgAAqgQAAA4AAAAAAAAAAQAgAAAAIQEAAGRycy9lMm9Eb2MueG1sUEsFBgAAAAAGAAYA&#10;WQEAAPQFAAAAAA==&#10;">
                  <v:fill on="t" focussize="0,0"/>
                  <v:stroke on="f" weight="0.5pt"/>
                  <v:imagedata o:title=""/>
                  <o:lock v:ext="edit" aspectratio="f"/>
                  <v:textbox>
                    <w:txbxContent>
                      <w:p w14:paraId="5394A920">
                        <w:r>
                          <w:rPr>
                            <w:rFonts w:hint="eastAsia"/>
                          </w:rPr>
                          <w:t>安装工程费</w:t>
                        </w:r>
                      </w:p>
                    </w:txbxContent>
                  </v:textbox>
                </v:shape>
                <v:shape id="_x0000_s1026" o:spid="_x0000_s1026" o:spt="202" type="#_x0000_t202" style="position:absolute;left:4216400;top:826135;height:381000;width:1109980;" fillcolor="#FFFFFF" filled="t" stroked="f" coordsize="21600,21600" o:gfxdata="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svZG&#10;kNIAAAAFAQAADwAAAAAAAAABACAAAAAiAAAAZHJzL2Rvd25yZXYueG1sUEsBAhQAFAAAAAgAh07i&#10;QEzqwaVhAgAAqgQAAA4AAAAAAAAAAQAgAAAAIQEAAGRycy9lMm9Eb2MueG1sUEsFBgAAAAAGAAYA&#10;WQEAAPQFAAAAAA==&#10;">
                  <v:fill on="t" focussize="0,0"/>
                  <v:stroke on="f" weight="0.5pt"/>
                  <v:imagedata o:title=""/>
                  <o:lock v:ext="edit" aspectratio="f"/>
                  <v:textbox>
                    <w:txbxContent>
                      <w:p w14:paraId="737846BF">
                        <w:r>
                          <w:rPr>
                            <w:rFonts w:hint="eastAsia"/>
                          </w:rPr>
                          <w:t>设备购置费</w:t>
                        </w:r>
                      </w:p>
                    </w:txbxContent>
                  </v:textbox>
                </v:shape>
                <v:line id="_x0000_s1026" o:spid="_x0000_s1026" o:spt="20" style="position:absolute;left:3794760;top:2174240;flip:y;height:5715;width:448310;" filled="f" stroked="t" coordsize="21600,21600" o:gfxdata="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KZePUHVAAAABQEAAA8AAAAAAAAAAQAgAAAAIgAAAGRycy9kb3ducmV2&#10;LnhtbFBLAQIUABQAAAAIAIdO4kBi7Tnw/wEAANkDAAAOAAAAAAAAAAEAIAAAACQBAABkcnMvZTJv&#10;RG9jLnhtbFBLBQYAAAAABgAGAFkBAACVBQAAAAA=&#10;">
                  <v:fill on="f" focussize="0,0"/>
                  <v:stroke weight="0.5pt" color="#000000" miterlimit="8" joinstyle="miter"/>
                  <v:imagedata o:title=""/>
                  <o:lock v:ext="edit" aspectratio="f"/>
                </v:line>
                <v:line id="_x0000_s1026" o:spid="_x0000_s1026" o:spt="20" style="position:absolute;left:4237990;top:1917065;height:10160;width:257810;" filled="f" stroked="t" coordsize="21600,21600" o:gfxdata="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8UPydtMAAAAFAQAADwAAAAAAAAABACAAAAAiAAAAZHJzL2Rvd25yZXYueG1sUEsB&#10;AhQAFAAAAAgAh07iQGaQbTb6AQAA0AMAAA4AAAAAAAAAAQAgAAAAIgEAAGRycy9lMm9Eb2MueG1s&#10;UEsFBgAAAAAGAAYAWQEAAI4FAAAAAA==&#10;">
                  <v:fill on="f" focussize="0,0"/>
                  <v:stroke weight="0.5pt" color="#000000" miterlimit="8" joinstyle="miter"/>
                  <v:imagedata o:title=""/>
                  <o:lock v:ext="edit" aspectratio="f"/>
                </v:line>
                <v:line id="_x0000_s1026" o:spid="_x0000_s1026" o:spt="20" style="position:absolute;left:4229100;top:2488565;height:3810;width:278130;" filled="f" stroked="t" coordsize="21600,21600" o:gfxdata="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8UPydtMAAAAFAQAADwAAAAAAAAABACAAAAAiAAAAZHJzL2Rvd25yZXYueG1sUEsB&#10;AhQAFAAAAAgAh07iQFZL6VX6AQAAzwMAAA4AAAAAAAAAAQAgAAAAIgEAAGRycy9lMm9Eb2MueG1s&#10;UEsFBgAAAAAGAAYAWQEAAI4FAAAAAA==&#10;">
                  <v:fill on="f" focussize="0,0"/>
                  <v:stroke weight="0.5pt" color="#000000" miterlimit="8" joinstyle="miter"/>
                  <v:imagedata o:title=""/>
                  <o:lock v:ext="edit" aspectratio="f"/>
                </v:line>
                <v:line id="_x0000_s1026" o:spid="_x0000_s1026" o:spt="20" style="position:absolute;left:4238625;top:1920875;height:571500;width:0;" filled="f" stroked="t" coordsize="21600,21600" o:gfxdata="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8UPydtMAAAAFAQAADwAAAAAAAAABACAAAAAiAAAAZHJzL2Rvd25yZXYueG1sUEsBAhQA&#10;FAAAAAgAh07iQIU+MqT3AQAAzAMAAA4AAAAAAAAAAQAgAAAAIgEAAGRycy9lMm9Eb2MueG1sUEsF&#10;BgAAAAAGAAYAWQEAAIsFAAAAAA==&#10;">
                  <v:fill on="f" focussize="0,0"/>
                  <v:stroke weight="0.5pt" color="#000000" miterlimit="8" joinstyle="miter"/>
                  <v:imagedata o:title=""/>
                  <o:lock v:ext="edit" aspectratio="f"/>
                </v:line>
                <v:shape id="_x0000_s1026" o:spid="_x0000_s1026" o:spt="202" type="#_x0000_t202" style="position:absolute;left:4493895;top:1726565;height:381000;width:1109980;" fillcolor="#FFFFFF" filled="t" stroked="f" coordsize="21600,21600" o:gfxdata="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y9kaQ0gAAAAUBAAAPAAAAAAAAAAEAIAAAACIAAABkcnMvZG93bnJldi54bWxQSwECFAAUAAAA&#10;CACHTuJAYSpSfWYCAACrBAAADgAAAAAAAAABACAAAAAhAQAAZHJzL2Uyb0RvYy54bWxQSwUGAAAA&#10;AAYABgBZAQAA+QUAAAAA&#10;">
                  <v:fill on="t" focussize="0,0"/>
                  <v:stroke on="f" weight="0.5pt"/>
                  <v:imagedata o:title=""/>
                  <o:lock v:ext="edit" aspectratio="f"/>
                  <v:textbox>
                    <w:txbxContent>
                      <w:p w14:paraId="2F3C519E">
                        <w:r>
                          <w:rPr>
                            <w:rFonts w:hint="eastAsia"/>
                          </w:rPr>
                          <w:t>基本预备费</w:t>
                        </w:r>
                      </w:p>
                    </w:txbxContent>
                  </v:textbox>
                </v:shape>
                <v:shape id="_x0000_s1026" o:spid="_x0000_s1026" o:spt="202" type="#_x0000_t202" style="position:absolute;left:4486910;top:2299335;height:381000;width:1009650;" fillcolor="#FFFFFF" filled="t" stroked="f" coordsize="21600,21600" o:gfxdata="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Cy&#10;9kaQ0gAAAAUBAAAPAAAAAAAAAAEAIAAAACIAAABkcnMvZG93bnJldi54bWxQSwECFAAUAAAACACH&#10;TuJAe+e1w2MCAACrBAAADgAAAAAAAAABACAAAAAhAQAAZHJzL2Uyb0RvYy54bWxQSwUGAAAAAAYA&#10;BgBZAQAA9gUAAAAA&#10;">
                  <v:fill on="t" focussize="0,0"/>
                  <v:stroke on="f" weight="0.5pt"/>
                  <v:imagedata o:title=""/>
                  <o:lock v:ext="edit" aspectratio="f"/>
                  <v:textbox>
                    <w:txbxContent>
                      <w:p w14:paraId="5621DF78">
                        <w:r>
                          <w:rPr>
                            <w:rFonts w:hint="eastAsia"/>
                          </w:rPr>
                          <w:t>价差预备费</w:t>
                        </w:r>
                      </w:p>
                    </w:txbxContent>
                  </v:textbox>
                </v:shape>
                <w10:wrap type="none"/>
                <w10:anchorlock/>
              </v:group>
            </w:pict>
          </mc:Fallback>
        </mc:AlternateContent>
      </w:r>
    </w:p>
    <w:p w14:paraId="34ECD581">
      <w:pPr>
        <w:jc w:val="center"/>
        <w:rPr>
          <w:b/>
          <w:color w:val="FF0000"/>
        </w:rPr>
      </w:pPr>
      <w:r>
        <w:rPr>
          <w:rFonts w:hint="eastAsia"/>
        </w:rPr>
        <w:t>图5.1.1 建设项目总投资构成</w:t>
      </w:r>
    </w:p>
    <w:p w14:paraId="3400B68A">
      <w:pPr>
        <w:pStyle w:val="5"/>
        <w:numPr>
          <w:ilvl w:val="2"/>
          <w:numId w:val="0"/>
        </w:numPr>
        <w:tabs>
          <w:tab w:val="clear" w:pos="0"/>
        </w:tabs>
      </w:pPr>
      <w:r>
        <w:rPr>
          <w:rStyle w:val="41"/>
          <w:rFonts w:hint="eastAsia"/>
          <w:bCs w:val="0"/>
        </w:rPr>
        <w:t>5.1.2</w:t>
      </w:r>
      <w:r>
        <w:rPr>
          <w:rFonts w:hint="eastAsia" w:eastAsia="黑体"/>
        </w:rPr>
        <w:t xml:space="preserve">  </w:t>
      </w:r>
      <w:r>
        <w:rPr>
          <w:rFonts w:hint="eastAsia"/>
        </w:rPr>
        <w:t>建设投资包括工程费用、工程建设其他费用和预备费（基本预备费和价差预备费）。</w:t>
      </w:r>
    </w:p>
    <w:p w14:paraId="7FDA47F4">
      <w:pPr>
        <w:pStyle w:val="5"/>
        <w:numPr>
          <w:ilvl w:val="2"/>
          <w:numId w:val="0"/>
        </w:numPr>
        <w:tabs>
          <w:tab w:val="clear" w:pos="0"/>
        </w:tabs>
      </w:pPr>
      <w:r>
        <w:rPr>
          <w:rStyle w:val="41"/>
          <w:rFonts w:hint="eastAsia"/>
          <w:bCs w:val="0"/>
        </w:rPr>
        <w:t>5.1.3</w:t>
      </w:r>
      <w:r>
        <w:rPr>
          <w:rFonts w:hint="eastAsia" w:eastAsia="黑体"/>
        </w:rPr>
        <w:t xml:space="preserve">  </w:t>
      </w:r>
      <w:r>
        <w:rPr>
          <w:rFonts w:hint="eastAsia"/>
        </w:rPr>
        <w:t>工程费用包括建筑工程费、安装工程费、设备购置费。</w:t>
      </w:r>
    </w:p>
    <w:p w14:paraId="6641FCBB">
      <w:pPr>
        <w:ind w:firstLine="480"/>
      </w:pPr>
      <w:r>
        <w:rPr>
          <w:rFonts w:hint="eastAsia"/>
        </w:rPr>
        <w:t>建筑工程费、安装工程费包括：人工费、材料费、施工机具使用费、企业管理费、利润、规费和税金等全部费用。</w:t>
      </w:r>
    </w:p>
    <w:p w14:paraId="21AD5A48">
      <w:pPr>
        <w:ind w:firstLine="480"/>
      </w:pPr>
      <w:r>
        <w:rPr>
          <w:rFonts w:hint="eastAsia"/>
        </w:rPr>
        <w:t>设备购置费是由设备购置费和达到固定资产标准的工器具及生产家具购置费组成。</w:t>
      </w:r>
    </w:p>
    <w:p w14:paraId="5C1F01BF">
      <w:pPr>
        <w:pStyle w:val="5"/>
        <w:numPr>
          <w:ilvl w:val="2"/>
          <w:numId w:val="0"/>
        </w:numPr>
        <w:tabs>
          <w:tab w:val="clear" w:pos="0"/>
        </w:tabs>
      </w:pPr>
      <w:r>
        <w:rPr>
          <w:rStyle w:val="41"/>
          <w:rFonts w:hint="eastAsia"/>
          <w:bCs w:val="0"/>
        </w:rPr>
        <w:t>5.1.4</w:t>
      </w:r>
      <w:r>
        <w:rPr>
          <w:rFonts w:hint="eastAsia" w:eastAsia="黑体"/>
        </w:rPr>
        <w:t xml:space="preserve">  </w:t>
      </w:r>
      <w:r>
        <w:rPr>
          <w:rFonts w:hint="eastAsia"/>
        </w:rPr>
        <w:t>工程建设其他费用</w:t>
      </w:r>
    </w:p>
    <w:p w14:paraId="2BCB2D87">
      <w:pPr>
        <w:ind w:firstLine="482"/>
      </w:pPr>
      <w:r>
        <w:rPr>
          <w:rStyle w:val="41"/>
          <w:rFonts w:hint="eastAsia"/>
        </w:rPr>
        <w:t>1</w:t>
      </w:r>
      <w:r>
        <w:rPr>
          <w:rFonts w:hint="eastAsia" w:eastAsia="黑体"/>
        </w:rPr>
        <w:t xml:space="preserve">  </w:t>
      </w:r>
      <w:r>
        <w:rPr>
          <w:rFonts w:hint="eastAsia"/>
        </w:rPr>
        <w:t>建设期发生的与土地使用权取得、整个工程项目建设以及未来生产经营有关的构成建设投资但不包括在工程费用中的费用。按资产属性分别形成固定资产其他费用、无形资产费用和其他资产费用（递延资产）。</w:t>
      </w:r>
    </w:p>
    <w:p w14:paraId="2F68A3A6">
      <w:pPr>
        <w:ind w:firstLine="482"/>
      </w:pPr>
      <w:r>
        <w:rPr>
          <w:rStyle w:val="41"/>
          <w:rFonts w:hint="eastAsia"/>
        </w:rPr>
        <w:t xml:space="preserve">2  </w:t>
      </w:r>
      <w:r>
        <w:rPr>
          <w:rFonts w:hint="eastAsia"/>
        </w:rPr>
        <w:t>工程建设其他费用一般包括建设用地费、建设管理费、建设前期咨询费、勘察设计费、环境影响评价费、场地准备及临时设施费、工程保险费、政府性基金和行政事业性收费、专项费用、研究试验费、生产经营相关费等费用。</w:t>
      </w:r>
    </w:p>
    <w:p w14:paraId="12CDA968">
      <w:pPr>
        <w:pStyle w:val="5"/>
        <w:numPr>
          <w:ilvl w:val="2"/>
          <w:numId w:val="0"/>
        </w:numPr>
        <w:tabs>
          <w:tab w:val="clear" w:pos="0"/>
        </w:tabs>
      </w:pPr>
      <w:r>
        <w:rPr>
          <w:rStyle w:val="41"/>
          <w:rFonts w:hint="eastAsia"/>
          <w:bCs w:val="0"/>
        </w:rPr>
        <w:t>5</w:t>
      </w:r>
      <w:r>
        <w:rPr>
          <w:rStyle w:val="41"/>
          <w:bCs w:val="0"/>
        </w:rPr>
        <w:t>.1.5</w:t>
      </w:r>
      <w:r>
        <w:rPr>
          <w:rFonts w:hint="eastAsia" w:eastAsia="黑体"/>
        </w:rPr>
        <w:t xml:space="preserve">  </w:t>
      </w:r>
      <w:r>
        <w:rPr>
          <w:rFonts w:hint="eastAsia"/>
        </w:rPr>
        <w:t>预备费</w:t>
      </w:r>
    </w:p>
    <w:p w14:paraId="03F4A435">
      <w:pPr>
        <w:ind w:firstLine="480"/>
      </w:pPr>
      <w:r>
        <w:rPr>
          <w:rFonts w:hint="eastAsia"/>
        </w:rPr>
        <w:t>预备费是指在建设期内因各种不可预见因素的变化而预留的可能增加的费用，包括基本预备费和价差预备费。</w:t>
      </w:r>
    </w:p>
    <w:p w14:paraId="0F31F327">
      <w:pPr>
        <w:ind w:firstLine="482"/>
      </w:pPr>
      <w:r>
        <w:rPr>
          <w:rStyle w:val="41"/>
          <w:rFonts w:hint="eastAsia"/>
        </w:rPr>
        <w:t>1</w:t>
      </w:r>
      <w:r>
        <w:rPr>
          <w:rFonts w:hint="eastAsia"/>
        </w:rPr>
        <w:t xml:space="preserve">  基本预备费是指在投资估算或设计概算阶段预留的可能增加的实体性费用，主要包括：</w:t>
      </w:r>
    </w:p>
    <w:p w14:paraId="579F1246">
      <w:pPr>
        <w:ind w:firstLine="482"/>
      </w:pPr>
      <w:r>
        <w:rPr>
          <w:rStyle w:val="41"/>
          <w:rFonts w:hint="eastAsia"/>
        </w:rPr>
        <w:t>1）</w:t>
      </w:r>
      <w:r>
        <w:rPr>
          <w:rFonts w:hint="eastAsia"/>
        </w:rPr>
        <w:t>工程实施中不可预见的技术性设计变更、工程变更、材料代用、局部地基处理。</w:t>
      </w:r>
    </w:p>
    <w:p w14:paraId="752395BC">
      <w:pPr>
        <w:ind w:firstLine="482"/>
      </w:pPr>
      <w:r>
        <w:rPr>
          <w:rStyle w:val="41"/>
          <w:rFonts w:hint="eastAsia"/>
        </w:rPr>
        <w:t>2）</w:t>
      </w:r>
      <w:r>
        <w:rPr>
          <w:rFonts w:hint="eastAsia"/>
        </w:rPr>
        <w:t>一般自然灾害所造成的损失及处理，或预防自然灾害所采取的工程措施。</w:t>
      </w:r>
    </w:p>
    <w:p w14:paraId="6ABD8F90">
      <w:pPr>
        <w:ind w:firstLine="482"/>
      </w:pPr>
      <w:r>
        <w:rPr>
          <w:rStyle w:val="41"/>
          <w:rFonts w:hint="eastAsia"/>
        </w:rPr>
        <w:t>3）</w:t>
      </w:r>
      <w:r>
        <w:rPr>
          <w:rFonts w:hint="eastAsia"/>
        </w:rPr>
        <w:t>地下障碍物清理，超规超限设备运输等。</w:t>
      </w:r>
    </w:p>
    <w:p w14:paraId="511747C7">
      <w:pPr>
        <w:ind w:firstLine="482"/>
      </w:pPr>
      <w:r>
        <w:rPr>
          <w:rStyle w:val="41"/>
          <w:rFonts w:hint="eastAsia"/>
        </w:rPr>
        <w:t>4）</w:t>
      </w:r>
      <w:r>
        <w:rPr>
          <w:rFonts w:hint="eastAsia"/>
        </w:rPr>
        <w:t>竣工验收时为鉴定工程质量对隐蔽工程进行必要的挖掘和修复费用。</w:t>
      </w:r>
    </w:p>
    <w:p w14:paraId="4B1B7543">
      <w:pPr>
        <w:ind w:firstLine="482"/>
      </w:pPr>
      <w:r>
        <w:rPr>
          <w:rStyle w:val="41"/>
          <w:rFonts w:hint="eastAsia"/>
        </w:rPr>
        <w:t xml:space="preserve">2 </w:t>
      </w:r>
      <w:r>
        <w:rPr>
          <w:rFonts w:hint="eastAsia"/>
        </w:rPr>
        <w:t xml:space="preserve"> 价差预备费是指科学预测在建设期内利率、汇率或价格等因素变化而预留的可能增加的价格性费用。</w:t>
      </w:r>
    </w:p>
    <w:p w14:paraId="733BAA8A">
      <w:pPr>
        <w:pStyle w:val="5"/>
        <w:numPr>
          <w:ilvl w:val="2"/>
          <w:numId w:val="0"/>
        </w:numPr>
        <w:tabs>
          <w:tab w:val="clear" w:pos="0"/>
        </w:tabs>
      </w:pPr>
      <w:r>
        <w:rPr>
          <w:rStyle w:val="41"/>
          <w:rFonts w:hint="eastAsia"/>
          <w:bCs w:val="0"/>
        </w:rPr>
        <w:t>5</w:t>
      </w:r>
      <w:r>
        <w:rPr>
          <w:rStyle w:val="41"/>
          <w:bCs w:val="0"/>
        </w:rPr>
        <w:t>.1.6</w:t>
      </w:r>
      <w:r>
        <w:rPr>
          <w:rFonts w:hint="eastAsia" w:eastAsia="黑体"/>
        </w:rPr>
        <w:t xml:space="preserve">  </w:t>
      </w:r>
      <w:r>
        <w:rPr>
          <w:rFonts w:hint="eastAsia"/>
        </w:rPr>
        <w:t>建设期融资费用</w:t>
      </w:r>
    </w:p>
    <w:p w14:paraId="09A9BE11">
      <w:pPr>
        <w:ind w:firstLine="480"/>
        <w:rPr>
          <w:rFonts w:ascii="等线" w:hAnsi="等线"/>
        </w:rPr>
      </w:pPr>
      <w:r>
        <w:rPr>
          <w:rFonts w:hint="eastAsia"/>
        </w:rPr>
        <w:t>在建设期内发生的为工程项目筹措资金的融资费用及债务资金利息。</w:t>
      </w:r>
    </w:p>
    <w:p w14:paraId="5B0C0BB3">
      <w:pPr>
        <w:ind w:firstLine="480"/>
        <w:rPr>
          <w:rFonts w:ascii="等线" w:hAnsi="等线"/>
        </w:rPr>
      </w:pPr>
      <w:r>
        <w:rPr>
          <w:rFonts w:hint="eastAsia" w:ascii="宋体" w:hAnsi="宋体"/>
        </w:rPr>
        <w:t>概算总投资不计工程建设项目竣工投用后在还款期内继续发生的应计入财务费用的利息。</w:t>
      </w:r>
    </w:p>
    <w:p w14:paraId="3FF0BEA6">
      <w:pPr>
        <w:ind w:firstLine="482"/>
      </w:pPr>
      <w:r>
        <w:rPr>
          <w:rStyle w:val="41"/>
          <w:rFonts w:hint="eastAsia"/>
        </w:rPr>
        <w:t xml:space="preserve">1  </w:t>
      </w:r>
      <w:r>
        <w:rPr>
          <w:rFonts w:hint="eastAsia" w:ascii="宋体" w:hAnsi="宋体"/>
        </w:rPr>
        <w:t>建设期融资费用</w:t>
      </w:r>
    </w:p>
    <w:p w14:paraId="39D03275">
      <w:pPr>
        <w:ind w:firstLine="480"/>
      </w:pPr>
      <w:r>
        <w:rPr>
          <w:rFonts w:hint="eastAsia" w:ascii="宋体" w:hAnsi="宋体"/>
        </w:rPr>
        <w:t>包括银行借款或其他债务资金的利息。按规定允许在投用后计入固定资产原值，即资本化利息。</w:t>
      </w:r>
    </w:p>
    <w:p w14:paraId="4140B769">
      <w:pPr>
        <w:ind w:firstLine="482"/>
      </w:pPr>
      <w:r>
        <w:rPr>
          <w:rStyle w:val="41"/>
          <w:rFonts w:hint="eastAsia"/>
        </w:rPr>
        <w:t xml:space="preserve">2  </w:t>
      </w:r>
      <w:r>
        <w:rPr>
          <w:rFonts w:hint="eastAsia" w:ascii="宋体" w:hAnsi="宋体"/>
        </w:rPr>
        <w:t>其他融资费用</w:t>
      </w:r>
    </w:p>
    <w:p w14:paraId="14D8E900">
      <w:pPr>
        <w:ind w:firstLine="480"/>
      </w:pPr>
      <w:r>
        <w:rPr>
          <w:rFonts w:hint="eastAsia" w:ascii="宋体" w:hAnsi="宋体"/>
        </w:rPr>
        <w:t>是指为完成融资而发生的如手续费、承诺费、管理费、信贷保险费等，并入建设期融资费用。</w:t>
      </w:r>
    </w:p>
    <w:p w14:paraId="76A81A34">
      <w:pPr>
        <w:pStyle w:val="5"/>
        <w:numPr>
          <w:ilvl w:val="2"/>
          <w:numId w:val="0"/>
        </w:numPr>
        <w:tabs>
          <w:tab w:val="clear" w:pos="0"/>
        </w:tabs>
      </w:pPr>
      <w:r>
        <w:rPr>
          <w:rStyle w:val="41"/>
          <w:rFonts w:hint="eastAsia"/>
          <w:bCs w:val="0"/>
        </w:rPr>
        <w:t>5</w:t>
      </w:r>
      <w:r>
        <w:rPr>
          <w:rStyle w:val="41"/>
          <w:bCs w:val="0"/>
        </w:rPr>
        <w:t>.1.7</w:t>
      </w:r>
      <w:r>
        <w:rPr>
          <w:rFonts w:hint="eastAsia" w:eastAsia="黑体"/>
        </w:rPr>
        <w:t xml:space="preserve">  </w:t>
      </w:r>
      <w:r>
        <w:rPr>
          <w:rFonts w:hint="eastAsia"/>
        </w:rPr>
        <w:t>铺底流动资金</w:t>
      </w:r>
    </w:p>
    <w:p w14:paraId="39E1B1C4">
      <w:pPr>
        <w:ind w:firstLine="482"/>
      </w:pPr>
      <w:r>
        <w:rPr>
          <w:rStyle w:val="41"/>
          <w:rFonts w:hint="eastAsia"/>
        </w:rPr>
        <w:t xml:space="preserve">1  </w:t>
      </w:r>
      <w:r>
        <w:rPr>
          <w:rFonts w:hint="eastAsia"/>
        </w:rPr>
        <w:t>铺底流动资金即自有流动资金，是为保证新建项目投产初期正常运营所需流动资金有可靠来源而计列的费用，主要用于购买原材料、燃料、动力、支付职工工资和其他有关费用。</w:t>
      </w:r>
    </w:p>
    <w:p w14:paraId="30EF1485">
      <w:pPr>
        <w:ind w:firstLine="482"/>
      </w:pPr>
      <w:r>
        <w:rPr>
          <w:rStyle w:val="41"/>
          <w:rFonts w:hint="eastAsia"/>
        </w:rPr>
        <w:t>2</w:t>
      </w:r>
      <w:r>
        <w:rPr>
          <w:rFonts w:hint="eastAsia" w:eastAsia="黑体"/>
        </w:rPr>
        <w:t xml:space="preserve">  </w:t>
      </w:r>
      <w:r>
        <w:rPr>
          <w:rFonts w:hint="eastAsia"/>
        </w:rPr>
        <w:t>铺底流动资金列入概算总投资。</w:t>
      </w:r>
    </w:p>
    <w:p w14:paraId="6263D8E1">
      <w:pPr>
        <w:ind w:firstLine="482"/>
        <w:rPr>
          <w:b/>
        </w:rPr>
      </w:pPr>
      <w:r>
        <w:rPr>
          <w:rStyle w:val="41"/>
          <w:rFonts w:hint="eastAsia"/>
        </w:rPr>
        <w:t>3</w:t>
      </w:r>
      <w:r>
        <w:rPr>
          <w:rFonts w:hint="eastAsia" w:eastAsia="黑体"/>
        </w:rPr>
        <w:t xml:space="preserve">  </w:t>
      </w:r>
      <w:r>
        <w:rPr>
          <w:rFonts w:hint="eastAsia"/>
        </w:rPr>
        <w:t>非生产或经营性建设项目及改扩建项目不计列。</w:t>
      </w:r>
    </w:p>
    <w:bookmarkEnd w:id="447"/>
    <w:bookmarkEnd w:id="448"/>
    <w:bookmarkEnd w:id="449"/>
    <w:bookmarkEnd w:id="450"/>
    <w:bookmarkEnd w:id="451"/>
    <w:p w14:paraId="3B8A5783">
      <w:pPr>
        <w:pStyle w:val="4"/>
        <w:numPr>
          <w:ilvl w:val="1"/>
          <w:numId w:val="0"/>
        </w:numPr>
        <w:spacing w:before="156" w:after="156"/>
      </w:pPr>
      <w:bookmarkStart w:id="452" w:name="_Toc15010"/>
      <w:bookmarkStart w:id="453" w:name="_Toc4345"/>
      <w:bookmarkStart w:id="454" w:name="_Toc8098"/>
      <w:bookmarkStart w:id="455" w:name="_Toc15449"/>
      <w:bookmarkStart w:id="456" w:name="_Toc29433"/>
      <w:bookmarkStart w:id="457" w:name="_Toc4952"/>
      <w:bookmarkStart w:id="458" w:name="_Toc15288"/>
      <w:bookmarkStart w:id="459" w:name="_Toc4168"/>
      <w:bookmarkStart w:id="460" w:name="_Toc1070"/>
      <w:bookmarkStart w:id="461" w:name="_Toc4504"/>
      <w:bookmarkStart w:id="462" w:name="_Toc29839"/>
      <w:r>
        <w:rPr>
          <w:rStyle w:val="41"/>
          <w:rFonts w:hint="eastAsia"/>
          <w:bCs w:val="0"/>
        </w:rPr>
        <w:t>5</w:t>
      </w:r>
      <w:r>
        <w:rPr>
          <w:rStyle w:val="41"/>
          <w:bCs w:val="0"/>
        </w:rPr>
        <w:t>.2</w:t>
      </w:r>
      <w:r>
        <w:rPr>
          <w:rStyle w:val="41"/>
          <w:rFonts w:hint="eastAsia"/>
          <w:bCs w:val="0"/>
        </w:rPr>
        <w:t xml:space="preserve">  </w:t>
      </w:r>
      <w:r>
        <w:rPr>
          <w:rFonts w:hint="eastAsia"/>
        </w:rPr>
        <w:t>工程费用编制方法</w:t>
      </w:r>
      <w:bookmarkEnd w:id="452"/>
    </w:p>
    <w:p w14:paraId="4FB083D9">
      <w:pPr>
        <w:pStyle w:val="5"/>
        <w:numPr>
          <w:ilvl w:val="2"/>
          <w:numId w:val="0"/>
        </w:numPr>
        <w:tabs>
          <w:tab w:val="clear" w:pos="0"/>
        </w:tabs>
      </w:pPr>
      <w:r>
        <w:rPr>
          <w:rStyle w:val="41"/>
          <w:rFonts w:hint="eastAsia"/>
          <w:bCs w:val="0"/>
        </w:rPr>
        <w:t>5</w:t>
      </w:r>
      <w:r>
        <w:rPr>
          <w:rStyle w:val="41"/>
          <w:bCs w:val="0"/>
        </w:rPr>
        <w:t>.2.</w:t>
      </w:r>
      <w:r>
        <w:rPr>
          <w:rStyle w:val="41"/>
          <w:rFonts w:hint="eastAsia"/>
          <w:bCs w:val="0"/>
        </w:rPr>
        <w:t>1</w:t>
      </w:r>
      <w:r>
        <w:rPr>
          <w:rFonts w:hint="eastAsia" w:eastAsia="黑体"/>
        </w:rPr>
        <w:t xml:space="preserve">  </w:t>
      </w:r>
      <w:r>
        <w:rPr>
          <w:rFonts w:hint="eastAsia"/>
        </w:rPr>
        <w:t>设计概算工程费用可采用“实物量法”或“实物量法+概算指标法”等方式编制。</w:t>
      </w:r>
    </w:p>
    <w:p w14:paraId="4C4D2D59">
      <w:pPr>
        <w:ind w:firstLine="480"/>
      </w:pPr>
      <w:r>
        <w:rPr>
          <w:rFonts w:hint="eastAsia"/>
        </w:rPr>
        <w:t>工程费用=建筑工程费+安装工程费+设备购置费</w:t>
      </w:r>
    </w:p>
    <w:p w14:paraId="4A0DC330">
      <w:pPr>
        <w:pStyle w:val="5"/>
        <w:numPr>
          <w:ilvl w:val="2"/>
          <w:numId w:val="0"/>
        </w:numPr>
        <w:tabs>
          <w:tab w:val="clear" w:pos="0"/>
        </w:tabs>
      </w:pPr>
      <w:r>
        <w:rPr>
          <w:rStyle w:val="41"/>
          <w:rFonts w:hint="eastAsia"/>
          <w:bCs w:val="0"/>
        </w:rPr>
        <w:t>5</w:t>
      </w:r>
      <w:r>
        <w:rPr>
          <w:rStyle w:val="41"/>
          <w:bCs w:val="0"/>
        </w:rPr>
        <w:t>.2.2</w:t>
      </w:r>
      <w:r>
        <w:rPr>
          <w:rFonts w:hint="eastAsia" w:eastAsia="黑体"/>
        </w:rPr>
        <w:t xml:space="preserve">  </w:t>
      </w:r>
      <w:r>
        <w:rPr>
          <w:rFonts w:hint="eastAsia"/>
        </w:rPr>
        <w:t>建筑工程费、安装工程费计价应按照国家或省、市、自治区等主管部门等规定的计价依据和费用标准等文件，根据初步设计文件，考虑工程所在地的自然条件和施工条件，结合市场资讯计价，并计算零星工程费</w:t>
      </w:r>
      <w:r>
        <w:rPr>
          <w:rFonts w:hint="eastAsia"/>
          <w:color w:val="FF0000"/>
        </w:rPr>
        <w:t>。</w:t>
      </w:r>
    </w:p>
    <w:p w14:paraId="6050F8A1">
      <w:pPr>
        <w:ind w:firstLine="482"/>
      </w:pPr>
      <w:r>
        <w:rPr>
          <w:rFonts w:hint="eastAsia"/>
        </w:rPr>
        <w:t>零星工程费：是编制初步设计概算时应考虑的零星工程费，是指采用初步设计图纸编制设计概算时初步设计图纸与施工设计图纸深度差异的费用。其计算基数为分项工程费，房屋建筑工程零星工程费费率可以按下表计算：</w:t>
      </w:r>
    </w:p>
    <w:p w14:paraId="40B925E1">
      <w:pPr>
        <w:jc w:val="center"/>
      </w:pPr>
      <w:r>
        <w:rPr>
          <w:rFonts w:hint="eastAsia"/>
        </w:rPr>
        <w:t>表5.2.2 零星工程费费率表</w:t>
      </w:r>
    </w:p>
    <w:tbl>
      <w:tblPr>
        <w:tblStyle w:val="28"/>
        <w:tblW w:w="4568" w:type="pct"/>
        <w:tblInd w:w="3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55"/>
        <w:gridCol w:w="2697"/>
        <w:gridCol w:w="2834"/>
      </w:tblGrid>
      <w:tr w14:paraId="1FAD7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444" w:type="pct"/>
            <w:vMerge w:val="restart"/>
            <w:vAlign w:val="center"/>
          </w:tcPr>
          <w:p w14:paraId="4050096B">
            <w:pPr>
              <w:pStyle w:val="80"/>
              <w:jc w:val="center"/>
              <w:rPr>
                <w:rFonts w:hint="default"/>
                <w:sz w:val="24"/>
                <w:szCs w:val="24"/>
              </w:rPr>
            </w:pPr>
            <w:r>
              <w:rPr>
                <w:sz w:val="24"/>
                <w:szCs w:val="24"/>
              </w:rPr>
              <w:t>项目名称</w:t>
            </w:r>
          </w:p>
        </w:tc>
        <w:tc>
          <w:tcPr>
            <w:tcW w:w="3541" w:type="pct"/>
            <w:gridSpan w:val="2"/>
            <w:vAlign w:val="center"/>
          </w:tcPr>
          <w:p w14:paraId="0721F06A">
            <w:pPr>
              <w:pStyle w:val="80"/>
              <w:jc w:val="center"/>
              <w:rPr>
                <w:rFonts w:hint="default"/>
                <w:sz w:val="24"/>
                <w:szCs w:val="24"/>
              </w:rPr>
            </w:pPr>
            <w:r>
              <w:rPr>
                <w:sz w:val="24"/>
                <w:szCs w:val="24"/>
              </w:rPr>
              <w:t>费率</w:t>
            </w:r>
          </w:p>
        </w:tc>
      </w:tr>
      <w:tr w14:paraId="1D2C6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444" w:type="pct"/>
            <w:vMerge w:val="continue"/>
            <w:vAlign w:val="center"/>
          </w:tcPr>
          <w:p w14:paraId="42FCF59A">
            <w:pPr>
              <w:pStyle w:val="80"/>
              <w:jc w:val="center"/>
              <w:rPr>
                <w:rFonts w:hint="default"/>
                <w:sz w:val="24"/>
                <w:szCs w:val="24"/>
              </w:rPr>
            </w:pPr>
          </w:p>
        </w:tc>
        <w:tc>
          <w:tcPr>
            <w:tcW w:w="1727" w:type="pct"/>
            <w:vAlign w:val="center"/>
          </w:tcPr>
          <w:p w14:paraId="21E7C11D">
            <w:pPr>
              <w:pStyle w:val="80"/>
              <w:jc w:val="center"/>
              <w:rPr>
                <w:rFonts w:hint="default"/>
                <w:sz w:val="24"/>
                <w:szCs w:val="24"/>
              </w:rPr>
            </w:pPr>
            <w:r>
              <w:rPr>
                <w:sz w:val="24"/>
                <w:szCs w:val="24"/>
              </w:rPr>
              <w:t>新建工程</w:t>
            </w:r>
          </w:p>
        </w:tc>
        <w:tc>
          <w:tcPr>
            <w:tcW w:w="1814" w:type="pct"/>
            <w:vAlign w:val="center"/>
          </w:tcPr>
          <w:p w14:paraId="28BFB9E3">
            <w:pPr>
              <w:pStyle w:val="80"/>
              <w:jc w:val="center"/>
              <w:rPr>
                <w:rFonts w:hint="default"/>
                <w:sz w:val="24"/>
                <w:szCs w:val="24"/>
              </w:rPr>
            </w:pPr>
            <w:r>
              <w:rPr>
                <w:sz w:val="24"/>
                <w:szCs w:val="24"/>
              </w:rPr>
              <w:t>维修改造工程</w:t>
            </w:r>
          </w:p>
        </w:tc>
      </w:tr>
      <w:tr w14:paraId="46575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444" w:type="pct"/>
            <w:vAlign w:val="center"/>
          </w:tcPr>
          <w:p w14:paraId="022FC48F">
            <w:pPr>
              <w:pStyle w:val="80"/>
              <w:jc w:val="center"/>
              <w:rPr>
                <w:rFonts w:hint="default"/>
                <w:sz w:val="24"/>
                <w:szCs w:val="24"/>
              </w:rPr>
            </w:pPr>
            <w:r>
              <w:rPr>
                <w:sz w:val="24"/>
                <w:szCs w:val="24"/>
              </w:rPr>
              <w:t>零星工程费</w:t>
            </w:r>
          </w:p>
        </w:tc>
        <w:tc>
          <w:tcPr>
            <w:tcW w:w="1727" w:type="pct"/>
            <w:vAlign w:val="center"/>
          </w:tcPr>
          <w:p w14:paraId="524FB55C">
            <w:pPr>
              <w:pStyle w:val="80"/>
              <w:jc w:val="center"/>
              <w:rPr>
                <w:rFonts w:hint="default"/>
                <w:sz w:val="24"/>
                <w:szCs w:val="24"/>
              </w:rPr>
            </w:pPr>
            <w:r>
              <w:rPr>
                <w:sz w:val="24"/>
                <w:szCs w:val="24"/>
              </w:rPr>
              <w:t>4%-6%</w:t>
            </w:r>
          </w:p>
        </w:tc>
        <w:tc>
          <w:tcPr>
            <w:tcW w:w="1814" w:type="pct"/>
            <w:vAlign w:val="center"/>
          </w:tcPr>
          <w:p w14:paraId="087E3DAE">
            <w:pPr>
              <w:pStyle w:val="80"/>
              <w:jc w:val="center"/>
              <w:rPr>
                <w:rFonts w:hint="default"/>
                <w:sz w:val="24"/>
                <w:szCs w:val="24"/>
              </w:rPr>
            </w:pPr>
            <w:r>
              <w:rPr>
                <w:sz w:val="24"/>
                <w:szCs w:val="24"/>
              </w:rPr>
              <w:t>6%-8%</w:t>
            </w:r>
          </w:p>
        </w:tc>
      </w:tr>
    </w:tbl>
    <w:p w14:paraId="768C7993">
      <w:r>
        <w:rPr>
          <w:rStyle w:val="41"/>
          <w:rFonts w:hint="eastAsia"/>
        </w:rPr>
        <w:t>5</w:t>
      </w:r>
      <w:r>
        <w:rPr>
          <w:rStyle w:val="41"/>
        </w:rPr>
        <w:t>.2.</w:t>
      </w:r>
      <w:r>
        <w:rPr>
          <w:rStyle w:val="41"/>
          <w:rFonts w:hint="eastAsia"/>
        </w:rPr>
        <w:t>3</w:t>
      </w:r>
      <w:r>
        <w:rPr>
          <w:rFonts w:hint="eastAsia" w:eastAsia="黑体"/>
        </w:rPr>
        <w:t xml:space="preserve">  </w:t>
      </w:r>
      <w:r>
        <w:rPr>
          <w:rFonts w:hint="eastAsia"/>
        </w:rPr>
        <w:t>建筑工程费、安装工程费的概算编制应按单项工程、单位工程、概算单元逐级编制，概算单元宜按本指南表4.1.1概算单元划分表执行。工程量计算深度宜按本指南4.2相关规定计算。</w:t>
      </w:r>
    </w:p>
    <w:p w14:paraId="556A52EC">
      <w:pPr>
        <w:pStyle w:val="5"/>
        <w:numPr>
          <w:ilvl w:val="2"/>
          <w:numId w:val="0"/>
        </w:numPr>
        <w:tabs>
          <w:tab w:val="clear" w:pos="0"/>
        </w:tabs>
      </w:pPr>
      <w:r>
        <w:rPr>
          <w:rStyle w:val="41"/>
          <w:rFonts w:hint="eastAsia"/>
          <w:bCs w:val="0"/>
        </w:rPr>
        <w:t>5</w:t>
      </w:r>
      <w:r>
        <w:rPr>
          <w:rStyle w:val="41"/>
          <w:bCs w:val="0"/>
        </w:rPr>
        <w:t>.2.</w:t>
      </w:r>
      <w:r>
        <w:rPr>
          <w:rStyle w:val="41"/>
          <w:rFonts w:hint="eastAsia"/>
          <w:bCs w:val="0"/>
        </w:rPr>
        <w:t>3</w:t>
      </w:r>
      <w:r>
        <w:rPr>
          <w:rFonts w:hint="eastAsia" w:eastAsia="黑体"/>
        </w:rPr>
        <w:t xml:space="preserve">  </w:t>
      </w:r>
      <w:r>
        <w:t>设备购置费（国产设备）程序表</w:t>
      </w:r>
    </w:p>
    <w:p w14:paraId="214971F8">
      <w:pPr>
        <w:ind w:firstLine="480"/>
        <w:jc w:val="center"/>
      </w:pPr>
      <w:r>
        <w:rPr>
          <w:rFonts w:hint="eastAsia"/>
        </w:rPr>
        <w:t xml:space="preserve">表5.2.3 </w:t>
      </w:r>
      <w:r>
        <w:t>设备购置费（国产设备）程序表</w:t>
      </w:r>
    </w:p>
    <w:tbl>
      <w:tblPr>
        <w:tblStyle w:val="28"/>
        <w:tblW w:w="7809" w:type="dxa"/>
        <w:tblInd w:w="3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2"/>
        <w:gridCol w:w="3707"/>
        <w:gridCol w:w="2950"/>
      </w:tblGrid>
      <w:tr w14:paraId="4D336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tblHeader/>
        </w:trPr>
        <w:tc>
          <w:tcPr>
            <w:tcW w:w="1152" w:type="dxa"/>
            <w:tcBorders>
              <w:top w:val="single" w:color="auto" w:sz="4" w:space="0"/>
              <w:left w:val="single" w:color="auto" w:sz="4" w:space="0"/>
              <w:bottom w:val="single" w:color="auto" w:sz="4" w:space="0"/>
              <w:right w:val="single" w:color="auto" w:sz="4" w:space="0"/>
            </w:tcBorders>
            <w:vAlign w:val="center"/>
          </w:tcPr>
          <w:p w14:paraId="35C73A1A">
            <w:pPr>
              <w:pStyle w:val="80"/>
              <w:jc w:val="center"/>
              <w:rPr>
                <w:rFonts w:hint="default"/>
                <w:sz w:val="24"/>
                <w:szCs w:val="24"/>
              </w:rPr>
            </w:pPr>
            <w:r>
              <w:rPr>
                <w:sz w:val="24"/>
                <w:szCs w:val="24"/>
              </w:rPr>
              <w:t>编号</w:t>
            </w:r>
          </w:p>
        </w:tc>
        <w:tc>
          <w:tcPr>
            <w:tcW w:w="3707" w:type="dxa"/>
            <w:tcBorders>
              <w:top w:val="single" w:color="auto" w:sz="4" w:space="0"/>
              <w:left w:val="single" w:color="auto" w:sz="4" w:space="0"/>
              <w:bottom w:val="single" w:color="auto" w:sz="4" w:space="0"/>
              <w:right w:val="single" w:color="auto" w:sz="4" w:space="0"/>
            </w:tcBorders>
            <w:vAlign w:val="center"/>
          </w:tcPr>
          <w:p w14:paraId="55B61039">
            <w:pPr>
              <w:pStyle w:val="80"/>
              <w:jc w:val="center"/>
              <w:rPr>
                <w:rFonts w:hint="default"/>
                <w:sz w:val="24"/>
                <w:szCs w:val="24"/>
              </w:rPr>
            </w:pPr>
            <w:r>
              <w:rPr>
                <w:sz w:val="24"/>
                <w:szCs w:val="24"/>
              </w:rPr>
              <w:t>费用名称</w:t>
            </w:r>
          </w:p>
        </w:tc>
        <w:tc>
          <w:tcPr>
            <w:tcW w:w="2950" w:type="dxa"/>
            <w:tcBorders>
              <w:top w:val="single" w:color="auto" w:sz="4" w:space="0"/>
              <w:left w:val="single" w:color="auto" w:sz="4" w:space="0"/>
              <w:bottom w:val="single" w:color="auto" w:sz="4" w:space="0"/>
              <w:right w:val="single" w:color="auto" w:sz="4" w:space="0"/>
            </w:tcBorders>
            <w:vAlign w:val="center"/>
          </w:tcPr>
          <w:p w14:paraId="560C7F95">
            <w:pPr>
              <w:pStyle w:val="80"/>
              <w:jc w:val="center"/>
              <w:rPr>
                <w:rFonts w:hint="default"/>
                <w:sz w:val="24"/>
                <w:szCs w:val="24"/>
              </w:rPr>
            </w:pPr>
            <w:r>
              <w:rPr>
                <w:sz w:val="24"/>
                <w:szCs w:val="24"/>
              </w:rPr>
              <w:t>计算表达式</w:t>
            </w:r>
          </w:p>
        </w:tc>
      </w:tr>
      <w:tr w14:paraId="51E43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trPr>
        <w:tc>
          <w:tcPr>
            <w:tcW w:w="1152" w:type="dxa"/>
            <w:tcBorders>
              <w:top w:val="single" w:color="auto" w:sz="4" w:space="0"/>
              <w:left w:val="single" w:color="auto" w:sz="4" w:space="0"/>
              <w:bottom w:val="single" w:color="auto" w:sz="4" w:space="0"/>
              <w:right w:val="single" w:color="auto" w:sz="4" w:space="0"/>
            </w:tcBorders>
            <w:vAlign w:val="center"/>
          </w:tcPr>
          <w:p w14:paraId="0D42006C">
            <w:pPr>
              <w:pStyle w:val="80"/>
              <w:jc w:val="center"/>
              <w:rPr>
                <w:rFonts w:hint="default"/>
                <w:sz w:val="24"/>
                <w:szCs w:val="24"/>
              </w:rPr>
            </w:pPr>
            <w:r>
              <w:rPr>
                <w:sz w:val="24"/>
                <w:szCs w:val="24"/>
              </w:rPr>
              <w:t>A</w:t>
            </w:r>
          </w:p>
        </w:tc>
        <w:tc>
          <w:tcPr>
            <w:tcW w:w="3707" w:type="dxa"/>
            <w:tcBorders>
              <w:top w:val="single" w:color="auto" w:sz="4" w:space="0"/>
              <w:left w:val="single" w:color="auto" w:sz="4" w:space="0"/>
              <w:bottom w:val="single" w:color="auto" w:sz="4" w:space="0"/>
              <w:right w:val="single" w:color="auto" w:sz="4" w:space="0"/>
            </w:tcBorders>
            <w:vAlign w:val="center"/>
          </w:tcPr>
          <w:p w14:paraId="79D1B406">
            <w:pPr>
              <w:pStyle w:val="80"/>
              <w:jc w:val="center"/>
              <w:rPr>
                <w:rFonts w:hint="default"/>
                <w:sz w:val="24"/>
                <w:szCs w:val="24"/>
              </w:rPr>
            </w:pPr>
            <w:r>
              <w:rPr>
                <w:sz w:val="24"/>
                <w:szCs w:val="24"/>
              </w:rPr>
              <w:t>设备购置费</w:t>
            </w:r>
          </w:p>
        </w:tc>
        <w:tc>
          <w:tcPr>
            <w:tcW w:w="2950" w:type="dxa"/>
            <w:tcBorders>
              <w:top w:val="single" w:color="auto" w:sz="4" w:space="0"/>
              <w:left w:val="single" w:color="auto" w:sz="4" w:space="0"/>
              <w:bottom w:val="single" w:color="auto" w:sz="4" w:space="0"/>
              <w:right w:val="single" w:color="auto" w:sz="4" w:space="0"/>
            </w:tcBorders>
            <w:vAlign w:val="center"/>
          </w:tcPr>
          <w:p w14:paraId="26F90616">
            <w:pPr>
              <w:pStyle w:val="80"/>
              <w:jc w:val="center"/>
              <w:rPr>
                <w:rFonts w:hint="default"/>
                <w:sz w:val="24"/>
                <w:szCs w:val="24"/>
              </w:rPr>
            </w:pPr>
            <w:r>
              <w:rPr>
                <w:sz w:val="24"/>
                <w:szCs w:val="24"/>
              </w:rPr>
              <w:t>A.1+A.2</w:t>
            </w:r>
          </w:p>
        </w:tc>
      </w:tr>
      <w:tr w14:paraId="095FA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52" w:type="dxa"/>
            <w:tcBorders>
              <w:top w:val="single" w:color="auto" w:sz="4" w:space="0"/>
              <w:left w:val="single" w:color="auto" w:sz="4" w:space="0"/>
              <w:bottom w:val="single" w:color="auto" w:sz="4" w:space="0"/>
              <w:right w:val="single" w:color="auto" w:sz="4" w:space="0"/>
            </w:tcBorders>
            <w:vAlign w:val="center"/>
          </w:tcPr>
          <w:p w14:paraId="2E7E7057">
            <w:pPr>
              <w:pStyle w:val="80"/>
              <w:jc w:val="center"/>
              <w:rPr>
                <w:rFonts w:hint="default"/>
                <w:sz w:val="24"/>
                <w:szCs w:val="24"/>
              </w:rPr>
            </w:pPr>
            <w:r>
              <w:rPr>
                <w:sz w:val="24"/>
                <w:szCs w:val="24"/>
              </w:rPr>
              <w:t>A.1</w:t>
            </w:r>
          </w:p>
        </w:tc>
        <w:tc>
          <w:tcPr>
            <w:tcW w:w="3707" w:type="dxa"/>
            <w:tcBorders>
              <w:top w:val="single" w:color="auto" w:sz="4" w:space="0"/>
              <w:left w:val="single" w:color="auto" w:sz="4" w:space="0"/>
              <w:bottom w:val="single" w:color="auto" w:sz="4" w:space="0"/>
              <w:right w:val="single" w:color="auto" w:sz="4" w:space="0"/>
            </w:tcBorders>
            <w:vAlign w:val="center"/>
          </w:tcPr>
          <w:p w14:paraId="702D7F14">
            <w:pPr>
              <w:pStyle w:val="80"/>
              <w:jc w:val="center"/>
              <w:rPr>
                <w:rFonts w:hint="default"/>
                <w:sz w:val="24"/>
                <w:szCs w:val="24"/>
              </w:rPr>
            </w:pPr>
            <w:r>
              <w:rPr>
                <w:sz w:val="24"/>
                <w:szCs w:val="24"/>
              </w:rPr>
              <w:t>设备原价</w:t>
            </w:r>
          </w:p>
        </w:tc>
        <w:tc>
          <w:tcPr>
            <w:tcW w:w="2950" w:type="dxa"/>
            <w:tcBorders>
              <w:top w:val="single" w:color="auto" w:sz="4" w:space="0"/>
              <w:left w:val="single" w:color="auto" w:sz="4" w:space="0"/>
              <w:bottom w:val="single" w:color="auto" w:sz="4" w:space="0"/>
              <w:right w:val="single" w:color="auto" w:sz="4" w:space="0"/>
            </w:tcBorders>
            <w:vAlign w:val="center"/>
          </w:tcPr>
          <w:p w14:paraId="655E6E9C">
            <w:pPr>
              <w:pStyle w:val="80"/>
              <w:jc w:val="center"/>
              <w:rPr>
                <w:rFonts w:hint="default"/>
                <w:sz w:val="24"/>
                <w:szCs w:val="24"/>
              </w:rPr>
            </w:pPr>
            <w:r>
              <w:rPr>
                <w:sz w:val="24"/>
                <w:szCs w:val="24"/>
              </w:rPr>
              <w:t>A.1.1+A.1.2</w:t>
            </w:r>
          </w:p>
        </w:tc>
      </w:tr>
      <w:tr w14:paraId="76CDB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52" w:type="dxa"/>
            <w:tcBorders>
              <w:top w:val="single" w:color="auto" w:sz="4" w:space="0"/>
              <w:left w:val="single" w:color="auto" w:sz="4" w:space="0"/>
              <w:bottom w:val="single" w:color="auto" w:sz="4" w:space="0"/>
              <w:right w:val="single" w:color="auto" w:sz="4" w:space="0"/>
            </w:tcBorders>
            <w:vAlign w:val="center"/>
          </w:tcPr>
          <w:p w14:paraId="7E5F1CE7">
            <w:pPr>
              <w:pStyle w:val="80"/>
              <w:jc w:val="center"/>
              <w:rPr>
                <w:rFonts w:hint="default"/>
                <w:sz w:val="24"/>
                <w:szCs w:val="24"/>
              </w:rPr>
            </w:pPr>
            <w:r>
              <w:rPr>
                <w:sz w:val="24"/>
                <w:szCs w:val="24"/>
              </w:rPr>
              <w:t>A.1.1</w:t>
            </w:r>
          </w:p>
        </w:tc>
        <w:tc>
          <w:tcPr>
            <w:tcW w:w="3707" w:type="dxa"/>
            <w:tcBorders>
              <w:top w:val="single" w:color="auto" w:sz="4" w:space="0"/>
              <w:left w:val="single" w:color="auto" w:sz="4" w:space="0"/>
              <w:bottom w:val="single" w:color="auto" w:sz="4" w:space="0"/>
              <w:right w:val="single" w:color="auto" w:sz="4" w:space="0"/>
            </w:tcBorders>
            <w:vAlign w:val="center"/>
          </w:tcPr>
          <w:p w14:paraId="1553BBE6">
            <w:pPr>
              <w:pStyle w:val="80"/>
              <w:jc w:val="center"/>
              <w:rPr>
                <w:rFonts w:hint="default"/>
                <w:sz w:val="24"/>
                <w:szCs w:val="24"/>
              </w:rPr>
            </w:pPr>
            <w:r>
              <w:rPr>
                <w:sz w:val="24"/>
                <w:szCs w:val="24"/>
              </w:rPr>
              <w:t>设备</w:t>
            </w:r>
          </w:p>
        </w:tc>
        <w:tc>
          <w:tcPr>
            <w:tcW w:w="2950" w:type="dxa"/>
            <w:tcBorders>
              <w:top w:val="single" w:color="auto" w:sz="4" w:space="0"/>
              <w:left w:val="single" w:color="auto" w:sz="4" w:space="0"/>
              <w:bottom w:val="single" w:color="auto" w:sz="4" w:space="0"/>
              <w:right w:val="single" w:color="auto" w:sz="4" w:space="0"/>
            </w:tcBorders>
            <w:vAlign w:val="center"/>
          </w:tcPr>
          <w:p w14:paraId="4F5507B6">
            <w:pPr>
              <w:pStyle w:val="80"/>
              <w:jc w:val="center"/>
              <w:rPr>
                <w:rFonts w:hint="default"/>
                <w:sz w:val="24"/>
                <w:szCs w:val="24"/>
              </w:rPr>
            </w:pPr>
          </w:p>
        </w:tc>
      </w:tr>
      <w:tr w14:paraId="78EED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52" w:type="dxa"/>
            <w:tcBorders>
              <w:top w:val="single" w:color="auto" w:sz="4" w:space="0"/>
              <w:left w:val="single" w:color="auto" w:sz="4" w:space="0"/>
              <w:bottom w:val="single" w:color="auto" w:sz="4" w:space="0"/>
              <w:right w:val="single" w:color="auto" w:sz="4" w:space="0"/>
            </w:tcBorders>
            <w:vAlign w:val="center"/>
          </w:tcPr>
          <w:p w14:paraId="377DF7B5">
            <w:pPr>
              <w:pStyle w:val="80"/>
              <w:jc w:val="center"/>
              <w:rPr>
                <w:rFonts w:hint="default"/>
                <w:sz w:val="24"/>
                <w:szCs w:val="24"/>
              </w:rPr>
            </w:pPr>
            <w:r>
              <w:rPr>
                <w:sz w:val="24"/>
                <w:szCs w:val="24"/>
              </w:rPr>
              <w:t>A.1.2</w:t>
            </w:r>
          </w:p>
        </w:tc>
        <w:tc>
          <w:tcPr>
            <w:tcW w:w="3707" w:type="dxa"/>
            <w:tcBorders>
              <w:top w:val="single" w:color="auto" w:sz="4" w:space="0"/>
              <w:left w:val="single" w:color="auto" w:sz="4" w:space="0"/>
              <w:bottom w:val="single" w:color="auto" w:sz="4" w:space="0"/>
              <w:right w:val="single" w:color="auto" w:sz="4" w:space="0"/>
            </w:tcBorders>
            <w:vAlign w:val="center"/>
          </w:tcPr>
          <w:p w14:paraId="75FC6BD1">
            <w:pPr>
              <w:pStyle w:val="80"/>
              <w:jc w:val="center"/>
              <w:rPr>
                <w:rFonts w:hint="default"/>
                <w:sz w:val="24"/>
                <w:szCs w:val="24"/>
              </w:rPr>
            </w:pPr>
            <w:r>
              <w:rPr>
                <w:sz w:val="24"/>
                <w:szCs w:val="24"/>
              </w:rPr>
              <w:t>备品备件</w:t>
            </w:r>
          </w:p>
        </w:tc>
        <w:tc>
          <w:tcPr>
            <w:tcW w:w="2950" w:type="dxa"/>
            <w:tcBorders>
              <w:top w:val="single" w:color="auto" w:sz="4" w:space="0"/>
              <w:left w:val="single" w:color="auto" w:sz="4" w:space="0"/>
              <w:bottom w:val="single" w:color="auto" w:sz="4" w:space="0"/>
              <w:right w:val="single" w:color="auto" w:sz="4" w:space="0"/>
            </w:tcBorders>
            <w:vAlign w:val="center"/>
          </w:tcPr>
          <w:p w14:paraId="1FB82521">
            <w:pPr>
              <w:pStyle w:val="80"/>
              <w:jc w:val="center"/>
              <w:rPr>
                <w:rFonts w:hint="default"/>
                <w:sz w:val="24"/>
                <w:szCs w:val="24"/>
              </w:rPr>
            </w:pPr>
            <w:r>
              <w:rPr>
                <w:sz w:val="24"/>
                <w:szCs w:val="24"/>
              </w:rPr>
              <w:t>A.1.1+备件率%</w:t>
            </w:r>
          </w:p>
        </w:tc>
      </w:tr>
      <w:tr w14:paraId="3B6C4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52" w:type="dxa"/>
            <w:tcBorders>
              <w:top w:val="single" w:color="auto" w:sz="4" w:space="0"/>
              <w:left w:val="single" w:color="auto" w:sz="4" w:space="0"/>
              <w:bottom w:val="single" w:color="auto" w:sz="4" w:space="0"/>
              <w:right w:val="single" w:color="auto" w:sz="4" w:space="0"/>
            </w:tcBorders>
            <w:vAlign w:val="center"/>
          </w:tcPr>
          <w:p w14:paraId="23EF9718">
            <w:pPr>
              <w:pStyle w:val="80"/>
              <w:jc w:val="center"/>
              <w:rPr>
                <w:rFonts w:hint="default"/>
                <w:sz w:val="24"/>
                <w:szCs w:val="24"/>
              </w:rPr>
            </w:pPr>
            <w:r>
              <w:rPr>
                <w:sz w:val="24"/>
                <w:szCs w:val="24"/>
              </w:rPr>
              <w:t>A.2</w:t>
            </w:r>
          </w:p>
        </w:tc>
        <w:tc>
          <w:tcPr>
            <w:tcW w:w="3707" w:type="dxa"/>
            <w:tcBorders>
              <w:top w:val="single" w:color="auto" w:sz="4" w:space="0"/>
              <w:left w:val="single" w:color="auto" w:sz="4" w:space="0"/>
              <w:bottom w:val="single" w:color="auto" w:sz="4" w:space="0"/>
              <w:right w:val="single" w:color="auto" w:sz="4" w:space="0"/>
            </w:tcBorders>
            <w:vAlign w:val="center"/>
          </w:tcPr>
          <w:p w14:paraId="7923D1BC">
            <w:pPr>
              <w:pStyle w:val="80"/>
              <w:jc w:val="center"/>
              <w:rPr>
                <w:rFonts w:hint="default"/>
                <w:sz w:val="24"/>
                <w:szCs w:val="24"/>
              </w:rPr>
            </w:pPr>
            <w:r>
              <w:rPr>
                <w:sz w:val="24"/>
                <w:szCs w:val="24"/>
              </w:rPr>
              <w:t>运杂费</w:t>
            </w:r>
          </w:p>
        </w:tc>
        <w:tc>
          <w:tcPr>
            <w:tcW w:w="2950" w:type="dxa"/>
            <w:tcBorders>
              <w:top w:val="single" w:color="auto" w:sz="4" w:space="0"/>
              <w:left w:val="single" w:color="auto" w:sz="4" w:space="0"/>
              <w:bottom w:val="single" w:color="auto" w:sz="4" w:space="0"/>
              <w:right w:val="single" w:color="auto" w:sz="4" w:space="0"/>
            </w:tcBorders>
            <w:vAlign w:val="center"/>
          </w:tcPr>
          <w:p w14:paraId="2A7BADCB">
            <w:pPr>
              <w:pStyle w:val="80"/>
              <w:jc w:val="center"/>
              <w:rPr>
                <w:rFonts w:hint="default"/>
                <w:sz w:val="24"/>
                <w:szCs w:val="24"/>
              </w:rPr>
            </w:pPr>
            <w:r>
              <w:rPr>
                <w:sz w:val="24"/>
                <w:szCs w:val="24"/>
              </w:rPr>
              <w:t>A.1×运杂费率%</w:t>
            </w:r>
          </w:p>
        </w:tc>
      </w:tr>
      <w:tr w14:paraId="76681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1152" w:type="dxa"/>
            <w:tcBorders>
              <w:top w:val="single" w:color="auto" w:sz="4" w:space="0"/>
              <w:left w:val="single" w:color="auto" w:sz="4" w:space="0"/>
              <w:bottom w:val="single" w:color="auto" w:sz="4" w:space="0"/>
              <w:right w:val="single" w:color="auto" w:sz="4" w:space="0"/>
            </w:tcBorders>
            <w:vAlign w:val="center"/>
          </w:tcPr>
          <w:p w14:paraId="23412192">
            <w:pPr>
              <w:pStyle w:val="80"/>
              <w:jc w:val="center"/>
              <w:rPr>
                <w:rFonts w:hint="default"/>
                <w:sz w:val="24"/>
                <w:szCs w:val="24"/>
              </w:rPr>
            </w:pPr>
            <w:r>
              <w:rPr>
                <w:sz w:val="24"/>
                <w:szCs w:val="24"/>
              </w:rPr>
              <w:t>B</w:t>
            </w:r>
          </w:p>
        </w:tc>
        <w:tc>
          <w:tcPr>
            <w:tcW w:w="3707" w:type="dxa"/>
            <w:tcBorders>
              <w:top w:val="single" w:color="auto" w:sz="4" w:space="0"/>
              <w:left w:val="single" w:color="auto" w:sz="4" w:space="0"/>
              <w:bottom w:val="single" w:color="auto" w:sz="4" w:space="0"/>
              <w:right w:val="single" w:color="auto" w:sz="4" w:space="0"/>
            </w:tcBorders>
            <w:vAlign w:val="center"/>
          </w:tcPr>
          <w:p w14:paraId="5CA9FEDA">
            <w:pPr>
              <w:pStyle w:val="80"/>
              <w:jc w:val="center"/>
              <w:rPr>
                <w:rFonts w:hint="default"/>
                <w:sz w:val="24"/>
                <w:szCs w:val="24"/>
              </w:rPr>
            </w:pPr>
            <w:r>
              <w:rPr>
                <w:sz w:val="24"/>
                <w:szCs w:val="24"/>
              </w:rPr>
              <w:t>工器具购置费</w:t>
            </w:r>
          </w:p>
          <w:p w14:paraId="2F103093">
            <w:pPr>
              <w:pStyle w:val="80"/>
              <w:jc w:val="center"/>
              <w:rPr>
                <w:rFonts w:hint="default"/>
                <w:sz w:val="24"/>
                <w:szCs w:val="24"/>
              </w:rPr>
            </w:pPr>
            <w:r>
              <w:rPr>
                <w:sz w:val="24"/>
                <w:szCs w:val="24"/>
              </w:rPr>
              <w:t>（达到固定资产标准）</w:t>
            </w:r>
          </w:p>
        </w:tc>
        <w:tc>
          <w:tcPr>
            <w:tcW w:w="2950" w:type="dxa"/>
            <w:tcBorders>
              <w:top w:val="single" w:color="auto" w:sz="4" w:space="0"/>
              <w:left w:val="single" w:color="auto" w:sz="4" w:space="0"/>
              <w:bottom w:val="single" w:color="auto" w:sz="4" w:space="0"/>
              <w:right w:val="single" w:color="auto" w:sz="4" w:space="0"/>
            </w:tcBorders>
            <w:vAlign w:val="center"/>
          </w:tcPr>
          <w:p w14:paraId="3719F8F6">
            <w:pPr>
              <w:pStyle w:val="80"/>
              <w:jc w:val="center"/>
              <w:rPr>
                <w:rFonts w:hint="default"/>
                <w:sz w:val="24"/>
                <w:szCs w:val="24"/>
              </w:rPr>
            </w:pPr>
          </w:p>
        </w:tc>
      </w:tr>
      <w:tr w14:paraId="71B33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rPr>
        <w:tc>
          <w:tcPr>
            <w:tcW w:w="1152" w:type="dxa"/>
            <w:tcBorders>
              <w:top w:val="single" w:color="auto" w:sz="4" w:space="0"/>
              <w:left w:val="single" w:color="auto" w:sz="4" w:space="0"/>
              <w:bottom w:val="single" w:color="auto" w:sz="4" w:space="0"/>
              <w:right w:val="single" w:color="auto" w:sz="4" w:space="0"/>
            </w:tcBorders>
            <w:vAlign w:val="center"/>
          </w:tcPr>
          <w:p w14:paraId="53AFF6AE">
            <w:pPr>
              <w:pStyle w:val="80"/>
              <w:jc w:val="center"/>
              <w:rPr>
                <w:rFonts w:hint="default"/>
                <w:sz w:val="24"/>
                <w:szCs w:val="24"/>
              </w:rPr>
            </w:pPr>
            <w:r>
              <w:rPr>
                <w:sz w:val="24"/>
                <w:szCs w:val="24"/>
              </w:rPr>
              <w:t>C</w:t>
            </w:r>
          </w:p>
        </w:tc>
        <w:tc>
          <w:tcPr>
            <w:tcW w:w="3707" w:type="dxa"/>
            <w:tcBorders>
              <w:top w:val="single" w:color="auto" w:sz="4" w:space="0"/>
              <w:left w:val="single" w:color="auto" w:sz="4" w:space="0"/>
              <w:bottom w:val="single" w:color="auto" w:sz="4" w:space="0"/>
              <w:right w:val="single" w:color="auto" w:sz="4" w:space="0"/>
            </w:tcBorders>
            <w:vAlign w:val="center"/>
          </w:tcPr>
          <w:p w14:paraId="7B25DFB1">
            <w:pPr>
              <w:pStyle w:val="80"/>
              <w:jc w:val="center"/>
              <w:rPr>
                <w:rFonts w:hint="default"/>
                <w:sz w:val="24"/>
                <w:szCs w:val="24"/>
              </w:rPr>
            </w:pPr>
            <w:r>
              <w:rPr>
                <w:sz w:val="24"/>
                <w:szCs w:val="24"/>
              </w:rPr>
              <w:t>合计</w:t>
            </w:r>
          </w:p>
        </w:tc>
        <w:tc>
          <w:tcPr>
            <w:tcW w:w="2950" w:type="dxa"/>
            <w:tcBorders>
              <w:top w:val="single" w:color="auto" w:sz="4" w:space="0"/>
              <w:left w:val="single" w:color="auto" w:sz="4" w:space="0"/>
              <w:bottom w:val="single" w:color="auto" w:sz="4" w:space="0"/>
              <w:right w:val="single" w:color="auto" w:sz="4" w:space="0"/>
            </w:tcBorders>
            <w:vAlign w:val="center"/>
          </w:tcPr>
          <w:p w14:paraId="01C80C4C">
            <w:pPr>
              <w:pStyle w:val="80"/>
              <w:jc w:val="center"/>
              <w:rPr>
                <w:rFonts w:hint="default"/>
                <w:sz w:val="24"/>
                <w:szCs w:val="24"/>
              </w:rPr>
            </w:pPr>
            <w:r>
              <w:rPr>
                <w:sz w:val="24"/>
                <w:szCs w:val="24"/>
              </w:rPr>
              <w:t>A+B</w:t>
            </w:r>
          </w:p>
        </w:tc>
      </w:tr>
    </w:tbl>
    <w:p w14:paraId="00717905">
      <w:pPr>
        <w:pStyle w:val="5"/>
        <w:numPr>
          <w:ilvl w:val="2"/>
          <w:numId w:val="0"/>
        </w:numPr>
        <w:tabs>
          <w:tab w:val="clear" w:pos="0"/>
        </w:tabs>
        <w:rPr>
          <w:highlight w:val="none"/>
        </w:rPr>
      </w:pPr>
      <w:r>
        <w:rPr>
          <w:rStyle w:val="41"/>
          <w:rFonts w:hint="eastAsia"/>
          <w:bCs w:val="0"/>
          <w:highlight w:val="none"/>
        </w:rPr>
        <w:t>5</w:t>
      </w:r>
      <w:r>
        <w:rPr>
          <w:rStyle w:val="41"/>
          <w:bCs w:val="0"/>
          <w:highlight w:val="none"/>
        </w:rPr>
        <w:t>.2.</w:t>
      </w:r>
      <w:r>
        <w:rPr>
          <w:rStyle w:val="41"/>
          <w:rFonts w:hint="eastAsia"/>
          <w:bCs w:val="0"/>
          <w:highlight w:val="none"/>
        </w:rPr>
        <w:t>4</w:t>
      </w:r>
      <w:r>
        <w:rPr>
          <w:rFonts w:hint="eastAsia" w:eastAsia="黑体"/>
          <w:highlight w:val="none"/>
        </w:rPr>
        <w:t xml:space="preserve">  </w:t>
      </w:r>
      <w:r>
        <w:rPr>
          <w:rFonts w:hint="eastAsia"/>
          <w:highlight w:val="none"/>
        </w:rPr>
        <w:t>设备购置费计算方法</w:t>
      </w:r>
    </w:p>
    <w:p w14:paraId="2438D6FD">
      <w:pPr>
        <w:ind w:firstLine="480"/>
      </w:pPr>
      <w:r>
        <w:rPr>
          <w:rFonts w:hint="eastAsia"/>
        </w:rPr>
        <w:t>设备购置费是由设备购置费和达到固定资产标准的工器具及生产家具购置费组成。</w:t>
      </w:r>
    </w:p>
    <w:p w14:paraId="070E04F7">
      <w:pPr>
        <w:ind w:firstLine="482"/>
      </w:pPr>
      <w:r>
        <w:rPr>
          <w:rStyle w:val="41"/>
          <w:rFonts w:hint="eastAsia"/>
        </w:rPr>
        <w:t>1</w:t>
      </w:r>
      <w:r>
        <w:rPr>
          <w:rFonts w:hint="eastAsia"/>
        </w:rPr>
        <w:t xml:space="preserve">  设备购置费</w:t>
      </w:r>
    </w:p>
    <w:p w14:paraId="4A6E653D">
      <w:pPr>
        <w:ind w:firstLine="480"/>
      </w:pPr>
      <w:r>
        <w:rPr>
          <w:rFonts w:hint="eastAsia"/>
        </w:rPr>
        <w:t>是指为建设项目购置或自制的达到固定资产标准的各种国产或进口的机电设备、金属结构设备、仪器装置等的购置费用。</w:t>
      </w:r>
    </w:p>
    <w:p w14:paraId="6F8489AB">
      <w:pPr>
        <w:ind w:firstLine="480"/>
      </w:pPr>
      <w:r>
        <w:rPr>
          <w:rFonts w:hint="eastAsia"/>
        </w:rPr>
        <w:t>设备购置费=设备原价+运杂费，或按：设备购置费=设备原价×（1+运杂费率%）</w:t>
      </w:r>
    </w:p>
    <w:p w14:paraId="623304DD">
      <w:pPr>
        <w:ind w:firstLine="482"/>
      </w:pPr>
      <w:r>
        <w:rPr>
          <w:rStyle w:val="41"/>
          <w:rFonts w:hint="eastAsia"/>
        </w:rPr>
        <w:t>1）</w:t>
      </w:r>
      <w:r>
        <w:rPr>
          <w:rFonts w:hint="eastAsia"/>
        </w:rPr>
        <w:t>国产设备原价</w:t>
      </w:r>
    </w:p>
    <w:p w14:paraId="232442E5">
      <w:pPr>
        <w:ind w:firstLine="480"/>
      </w:pPr>
      <w:r>
        <w:rPr>
          <w:rFonts w:hint="eastAsia"/>
        </w:rPr>
        <w:t>国产设备原价是指国内采购设备的出厂价。</w:t>
      </w:r>
    </w:p>
    <w:p w14:paraId="5193AD8D">
      <w:pPr>
        <w:ind w:firstLine="480"/>
      </w:pPr>
      <w:r>
        <w:rPr>
          <w:rFonts w:hint="eastAsia"/>
        </w:rPr>
        <w:t>a.国产标准设备原价</w:t>
      </w:r>
    </w:p>
    <w:p w14:paraId="71CB7221">
      <w:pPr>
        <w:ind w:firstLine="480"/>
      </w:pPr>
      <w:r>
        <w:rPr>
          <w:rFonts w:hint="eastAsia"/>
        </w:rPr>
        <w:t>国产标准设备是指按照主管部门颁布的标准图纸和技术要求，由我国设备生产厂批量生产的、符合国家质量检测标准的设备。</w:t>
      </w:r>
    </w:p>
    <w:p w14:paraId="59CE5F90">
      <w:pPr>
        <w:ind w:firstLine="480"/>
      </w:pPr>
      <w:r>
        <w:rPr>
          <w:rFonts w:hint="eastAsia"/>
        </w:rPr>
        <w:t>国产标准设备原价一般根据供应商报价或供货合同价确定，无相同设备的价格时，参考类似设备的价格换算。</w:t>
      </w:r>
    </w:p>
    <w:p w14:paraId="4AD008E1">
      <w:pPr>
        <w:ind w:firstLine="480"/>
      </w:pPr>
      <w:r>
        <w:rPr>
          <w:rFonts w:hint="eastAsia"/>
        </w:rPr>
        <w:t>国产设备原价有两种，即带有备品备件的原价和不带备品配件的原价。编制概算一般采用带备品配件的原价。</w:t>
      </w:r>
    </w:p>
    <w:p w14:paraId="45B6A318">
      <w:pPr>
        <w:ind w:firstLine="480"/>
      </w:pPr>
      <w:r>
        <w:rPr>
          <w:rFonts w:hint="eastAsia"/>
        </w:rPr>
        <w:t>b.国产非标准设备原价</w:t>
      </w:r>
    </w:p>
    <w:p w14:paraId="38FC8493">
      <w:pPr>
        <w:ind w:firstLine="480"/>
      </w:pPr>
      <w:r>
        <w:rPr>
          <w:rFonts w:hint="eastAsia"/>
        </w:rPr>
        <w:t>国产非标准设备是指国家尚无定型标准、使用量较小、非批量生产、只能按订货要求并根据具体设计图纸委托承制单位或施工企业在工厂或工地制造的特殊设备。</w:t>
      </w:r>
    </w:p>
    <w:p w14:paraId="39CB9D44">
      <w:pPr>
        <w:ind w:firstLine="480"/>
      </w:pPr>
      <w:r>
        <w:rPr>
          <w:rFonts w:hint="eastAsia"/>
        </w:rPr>
        <w:t>国产非标准设备原价一般按其成本构成或相关技术参数估算其价格，也可按国家或主管部门颁发的非标设备指标价或参制造厂报价，或可按类似设备价格调整后估价。具体方法有造价指标法、成本估价法、系列设备插入估价法、分部组合估价法、市场调查法、类似设备估价法等。</w:t>
      </w:r>
    </w:p>
    <w:p w14:paraId="344C439E">
      <w:pPr>
        <w:ind w:firstLine="480"/>
      </w:pPr>
      <w:r>
        <w:rPr>
          <w:rFonts w:hint="eastAsia"/>
        </w:rPr>
        <w:t>编制概算应考虑完成非标设备的设计、制造、包装及其利润、税金等全部费用内容。</w:t>
      </w:r>
    </w:p>
    <w:p w14:paraId="3A5BFDED">
      <w:pPr>
        <w:ind w:firstLine="480"/>
      </w:pPr>
      <w:r>
        <w:rPr>
          <w:rFonts w:hint="eastAsia"/>
        </w:rPr>
        <w:t>c.主要设备按设备表逐项计算，次要设备（材料）根据设计深度和项目实际估价。</w:t>
      </w:r>
    </w:p>
    <w:p w14:paraId="15EBA407">
      <w:pPr>
        <w:ind w:firstLine="480"/>
      </w:pPr>
      <w:r>
        <w:rPr>
          <w:rFonts w:hint="eastAsia"/>
        </w:rPr>
        <w:t>d.备品配件购置费：可按设备原价的1%，即：</w:t>
      </w:r>
    </w:p>
    <w:p w14:paraId="08719F15">
      <w:pPr>
        <w:ind w:firstLine="480"/>
      </w:pPr>
      <w:r>
        <w:rPr>
          <w:rFonts w:hint="eastAsia"/>
        </w:rPr>
        <w:t>国产设备原价（含备件）=设备原价×（1+备件率1%）</w:t>
      </w:r>
    </w:p>
    <w:p w14:paraId="63E699F5">
      <w:pPr>
        <w:ind w:firstLine="480"/>
      </w:pPr>
      <w:r>
        <w:rPr>
          <w:rFonts w:hint="eastAsia"/>
        </w:rPr>
        <w:t>e.成套设备服务费：是指设备成套公司根据发包单位按设计委托的成套设备供应清单进行承包供应所收取的费用，其费率可按设备总价的1%。此时：</w:t>
      </w:r>
    </w:p>
    <w:p w14:paraId="2756EE36">
      <w:pPr>
        <w:ind w:firstLine="480"/>
      </w:pPr>
      <w:r>
        <w:rPr>
          <w:rFonts w:hint="eastAsia"/>
        </w:rPr>
        <w:t>成套国产设备原价=∑国产设备原价（含备件）×（1+成套费1%）=[∑国产设备原价×（1+备件率1%）]×（1+成套费1%）</w:t>
      </w:r>
    </w:p>
    <w:p w14:paraId="1D7C5691">
      <w:pPr>
        <w:ind w:firstLine="482"/>
      </w:pPr>
      <w:r>
        <w:rPr>
          <w:rStyle w:val="41"/>
          <w:rFonts w:hint="eastAsia"/>
        </w:rPr>
        <w:t>2）</w:t>
      </w:r>
      <w:r>
        <w:rPr>
          <w:rFonts w:hint="eastAsia"/>
        </w:rPr>
        <w:t>进口设备原价</w:t>
      </w:r>
    </w:p>
    <w:p w14:paraId="0C1CBBAE">
      <w:pPr>
        <w:ind w:firstLine="480"/>
      </w:pPr>
      <w:r>
        <w:rPr>
          <w:rFonts w:hint="eastAsia"/>
        </w:rPr>
        <w:t>进口设备原价是指国外采购设备的抵岸价，即设备抵达买方边境、港口或车站，缴纳完各种手续费、税费后的价格。</w:t>
      </w:r>
    </w:p>
    <w:p w14:paraId="4529B3FD">
      <w:pPr>
        <w:ind w:firstLine="480"/>
      </w:pPr>
      <w:r>
        <w:rPr>
          <w:rFonts w:hint="eastAsia"/>
        </w:rPr>
        <w:t>a.进口设备抵岸价=设备到岸价CIF+进口从属费用=设备到岸价CIF×（1+从属费率%）</w:t>
      </w:r>
    </w:p>
    <w:p w14:paraId="176155E7">
      <w:pPr>
        <w:ind w:firstLine="480"/>
      </w:pPr>
      <w:r>
        <w:rPr>
          <w:rFonts w:hint="eastAsia"/>
        </w:rPr>
        <w:t>从属费包括银行财务费、外贸手续费、关税和增值税等费用。</w:t>
      </w:r>
    </w:p>
    <w:p w14:paraId="139240F6">
      <w:pPr>
        <w:ind w:firstLine="480"/>
      </w:pPr>
      <w:r>
        <w:rPr>
          <w:rFonts w:hint="eastAsia"/>
        </w:rPr>
        <w:t>b.设备到岸价CIF=离岸价FOB+国际运费+运输保险费=离岸价FOB×（1+综合费率%）</w:t>
      </w:r>
    </w:p>
    <w:p w14:paraId="137EB85D">
      <w:pPr>
        <w:ind w:firstLine="480"/>
      </w:pPr>
      <w:r>
        <w:rPr>
          <w:rFonts w:hint="eastAsia"/>
        </w:rPr>
        <w:t>综合费包括国际运费及运输保险费、银行财务费、外贸手续费、关税和增值税等费用。</w:t>
      </w:r>
    </w:p>
    <w:p w14:paraId="10CF01FE">
      <w:pPr>
        <w:ind w:firstLine="480"/>
      </w:pPr>
      <w:r>
        <w:rPr>
          <w:rFonts w:hint="eastAsia"/>
        </w:rPr>
        <w:t>c.编制概算时进口设备原价一般是在向设备制造厂家和设备供应厂商询价，或按类似工程选用设备订货价和市场信息价或调研价格得出的进口设备价的基础上，加总各种税费计算。各种费率应根据进口设备的品种、运输交货方式、设备询价所包括的内容、进口批量大小等，按照国家相关部门规定或参照设备进口环节涉及的专业服务单位确定。</w:t>
      </w:r>
    </w:p>
    <w:p w14:paraId="79B2830D">
      <w:pPr>
        <w:ind w:firstLine="480"/>
      </w:pPr>
      <w:r>
        <w:rPr>
          <w:rFonts w:hint="eastAsia"/>
        </w:rPr>
        <w:t>d.进口设备涉及的外国人员来华和人员出国有关费用，列入工程建设其他费。</w:t>
      </w:r>
    </w:p>
    <w:p w14:paraId="0AE774B0">
      <w:pPr>
        <w:ind w:firstLine="482"/>
      </w:pPr>
      <w:r>
        <w:rPr>
          <w:rStyle w:val="41"/>
          <w:rFonts w:hint="eastAsia"/>
        </w:rPr>
        <w:t>3）</w:t>
      </w:r>
      <w:r>
        <w:rPr>
          <w:rFonts w:hint="eastAsia"/>
        </w:rPr>
        <w:t>设备运杂费</w:t>
      </w:r>
    </w:p>
    <w:p w14:paraId="05E39709">
      <w:pPr>
        <w:ind w:firstLine="480"/>
      </w:pPr>
      <w:r>
        <w:rPr>
          <w:rFonts w:hint="eastAsia"/>
        </w:rPr>
        <w:t>运杂费是指除设备原价之外的、从制造厂交货点或调拨点到达施工工地仓库所发生的、包括设备采购/包装/运输/装卸/仓库保管等方面支出费用的总和。</w:t>
      </w:r>
    </w:p>
    <w:p w14:paraId="75F7A5E6">
      <w:pPr>
        <w:ind w:firstLine="480"/>
      </w:pPr>
      <w:r>
        <w:rPr>
          <w:rFonts w:hint="eastAsia"/>
        </w:rPr>
        <w:t>设备运杂费可按调查运价计算，无法调查时，按运杂费率计算。</w:t>
      </w:r>
    </w:p>
    <w:p w14:paraId="5C27A5D6">
      <w:pPr>
        <w:ind w:firstLine="480"/>
      </w:pPr>
      <w:r>
        <w:rPr>
          <w:rFonts w:hint="eastAsia"/>
        </w:rPr>
        <w:t xml:space="preserve">设备运杂费=设备原价×运杂费率5%～8% </w:t>
      </w:r>
    </w:p>
    <w:p w14:paraId="06A83162">
      <w:pPr>
        <w:ind w:firstLine="482"/>
      </w:pPr>
      <w:r>
        <w:rPr>
          <w:rStyle w:val="41"/>
        </w:rPr>
        <w:t>2</w:t>
      </w:r>
      <w:r>
        <w:rPr>
          <w:rStyle w:val="41"/>
          <w:rFonts w:hint="eastAsia"/>
        </w:rPr>
        <w:t xml:space="preserve"> </w:t>
      </w:r>
      <w:r>
        <w:rPr>
          <w:rFonts w:hint="eastAsia"/>
        </w:rPr>
        <w:t xml:space="preserve"> 设备与材料的划分</w:t>
      </w:r>
    </w:p>
    <w:p w14:paraId="016325DD">
      <w:pPr>
        <w:ind w:firstLine="480"/>
      </w:pPr>
      <w:r>
        <w:rPr>
          <w:rFonts w:hint="eastAsia"/>
        </w:rPr>
        <w:t>详见《建设工程计价设备材料划分标准》（GB/T50531-2009）。</w:t>
      </w:r>
    </w:p>
    <w:p w14:paraId="4B9FC38F">
      <w:pPr>
        <w:pStyle w:val="4"/>
      </w:pPr>
      <w:bookmarkStart w:id="463" w:name="_Toc25099"/>
      <w:r>
        <w:rPr>
          <w:rStyle w:val="41"/>
          <w:rFonts w:hint="eastAsia"/>
        </w:rPr>
        <w:t>5</w:t>
      </w:r>
      <w:r>
        <w:rPr>
          <w:rStyle w:val="41"/>
        </w:rPr>
        <w:t>.3</w:t>
      </w:r>
      <w:r>
        <w:rPr>
          <w:rFonts w:hint="eastAsia"/>
          <w:b/>
        </w:rPr>
        <w:t xml:space="preserve"> </w:t>
      </w:r>
      <w:r>
        <w:rPr>
          <w:rFonts w:hint="eastAsia"/>
        </w:rPr>
        <w:t xml:space="preserve"> </w:t>
      </w:r>
      <w:r>
        <w:t>工程建设其他费用计算方法</w:t>
      </w:r>
      <w:bookmarkEnd w:id="463"/>
    </w:p>
    <w:p w14:paraId="2B2E7D63">
      <w:pPr>
        <w:pStyle w:val="5"/>
        <w:tabs>
          <w:tab w:val="left" w:pos="340"/>
        </w:tabs>
      </w:pPr>
      <w:r>
        <w:rPr>
          <w:rFonts w:hint="eastAsia"/>
          <w:b/>
        </w:rPr>
        <w:t>5.3.1</w:t>
      </w:r>
      <w:r>
        <w:rPr>
          <w:rFonts w:hint="eastAsia"/>
        </w:rPr>
        <w:t xml:space="preserve">  </w:t>
      </w:r>
      <w:r>
        <w:t>工程建设其他费用的计算应结合拟建建设项目的具体情况，根据国家、各行业部门、工程所在地地方政府的有关工程建设其他费用</w:t>
      </w:r>
      <w:r>
        <w:rPr>
          <w:rFonts w:hint="eastAsia"/>
        </w:rPr>
        <w:t>计价依据</w:t>
      </w:r>
      <w:r>
        <w:t>（规定）和计算办法</w:t>
      </w:r>
      <w:r>
        <w:rPr>
          <w:rFonts w:hint="eastAsia"/>
        </w:rPr>
        <w:t>计算或按市场调节价计取，已签订合同的按合同金额计取</w:t>
      </w:r>
      <w:r>
        <w:t>。</w:t>
      </w:r>
    </w:p>
    <w:p w14:paraId="0A192F03">
      <w:pPr>
        <w:pStyle w:val="5"/>
        <w:tabs>
          <w:tab w:val="left" w:pos="340"/>
        </w:tabs>
      </w:pPr>
      <w:r>
        <w:rPr>
          <w:rFonts w:hint="eastAsia"/>
          <w:b/>
        </w:rPr>
        <w:t xml:space="preserve">5.3.2  </w:t>
      </w:r>
      <w:r>
        <w:rPr>
          <w:rFonts w:hint="eastAsia"/>
        </w:rPr>
        <w:t>工程建设其他费用的费用</w:t>
      </w:r>
      <w:r>
        <w:t>组成</w:t>
      </w:r>
      <w:r>
        <w:rPr>
          <w:rFonts w:hint="eastAsia"/>
        </w:rPr>
        <w:t>按表5.3.2执行。</w:t>
      </w:r>
    </w:p>
    <w:p w14:paraId="31A2126F">
      <w:pPr>
        <w:jc w:val="center"/>
      </w:pPr>
      <w:r>
        <w:t>表</w:t>
      </w:r>
      <w:r>
        <w:rPr>
          <w:rFonts w:hint="eastAsia"/>
          <w:b/>
        </w:rPr>
        <w:t>5.3.2</w:t>
      </w:r>
      <w:r>
        <w:rPr>
          <w:b/>
        </w:rPr>
        <w:t xml:space="preserve"> </w:t>
      </w:r>
      <w:r>
        <w:rPr>
          <w:rFonts w:hint="eastAsia"/>
          <w:b/>
        </w:rPr>
        <w:t xml:space="preserve"> </w:t>
      </w:r>
      <w:r>
        <w:t>工程建设其他费用组成表</w:t>
      </w:r>
    </w:p>
    <w:tbl>
      <w:tblPr>
        <w:tblStyle w:val="28"/>
        <w:tblW w:w="8119" w:type="dxa"/>
        <w:tblInd w:w="96" w:type="dxa"/>
        <w:tblLayout w:type="fixed"/>
        <w:tblCellMar>
          <w:top w:w="0" w:type="dxa"/>
          <w:left w:w="108" w:type="dxa"/>
          <w:bottom w:w="0" w:type="dxa"/>
          <w:right w:w="108" w:type="dxa"/>
        </w:tblCellMar>
      </w:tblPr>
      <w:tblGrid>
        <w:gridCol w:w="1564"/>
        <w:gridCol w:w="6555"/>
      </w:tblGrid>
      <w:tr w14:paraId="06A64A9A">
        <w:tblPrEx>
          <w:tblCellMar>
            <w:top w:w="0" w:type="dxa"/>
            <w:left w:w="108" w:type="dxa"/>
            <w:bottom w:w="0" w:type="dxa"/>
            <w:right w:w="108" w:type="dxa"/>
          </w:tblCellMar>
        </w:tblPrEx>
        <w:trPr>
          <w:trHeight w:val="389" w:hRule="atLeast"/>
          <w:tblHeader/>
        </w:trPr>
        <w:tc>
          <w:tcPr>
            <w:tcW w:w="1564" w:type="dxa"/>
            <w:tcBorders>
              <w:top w:val="single" w:color="000000" w:sz="4" w:space="0"/>
              <w:left w:val="single" w:color="000000" w:sz="4" w:space="0"/>
              <w:bottom w:val="single" w:color="000000" w:sz="4" w:space="0"/>
              <w:right w:val="single" w:color="000000" w:sz="4" w:space="0"/>
            </w:tcBorders>
            <w:noWrap/>
            <w:vAlign w:val="center"/>
          </w:tcPr>
          <w:p w14:paraId="7EF329B2">
            <w:pPr>
              <w:widowControl/>
              <w:spacing w:line="240" w:lineRule="auto"/>
              <w:jc w:val="center"/>
              <w:textAlignment w:val="center"/>
              <w:rPr>
                <w:rFonts w:ascii="宋体" w:hAnsi="宋体"/>
                <w:color w:val="000000"/>
                <w:szCs w:val="24"/>
              </w:rPr>
            </w:pPr>
            <w:r>
              <w:rPr>
                <w:rFonts w:hint="eastAsia" w:ascii="宋体" w:hAnsi="宋体"/>
                <w:color w:val="000000"/>
                <w:kern w:val="0"/>
                <w:szCs w:val="24"/>
                <w:lang w:bidi="ar"/>
              </w:rPr>
              <w:t>序号</w:t>
            </w:r>
          </w:p>
        </w:tc>
        <w:tc>
          <w:tcPr>
            <w:tcW w:w="6555" w:type="dxa"/>
            <w:tcBorders>
              <w:top w:val="single" w:color="000000" w:sz="4" w:space="0"/>
              <w:left w:val="single" w:color="000000" w:sz="4" w:space="0"/>
              <w:bottom w:val="single" w:color="000000" w:sz="4" w:space="0"/>
              <w:right w:val="single" w:color="000000" w:sz="4" w:space="0"/>
            </w:tcBorders>
            <w:noWrap/>
            <w:vAlign w:val="center"/>
          </w:tcPr>
          <w:p w14:paraId="170203E2">
            <w:pPr>
              <w:widowControl/>
              <w:spacing w:line="240" w:lineRule="auto"/>
              <w:jc w:val="center"/>
              <w:textAlignment w:val="center"/>
              <w:rPr>
                <w:rFonts w:ascii="宋体" w:hAnsi="宋体"/>
                <w:color w:val="000000"/>
                <w:szCs w:val="24"/>
              </w:rPr>
            </w:pPr>
            <w:r>
              <w:rPr>
                <w:rFonts w:hint="eastAsia" w:ascii="宋体" w:hAnsi="宋体"/>
                <w:color w:val="000000"/>
                <w:kern w:val="0"/>
                <w:szCs w:val="24"/>
                <w:lang w:bidi="ar"/>
              </w:rPr>
              <w:t>费用名称</w:t>
            </w:r>
          </w:p>
        </w:tc>
      </w:tr>
      <w:tr w14:paraId="4ECA8B25">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118A0933">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w:t>
            </w:r>
          </w:p>
        </w:tc>
        <w:tc>
          <w:tcPr>
            <w:tcW w:w="6555" w:type="dxa"/>
            <w:tcBorders>
              <w:top w:val="single" w:color="000000" w:sz="4" w:space="0"/>
              <w:left w:val="single" w:color="000000" w:sz="4" w:space="0"/>
              <w:bottom w:val="single" w:color="000000" w:sz="4" w:space="0"/>
              <w:right w:val="single" w:color="000000" w:sz="4" w:space="0"/>
            </w:tcBorders>
            <w:vAlign w:val="center"/>
          </w:tcPr>
          <w:p w14:paraId="36FFAA97">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建设用地费</w:t>
            </w:r>
          </w:p>
        </w:tc>
      </w:tr>
      <w:tr w14:paraId="29F0EF33">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32616EAD">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1.1</w:t>
            </w:r>
          </w:p>
        </w:tc>
        <w:tc>
          <w:tcPr>
            <w:tcW w:w="6555" w:type="dxa"/>
            <w:tcBorders>
              <w:top w:val="single" w:color="000000" w:sz="4" w:space="0"/>
              <w:left w:val="single" w:color="000000" w:sz="4" w:space="0"/>
              <w:bottom w:val="single" w:color="000000" w:sz="4" w:space="0"/>
              <w:right w:val="single" w:color="000000" w:sz="4" w:space="0"/>
            </w:tcBorders>
            <w:vAlign w:val="center"/>
          </w:tcPr>
          <w:p w14:paraId="2175ED83">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土地征收及迁移补偿费</w:t>
            </w:r>
          </w:p>
        </w:tc>
      </w:tr>
      <w:tr w14:paraId="12DB2981">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475FD6C1">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1.2</w:t>
            </w:r>
          </w:p>
        </w:tc>
        <w:tc>
          <w:tcPr>
            <w:tcW w:w="6555" w:type="dxa"/>
            <w:tcBorders>
              <w:top w:val="single" w:color="000000" w:sz="4" w:space="0"/>
              <w:left w:val="single" w:color="000000" w:sz="4" w:space="0"/>
              <w:bottom w:val="single" w:color="000000" w:sz="4" w:space="0"/>
              <w:right w:val="single" w:color="000000" w:sz="4" w:space="0"/>
            </w:tcBorders>
            <w:vAlign w:val="center"/>
          </w:tcPr>
          <w:p w14:paraId="2A2682EB">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临时租地及补偿费</w:t>
            </w:r>
          </w:p>
        </w:tc>
      </w:tr>
      <w:tr w14:paraId="1A9AEB6B">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606DA49D">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1.3</w:t>
            </w:r>
          </w:p>
        </w:tc>
        <w:tc>
          <w:tcPr>
            <w:tcW w:w="6555" w:type="dxa"/>
            <w:tcBorders>
              <w:top w:val="single" w:color="000000" w:sz="4" w:space="0"/>
              <w:left w:val="single" w:color="000000" w:sz="4" w:space="0"/>
              <w:bottom w:val="single" w:color="000000" w:sz="4" w:space="0"/>
              <w:right w:val="single" w:color="000000" w:sz="4" w:space="0"/>
            </w:tcBorders>
            <w:vAlign w:val="center"/>
          </w:tcPr>
          <w:p w14:paraId="7F268A36">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土地出让金、转让金</w:t>
            </w:r>
          </w:p>
        </w:tc>
      </w:tr>
      <w:tr w14:paraId="44D3CA3A">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395EF2DB">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1.4</w:t>
            </w:r>
          </w:p>
        </w:tc>
        <w:tc>
          <w:tcPr>
            <w:tcW w:w="6555" w:type="dxa"/>
            <w:tcBorders>
              <w:top w:val="single" w:color="000000" w:sz="4" w:space="0"/>
              <w:left w:val="single" w:color="000000" w:sz="4" w:space="0"/>
              <w:bottom w:val="single" w:color="000000" w:sz="4" w:space="0"/>
              <w:right w:val="single" w:color="000000" w:sz="4" w:space="0"/>
            </w:tcBorders>
            <w:vAlign w:val="center"/>
          </w:tcPr>
          <w:p w14:paraId="4380BEE5">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既有工程设施搬迁及补偿费</w:t>
            </w:r>
          </w:p>
        </w:tc>
      </w:tr>
      <w:tr w14:paraId="11BB8A60">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03F1C847">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2</w:t>
            </w:r>
          </w:p>
        </w:tc>
        <w:tc>
          <w:tcPr>
            <w:tcW w:w="6555" w:type="dxa"/>
            <w:tcBorders>
              <w:top w:val="single" w:color="000000" w:sz="4" w:space="0"/>
              <w:left w:val="single" w:color="000000" w:sz="4" w:space="0"/>
              <w:bottom w:val="single" w:color="000000" w:sz="4" w:space="0"/>
              <w:right w:val="single" w:color="000000" w:sz="4" w:space="0"/>
            </w:tcBorders>
            <w:vAlign w:val="center"/>
          </w:tcPr>
          <w:p w14:paraId="38F6BF88">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项目建设管理费</w:t>
            </w:r>
          </w:p>
        </w:tc>
      </w:tr>
      <w:tr w14:paraId="776CCA60">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01D78EFD">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3</w:t>
            </w:r>
          </w:p>
        </w:tc>
        <w:tc>
          <w:tcPr>
            <w:tcW w:w="6555" w:type="dxa"/>
            <w:tcBorders>
              <w:top w:val="single" w:color="000000" w:sz="4" w:space="0"/>
              <w:left w:val="single" w:color="000000" w:sz="4" w:space="0"/>
              <w:bottom w:val="single" w:color="000000" w:sz="4" w:space="0"/>
              <w:right w:val="single" w:color="000000" w:sz="4" w:space="0"/>
            </w:tcBorders>
            <w:vAlign w:val="center"/>
          </w:tcPr>
          <w:p w14:paraId="4DF4A4C8">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建设工程监理费</w:t>
            </w:r>
          </w:p>
        </w:tc>
      </w:tr>
      <w:tr w14:paraId="27636116">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63C7774D">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4</w:t>
            </w:r>
          </w:p>
        </w:tc>
        <w:tc>
          <w:tcPr>
            <w:tcW w:w="6555" w:type="dxa"/>
            <w:tcBorders>
              <w:top w:val="single" w:color="000000" w:sz="4" w:space="0"/>
              <w:left w:val="single" w:color="000000" w:sz="4" w:space="0"/>
              <w:bottom w:val="single" w:color="000000" w:sz="4" w:space="0"/>
              <w:right w:val="single" w:color="000000" w:sz="4" w:space="0"/>
            </w:tcBorders>
            <w:vAlign w:val="center"/>
          </w:tcPr>
          <w:p w14:paraId="28AEDE5C">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招标代理服务费</w:t>
            </w:r>
          </w:p>
        </w:tc>
      </w:tr>
      <w:tr w14:paraId="006F3ECA">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5DF4A5A5">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5</w:t>
            </w:r>
          </w:p>
        </w:tc>
        <w:tc>
          <w:tcPr>
            <w:tcW w:w="6555" w:type="dxa"/>
            <w:tcBorders>
              <w:top w:val="single" w:color="000000" w:sz="4" w:space="0"/>
              <w:left w:val="single" w:color="000000" w:sz="4" w:space="0"/>
              <w:bottom w:val="single" w:color="000000" w:sz="4" w:space="0"/>
              <w:right w:val="single" w:color="000000" w:sz="4" w:space="0"/>
            </w:tcBorders>
            <w:vAlign w:val="center"/>
          </w:tcPr>
          <w:p w14:paraId="18454749">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建设工程前期工作咨询费</w:t>
            </w:r>
          </w:p>
        </w:tc>
      </w:tr>
      <w:tr w14:paraId="20B0ED06">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65AEEBCE">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5.1</w:t>
            </w:r>
          </w:p>
        </w:tc>
        <w:tc>
          <w:tcPr>
            <w:tcW w:w="6555" w:type="dxa"/>
            <w:tcBorders>
              <w:top w:val="single" w:color="000000" w:sz="4" w:space="0"/>
              <w:left w:val="single" w:color="000000" w:sz="4" w:space="0"/>
              <w:bottom w:val="single" w:color="000000" w:sz="4" w:space="0"/>
              <w:right w:val="single" w:color="000000" w:sz="4" w:space="0"/>
            </w:tcBorders>
            <w:vAlign w:val="center"/>
          </w:tcPr>
          <w:p w14:paraId="6D757C3D">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项目建议书编制及评估费</w:t>
            </w:r>
          </w:p>
        </w:tc>
      </w:tr>
      <w:tr w14:paraId="27D9BDBE">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1C6750D1">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5.2</w:t>
            </w:r>
          </w:p>
        </w:tc>
        <w:tc>
          <w:tcPr>
            <w:tcW w:w="6555" w:type="dxa"/>
            <w:tcBorders>
              <w:top w:val="single" w:color="000000" w:sz="4" w:space="0"/>
              <w:left w:val="single" w:color="000000" w:sz="4" w:space="0"/>
              <w:bottom w:val="single" w:color="000000" w:sz="4" w:space="0"/>
              <w:right w:val="single" w:color="000000" w:sz="4" w:space="0"/>
            </w:tcBorders>
            <w:vAlign w:val="center"/>
          </w:tcPr>
          <w:p w14:paraId="291AE38D">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可行性研究报告编制及评估费</w:t>
            </w:r>
          </w:p>
        </w:tc>
      </w:tr>
      <w:tr w14:paraId="4C10C8EA">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12125976">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5.3</w:t>
            </w:r>
          </w:p>
        </w:tc>
        <w:tc>
          <w:tcPr>
            <w:tcW w:w="6555" w:type="dxa"/>
            <w:tcBorders>
              <w:top w:val="single" w:color="000000" w:sz="4" w:space="0"/>
              <w:left w:val="single" w:color="000000" w:sz="4" w:space="0"/>
              <w:bottom w:val="single" w:color="000000" w:sz="4" w:space="0"/>
              <w:right w:val="single" w:color="000000" w:sz="4" w:space="0"/>
            </w:tcBorders>
            <w:vAlign w:val="center"/>
          </w:tcPr>
          <w:p w14:paraId="6251609B">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项目申请报告编制及评估费</w:t>
            </w:r>
          </w:p>
        </w:tc>
      </w:tr>
      <w:tr w14:paraId="69C5684C">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19643C51">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6</w:t>
            </w:r>
          </w:p>
        </w:tc>
        <w:tc>
          <w:tcPr>
            <w:tcW w:w="6555" w:type="dxa"/>
            <w:tcBorders>
              <w:top w:val="single" w:color="000000" w:sz="4" w:space="0"/>
              <w:left w:val="single" w:color="000000" w:sz="4" w:space="0"/>
              <w:bottom w:val="single" w:color="000000" w:sz="4" w:space="0"/>
              <w:right w:val="single" w:color="000000" w:sz="4" w:space="0"/>
            </w:tcBorders>
            <w:vAlign w:val="center"/>
          </w:tcPr>
          <w:p w14:paraId="26FACD60">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专项评价费</w:t>
            </w:r>
          </w:p>
        </w:tc>
      </w:tr>
      <w:tr w14:paraId="67CF9DE0">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5A4D5661">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6.1</w:t>
            </w:r>
          </w:p>
        </w:tc>
        <w:tc>
          <w:tcPr>
            <w:tcW w:w="6555" w:type="dxa"/>
            <w:tcBorders>
              <w:top w:val="single" w:color="000000" w:sz="4" w:space="0"/>
              <w:left w:val="single" w:color="000000" w:sz="4" w:space="0"/>
              <w:bottom w:val="single" w:color="000000" w:sz="4" w:space="0"/>
              <w:right w:val="single" w:color="000000" w:sz="4" w:space="0"/>
            </w:tcBorders>
            <w:vAlign w:val="center"/>
          </w:tcPr>
          <w:p w14:paraId="2A00F048">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节能报告编制及验收费</w:t>
            </w:r>
          </w:p>
        </w:tc>
      </w:tr>
      <w:tr w14:paraId="686EB16F">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77F64BDA">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6.2</w:t>
            </w:r>
          </w:p>
        </w:tc>
        <w:tc>
          <w:tcPr>
            <w:tcW w:w="6555" w:type="dxa"/>
            <w:tcBorders>
              <w:top w:val="single" w:color="000000" w:sz="4" w:space="0"/>
              <w:left w:val="single" w:color="000000" w:sz="4" w:space="0"/>
              <w:bottom w:val="single" w:color="000000" w:sz="4" w:space="0"/>
              <w:right w:val="single" w:color="000000" w:sz="4" w:space="0"/>
            </w:tcBorders>
            <w:vAlign w:val="center"/>
          </w:tcPr>
          <w:p w14:paraId="5685D099">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社会稳定风险评估费</w:t>
            </w:r>
          </w:p>
        </w:tc>
      </w:tr>
      <w:tr w14:paraId="43AE76BB">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605B5CDB">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6.3</w:t>
            </w:r>
          </w:p>
        </w:tc>
        <w:tc>
          <w:tcPr>
            <w:tcW w:w="6555" w:type="dxa"/>
            <w:tcBorders>
              <w:top w:val="single" w:color="000000" w:sz="4" w:space="0"/>
              <w:left w:val="single" w:color="000000" w:sz="4" w:space="0"/>
              <w:bottom w:val="single" w:color="000000" w:sz="4" w:space="0"/>
              <w:right w:val="single" w:color="000000" w:sz="4" w:space="0"/>
            </w:tcBorders>
            <w:vAlign w:val="center"/>
          </w:tcPr>
          <w:p w14:paraId="4116DA96">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安全评价费</w:t>
            </w:r>
          </w:p>
        </w:tc>
      </w:tr>
      <w:tr w14:paraId="2ECEE3A1">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60697403">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6.4</w:t>
            </w:r>
          </w:p>
        </w:tc>
        <w:tc>
          <w:tcPr>
            <w:tcW w:w="6555" w:type="dxa"/>
            <w:tcBorders>
              <w:top w:val="single" w:color="000000" w:sz="4" w:space="0"/>
              <w:left w:val="single" w:color="000000" w:sz="4" w:space="0"/>
              <w:bottom w:val="single" w:color="000000" w:sz="4" w:space="0"/>
              <w:right w:val="single" w:color="000000" w:sz="4" w:space="0"/>
            </w:tcBorders>
            <w:vAlign w:val="center"/>
          </w:tcPr>
          <w:p w14:paraId="3E16DFD2">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地震安全性评价费</w:t>
            </w:r>
          </w:p>
        </w:tc>
      </w:tr>
      <w:tr w14:paraId="26151344">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4A25C6F2">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6.5</w:t>
            </w:r>
          </w:p>
        </w:tc>
        <w:tc>
          <w:tcPr>
            <w:tcW w:w="6555" w:type="dxa"/>
            <w:tcBorders>
              <w:top w:val="single" w:color="000000" w:sz="4" w:space="0"/>
              <w:left w:val="single" w:color="000000" w:sz="4" w:space="0"/>
              <w:bottom w:val="single" w:color="000000" w:sz="4" w:space="0"/>
              <w:right w:val="single" w:color="000000" w:sz="4" w:space="0"/>
            </w:tcBorders>
            <w:vAlign w:val="center"/>
          </w:tcPr>
          <w:p w14:paraId="4B01EA50">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地质灾害危险性评估费</w:t>
            </w:r>
          </w:p>
        </w:tc>
      </w:tr>
      <w:tr w14:paraId="3B068F44">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7C5DD90E">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6.6</w:t>
            </w:r>
          </w:p>
        </w:tc>
        <w:tc>
          <w:tcPr>
            <w:tcW w:w="6555" w:type="dxa"/>
            <w:tcBorders>
              <w:top w:val="single" w:color="000000" w:sz="4" w:space="0"/>
              <w:left w:val="single" w:color="000000" w:sz="4" w:space="0"/>
              <w:bottom w:val="single" w:color="000000" w:sz="4" w:space="0"/>
              <w:right w:val="single" w:color="000000" w:sz="4" w:space="0"/>
            </w:tcBorders>
            <w:vAlign w:val="center"/>
          </w:tcPr>
          <w:p w14:paraId="5B837154">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交通影响评价费</w:t>
            </w:r>
          </w:p>
        </w:tc>
      </w:tr>
      <w:tr w14:paraId="6A633537">
        <w:tblPrEx>
          <w:tblCellMar>
            <w:top w:w="0" w:type="dxa"/>
            <w:left w:w="108" w:type="dxa"/>
            <w:bottom w:w="0" w:type="dxa"/>
            <w:right w:w="108" w:type="dxa"/>
          </w:tblCellMar>
        </w:tblPrEx>
        <w:trPr>
          <w:trHeight w:val="367"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059E283B">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6.7</w:t>
            </w:r>
          </w:p>
        </w:tc>
        <w:tc>
          <w:tcPr>
            <w:tcW w:w="6555" w:type="dxa"/>
            <w:tcBorders>
              <w:top w:val="single" w:color="000000" w:sz="4" w:space="0"/>
              <w:left w:val="single" w:color="000000" w:sz="4" w:space="0"/>
              <w:bottom w:val="single" w:color="000000" w:sz="4" w:space="0"/>
              <w:right w:val="single" w:color="000000" w:sz="4" w:space="0"/>
            </w:tcBorders>
            <w:vAlign w:val="center"/>
          </w:tcPr>
          <w:p w14:paraId="322D7C16">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水土保持咨询费</w:t>
            </w:r>
          </w:p>
        </w:tc>
      </w:tr>
      <w:tr w14:paraId="0C25175C">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6F27E87E">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6.8</w:t>
            </w:r>
          </w:p>
        </w:tc>
        <w:tc>
          <w:tcPr>
            <w:tcW w:w="6555" w:type="dxa"/>
            <w:tcBorders>
              <w:top w:val="single" w:color="000000" w:sz="4" w:space="0"/>
              <w:left w:val="single" w:color="000000" w:sz="4" w:space="0"/>
              <w:bottom w:val="single" w:color="000000" w:sz="4" w:space="0"/>
              <w:right w:val="single" w:color="000000" w:sz="4" w:space="0"/>
            </w:tcBorders>
            <w:vAlign w:val="center"/>
          </w:tcPr>
          <w:p w14:paraId="6946BBF6">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压覆矿产资源评价费</w:t>
            </w:r>
          </w:p>
        </w:tc>
      </w:tr>
      <w:tr w14:paraId="1139DEA4">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0299940A">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6.9</w:t>
            </w:r>
          </w:p>
        </w:tc>
        <w:tc>
          <w:tcPr>
            <w:tcW w:w="6555" w:type="dxa"/>
            <w:tcBorders>
              <w:top w:val="single" w:color="000000" w:sz="4" w:space="0"/>
              <w:left w:val="single" w:color="000000" w:sz="4" w:space="0"/>
              <w:bottom w:val="single" w:color="000000" w:sz="4" w:space="0"/>
              <w:right w:val="single" w:color="000000" w:sz="4" w:space="0"/>
            </w:tcBorders>
            <w:vAlign w:val="center"/>
          </w:tcPr>
          <w:p w14:paraId="02B72291">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环境影响咨询服务费</w:t>
            </w:r>
          </w:p>
        </w:tc>
      </w:tr>
      <w:tr w14:paraId="788944A5">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6DD993D1">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 xml:space="preserve">6.10 </w:t>
            </w:r>
          </w:p>
        </w:tc>
        <w:tc>
          <w:tcPr>
            <w:tcW w:w="6555" w:type="dxa"/>
            <w:tcBorders>
              <w:top w:val="single" w:color="000000" w:sz="4" w:space="0"/>
              <w:left w:val="single" w:color="000000" w:sz="4" w:space="0"/>
              <w:bottom w:val="single" w:color="000000" w:sz="4" w:space="0"/>
              <w:right w:val="single" w:color="000000" w:sz="4" w:space="0"/>
            </w:tcBorders>
            <w:vAlign w:val="center"/>
          </w:tcPr>
          <w:p w14:paraId="36FA0DF9">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劳动安全卫生预评价费</w:t>
            </w:r>
          </w:p>
        </w:tc>
      </w:tr>
      <w:tr w14:paraId="6D641A3C">
        <w:tblPrEx>
          <w:tblCellMar>
            <w:top w:w="0" w:type="dxa"/>
            <w:left w:w="108" w:type="dxa"/>
            <w:bottom w:w="0" w:type="dxa"/>
            <w:right w:w="108" w:type="dxa"/>
          </w:tblCellMar>
        </w:tblPrEx>
        <w:trPr>
          <w:trHeight w:val="415"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2BB974BE">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6.11</w:t>
            </w:r>
          </w:p>
        </w:tc>
        <w:tc>
          <w:tcPr>
            <w:tcW w:w="6555" w:type="dxa"/>
            <w:tcBorders>
              <w:top w:val="single" w:color="000000" w:sz="4" w:space="0"/>
              <w:left w:val="single" w:color="000000" w:sz="4" w:space="0"/>
              <w:bottom w:val="single" w:color="000000" w:sz="4" w:space="0"/>
              <w:right w:val="single" w:color="000000" w:sz="4" w:space="0"/>
            </w:tcBorders>
            <w:vAlign w:val="center"/>
          </w:tcPr>
          <w:p w14:paraId="7911C2EF">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职业病危害评价费</w:t>
            </w:r>
          </w:p>
        </w:tc>
      </w:tr>
      <w:tr w14:paraId="4123E3BB">
        <w:tblPrEx>
          <w:tblCellMar>
            <w:top w:w="0" w:type="dxa"/>
            <w:left w:w="108" w:type="dxa"/>
            <w:bottom w:w="0" w:type="dxa"/>
            <w:right w:w="108" w:type="dxa"/>
          </w:tblCellMar>
        </w:tblPrEx>
        <w:trPr>
          <w:trHeight w:val="410"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1CF244D1">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6.12</w:t>
            </w:r>
          </w:p>
        </w:tc>
        <w:tc>
          <w:tcPr>
            <w:tcW w:w="6555" w:type="dxa"/>
            <w:tcBorders>
              <w:top w:val="single" w:color="000000" w:sz="4" w:space="0"/>
              <w:left w:val="single" w:color="000000" w:sz="4" w:space="0"/>
              <w:bottom w:val="single" w:color="000000" w:sz="4" w:space="0"/>
              <w:right w:val="single" w:color="000000" w:sz="4" w:space="0"/>
            </w:tcBorders>
            <w:vAlign w:val="center"/>
          </w:tcPr>
          <w:p w14:paraId="4CD117AC">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其他</w:t>
            </w:r>
          </w:p>
        </w:tc>
      </w:tr>
      <w:tr w14:paraId="5BC0310D">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54553D16">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7</w:t>
            </w:r>
          </w:p>
        </w:tc>
        <w:tc>
          <w:tcPr>
            <w:tcW w:w="6555" w:type="dxa"/>
            <w:tcBorders>
              <w:top w:val="single" w:color="000000" w:sz="4" w:space="0"/>
              <w:left w:val="single" w:color="000000" w:sz="4" w:space="0"/>
              <w:bottom w:val="single" w:color="000000" w:sz="4" w:space="0"/>
              <w:right w:val="single" w:color="000000" w:sz="4" w:space="0"/>
            </w:tcBorders>
            <w:vAlign w:val="center"/>
          </w:tcPr>
          <w:p w14:paraId="52042816">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勘察设计费</w:t>
            </w:r>
          </w:p>
        </w:tc>
      </w:tr>
      <w:tr w14:paraId="29A6968C">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48201975">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7.1</w:t>
            </w:r>
          </w:p>
        </w:tc>
        <w:tc>
          <w:tcPr>
            <w:tcW w:w="6555" w:type="dxa"/>
            <w:tcBorders>
              <w:top w:val="single" w:color="000000" w:sz="4" w:space="0"/>
              <w:left w:val="single" w:color="000000" w:sz="4" w:space="0"/>
              <w:bottom w:val="single" w:color="000000" w:sz="4" w:space="0"/>
              <w:right w:val="single" w:color="000000" w:sz="4" w:space="0"/>
            </w:tcBorders>
            <w:vAlign w:val="center"/>
          </w:tcPr>
          <w:p w14:paraId="0C757EF8">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工程勘察费</w:t>
            </w:r>
          </w:p>
        </w:tc>
      </w:tr>
      <w:tr w14:paraId="4FB059A1">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3200B69E">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7.2</w:t>
            </w:r>
          </w:p>
        </w:tc>
        <w:tc>
          <w:tcPr>
            <w:tcW w:w="6555" w:type="dxa"/>
            <w:tcBorders>
              <w:top w:val="single" w:color="000000" w:sz="4" w:space="0"/>
              <w:left w:val="single" w:color="000000" w:sz="4" w:space="0"/>
              <w:bottom w:val="single" w:color="000000" w:sz="4" w:space="0"/>
              <w:right w:val="single" w:color="000000" w:sz="4" w:space="0"/>
            </w:tcBorders>
            <w:vAlign w:val="center"/>
          </w:tcPr>
          <w:p w14:paraId="0DAF81C3">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工程设计费</w:t>
            </w:r>
          </w:p>
        </w:tc>
      </w:tr>
      <w:tr w14:paraId="729CE148">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066D3137">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8</w:t>
            </w:r>
          </w:p>
        </w:tc>
        <w:tc>
          <w:tcPr>
            <w:tcW w:w="6555" w:type="dxa"/>
            <w:tcBorders>
              <w:top w:val="single" w:color="000000" w:sz="4" w:space="0"/>
              <w:left w:val="single" w:color="000000" w:sz="4" w:space="0"/>
              <w:bottom w:val="single" w:color="000000" w:sz="4" w:space="0"/>
              <w:right w:val="single" w:color="000000" w:sz="4" w:space="0"/>
            </w:tcBorders>
            <w:vAlign w:val="center"/>
          </w:tcPr>
          <w:p w14:paraId="589068D8">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施工图审查费</w:t>
            </w:r>
          </w:p>
        </w:tc>
      </w:tr>
      <w:tr w14:paraId="3204C620">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31B8D418">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9</w:t>
            </w:r>
          </w:p>
        </w:tc>
        <w:tc>
          <w:tcPr>
            <w:tcW w:w="6555" w:type="dxa"/>
            <w:tcBorders>
              <w:top w:val="single" w:color="000000" w:sz="4" w:space="0"/>
              <w:left w:val="single" w:color="000000" w:sz="4" w:space="0"/>
              <w:bottom w:val="single" w:color="000000" w:sz="4" w:space="0"/>
              <w:right w:val="single" w:color="000000" w:sz="4" w:space="0"/>
            </w:tcBorders>
            <w:vAlign w:val="center"/>
          </w:tcPr>
          <w:p w14:paraId="551F9590">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工程造价咨询费</w:t>
            </w:r>
          </w:p>
        </w:tc>
      </w:tr>
      <w:tr w14:paraId="691E34FA">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77CCA1A5">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10</w:t>
            </w:r>
          </w:p>
        </w:tc>
        <w:tc>
          <w:tcPr>
            <w:tcW w:w="6555" w:type="dxa"/>
            <w:tcBorders>
              <w:top w:val="single" w:color="000000" w:sz="4" w:space="0"/>
              <w:left w:val="single" w:color="000000" w:sz="4" w:space="0"/>
              <w:bottom w:val="single" w:color="000000" w:sz="4" w:space="0"/>
              <w:right w:val="single" w:color="000000" w:sz="4" w:space="0"/>
            </w:tcBorders>
            <w:vAlign w:val="center"/>
          </w:tcPr>
          <w:p w14:paraId="157AE580">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建筑信息模型（</w:t>
            </w:r>
            <w:r>
              <w:rPr>
                <w:rFonts w:ascii="Times New Roman" w:hAnsi="Times New Roman" w:cs="Times New Roman"/>
                <w:color w:val="000000"/>
                <w:kern w:val="0"/>
                <w:szCs w:val="24"/>
                <w:lang w:bidi="ar"/>
              </w:rPr>
              <w:t>BIM</w:t>
            </w:r>
            <w:r>
              <w:rPr>
                <w:rFonts w:hint="eastAsia" w:ascii="宋体" w:hAnsi="宋体"/>
                <w:color w:val="000000"/>
                <w:kern w:val="0"/>
                <w:szCs w:val="24"/>
                <w:lang w:bidi="ar"/>
              </w:rPr>
              <w:t>）技术服务费</w:t>
            </w:r>
          </w:p>
        </w:tc>
      </w:tr>
      <w:tr w14:paraId="09BD71E3">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2ED26AC3">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11</w:t>
            </w:r>
          </w:p>
        </w:tc>
        <w:tc>
          <w:tcPr>
            <w:tcW w:w="6555" w:type="dxa"/>
            <w:tcBorders>
              <w:top w:val="single" w:color="000000" w:sz="4" w:space="0"/>
              <w:left w:val="single" w:color="000000" w:sz="4" w:space="0"/>
              <w:bottom w:val="single" w:color="000000" w:sz="4" w:space="0"/>
              <w:right w:val="single" w:color="000000" w:sz="4" w:space="0"/>
            </w:tcBorders>
            <w:vAlign w:val="center"/>
          </w:tcPr>
          <w:p w14:paraId="0281AF3F">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场地准备及临时设施费</w:t>
            </w:r>
          </w:p>
        </w:tc>
      </w:tr>
      <w:tr w14:paraId="7B9226FB">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4790B02B">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12</w:t>
            </w:r>
          </w:p>
        </w:tc>
        <w:tc>
          <w:tcPr>
            <w:tcW w:w="6555" w:type="dxa"/>
            <w:tcBorders>
              <w:top w:val="single" w:color="000000" w:sz="4" w:space="0"/>
              <w:left w:val="single" w:color="000000" w:sz="4" w:space="0"/>
              <w:bottom w:val="single" w:color="000000" w:sz="4" w:space="0"/>
              <w:right w:val="single" w:color="000000" w:sz="4" w:space="0"/>
            </w:tcBorders>
            <w:vAlign w:val="center"/>
          </w:tcPr>
          <w:p w14:paraId="50A92156">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工程保险费</w:t>
            </w:r>
          </w:p>
        </w:tc>
      </w:tr>
      <w:tr w14:paraId="1CCA76C0">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37485B94">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13</w:t>
            </w:r>
          </w:p>
        </w:tc>
        <w:tc>
          <w:tcPr>
            <w:tcW w:w="6555" w:type="dxa"/>
            <w:tcBorders>
              <w:top w:val="single" w:color="000000" w:sz="4" w:space="0"/>
              <w:left w:val="single" w:color="000000" w:sz="4" w:space="0"/>
              <w:bottom w:val="single" w:color="000000" w:sz="4" w:space="0"/>
              <w:right w:val="single" w:color="000000" w:sz="4" w:space="0"/>
            </w:tcBorders>
            <w:vAlign w:val="center"/>
          </w:tcPr>
          <w:p w14:paraId="739C9FB7">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政府性基金和行政事业性收费</w:t>
            </w:r>
          </w:p>
        </w:tc>
      </w:tr>
      <w:tr w14:paraId="34254A93">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10AAAF18">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13.1</w:t>
            </w:r>
          </w:p>
        </w:tc>
        <w:tc>
          <w:tcPr>
            <w:tcW w:w="6555" w:type="dxa"/>
            <w:tcBorders>
              <w:top w:val="single" w:color="000000" w:sz="4" w:space="0"/>
              <w:left w:val="single" w:color="000000" w:sz="4" w:space="0"/>
              <w:bottom w:val="single" w:color="000000" w:sz="4" w:space="0"/>
              <w:right w:val="single" w:color="000000" w:sz="4" w:space="0"/>
            </w:tcBorders>
            <w:vAlign w:val="center"/>
          </w:tcPr>
          <w:p w14:paraId="73D3597C">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城市市政基础设施配套费</w:t>
            </w:r>
          </w:p>
        </w:tc>
      </w:tr>
      <w:tr w14:paraId="1D3ED17D">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3EFB3E73">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13.2</w:t>
            </w:r>
          </w:p>
        </w:tc>
        <w:tc>
          <w:tcPr>
            <w:tcW w:w="6555" w:type="dxa"/>
            <w:tcBorders>
              <w:top w:val="single" w:color="000000" w:sz="4" w:space="0"/>
              <w:left w:val="single" w:color="000000" w:sz="4" w:space="0"/>
              <w:bottom w:val="single" w:color="000000" w:sz="4" w:space="0"/>
              <w:right w:val="single" w:color="000000" w:sz="4" w:space="0"/>
            </w:tcBorders>
            <w:vAlign w:val="center"/>
          </w:tcPr>
          <w:p w14:paraId="4DF4CF50">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人民</w:t>
            </w:r>
            <w:r>
              <w:rPr>
                <w:rFonts w:hint="eastAsia" w:ascii="宋体" w:hAnsi="宋体"/>
                <w:color w:val="000000"/>
                <w:kern w:val="0"/>
                <w:szCs w:val="24"/>
                <w:lang w:eastAsia="zh" w:bidi="ar"/>
              </w:rPr>
              <w:t>工程异地</w:t>
            </w:r>
            <w:r>
              <w:rPr>
                <w:rFonts w:hint="eastAsia" w:ascii="宋体" w:hAnsi="宋体"/>
                <w:color w:val="000000"/>
                <w:kern w:val="0"/>
                <w:szCs w:val="24"/>
                <w:lang w:bidi="ar"/>
              </w:rPr>
              <w:t>建设费</w:t>
            </w:r>
          </w:p>
        </w:tc>
      </w:tr>
      <w:tr w14:paraId="6A0805BE">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2D66A258">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13.3</w:t>
            </w:r>
          </w:p>
        </w:tc>
        <w:tc>
          <w:tcPr>
            <w:tcW w:w="6555" w:type="dxa"/>
            <w:tcBorders>
              <w:top w:val="single" w:color="000000" w:sz="4" w:space="0"/>
              <w:left w:val="single" w:color="000000" w:sz="4" w:space="0"/>
              <w:bottom w:val="single" w:color="000000" w:sz="4" w:space="0"/>
              <w:right w:val="single" w:color="000000" w:sz="4" w:space="0"/>
            </w:tcBorders>
            <w:vAlign w:val="center"/>
          </w:tcPr>
          <w:p w14:paraId="0153F3AE">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城市道路占用及挖掘修复费</w:t>
            </w:r>
          </w:p>
        </w:tc>
      </w:tr>
      <w:tr w14:paraId="4867CF7E">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740703E2">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13.4</w:t>
            </w:r>
          </w:p>
        </w:tc>
        <w:tc>
          <w:tcPr>
            <w:tcW w:w="6555" w:type="dxa"/>
            <w:tcBorders>
              <w:top w:val="single" w:color="000000" w:sz="4" w:space="0"/>
              <w:left w:val="single" w:color="000000" w:sz="4" w:space="0"/>
              <w:bottom w:val="single" w:color="000000" w:sz="4" w:space="0"/>
              <w:right w:val="single" w:color="000000" w:sz="4" w:space="0"/>
            </w:tcBorders>
            <w:vAlign w:val="center"/>
          </w:tcPr>
          <w:p w14:paraId="5C27A3E3">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水土保持补偿费</w:t>
            </w:r>
          </w:p>
        </w:tc>
      </w:tr>
      <w:tr w14:paraId="62616E62">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3393B319">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14</w:t>
            </w:r>
          </w:p>
        </w:tc>
        <w:tc>
          <w:tcPr>
            <w:tcW w:w="6555" w:type="dxa"/>
            <w:tcBorders>
              <w:top w:val="single" w:color="000000" w:sz="4" w:space="0"/>
              <w:left w:val="single" w:color="000000" w:sz="4" w:space="0"/>
              <w:bottom w:val="single" w:color="000000" w:sz="4" w:space="0"/>
              <w:right w:val="single" w:color="000000" w:sz="4" w:space="0"/>
            </w:tcBorders>
            <w:vAlign w:val="center"/>
          </w:tcPr>
          <w:p w14:paraId="13BE10EA">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安全生产保障费</w:t>
            </w:r>
          </w:p>
        </w:tc>
      </w:tr>
      <w:tr w14:paraId="7FEF6328">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345A5AD8">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14.1</w:t>
            </w:r>
          </w:p>
        </w:tc>
        <w:tc>
          <w:tcPr>
            <w:tcW w:w="6555" w:type="dxa"/>
            <w:tcBorders>
              <w:top w:val="single" w:color="000000" w:sz="4" w:space="0"/>
              <w:left w:val="single" w:color="000000" w:sz="4" w:space="0"/>
              <w:bottom w:val="single" w:color="000000" w:sz="4" w:space="0"/>
              <w:right w:val="single" w:color="000000" w:sz="4" w:space="0"/>
            </w:tcBorders>
            <w:vAlign w:val="center"/>
          </w:tcPr>
          <w:p w14:paraId="130FAF2A">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第三方检测费</w:t>
            </w:r>
          </w:p>
        </w:tc>
      </w:tr>
      <w:tr w14:paraId="0BE08EC7">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484CF4FE">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14.2</w:t>
            </w:r>
          </w:p>
        </w:tc>
        <w:tc>
          <w:tcPr>
            <w:tcW w:w="6555" w:type="dxa"/>
            <w:tcBorders>
              <w:top w:val="single" w:color="000000" w:sz="4" w:space="0"/>
              <w:left w:val="single" w:color="000000" w:sz="4" w:space="0"/>
              <w:bottom w:val="single" w:color="000000" w:sz="4" w:space="0"/>
              <w:right w:val="single" w:color="000000" w:sz="4" w:space="0"/>
            </w:tcBorders>
            <w:vAlign w:val="center"/>
          </w:tcPr>
          <w:p w14:paraId="781E4F41">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第三方监测费</w:t>
            </w:r>
          </w:p>
        </w:tc>
      </w:tr>
      <w:tr w14:paraId="58343DBC">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5D535871">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14.3</w:t>
            </w:r>
          </w:p>
        </w:tc>
        <w:tc>
          <w:tcPr>
            <w:tcW w:w="6555" w:type="dxa"/>
            <w:tcBorders>
              <w:top w:val="single" w:color="000000" w:sz="4" w:space="0"/>
              <w:left w:val="single" w:color="000000" w:sz="4" w:space="0"/>
              <w:bottom w:val="single" w:color="000000" w:sz="4" w:space="0"/>
              <w:right w:val="single" w:color="000000" w:sz="4" w:space="0"/>
            </w:tcBorders>
            <w:vAlign w:val="center"/>
          </w:tcPr>
          <w:p w14:paraId="34F0ABD3">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改造工程结构安全鉴定</w:t>
            </w:r>
          </w:p>
        </w:tc>
      </w:tr>
      <w:tr w14:paraId="1A17B016">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3B9EE82A">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15</w:t>
            </w:r>
          </w:p>
        </w:tc>
        <w:tc>
          <w:tcPr>
            <w:tcW w:w="6555" w:type="dxa"/>
            <w:tcBorders>
              <w:top w:val="single" w:color="000000" w:sz="4" w:space="0"/>
              <w:left w:val="single" w:color="000000" w:sz="4" w:space="0"/>
              <w:bottom w:val="single" w:color="000000" w:sz="4" w:space="0"/>
              <w:right w:val="single" w:color="000000" w:sz="4" w:space="0"/>
            </w:tcBorders>
            <w:vAlign w:val="center"/>
          </w:tcPr>
          <w:p w14:paraId="2158BA23">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文物勘探发掘费</w:t>
            </w:r>
          </w:p>
        </w:tc>
      </w:tr>
      <w:tr w14:paraId="0A08D619">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51C1E545">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16</w:t>
            </w:r>
          </w:p>
        </w:tc>
        <w:tc>
          <w:tcPr>
            <w:tcW w:w="6555" w:type="dxa"/>
            <w:tcBorders>
              <w:top w:val="single" w:color="000000" w:sz="4" w:space="0"/>
              <w:left w:val="single" w:color="000000" w:sz="4" w:space="0"/>
              <w:bottom w:val="single" w:color="000000" w:sz="4" w:space="0"/>
              <w:right w:val="single" w:color="000000" w:sz="4" w:space="0"/>
            </w:tcBorders>
            <w:vAlign w:val="center"/>
          </w:tcPr>
          <w:p w14:paraId="4349DCEB">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配合辅助工程建设费</w:t>
            </w:r>
          </w:p>
        </w:tc>
      </w:tr>
      <w:tr w14:paraId="4679B0B8">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56E751A6">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17</w:t>
            </w:r>
          </w:p>
        </w:tc>
        <w:tc>
          <w:tcPr>
            <w:tcW w:w="6555" w:type="dxa"/>
            <w:tcBorders>
              <w:top w:val="single" w:color="000000" w:sz="4" w:space="0"/>
              <w:left w:val="single" w:color="000000" w:sz="4" w:space="0"/>
              <w:bottom w:val="single" w:color="000000" w:sz="4" w:space="0"/>
              <w:right w:val="single" w:color="000000" w:sz="4" w:space="0"/>
            </w:tcBorders>
            <w:vAlign w:val="center"/>
          </w:tcPr>
          <w:p w14:paraId="08861C20">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生产准备及开办费</w:t>
            </w:r>
          </w:p>
        </w:tc>
      </w:tr>
      <w:tr w14:paraId="721E7AFC">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3617F435">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18</w:t>
            </w:r>
          </w:p>
        </w:tc>
        <w:tc>
          <w:tcPr>
            <w:tcW w:w="6555" w:type="dxa"/>
            <w:tcBorders>
              <w:top w:val="single" w:color="000000" w:sz="4" w:space="0"/>
              <w:left w:val="single" w:color="000000" w:sz="4" w:space="0"/>
              <w:bottom w:val="single" w:color="000000" w:sz="4" w:space="0"/>
              <w:right w:val="single" w:color="000000" w:sz="4" w:space="0"/>
            </w:tcBorders>
            <w:vAlign w:val="center"/>
          </w:tcPr>
          <w:p w14:paraId="315828F2">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研究试验费</w:t>
            </w:r>
          </w:p>
        </w:tc>
      </w:tr>
      <w:tr w14:paraId="135DA097">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7F3CAA8C">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19</w:t>
            </w:r>
          </w:p>
        </w:tc>
        <w:tc>
          <w:tcPr>
            <w:tcW w:w="6555" w:type="dxa"/>
            <w:tcBorders>
              <w:top w:val="single" w:color="000000" w:sz="4" w:space="0"/>
              <w:left w:val="single" w:color="000000" w:sz="4" w:space="0"/>
              <w:bottom w:val="single" w:color="000000" w:sz="4" w:space="0"/>
              <w:right w:val="single" w:color="000000" w:sz="4" w:space="0"/>
            </w:tcBorders>
            <w:vAlign w:val="center"/>
          </w:tcPr>
          <w:p w14:paraId="6A5EF086">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联合试运转费</w:t>
            </w:r>
          </w:p>
        </w:tc>
      </w:tr>
      <w:tr w14:paraId="6C5A79C8">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358839A3">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20</w:t>
            </w:r>
          </w:p>
        </w:tc>
        <w:tc>
          <w:tcPr>
            <w:tcW w:w="6555" w:type="dxa"/>
            <w:tcBorders>
              <w:top w:val="single" w:color="000000" w:sz="4" w:space="0"/>
              <w:left w:val="single" w:color="000000" w:sz="4" w:space="0"/>
              <w:bottom w:val="single" w:color="000000" w:sz="4" w:space="0"/>
              <w:right w:val="single" w:color="000000" w:sz="4" w:space="0"/>
            </w:tcBorders>
            <w:vAlign w:val="center"/>
          </w:tcPr>
          <w:p w14:paraId="00263F30">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专利或专有技术使用费</w:t>
            </w:r>
          </w:p>
        </w:tc>
      </w:tr>
      <w:tr w14:paraId="4227C278">
        <w:tblPrEx>
          <w:tblCellMar>
            <w:top w:w="0" w:type="dxa"/>
            <w:left w:w="108" w:type="dxa"/>
            <w:bottom w:w="0" w:type="dxa"/>
            <w:right w:w="108" w:type="dxa"/>
          </w:tblCellMar>
        </w:tblPrEx>
        <w:trPr>
          <w:trHeight w:val="389"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794185F9">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21</w:t>
            </w:r>
          </w:p>
        </w:tc>
        <w:tc>
          <w:tcPr>
            <w:tcW w:w="6555" w:type="dxa"/>
            <w:tcBorders>
              <w:top w:val="single" w:color="000000" w:sz="4" w:space="0"/>
              <w:left w:val="single" w:color="000000" w:sz="4" w:space="0"/>
              <w:bottom w:val="single" w:color="000000" w:sz="4" w:space="0"/>
              <w:right w:val="single" w:color="000000" w:sz="4" w:space="0"/>
            </w:tcBorders>
            <w:vAlign w:val="center"/>
          </w:tcPr>
          <w:p w14:paraId="052892F3">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引进技术和引进设备其他费</w:t>
            </w:r>
          </w:p>
        </w:tc>
      </w:tr>
      <w:tr w14:paraId="24084608">
        <w:tblPrEx>
          <w:tblCellMar>
            <w:top w:w="0" w:type="dxa"/>
            <w:left w:w="108" w:type="dxa"/>
            <w:bottom w:w="0" w:type="dxa"/>
            <w:right w:w="108" w:type="dxa"/>
          </w:tblCellMar>
        </w:tblPrEx>
        <w:trPr>
          <w:trHeight w:val="405" w:hRule="atLeast"/>
        </w:trPr>
        <w:tc>
          <w:tcPr>
            <w:tcW w:w="1564" w:type="dxa"/>
            <w:tcBorders>
              <w:top w:val="single" w:color="000000" w:sz="4" w:space="0"/>
              <w:left w:val="single" w:color="000000" w:sz="4" w:space="0"/>
              <w:bottom w:val="single" w:color="000000" w:sz="4" w:space="0"/>
              <w:right w:val="single" w:color="000000" w:sz="4" w:space="0"/>
            </w:tcBorders>
            <w:vAlign w:val="center"/>
          </w:tcPr>
          <w:p w14:paraId="5D400843">
            <w:pPr>
              <w:widowControl/>
              <w:spacing w:line="240" w:lineRule="auto"/>
              <w:jc w:val="center"/>
              <w:textAlignment w:val="center"/>
              <w:rPr>
                <w:rFonts w:hAnsi="宋体" w:eastAsia="黑体" w:cs="黑体"/>
                <w:color w:val="000000"/>
                <w:szCs w:val="24"/>
              </w:rPr>
            </w:pPr>
            <w:r>
              <w:rPr>
                <w:rFonts w:hint="eastAsia" w:hAnsi="宋体" w:eastAsia="黑体" w:cs="黑体"/>
                <w:color w:val="000000"/>
                <w:kern w:val="0"/>
                <w:szCs w:val="24"/>
                <w:lang w:bidi="ar"/>
              </w:rPr>
              <w:t>22</w:t>
            </w:r>
          </w:p>
        </w:tc>
        <w:tc>
          <w:tcPr>
            <w:tcW w:w="6555" w:type="dxa"/>
            <w:tcBorders>
              <w:top w:val="single" w:color="000000" w:sz="4" w:space="0"/>
              <w:left w:val="single" w:color="000000" w:sz="4" w:space="0"/>
              <w:bottom w:val="single" w:color="000000" w:sz="4" w:space="0"/>
              <w:right w:val="single" w:color="000000" w:sz="4" w:space="0"/>
            </w:tcBorders>
            <w:vAlign w:val="center"/>
          </w:tcPr>
          <w:p w14:paraId="5BB8FC02">
            <w:pPr>
              <w:widowControl/>
              <w:spacing w:line="240" w:lineRule="auto"/>
              <w:jc w:val="left"/>
              <w:textAlignment w:val="center"/>
              <w:rPr>
                <w:rFonts w:ascii="宋体" w:hAnsi="宋体"/>
                <w:color w:val="000000"/>
                <w:szCs w:val="24"/>
              </w:rPr>
            </w:pPr>
            <w:r>
              <w:rPr>
                <w:rFonts w:hint="eastAsia" w:ascii="宋体" w:hAnsi="宋体"/>
                <w:color w:val="000000"/>
                <w:kern w:val="0"/>
                <w:szCs w:val="24"/>
                <w:lang w:bidi="ar"/>
              </w:rPr>
              <w:t>其他</w:t>
            </w:r>
          </w:p>
        </w:tc>
      </w:tr>
    </w:tbl>
    <w:p w14:paraId="075E3FAB">
      <w:pPr>
        <w:pStyle w:val="5"/>
        <w:tabs>
          <w:tab w:val="left" w:pos="340"/>
        </w:tabs>
      </w:pPr>
      <w:r>
        <w:rPr>
          <w:rFonts w:hint="eastAsia"/>
          <w:b/>
          <w:bCs/>
        </w:rPr>
        <w:t>5.3.3</w:t>
      </w:r>
      <w:r>
        <w:rPr>
          <w:rFonts w:hint="eastAsia"/>
        </w:rPr>
        <w:t xml:space="preserve">  工程建设其他费用</w:t>
      </w:r>
      <w:r>
        <w:t>计算方法</w:t>
      </w:r>
    </w:p>
    <w:p w14:paraId="05B3ED0C">
      <w:pPr>
        <w:ind w:firstLine="482"/>
      </w:pPr>
      <w:r>
        <w:rPr>
          <w:rStyle w:val="41"/>
          <w:rFonts w:hint="eastAsia"/>
        </w:rPr>
        <w:t>1</w:t>
      </w:r>
      <w:r>
        <w:rPr>
          <w:rFonts w:hint="eastAsia" w:eastAsia="黑体"/>
        </w:rPr>
        <w:t xml:space="preserve">  </w:t>
      </w:r>
      <w:r>
        <w:rPr>
          <w:rFonts w:hint="eastAsia"/>
        </w:rPr>
        <w:t>工程建设其他费用序列划分标准按本指南</w:t>
      </w:r>
      <w:r>
        <w:rPr>
          <w:rFonts w:ascii="宋体" w:hAnsi="宋体"/>
          <w:szCs w:val="24"/>
        </w:rPr>
        <w:t>表</w:t>
      </w:r>
      <w:r>
        <w:rPr>
          <w:rFonts w:hint="eastAsia" w:eastAsia="黑体" w:cs="黑体"/>
          <w:b/>
          <w:bCs/>
          <w:szCs w:val="24"/>
        </w:rPr>
        <w:t>5.3.2</w:t>
      </w:r>
      <w:r>
        <w:rPr>
          <w:rFonts w:ascii="宋体" w:hAnsi="宋体"/>
          <w:szCs w:val="24"/>
        </w:rPr>
        <w:t>工程建设其他费用组成表</w:t>
      </w:r>
      <w:r>
        <w:rPr>
          <w:rFonts w:hint="eastAsia"/>
        </w:rPr>
        <w:t>执行，工程建设其他费用项目可根据建设项目具体情况、建设管理需要、相关规定进行调整。</w:t>
      </w:r>
    </w:p>
    <w:p w14:paraId="6A2842F7">
      <w:pPr>
        <w:ind w:firstLine="482"/>
      </w:pPr>
      <w:r>
        <w:rPr>
          <w:rStyle w:val="41"/>
          <w:rFonts w:hint="eastAsia"/>
        </w:rPr>
        <w:t>2</w:t>
      </w:r>
      <w:r>
        <w:rPr>
          <w:rFonts w:hint="eastAsia" w:eastAsia="黑体"/>
        </w:rPr>
        <w:t xml:space="preserve">  </w:t>
      </w:r>
      <w:r>
        <w:rPr>
          <w:rFonts w:hint="eastAsia"/>
        </w:rPr>
        <w:t>工程建设其他费用计费依据发生变化时，应进行调整。</w:t>
      </w:r>
    </w:p>
    <w:p w14:paraId="5D88ACD7">
      <w:pPr>
        <w:ind w:firstLine="482"/>
      </w:pPr>
      <w:r>
        <w:rPr>
          <w:rStyle w:val="41"/>
          <w:rFonts w:hint="eastAsia"/>
        </w:rPr>
        <w:t>3</w:t>
      </w:r>
      <w:r>
        <w:rPr>
          <w:rFonts w:hint="eastAsia" w:eastAsia="黑体"/>
        </w:rPr>
        <w:t xml:space="preserve">  </w:t>
      </w:r>
      <w:r>
        <w:rPr>
          <w:rFonts w:hint="eastAsia"/>
        </w:rPr>
        <w:t>工程建设其他费用计价包括政府定价、政府指导价或市场调节价三种计价方式；工程建设其他费用（部分）估算计费水平详本指南附录D工程建设其他费用依据及计算方法。</w:t>
      </w:r>
    </w:p>
    <w:p w14:paraId="46A3BC54">
      <w:pPr>
        <w:ind w:firstLine="482"/>
      </w:pPr>
      <w:r>
        <w:rPr>
          <w:rStyle w:val="41"/>
          <w:rFonts w:hint="eastAsia"/>
        </w:rPr>
        <w:t>1）</w:t>
      </w:r>
      <w:r>
        <w:rPr>
          <w:rFonts w:hint="eastAsia"/>
        </w:rPr>
        <w:t>政府定价的工程建设其他费用，按政府定价进行计价。</w:t>
      </w:r>
    </w:p>
    <w:p w14:paraId="0CD6F135">
      <w:pPr>
        <w:ind w:firstLine="482"/>
      </w:pPr>
      <w:r>
        <w:rPr>
          <w:rStyle w:val="41"/>
        </w:rPr>
        <w:t>2</w:t>
      </w:r>
      <w:r>
        <w:rPr>
          <w:rStyle w:val="41"/>
          <w:rFonts w:hint="eastAsia"/>
        </w:rPr>
        <w:t>）</w:t>
      </w:r>
      <w:r>
        <w:rPr>
          <w:rFonts w:hint="eastAsia"/>
        </w:rPr>
        <w:t>政府指导价的工程建设其他费用参考政府指导价。</w:t>
      </w:r>
    </w:p>
    <w:p w14:paraId="6D5E6F12">
      <w:pPr>
        <w:ind w:firstLine="482"/>
      </w:pPr>
      <w:r>
        <w:rPr>
          <w:rStyle w:val="41"/>
        </w:rPr>
        <w:t>3</w:t>
      </w:r>
      <w:r>
        <w:rPr>
          <w:rStyle w:val="41"/>
          <w:rFonts w:hint="eastAsia"/>
        </w:rPr>
        <w:t>）</w:t>
      </w:r>
      <w:r>
        <w:rPr>
          <w:rFonts w:hint="eastAsia"/>
        </w:rPr>
        <w:t>市场调节价的工程建设其他费用，考虑通常的市场计费水平后建议按一定计费比例确定，即：工程建设其他费用=计算工程建设其他费用×计费比例。</w:t>
      </w:r>
    </w:p>
    <w:p w14:paraId="47306C51">
      <w:pPr>
        <w:ind w:firstLine="482"/>
      </w:pPr>
      <w:r>
        <w:rPr>
          <w:rStyle w:val="41"/>
          <w:rFonts w:hint="eastAsia"/>
        </w:rPr>
        <w:t>4</w:t>
      </w:r>
      <w:r>
        <w:rPr>
          <w:rFonts w:hint="eastAsia" w:eastAsia="黑体"/>
        </w:rPr>
        <w:t xml:space="preserve">  </w:t>
      </w:r>
      <w:r>
        <w:rPr>
          <w:rFonts w:hint="eastAsia"/>
        </w:rPr>
        <w:t>工程建设其他费用中部分咨询服务因工作要求超出技术规定或其他根据项目实际需要发生的费用，经项目主管部门批准的，可在提供相关依据后据实或按市场调查价计入。</w:t>
      </w:r>
    </w:p>
    <w:p w14:paraId="43EEE2F4">
      <w:pPr>
        <w:ind w:firstLine="482"/>
      </w:pPr>
      <w:r>
        <w:rPr>
          <w:rFonts w:hint="eastAsia"/>
          <w:b/>
          <w:bCs/>
        </w:rPr>
        <w:t>5</w:t>
      </w:r>
      <w:r>
        <w:rPr>
          <w:rFonts w:hint="eastAsia"/>
        </w:rPr>
        <w:t xml:space="preserve">  若工程项目采用全过程工程咨询模式，全过程工程咨询服务酬金根据咨询服务实际所包含的具体服务事项，可按各专项服务酬金叠加后再增加相应统筹管理费用计取。</w:t>
      </w:r>
    </w:p>
    <w:p w14:paraId="4B75C580">
      <w:pPr>
        <w:ind w:firstLine="480" w:firstLineChars="200"/>
      </w:pPr>
      <w:r>
        <w:rPr>
          <w:rFonts w:hint="eastAsia"/>
        </w:rPr>
        <w:t>工程建设其他费用项目构成与费用内容如下，具体取费依据和计算方法详见附录D。</w:t>
      </w:r>
    </w:p>
    <w:p w14:paraId="4B644104">
      <w:pPr>
        <w:pStyle w:val="6"/>
      </w:pPr>
      <w:r>
        <w:rPr>
          <w:rFonts w:hint="eastAsia"/>
          <w:b/>
        </w:rPr>
        <w:t>5</w:t>
      </w:r>
      <w:r>
        <w:rPr>
          <w:b/>
        </w:rPr>
        <w:t>.3.3.1</w:t>
      </w:r>
      <w:r>
        <w:rPr>
          <w:rFonts w:hint="eastAsia"/>
        </w:rPr>
        <w:t xml:space="preserve">  </w:t>
      </w:r>
      <w:r>
        <w:t>建设用地费</w:t>
      </w:r>
    </w:p>
    <w:p w14:paraId="3AA0C3E6">
      <w:pPr>
        <w:widowControl/>
        <w:ind w:firstLine="480" w:firstLineChars="200"/>
        <w:jc w:val="left"/>
        <w:rPr>
          <w:rFonts w:ascii="Times New Roman" w:hAnsi="Times New Roman" w:cs="Times New Roman"/>
        </w:rPr>
      </w:pPr>
      <w:r>
        <w:rPr>
          <w:rFonts w:ascii="Times New Roman" w:hAnsi="Times New Roman" w:cs="Times New Roman"/>
        </w:rPr>
        <w:t>建设用地费是指为获得工程建设项目建设土地的使用权在建设期内发生的各项费用</w:t>
      </w:r>
      <w:r>
        <w:rPr>
          <w:rFonts w:hint="eastAsia" w:ascii="Times New Roman" w:hAnsi="Times New Roman" w:cs="Times New Roman"/>
        </w:rPr>
        <w:t>，包括取得土地使用权缴纳的费用（建设用地土地使用权一般通过出让或行政划拨方式取得）和临时用地费。</w:t>
      </w:r>
    </w:p>
    <w:p w14:paraId="2DB5842C">
      <w:pPr>
        <w:widowControl/>
        <w:ind w:firstLine="482" w:firstLineChars="200"/>
        <w:jc w:val="left"/>
      </w:pPr>
      <w:r>
        <w:rPr>
          <w:rFonts w:hint="eastAsia"/>
          <w:b/>
          <w:bCs/>
        </w:rPr>
        <w:t xml:space="preserve">1  </w:t>
      </w:r>
      <w:r>
        <w:rPr>
          <w:rFonts w:hint="eastAsia"/>
        </w:rPr>
        <w:t>采用出让方式取得的建设用地，建设用地费为土地出让金。</w:t>
      </w:r>
      <w:r>
        <w:t>土地出让金是指各级政府</w:t>
      </w:r>
      <w:r>
        <w:fldChar w:fldCharType="begin"/>
      </w:r>
      <w:r>
        <w:instrText xml:space="preserve"> HYPERLINK "https://baike.baidu.com/item/%E5%9C%9F%E5%9C%B0%E7%AE%A1%E7%90%86%E9%83%A8%E9%97%A8/4419476" \t "https://baike.baidu.com/item/%E5%9C%9F%E5%9C%B0%E5%87%BA%E8%AE%A9%E9%87%91/_blank" </w:instrText>
      </w:r>
      <w:r>
        <w:fldChar w:fldCharType="separate"/>
      </w:r>
      <w:r>
        <w:t>土地管理部门</w:t>
      </w:r>
      <w:r>
        <w:fldChar w:fldCharType="end"/>
      </w:r>
      <w:r>
        <w:t>将</w:t>
      </w:r>
      <w:r>
        <w:fldChar w:fldCharType="begin"/>
      </w:r>
      <w:r>
        <w:instrText xml:space="preserve"> HYPERLINK "https://baike.baidu.com/item/%E5%9C%9F%E5%9C%B0%E4%BD%BF%E7%94%A8%E6%9D%83/379464" \t "https://baike.baidu.com/item/%E5%9C%9F%E5%9C%B0%E5%87%BA%E8%AE%A9%E9%87%91/_blank" </w:instrText>
      </w:r>
      <w:r>
        <w:fldChar w:fldCharType="separate"/>
      </w:r>
      <w:r>
        <w:t>土地使用权</w:t>
      </w:r>
      <w:r>
        <w:fldChar w:fldCharType="end"/>
      </w:r>
      <w:r>
        <w:t>出让给土地使用者，按规定向</w:t>
      </w:r>
      <w:r>
        <w:fldChar w:fldCharType="begin"/>
      </w:r>
      <w:r>
        <w:instrText xml:space="preserve"> HYPERLINK "https://baike.baidu.com/item/%E5%8F%97%E8%AE%A9%E4%BA%BA/9068884" \t "https://baike.baidu.com/item/%E5%9C%9F%E5%9C%B0%E5%87%BA%E8%AE%A9%E9%87%91/_blank" </w:instrText>
      </w:r>
      <w:r>
        <w:fldChar w:fldCharType="separate"/>
      </w:r>
      <w:r>
        <w:t>受让人</w:t>
      </w:r>
      <w:r>
        <w:fldChar w:fldCharType="end"/>
      </w:r>
      <w:r>
        <w:t>收取的土地出让的全部价款（指土地出让的交易总额），或土地使用期满，土地使用者需要续期而向土地管理部门缴纳的续期</w:t>
      </w:r>
      <w:r>
        <w:fldChar w:fldCharType="begin"/>
      </w:r>
      <w:r>
        <w:instrText xml:space="preserve"> HYPERLINK "https://baike.baidu.com/item/%E5%9C%9F%E5%9C%B0%E5%87%BA%E8%AE%A9%E4%BB%B7%E6%AC%BE/12754412" \t "https://baike.baidu.com/item/%E5%9C%9F%E5%9C%B0%E5%87%BA%E8%AE%A9%E9%87%91/_blank" </w:instrText>
      </w:r>
      <w:r>
        <w:fldChar w:fldCharType="separate"/>
      </w:r>
      <w:r>
        <w:t>土地出让价款</w:t>
      </w:r>
      <w:r>
        <w:fldChar w:fldCharType="end"/>
      </w:r>
      <w:r>
        <w:t>，或原通过行政划拨获得土地使用权的土地使用者，将土地使用权有偿</w:t>
      </w:r>
      <w:r>
        <w:fldChar w:fldCharType="begin"/>
      </w:r>
      <w:r>
        <w:instrText xml:space="preserve"> HYPERLINK "https://baike.baidu.com/item/%E8%BD%AC%E8%AE%A9/4294706" \t "https://baike.baidu.com/item/%E5%9C%9F%E5%9C%B0%E5%87%BA%E8%AE%A9%E9%87%91/_blank" </w:instrText>
      </w:r>
      <w:r>
        <w:fldChar w:fldCharType="separate"/>
      </w:r>
      <w:r>
        <w:t>转让</w:t>
      </w:r>
      <w:r>
        <w:fldChar w:fldCharType="end"/>
      </w:r>
      <w:r>
        <w:t>、</w:t>
      </w:r>
      <w:r>
        <w:fldChar w:fldCharType="begin"/>
      </w:r>
      <w:r>
        <w:instrText xml:space="preserve"> HYPERLINK "https://baike.baidu.com/item/%E5%87%BA%E7%A7%9F/6463876" \t "https://baike.baidu.com/item/%E5%9C%9F%E5%9C%B0%E5%87%BA%E8%AE%A9%E9%87%91/_blank" </w:instrText>
      </w:r>
      <w:r>
        <w:fldChar w:fldCharType="separate"/>
      </w:r>
      <w:r>
        <w:t>出租</w:t>
      </w:r>
      <w:r>
        <w:fldChar w:fldCharType="end"/>
      </w:r>
      <w:r>
        <w:t>、</w:t>
      </w:r>
      <w:r>
        <w:fldChar w:fldCharType="begin"/>
      </w:r>
      <w:r>
        <w:instrText xml:space="preserve"> HYPERLINK "https://baike.baidu.com/item/%E6%8A%B5%E6%8A%BC/2467701" \t "https://baike.baidu.com/item/%E5%9C%9F%E5%9C%B0%E5%87%BA%E8%AE%A9%E9%87%91/_blank" </w:instrText>
      </w:r>
      <w:r>
        <w:fldChar w:fldCharType="separate"/>
      </w:r>
      <w:r>
        <w:t>抵押</w:t>
      </w:r>
      <w:r>
        <w:fldChar w:fldCharType="end"/>
      </w:r>
      <w:r>
        <w:t>、作价入股和投资，按规定补交的土地出让价款</w:t>
      </w:r>
      <w:r>
        <w:rPr>
          <w:rFonts w:hint="eastAsia"/>
        </w:rPr>
        <w:t>。</w:t>
      </w:r>
    </w:p>
    <w:p w14:paraId="7D97F41E">
      <w:pPr>
        <w:widowControl/>
        <w:ind w:firstLine="482" w:firstLineChars="200"/>
        <w:jc w:val="left"/>
      </w:pPr>
      <w:r>
        <w:rPr>
          <w:rFonts w:hint="eastAsia" w:eastAsia="黑体" w:cs="黑体"/>
          <w:b/>
          <w:bCs/>
          <w:kern w:val="0"/>
        </w:rPr>
        <w:t>2</w:t>
      </w:r>
      <w:r>
        <w:rPr>
          <w:rFonts w:hint="eastAsia" w:eastAsia="黑体" w:cs="黑体"/>
          <w:kern w:val="0"/>
        </w:rPr>
        <w:t xml:space="preserve"> </w:t>
      </w:r>
      <w:r>
        <w:rPr>
          <w:rFonts w:hint="eastAsia" w:ascii="宋体" w:hAnsi="宋体" w:cs="Times New Roman"/>
          <w:kern w:val="0"/>
        </w:rPr>
        <w:t xml:space="preserve"> 采用划拨方式取得的建设用地，建设用地费为土地征用及迁移补偿费，</w:t>
      </w:r>
      <w:r>
        <w:rPr>
          <w:rFonts w:hint="eastAsia" w:ascii="宋体" w:hAnsi="宋体"/>
        </w:rPr>
        <w:t>土地征收及迁移补偿费</w:t>
      </w:r>
      <w:r>
        <w:t>是指为获得建设场地土地使用权而发生的各项费用</w:t>
      </w:r>
      <w:r>
        <w:rPr>
          <w:rFonts w:hint="eastAsia"/>
        </w:rPr>
        <w:t>，包括农用地转用征收费用和征后用地费</w:t>
      </w:r>
      <w:r>
        <w:t>。</w:t>
      </w:r>
    </w:p>
    <w:p w14:paraId="77F8B818">
      <w:pPr>
        <w:ind w:firstLine="482" w:firstLineChars="200"/>
      </w:pPr>
      <w:r>
        <w:rPr>
          <w:rFonts w:hint="eastAsia"/>
          <w:b/>
          <w:bCs/>
        </w:rPr>
        <w:t xml:space="preserve">3  </w:t>
      </w:r>
      <w:r>
        <w:t>临时用地费（即临时租地及补偿费）是指建设单位为保障项目正常建设，在建设用地之外临时租用土地使用权而发生的费用。包括：青苗补偿费、使用期租金、复垦等。原建构筑物拆除、施工临建拆除另计入场地准备及临时设施费。</w:t>
      </w:r>
    </w:p>
    <w:p w14:paraId="36ED73A6">
      <w:pPr>
        <w:ind w:firstLine="482" w:firstLineChars="200"/>
      </w:pPr>
      <w:r>
        <w:rPr>
          <w:rFonts w:hint="eastAsia"/>
          <w:b/>
          <w:bCs/>
        </w:rPr>
        <w:t xml:space="preserve">4 </w:t>
      </w:r>
      <w:r>
        <w:rPr>
          <w:rFonts w:hint="eastAsia"/>
        </w:rPr>
        <w:t xml:space="preserve"> 既有工程设施搬迁及补偿费（简称“迁改费”）是指为保证工程具备建设条件，对场地内或施工影响范围内的由相关单位管理的市政管线等既有设施，依据拟定迁改方案异地选址建设而发生的搬迁及补偿费用（一般含更新或改造增加内容）。</w:t>
      </w:r>
    </w:p>
    <w:p w14:paraId="2C55931A">
      <w:pPr>
        <w:ind w:firstLine="480" w:firstLineChars="200"/>
      </w:pPr>
      <w:r>
        <w:rPr>
          <w:rFonts w:hint="eastAsia"/>
        </w:rPr>
        <w:t>根据工程具体情况包括电力电缆线路迁建（电力迁改）、通信线路迁建（通信迁改）、燃气管路迁建（燃气迁改）、给水管路迁建（给水迁改）、排水管路迁建（排水迁改）、绿化工程迁建（苗木移栽）、其他迁改或补偿。</w:t>
      </w:r>
    </w:p>
    <w:p w14:paraId="7CE642CE">
      <w:pPr>
        <w:ind w:firstLine="480" w:firstLineChars="200"/>
      </w:pPr>
      <w:r>
        <w:rPr>
          <w:rFonts w:hint="eastAsia"/>
        </w:rPr>
        <w:t>迁改工程一般由产权或管理单位负责实施。</w:t>
      </w:r>
    </w:p>
    <w:p w14:paraId="363FFF2B">
      <w:pPr>
        <w:pStyle w:val="6"/>
      </w:pPr>
      <w:r>
        <w:rPr>
          <w:rFonts w:hint="eastAsia"/>
          <w:b/>
        </w:rPr>
        <w:t>5</w:t>
      </w:r>
      <w:r>
        <w:rPr>
          <w:b/>
        </w:rPr>
        <w:t xml:space="preserve">.3.3.2 </w:t>
      </w:r>
      <w:r>
        <w:rPr>
          <w:rFonts w:hint="eastAsia"/>
        </w:rPr>
        <w:t xml:space="preserve"> </w:t>
      </w:r>
      <w:r>
        <w:t>项目建设管理费</w:t>
      </w:r>
    </w:p>
    <w:p w14:paraId="2BF83BD3">
      <w:pPr>
        <w:ind w:firstLine="480" w:firstLineChars="200"/>
      </w:pPr>
      <w:r>
        <w:t>项目建设管理费是指项目建设单位从项目筹建之日起至办理竣工财务决算之日止发生的所有管理性质费用支出。包括：不在原单位发工资的工作人员工资及相关费用、办公费、办公场地租用费、差旅交通费、劳动保护费、工具用具使用费、固定资产使用费、招募生产工人费、技术图书资料费（含软件）、业务招待费、施工现场津贴、竣工验收费和其他管理性质开支</w:t>
      </w:r>
      <w:r>
        <w:rPr>
          <w:rFonts w:hint="eastAsia"/>
        </w:rPr>
        <w:t>。</w:t>
      </w:r>
    </w:p>
    <w:p w14:paraId="4FE6721B">
      <w:pPr>
        <w:pStyle w:val="6"/>
      </w:pPr>
      <w:r>
        <w:rPr>
          <w:rFonts w:hint="eastAsia"/>
          <w:b/>
          <w:bCs/>
        </w:rPr>
        <w:t>5.3.3.3</w:t>
      </w:r>
      <w:r>
        <w:rPr>
          <w:rFonts w:hint="eastAsia"/>
        </w:rPr>
        <w:t xml:space="preserve">  </w:t>
      </w:r>
      <w:r>
        <w:t>建设工程监理</w:t>
      </w:r>
      <w:r>
        <w:rPr>
          <w:rFonts w:hint="eastAsia"/>
        </w:rPr>
        <w:t>费</w:t>
      </w:r>
    </w:p>
    <w:p w14:paraId="00C152C4">
      <w:pPr>
        <w:ind w:firstLine="480" w:firstLineChars="200"/>
      </w:pPr>
      <w:r>
        <w:t>建设工程监理</w:t>
      </w:r>
      <w:r>
        <w:rPr>
          <w:rFonts w:hint="eastAsia"/>
        </w:rPr>
        <w:t>费</w:t>
      </w:r>
      <w:r>
        <w:t>是指监理单位接受建设单位的委托，提供建设工程施工阶段的质量、进度、费用控制管理和安全生产监督管理、合同、信息等方面协调管理服务，以及勘察、设计、保修等阶段的相关服务。</w:t>
      </w:r>
    </w:p>
    <w:p w14:paraId="6E54C0B0">
      <w:pPr>
        <w:pStyle w:val="6"/>
      </w:pPr>
      <w:r>
        <w:rPr>
          <w:rFonts w:hint="eastAsia"/>
          <w:b/>
          <w:bCs/>
        </w:rPr>
        <w:t>5.3.3.4</w:t>
      </w:r>
      <w:r>
        <w:rPr>
          <w:rFonts w:hint="eastAsia"/>
        </w:rPr>
        <w:t xml:space="preserve">  招标代理服务费</w:t>
      </w:r>
    </w:p>
    <w:p w14:paraId="0FA8F43C">
      <w:pPr>
        <w:ind w:firstLine="480" w:firstLineChars="200"/>
      </w:pPr>
      <w:r>
        <w:rPr>
          <w:rFonts w:hint="eastAsia"/>
        </w:rPr>
        <w:t>招标代理服务费</w:t>
      </w:r>
      <w:r>
        <w:t>是指招标代理人接受</w:t>
      </w:r>
      <w:r>
        <w:rPr>
          <w:rFonts w:hint="eastAsia"/>
        </w:rPr>
        <w:t>建设单位</w:t>
      </w:r>
      <w:r>
        <w:t>委托，编制招标文件（含合同条款）、审查投标人资格、组织投标人踏勘现场并答疑、组织开评定标（含评标专家费）、提供招标前期咨询以及协调合同签订等收取的费用。</w:t>
      </w:r>
      <w:r>
        <w:rPr>
          <w:rFonts w:hint="eastAsia"/>
        </w:rPr>
        <w:t>招标代理服务费</w:t>
      </w:r>
      <w:r>
        <w:t>不含招标清单和控制价编制费。</w:t>
      </w:r>
    </w:p>
    <w:p w14:paraId="416CC1C8">
      <w:pPr>
        <w:pStyle w:val="6"/>
      </w:pPr>
      <w:r>
        <w:rPr>
          <w:rFonts w:hint="eastAsia"/>
          <w:b/>
          <w:bCs/>
        </w:rPr>
        <w:t>5</w:t>
      </w:r>
      <w:r>
        <w:rPr>
          <w:b/>
          <w:bCs/>
        </w:rPr>
        <w:t>.3.3.</w:t>
      </w:r>
      <w:r>
        <w:rPr>
          <w:rFonts w:hint="eastAsia"/>
          <w:b/>
          <w:bCs/>
        </w:rPr>
        <w:t xml:space="preserve">5 </w:t>
      </w:r>
      <w:r>
        <w:rPr>
          <w:rFonts w:hint="eastAsia"/>
        </w:rPr>
        <w:t xml:space="preserve"> </w:t>
      </w:r>
      <w:r>
        <w:t>建设工程前期工作咨询费</w:t>
      </w:r>
    </w:p>
    <w:p w14:paraId="687F45E4">
      <w:pPr>
        <w:ind w:firstLine="480" w:firstLineChars="200"/>
      </w:pPr>
      <w:r>
        <w:t>前期工作咨询费主要是指项目开展</w:t>
      </w:r>
      <w:r>
        <w:rPr>
          <w:rFonts w:hint="eastAsia"/>
        </w:rPr>
        <w:t>投资决策类咨询和</w:t>
      </w:r>
      <w:r>
        <w:t>专题研究</w:t>
      </w:r>
      <w:r>
        <w:rPr>
          <w:rFonts w:hint="eastAsia"/>
        </w:rPr>
        <w:t>、</w:t>
      </w:r>
      <w:r>
        <w:t>咨询</w:t>
      </w:r>
      <w:r>
        <w:rPr>
          <w:rFonts w:hint="eastAsia"/>
        </w:rPr>
        <w:t>、</w:t>
      </w:r>
      <w:r>
        <w:t>论证等与建设前期有关的各类服务</w:t>
      </w:r>
      <w:r>
        <w:rPr>
          <w:rFonts w:hint="eastAsia"/>
        </w:rPr>
        <w:t>费用</w:t>
      </w:r>
      <w:r>
        <w:t>。</w:t>
      </w:r>
    </w:p>
    <w:p w14:paraId="63ACBB43">
      <w:pPr>
        <w:ind w:firstLine="482" w:firstLineChars="200"/>
      </w:pPr>
      <w:r>
        <w:rPr>
          <w:b/>
          <w:bCs/>
        </w:rPr>
        <w:t xml:space="preserve">1 </w:t>
      </w:r>
      <w:r>
        <w:t xml:space="preserve"> 项目建议书</w:t>
      </w:r>
      <w:r>
        <w:rPr>
          <w:rFonts w:hint="eastAsia"/>
        </w:rPr>
        <w:t>编制及评估费</w:t>
      </w:r>
      <w:r>
        <w:rPr>
          <w:rFonts w:ascii="Times New Roman" w:hAnsi="Times New Roman" w:cs="Times New Roman"/>
        </w:rPr>
        <w:t>是指编制和评估</w:t>
      </w:r>
      <w:r>
        <w:rPr>
          <w:rFonts w:hint="eastAsia" w:ascii="Times New Roman" w:hAnsi="Times New Roman" w:cs="Times New Roman"/>
        </w:rPr>
        <w:t>项目建议书（或预可行性研究）</w:t>
      </w:r>
      <w:r>
        <w:rPr>
          <w:rFonts w:ascii="Times New Roman" w:hAnsi="Times New Roman" w:cs="Times New Roman"/>
        </w:rPr>
        <w:t>所需的费用</w:t>
      </w:r>
      <w:r>
        <w:rPr>
          <w:rFonts w:hint="eastAsia"/>
        </w:rPr>
        <w:t>。</w:t>
      </w:r>
    </w:p>
    <w:p w14:paraId="4A0491FD">
      <w:pPr>
        <w:ind w:firstLine="482" w:firstLineChars="200"/>
      </w:pPr>
      <w:r>
        <w:rPr>
          <w:rFonts w:hint="eastAsia"/>
          <w:b/>
          <w:bCs/>
        </w:rPr>
        <w:t xml:space="preserve">2 </w:t>
      </w:r>
      <w:r>
        <w:rPr>
          <w:rFonts w:hint="eastAsia"/>
        </w:rPr>
        <w:t xml:space="preserve"> </w:t>
      </w:r>
      <w:r>
        <w:t>可行性研究报告</w:t>
      </w:r>
      <w:r>
        <w:rPr>
          <w:rFonts w:hint="eastAsia"/>
        </w:rPr>
        <w:t>编制及评估费</w:t>
      </w:r>
      <w:r>
        <w:rPr>
          <w:rFonts w:ascii="Times New Roman" w:hAnsi="Times New Roman" w:cs="Times New Roman"/>
        </w:rPr>
        <w:t>是指编制和评估</w:t>
      </w:r>
      <w:r>
        <w:rPr>
          <w:rFonts w:hint="eastAsia" w:ascii="Times New Roman" w:hAnsi="Times New Roman" w:cs="Times New Roman"/>
        </w:rPr>
        <w:t>可行性研究报告</w:t>
      </w:r>
      <w:r>
        <w:rPr>
          <w:rFonts w:ascii="Times New Roman" w:hAnsi="Times New Roman" w:cs="Times New Roman"/>
        </w:rPr>
        <w:t>所需的费用</w:t>
      </w:r>
      <w:r>
        <w:rPr>
          <w:rFonts w:hint="eastAsia"/>
        </w:rPr>
        <w:t>。</w:t>
      </w:r>
    </w:p>
    <w:p w14:paraId="30EEB41F">
      <w:pPr>
        <w:ind w:firstLine="482" w:firstLineChars="200"/>
      </w:pPr>
      <w:r>
        <w:rPr>
          <w:rFonts w:hint="eastAsia"/>
          <w:b/>
          <w:bCs/>
        </w:rPr>
        <w:t>3</w:t>
      </w:r>
      <w:r>
        <w:rPr>
          <w:rFonts w:hint="eastAsia"/>
        </w:rPr>
        <w:t xml:space="preserve">  项目申请报告编制及评估费，</w:t>
      </w:r>
      <w:r>
        <w:rPr>
          <w:rFonts w:ascii="Times New Roman" w:hAnsi="Times New Roman" w:cs="Times New Roman"/>
        </w:rPr>
        <w:t>是指编制和评估</w:t>
      </w:r>
      <w:r>
        <w:rPr>
          <w:rFonts w:hint="eastAsia" w:ascii="Times New Roman" w:hAnsi="Times New Roman" w:cs="Times New Roman"/>
        </w:rPr>
        <w:t>项目申请报告</w:t>
      </w:r>
      <w:r>
        <w:rPr>
          <w:rFonts w:ascii="Times New Roman" w:hAnsi="Times New Roman" w:cs="Times New Roman"/>
        </w:rPr>
        <w:t>所需的费用</w:t>
      </w:r>
      <w:r>
        <w:rPr>
          <w:rFonts w:hint="eastAsia"/>
        </w:rPr>
        <w:t>。</w:t>
      </w:r>
    </w:p>
    <w:p w14:paraId="4C4F2F40">
      <w:pPr>
        <w:pStyle w:val="6"/>
      </w:pPr>
      <w:r>
        <w:rPr>
          <w:rFonts w:hint="eastAsia"/>
          <w:b/>
          <w:bCs/>
        </w:rPr>
        <w:t xml:space="preserve">5.3.3.6 </w:t>
      </w:r>
      <w:r>
        <w:rPr>
          <w:rFonts w:hint="eastAsia"/>
        </w:rPr>
        <w:t xml:space="preserve"> </w:t>
      </w:r>
      <w:r>
        <w:rPr>
          <w:rFonts w:hint="eastAsia" w:ascii="宋体" w:hAnsi="宋体"/>
          <w:color w:val="000000"/>
          <w:kern w:val="0"/>
          <w:lang w:bidi="ar"/>
        </w:rPr>
        <w:t>专项评价费</w:t>
      </w:r>
    </w:p>
    <w:p w14:paraId="09DF7502">
      <w:pPr>
        <w:pStyle w:val="27"/>
        <w:ind w:firstLine="480" w:firstLineChars="200"/>
        <w:jc w:val="left"/>
      </w:pPr>
      <w:r>
        <w:rPr>
          <w:rFonts w:hint="eastAsia"/>
        </w:rPr>
        <w:t>专项评价费</w:t>
      </w:r>
      <w:r>
        <w:t>根据项目特性</w:t>
      </w:r>
      <w:r>
        <w:rPr>
          <w:rFonts w:hint="eastAsia"/>
        </w:rPr>
        <w:t>包括：</w:t>
      </w:r>
      <w:r>
        <w:t>节能</w:t>
      </w:r>
      <w:r>
        <w:rPr>
          <w:rFonts w:hint="eastAsia"/>
        </w:rPr>
        <w:t>报告编制及验收费</w:t>
      </w:r>
      <w:r>
        <w:t>、社会稳定风险</w:t>
      </w:r>
      <w:r>
        <w:rPr>
          <w:rFonts w:hint="eastAsia"/>
        </w:rPr>
        <w:t>评估费用</w:t>
      </w:r>
      <w:r>
        <w:t>、安全评价</w:t>
      </w:r>
      <w:r>
        <w:rPr>
          <w:rFonts w:hint="eastAsia"/>
        </w:rPr>
        <w:t>费用</w:t>
      </w:r>
      <w:r>
        <w:t>、地震安全性评价</w:t>
      </w:r>
      <w:r>
        <w:rPr>
          <w:rFonts w:hint="eastAsia"/>
        </w:rPr>
        <w:t>费用</w:t>
      </w:r>
      <w:r>
        <w:t>、地质灾害危险性评价</w:t>
      </w:r>
      <w:r>
        <w:rPr>
          <w:rFonts w:hint="eastAsia"/>
        </w:rPr>
        <w:t>费用</w:t>
      </w:r>
      <w:r>
        <w:t>、交通影响评价</w:t>
      </w:r>
      <w:r>
        <w:rPr>
          <w:rFonts w:hint="eastAsia"/>
        </w:rPr>
        <w:t>费用</w:t>
      </w:r>
      <w:r>
        <w:t>、水土保持咨询</w:t>
      </w:r>
      <w:r>
        <w:rPr>
          <w:rFonts w:hint="eastAsia"/>
        </w:rPr>
        <w:t>费、</w:t>
      </w:r>
      <w:r>
        <w:rPr>
          <w:rFonts w:hint="eastAsia" w:ascii="宋体" w:hAnsi="宋体"/>
          <w:color w:val="000000"/>
          <w:kern w:val="0"/>
          <w:szCs w:val="24"/>
          <w:lang w:bidi="ar"/>
        </w:rPr>
        <w:t>压覆矿产资源评价费</w:t>
      </w:r>
      <w:r>
        <w:rPr>
          <w:rFonts w:hint="eastAsia"/>
        </w:rPr>
        <w:t>用、</w:t>
      </w:r>
      <w:r>
        <w:rPr>
          <w:rFonts w:hint="eastAsia" w:ascii="宋体" w:hAnsi="宋体"/>
          <w:color w:val="000000"/>
          <w:kern w:val="0"/>
          <w:szCs w:val="24"/>
          <w:lang w:bidi="ar"/>
        </w:rPr>
        <w:t>环境影响咨询服务费、劳动安全卫生预评价费、职业病危害评价费</w:t>
      </w:r>
      <w:r>
        <w:t>以及其他需要的</w:t>
      </w:r>
      <w:r>
        <w:rPr>
          <w:rFonts w:hint="eastAsia"/>
        </w:rPr>
        <w:t>专项评价费</w:t>
      </w:r>
      <w:r>
        <w:t>。</w:t>
      </w:r>
    </w:p>
    <w:p w14:paraId="532F4657">
      <w:pPr>
        <w:ind w:firstLine="482" w:firstLineChars="200"/>
      </w:pPr>
      <w:r>
        <w:rPr>
          <w:rFonts w:hint="eastAsia"/>
          <w:b/>
          <w:bCs/>
        </w:rPr>
        <w:t xml:space="preserve">1  </w:t>
      </w:r>
      <w:r>
        <w:t>节能</w:t>
      </w:r>
      <w:r>
        <w:rPr>
          <w:rFonts w:hint="eastAsia"/>
        </w:rPr>
        <w:t>报告编审及验收费指咨询单位受建设单位委托开展固定资产投资项目能耗统计表编制、固定资产投资项目节能报告编制、固定资产投资项目节能报告评审、固定资产投资项目节能验收、固定资产投资项目节能审查意见落实情况监督检查工作所发生的费用。</w:t>
      </w:r>
    </w:p>
    <w:p w14:paraId="6B8FB7D7">
      <w:pPr>
        <w:ind w:firstLine="480" w:firstLineChars="200"/>
      </w:pPr>
      <w:r>
        <w:rPr>
          <w:rFonts w:hint="eastAsia"/>
        </w:rPr>
        <w:t>填写固定资产投资项目能耗统计表、固定资产投资项目节能审查意见落实情况监督检查不单独计取费用。</w:t>
      </w:r>
    </w:p>
    <w:p w14:paraId="09C04021">
      <w:pPr>
        <w:ind w:firstLine="482" w:firstLineChars="200"/>
      </w:pPr>
      <w:r>
        <w:rPr>
          <w:rFonts w:hint="eastAsia"/>
          <w:b/>
          <w:bCs/>
        </w:rPr>
        <w:t xml:space="preserve">2  </w:t>
      </w:r>
      <w:r>
        <w:rPr>
          <w:rFonts w:hint="eastAsia"/>
        </w:rPr>
        <w:t>社会稳定风险评估费指咨询单位受建设单位委托开展的重大固定资产投资项目社会稳定风险分析篇章、社会稳定风险评估工作所发生的费用。仅编制社会稳定风险分析篇章不单独计取费用。</w:t>
      </w:r>
    </w:p>
    <w:p w14:paraId="68A228E3">
      <w:pPr>
        <w:ind w:firstLine="482" w:firstLineChars="200"/>
      </w:pPr>
      <w:r>
        <w:rPr>
          <w:rFonts w:hint="eastAsia"/>
          <w:b/>
          <w:bCs/>
        </w:rPr>
        <w:t xml:space="preserve">3  </w:t>
      </w:r>
      <w:r>
        <w:t>安全评价</w:t>
      </w:r>
      <w:r>
        <w:rPr>
          <w:rFonts w:hint="eastAsia"/>
        </w:rPr>
        <w:t>费用指咨询单位受建设单位委托</w:t>
      </w:r>
      <w:r>
        <w:t>按照实施阶段的不同</w:t>
      </w:r>
      <w:r>
        <w:rPr>
          <w:rFonts w:hint="eastAsia"/>
        </w:rPr>
        <w:t>发的</w:t>
      </w:r>
      <w:r>
        <w:t>安全预评价、安全验收评价、安全现状评价</w:t>
      </w:r>
      <w:r>
        <w:rPr>
          <w:rFonts w:hint="eastAsia"/>
        </w:rPr>
        <w:t>工作所发生的费用</w:t>
      </w:r>
      <w:r>
        <w:t>。</w:t>
      </w:r>
    </w:p>
    <w:p w14:paraId="3973A7A4">
      <w:pPr>
        <w:ind w:firstLine="482" w:firstLineChars="200"/>
      </w:pPr>
      <w:r>
        <w:rPr>
          <w:rFonts w:hint="eastAsia"/>
          <w:b/>
          <w:bCs/>
        </w:rPr>
        <w:t xml:space="preserve">4  </w:t>
      </w:r>
      <w:r>
        <w:t>地震安全性评价</w:t>
      </w:r>
      <w:r>
        <w:rPr>
          <w:rFonts w:hint="eastAsia"/>
        </w:rPr>
        <w:t>费用指咨询单位受建设单位委托在</w:t>
      </w:r>
      <w:r>
        <w:t>必须进行地震安全性评价的建设工程</w:t>
      </w:r>
      <w:r>
        <w:rPr>
          <w:rFonts w:hint="eastAsia"/>
        </w:rPr>
        <w:t>中，如</w:t>
      </w:r>
      <w:r>
        <w:t>国家重大建设工程</w:t>
      </w:r>
      <w:r>
        <w:rPr>
          <w:rFonts w:hint="eastAsia"/>
        </w:rPr>
        <w:t>、</w:t>
      </w:r>
      <w:r>
        <w:t>震损后可能引发严重灾害</w:t>
      </w:r>
      <w:r>
        <w:rPr>
          <w:rFonts w:hint="eastAsia"/>
        </w:rPr>
        <w:t>或</w:t>
      </w:r>
      <w:r>
        <w:t>次生灾害的建设工程</w:t>
      </w:r>
      <w:r>
        <w:rPr>
          <w:rFonts w:hint="eastAsia"/>
        </w:rPr>
        <w:t>、</w:t>
      </w:r>
      <w:r>
        <w:t>地方政府认为有重大价值或重大影响的其他建设工程</w:t>
      </w:r>
      <w:r>
        <w:rPr>
          <w:rFonts w:hint="eastAsia"/>
        </w:rPr>
        <w:t>，开展地震安全性评价所发生的费用。</w:t>
      </w:r>
    </w:p>
    <w:p w14:paraId="72E34914">
      <w:pPr>
        <w:ind w:firstLine="482" w:firstLineChars="200"/>
      </w:pPr>
      <w:r>
        <w:rPr>
          <w:rFonts w:hint="eastAsia"/>
          <w:b/>
          <w:bCs/>
        </w:rPr>
        <w:t xml:space="preserve">5  </w:t>
      </w:r>
      <w:r>
        <w:t>地质灾害危险性评估</w:t>
      </w:r>
      <w:r>
        <w:rPr>
          <w:rFonts w:hint="eastAsia"/>
        </w:rPr>
        <w:t>费用指咨询单位受建设单位委托在</w:t>
      </w:r>
      <w:r>
        <w:t>必须进行地质灾害危险性评估的建设工程</w:t>
      </w:r>
      <w:r>
        <w:rPr>
          <w:rFonts w:hint="eastAsia"/>
        </w:rPr>
        <w:t>中，开展</w:t>
      </w:r>
      <w:r>
        <w:t>地质灾害危险性评估</w:t>
      </w:r>
      <w:r>
        <w:rPr>
          <w:rFonts w:hint="eastAsia"/>
        </w:rPr>
        <w:t>所发生的费用。</w:t>
      </w:r>
    </w:p>
    <w:p w14:paraId="33357BDA">
      <w:pPr>
        <w:ind w:firstLine="482" w:firstLineChars="200"/>
      </w:pPr>
      <w:r>
        <w:rPr>
          <w:rFonts w:hint="eastAsia"/>
          <w:b/>
          <w:bCs/>
        </w:rPr>
        <w:t xml:space="preserve">6  </w:t>
      </w:r>
      <w:r>
        <w:t>交通影响评价</w:t>
      </w:r>
      <w:r>
        <w:rPr>
          <w:rFonts w:hint="eastAsia"/>
        </w:rPr>
        <w:t>费用</w:t>
      </w:r>
      <w:r>
        <w:t>是</w:t>
      </w:r>
      <w:r>
        <w:rPr>
          <w:rFonts w:hint="eastAsia"/>
        </w:rPr>
        <w:t>指咨询单位受建设单位委托</w:t>
      </w:r>
      <w:r>
        <w:t>对新生成交通需求对周围交通系统运行的影响程度进行评价，并制定相应的对策</w:t>
      </w:r>
      <w:r>
        <w:rPr>
          <w:rFonts w:hint="eastAsia"/>
        </w:rPr>
        <w:t>所发生的费用</w:t>
      </w:r>
      <w:r>
        <w:t>。</w:t>
      </w:r>
    </w:p>
    <w:p w14:paraId="798BA52F">
      <w:pPr>
        <w:ind w:firstLine="482" w:firstLineChars="200"/>
      </w:pPr>
      <w:r>
        <w:rPr>
          <w:rFonts w:hint="eastAsia"/>
          <w:b/>
          <w:bCs/>
        </w:rPr>
        <w:t xml:space="preserve">7  </w:t>
      </w:r>
      <w:r>
        <w:t>水土保持咨询</w:t>
      </w:r>
      <w:r>
        <w:rPr>
          <w:rFonts w:hint="eastAsia"/>
        </w:rPr>
        <w:t>费用指咨询单位受建设单位委托开展</w:t>
      </w:r>
      <w:r>
        <w:t>水土保持方案编制、水土保持监测、水土保持设施竣工验收技术评估</w:t>
      </w:r>
      <w:r>
        <w:rPr>
          <w:rFonts w:hint="eastAsia"/>
        </w:rPr>
        <w:t>工作所发生的费用</w:t>
      </w:r>
      <w:r>
        <w:t>。</w:t>
      </w:r>
    </w:p>
    <w:p w14:paraId="34CBDACF">
      <w:pPr>
        <w:ind w:firstLine="480" w:firstLineChars="200"/>
      </w:pPr>
      <w:r>
        <w:rPr>
          <w:rFonts w:hint="eastAsia"/>
        </w:rPr>
        <w:t>8  压覆矿产资源评估费指委托具有相应地质勘察资质的单位编制建设项目压覆重要</w:t>
      </w:r>
      <w:r>
        <w:fldChar w:fldCharType="begin"/>
      </w:r>
      <w:r>
        <w:instrText xml:space="preserve"> HYPERLINK "http://www.dzzyisp.com/news/china/2020/0327/2906.html" \t "https://www.dzzyisp.com/news/laws/2022/0711/_blank" </w:instrText>
      </w:r>
      <w:r>
        <w:fldChar w:fldCharType="separate"/>
      </w:r>
      <w:r>
        <w:rPr>
          <w:rFonts w:hint="eastAsia"/>
        </w:rPr>
        <w:t>矿产</w:t>
      </w:r>
      <w:r>
        <w:rPr>
          <w:rFonts w:hint="eastAsia"/>
        </w:rPr>
        <w:fldChar w:fldCharType="end"/>
      </w:r>
      <w:r>
        <w:rPr>
          <w:rFonts w:hint="eastAsia"/>
        </w:rPr>
        <w:t>资源评估报告并提交储量评审机构评审所需的费用。</w:t>
      </w:r>
    </w:p>
    <w:p w14:paraId="4C97E80A">
      <w:pPr>
        <w:ind w:firstLine="480" w:firstLineChars="200"/>
      </w:pPr>
      <w:r>
        <w:rPr>
          <w:rFonts w:hint="eastAsia"/>
        </w:rPr>
        <w:t>9  环境影响咨询服务费</w:t>
      </w:r>
    </w:p>
    <w:p w14:paraId="05F5F3F0">
      <w:pPr>
        <w:ind w:firstLine="482" w:firstLineChars="200"/>
        <w:rPr>
          <w:rFonts w:ascii="Times New Roman" w:hAnsi="Times New Roman" w:cs="Times New Roman"/>
          <w:kern w:val="0"/>
        </w:rPr>
      </w:pPr>
      <w:r>
        <w:rPr>
          <w:rFonts w:hint="eastAsia"/>
          <w:b/>
          <w:bCs/>
        </w:rPr>
        <w:t>1</w:t>
      </w:r>
      <w:r>
        <w:rPr>
          <w:rFonts w:hint="eastAsia"/>
        </w:rPr>
        <w:t>）</w:t>
      </w:r>
      <w:r>
        <w:t>环境影响评价费</w:t>
      </w:r>
      <w:r>
        <w:rPr>
          <w:rFonts w:hint="eastAsia"/>
        </w:rPr>
        <w:t>指咨询单位受建设单位委托</w:t>
      </w:r>
      <w:r>
        <w:t>指在工程项目投资决策过程中，对其进行环境污染或影响评价所</w:t>
      </w:r>
      <w:r>
        <w:rPr>
          <w:rFonts w:hint="eastAsia"/>
        </w:rPr>
        <w:t>发生</w:t>
      </w:r>
      <w:r>
        <w:t>的费用。</w:t>
      </w:r>
      <w:r>
        <w:rPr>
          <w:rFonts w:hint="eastAsia"/>
        </w:rPr>
        <w:t>包括编制</w:t>
      </w:r>
      <w:r>
        <w:t>环境影响报告书、环境影响报告表、环境影响登记表。</w:t>
      </w:r>
    </w:p>
    <w:p w14:paraId="2E822601">
      <w:pPr>
        <w:widowControl/>
        <w:ind w:firstLine="482" w:firstLineChars="200"/>
        <w:jc w:val="left"/>
        <w:rPr>
          <w:rFonts w:ascii="Times New Roman" w:hAnsi="Times New Roman" w:cs="Times New Roman"/>
          <w:kern w:val="0"/>
        </w:rPr>
      </w:pPr>
      <w:r>
        <w:rPr>
          <w:b/>
          <w:bCs/>
        </w:rPr>
        <w:t>2</w:t>
      </w:r>
      <w:r>
        <w:rPr>
          <w:rFonts w:hint="eastAsia"/>
        </w:rPr>
        <w:t>）</w:t>
      </w:r>
      <w:r>
        <w:t>竣工环境影响监测</w:t>
      </w:r>
      <w:r>
        <w:rPr>
          <w:rFonts w:hint="eastAsia"/>
        </w:rPr>
        <w:t>费（</w:t>
      </w:r>
      <w:r>
        <w:t>调查</w:t>
      </w:r>
      <w:r>
        <w:rPr>
          <w:rFonts w:hint="eastAsia"/>
        </w:rPr>
        <w:t>）、评估费</w:t>
      </w:r>
      <w:r>
        <w:rPr>
          <w:rFonts w:ascii="Times New Roman" w:hAnsi="Times New Roman" w:cs="Times New Roman"/>
          <w:kern w:val="0"/>
        </w:rPr>
        <w:t>指环境监测机构受建设单位委托承担建设项目竣工环境影响监测调查</w:t>
      </w:r>
      <w:r>
        <w:rPr>
          <w:rFonts w:hint="eastAsia" w:ascii="Times New Roman" w:hAnsi="Times New Roman" w:cs="Times New Roman"/>
          <w:kern w:val="0"/>
        </w:rPr>
        <w:t>、</w:t>
      </w:r>
      <w:r>
        <w:rPr>
          <w:rFonts w:ascii="Times New Roman" w:hAnsi="Times New Roman" w:cs="Times New Roman"/>
          <w:kern w:val="0"/>
        </w:rPr>
        <w:t>评估工作</w:t>
      </w:r>
      <w:r>
        <w:rPr>
          <w:rFonts w:hint="eastAsia" w:ascii="Times New Roman" w:hAnsi="Times New Roman" w:cs="Times New Roman"/>
          <w:kern w:val="0"/>
        </w:rPr>
        <w:t>所发生的费用</w:t>
      </w:r>
      <w:r>
        <w:rPr>
          <w:rFonts w:ascii="Times New Roman" w:hAnsi="Times New Roman" w:cs="Times New Roman"/>
          <w:kern w:val="0"/>
        </w:rPr>
        <w:t>。包括：编制建设项目竣工环境影响监测（调查）报告书或报告表（含方案）、评估建设项目竣工环境影响监测（调查）报告书或报告表（含方案）。</w:t>
      </w:r>
    </w:p>
    <w:p w14:paraId="4D43AB7F">
      <w:pPr>
        <w:ind w:firstLine="480" w:firstLineChars="200"/>
        <w:rPr>
          <w:rFonts w:ascii="宋体" w:hAnsi="宋体"/>
          <w:color w:val="000000"/>
          <w:kern w:val="0"/>
          <w:szCs w:val="24"/>
          <w:lang w:bidi="ar"/>
        </w:rPr>
      </w:pPr>
      <w:r>
        <w:rPr>
          <w:rFonts w:hint="eastAsia"/>
        </w:rPr>
        <w:t xml:space="preserve">10  </w:t>
      </w:r>
      <w:r>
        <w:rPr>
          <w:rFonts w:hint="eastAsia" w:ascii="宋体" w:hAnsi="宋体"/>
          <w:color w:val="000000"/>
          <w:kern w:val="0"/>
          <w:szCs w:val="24"/>
          <w:lang w:bidi="ar"/>
        </w:rPr>
        <w:t>劳动安全卫生预评价费</w:t>
      </w:r>
    </w:p>
    <w:p w14:paraId="49635D47">
      <w:pPr>
        <w:ind w:firstLine="480" w:firstLineChars="200"/>
        <w:rPr>
          <w:rFonts w:ascii="宋体" w:hAnsi="宋体"/>
          <w:color w:val="000000"/>
          <w:kern w:val="0"/>
          <w:szCs w:val="24"/>
          <w:lang w:bidi="ar"/>
        </w:rPr>
      </w:pPr>
      <w:r>
        <w:rPr>
          <w:rFonts w:ascii="Times New Roman" w:hAnsi="Times New Roman" w:cs="Times New Roman"/>
          <w:kern w:val="0"/>
        </w:rPr>
        <w:t>劳动安全卫生预评价费</w:t>
      </w:r>
      <w:r>
        <w:rPr>
          <w:rFonts w:hint="eastAsia" w:ascii="Times New Roman" w:hAnsi="Times New Roman" w:cs="Times New Roman"/>
          <w:kern w:val="0"/>
        </w:rPr>
        <w:t>指评价单位受建设单位委托</w:t>
      </w:r>
      <w:r>
        <w:rPr>
          <w:rFonts w:ascii="Times New Roman" w:hAnsi="Times New Roman" w:cs="Times New Roman"/>
          <w:kern w:val="0"/>
        </w:rPr>
        <w:t>编制建设项目劳动安全卫生预评价大纲或劳动安全卫生预评价报告以及为编制上述文件所进行的工程分析和环境现状</w:t>
      </w:r>
      <w:r>
        <w:t>调查所</w:t>
      </w:r>
      <w:r>
        <w:rPr>
          <w:rFonts w:hint="eastAsia"/>
        </w:rPr>
        <w:t>发生</w:t>
      </w:r>
      <w:r>
        <w:t>的费用。劳动安全卫生设施应纳入项目总投资。</w:t>
      </w:r>
    </w:p>
    <w:p w14:paraId="739AF88F">
      <w:pPr>
        <w:ind w:firstLine="480" w:firstLineChars="200"/>
        <w:rPr>
          <w:rFonts w:ascii="宋体" w:hAnsi="宋体"/>
          <w:color w:val="000000"/>
          <w:kern w:val="0"/>
          <w:szCs w:val="24"/>
          <w:lang w:bidi="ar"/>
        </w:rPr>
      </w:pPr>
      <w:r>
        <w:rPr>
          <w:rFonts w:hint="eastAsia"/>
        </w:rPr>
        <w:t xml:space="preserve">11  </w:t>
      </w:r>
      <w:r>
        <w:rPr>
          <w:rFonts w:hint="eastAsia" w:ascii="宋体" w:hAnsi="宋体"/>
          <w:color w:val="000000"/>
          <w:kern w:val="0"/>
          <w:szCs w:val="24"/>
          <w:lang w:bidi="ar"/>
        </w:rPr>
        <w:t>职业病危害评价费</w:t>
      </w:r>
    </w:p>
    <w:p w14:paraId="2CBF05D8">
      <w:pPr>
        <w:widowControl/>
        <w:ind w:firstLine="480" w:firstLineChars="200"/>
        <w:jc w:val="left"/>
      </w:pPr>
      <w:r>
        <w:t>职业病危害评价费</w:t>
      </w:r>
      <w:r>
        <w:rPr>
          <w:rFonts w:hint="eastAsia"/>
        </w:rPr>
        <w:t>指评价单位受建设单位委托对</w:t>
      </w:r>
      <w:r>
        <w:t>新建、扩建、改建建设项目和技术改造、</w:t>
      </w:r>
      <w:r>
        <w:rPr>
          <w:rFonts w:ascii="Times New Roman" w:hAnsi="Times New Roman" w:cs="Times New Roman"/>
          <w:kern w:val="0"/>
        </w:rPr>
        <w:t>技术</w:t>
      </w:r>
      <w:r>
        <w:t>引进项目可能产生职业病危害的，在可行性论证阶段进行</w:t>
      </w:r>
      <w:r>
        <w:rPr>
          <w:rFonts w:hint="eastAsia"/>
        </w:rPr>
        <w:t>开展</w:t>
      </w:r>
      <w:r>
        <w:t>病危害预评价</w:t>
      </w:r>
      <w:r>
        <w:rPr>
          <w:rFonts w:hint="eastAsia"/>
        </w:rPr>
        <w:t>，</w:t>
      </w:r>
      <w:r>
        <w:t>建设项目在竣工验收前，</w:t>
      </w:r>
      <w:r>
        <w:rPr>
          <w:rFonts w:hint="eastAsia"/>
        </w:rPr>
        <w:t>开展</w:t>
      </w:r>
      <w:r>
        <w:t>职业病危害控制效果评价</w:t>
      </w:r>
      <w:r>
        <w:rPr>
          <w:rFonts w:hint="eastAsia"/>
        </w:rPr>
        <w:t>的工作所发生的费用</w:t>
      </w:r>
      <w:r>
        <w:t>。</w:t>
      </w:r>
    </w:p>
    <w:p w14:paraId="4FBC49E6">
      <w:pPr>
        <w:ind w:firstLine="482" w:firstLineChars="200"/>
      </w:pPr>
      <w:r>
        <w:rPr>
          <w:rFonts w:hint="eastAsia"/>
          <w:b/>
          <w:bCs/>
        </w:rPr>
        <w:t xml:space="preserve">12  </w:t>
      </w:r>
      <w:r>
        <w:t>其他</w:t>
      </w:r>
      <w:r>
        <w:rPr>
          <w:rFonts w:hint="eastAsia"/>
        </w:rPr>
        <w:t>专项评价</w:t>
      </w:r>
      <w:r>
        <w:t>费</w:t>
      </w:r>
      <w:r>
        <w:rPr>
          <w:rFonts w:hint="eastAsia"/>
        </w:rPr>
        <w:t>指咨询单位受建设单位委托开展其他</w:t>
      </w:r>
      <w:r>
        <w:t>经项目主管部门批准的专项</w:t>
      </w:r>
      <w:r>
        <w:rPr>
          <w:rFonts w:hint="eastAsia"/>
        </w:rPr>
        <w:t>评价工作所发生的费用</w:t>
      </w:r>
      <w:r>
        <w:t>。</w:t>
      </w:r>
    </w:p>
    <w:p w14:paraId="53F2DF5A">
      <w:pPr>
        <w:pStyle w:val="6"/>
      </w:pPr>
      <w:r>
        <w:rPr>
          <w:rFonts w:hint="eastAsia"/>
          <w:b/>
        </w:rPr>
        <w:t>5</w:t>
      </w:r>
      <w:r>
        <w:rPr>
          <w:b/>
        </w:rPr>
        <w:t>.3.3.</w:t>
      </w:r>
      <w:r>
        <w:rPr>
          <w:rFonts w:hint="eastAsia"/>
          <w:b/>
        </w:rPr>
        <w:t xml:space="preserve">7 </w:t>
      </w:r>
      <w:r>
        <w:rPr>
          <w:rFonts w:hint="eastAsia"/>
        </w:rPr>
        <w:t xml:space="preserve"> </w:t>
      </w:r>
      <w:r>
        <w:t>勘察设计费</w:t>
      </w:r>
    </w:p>
    <w:p w14:paraId="30EEB4B9">
      <w:pPr>
        <w:ind w:firstLine="482" w:firstLineChars="200"/>
      </w:pPr>
      <w:r>
        <w:rPr>
          <w:b/>
          <w:bCs/>
        </w:rPr>
        <w:t>1</w:t>
      </w:r>
      <w:r>
        <w:rPr>
          <w:rFonts w:hint="eastAsia"/>
        </w:rPr>
        <w:t xml:space="preserve">  </w:t>
      </w:r>
      <w:r>
        <w:t>工程勘察费是指勘察人根据建设单位的委托，</w:t>
      </w:r>
      <w:r>
        <w:rPr>
          <w:rFonts w:hint="eastAsia"/>
        </w:rPr>
        <w:t>进行岩土工程咨询及其他专项咨询,包括岩土工程勘察咨询、岩土工程设计咨询、岩土工程风险评估、施工阶段岩土工程咨询和工程测量专项咨询等所发生的费用。</w:t>
      </w:r>
    </w:p>
    <w:p w14:paraId="4FBFAD1C">
      <w:pPr>
        <w:ind w:firstLine="480" w:firstLineChars="200"/>
      </w:pPr>
      <w:r>
        <w:t>2</w:t>
      </w:r>
      <w:r>
        <w:rPr>
          <w:rFonts w:hint="eastAsia"/>
        </w:rPr>
        <w:t xml:space="preserve"> </w:t>
      </w:r>
      <w:r>
        <w:t>工程设计费是指设计人根据建设单位的委托，提供编制建设项目初步设计文件、施工图设计文件、非标准设备设计文件、施工图预算文件、竣工图文件等服务所收取的费用。</w:t>
      </w:r>
    </w:p>
    <w:p w14:paraId="18A37742">
      <w:pPr>
        <w:pStyle w:val="6"/>
      </w:pPr>
      <w:r>
        <w:rPr>
          <w:rFonts w:hint="eastAsia"/>
          <w:b/>
        </w:rPr>
        <w:t>5</w:t>
      </w:r>
      <w:r>
        <w:rPr>
          <w:b/>
        </w:rPr>
        <w:t>.3.3.</w:t>
      </w:r>
      <w:r>
        <w:rPr>
          <w:rFonts w:hint="eastAsia"/>
          <w:b/>
        </w:rPr>
        <w:t xml:space="preserve">8 </w:t>
      </w:r>
      <w:r>
        <w:rPr>
          <w:rFonts w:hint="eastAsia"/>
        </w:rPr>
        <w:t xml:space="preserve"> 施工图审查</w:t>
      </w:r>
      <w:r>
        <w:t>费</w:t>
      </w:r>
    </w:p>
    <w:p w14:paraId="5F7826D4">
      <w:pPr>
        <w:ind w:firstLine="480" w:firstLineChars="200"/>
      </w:pPr>
      <w:r>
        <w:t>施工图设计文件审查</w:t>
      </w:r>
      <w:r>
        <w:rPr>
          <w:rFonts w:hint="eastAsia"/>
        </w:rPr>
        <w:t>费</w:t>
      </w:r>
      <w:r>
        <w:t>是指施工图审查机构按照有关法律、法规，对施工图涉及公共利益、公众安全和工程建设强制性标准的内容进行的审查</w:t>
      </w:r>
      <w:r>
        <w:rPr>
          <w:rFonts w:hint="eastAsia"/>
        </w:rPr>
        <w:t>工作所发生的费用。</w:t>
      </w:r>
    </w:p>
    <w:p w14:paraId="3A3FEC92">
      <w:pPr>
        <w:pStyle w:val="6"/>
      </w:pPr>
      <w:r>
        <w:rPr>
          <w:rFonts w:hint="eastAsia"/>
          <w:b/>
          <w:bCs/>
        </w:rPr>
        <w:t>5.3.3.9</w:t>
      </w:r>
      <w:r>
        <w:rPr>
          <w:rFonts w:hint="eastAsia"/>
        </w:rPr>
        <w:t xml:space="preserve">  造价咨询费</w:t>
      </w:r>
    </w:p>
    <w:p w14:paraId="14549973">
      <w:pPr>
        <w:ind w:firstLine="480" w:firstLineChars="200"/>
      </w:pPr>
      <w:r>
        <w:t>造价咨询费是指工程造价咨询</w:t>
      </w:r>
      <w:r>
        <w:rPr>
          <w:rFonts w:hint="eastAsia"/>
        </w:rPr>
        <w:t>单位</w:t>
      </w:r>
      <w:r>
        <w:t>接受</w:t>
      </w:r>
      <w:r>
        <w:rPr>
          <w:rFonts w:hint="eastAsia"/>
        </w:rPr>
        <w:t>建设单位</w:t>
      </w:r>
      <w:r>
        <w:t>委托，编制与审核工程概算、工程预算、工程量清单、工程结算、竣工决算等计价文件，以及从事建设各阶段工程造价管理的咨询服务、出具工程造价成果文件等收取的费用</w:t>
      </w:r>
      <w:r>
        <w:rPr>
          <w:rFonts w:hint="eastAsia"/>
        </w:rPr>
        <w:t>，可分为技术经济类类服务项目和经济鉴证类服务项目</w:t>
      </w:r>
      <w:r>
        <w:t>。</w:t>
      </w:r>
      <w:r>
        <w:rPr>
          <w:rFonts w:hint="eastAsia"/>
        </w:rPr>
        <w:t>造价咨询费</w:t>
      </w:r>
      <w:r>
        <w:t>按</w:t>
      </w:r>
      <w:r>
        <w:rPr>
          <w:rFonts w:hint="eastAsia"/>
        </w:rPr>
        <w:t>差额定率累进法或人工工日法计算，应考虑实际项目的专业特点和复杂程度，考虑专业调整系数和工程复杂程度调整系数对服务收费进行调整。</w:t>
      </w:r>
    </w:p>
    <w:p w14:paraId="30D8AF9C">
      <w:pPr>
        <w:pStyle w:val="6"/>
      </w:pPr>
      <w:r>
        <w:rPr>
          <w:rFonts w:hint="eastAsia"/>
          <w:b/>
          <w:bCs/>
        </w:rPr>
        <w:t>5</w:t>
      </w:r>
      <w:r>
        <w:rPr>
          <w:b/>
          <w:bCs/>
        </w:rPr>
        <w:t>.3.3.</w:t>
      </w:r>
      <w:r>
        <w:rPr>
          <w:rFonts w:hint="eastAsia"/>
          <w:b/>
          <w:bCs/>
        </w:rPr>
        <w:t>10</w:t>
      </w:r>
      <w:r>
        <w:t xml:space="preserve"> </w:t>
      </w:r>
      <w:r>
        <w:rPr>
          <w:rFonts w:hint="eastAsia"/>
        </w:rPr>
        <w:t xml:space="preserve"> </w:t>
      </w:r>
      <w:r>
        <w:t>建筑信息模型（BIM）技术应用咨询服务费</w:t>
      </w:r>
    </w:p>
    <w:p w14:paraId="5C32B2F2">
      <w:pPr>
        <w:ind w:firstLine="720" w:firstLineChars="300"/>
      </w:pPr>
      <w:r>
        <w:t>建筑信息模型（BIM）技术应用咨询服务费</w:t>
      </w:r>
      <w:r>
        <w:rPr>
          <w:rFonts w:hint="eastAsia"/>
        </w:rPr>
        <w:t>指</w:t>
      </w:r>
      <w:r>
        <w:t>在项目策划、运行和维护的全生命周期过程中</w:t>
      </w:r>
      <w:r>
        <w:rPr>
          <w:rFonts w:hint="eastAsia"/>
        </w:rPr>
        <w:t>运用</w:t>
      </w:r>
      <w:r>
        <w:t>进行建筑信息模型（BIM）技术</w:t>
      </w:r>
      <w:r>
        <w:rPr>
          <w:rFonts w:hint="eastAsia"/>
        </w:rPr>
        <w:t xml:space="preserve">咨询所发生的费用。 </w:t>
      </w:r>
    </w:p>
    <w:p w14:paraId="60F44E61">
      <w:pPr>
        <w:pStyle w:val="6"/>
        <w:rPr>
          <w:b/>
          <w:bCs/>
        </w:rPr>
      </w:pPr>
      <w:r>
        <w:rPr>
          <w:rFonts w:hint="eastAsia"/>
          <w:b/>
          <w:bCs/>
        </w:rPr>
        <w:t>5</w:t>
      </w:r>
      <w:r>
        <w:rPr>
          <w:b/>
          <w:bCs/>
        </w:rPr>
        <w:t>.3.3.</w:t>
      </w:r>
      <w:r>
        <w:rPr>
          <w:rFonts w:hint="eastAsia"/>
          <w:b/>
          <w:bCs/>
        </w:rPr>
        <w:t>11</w:t>
      </w:r>
      <w:r>
        <w:rPr>
          <w:b/>
          <w:bCs/>
        </w:rPr>
        <w:t xml:space="preserve">  </w:t>
      </w:r>
      <w:r>
        <w:rPr>
          <w:rFonts w:hint="eastAsia"/>
        </w:rPr>
        <w:t>场地准备及临时设施费</w:t>
      </w:r>
    </w:p>
    <w:p w14:paraId="42F70AC5">
      <w:pPr>
        <w:ind w:firstLine="482" w:firstLineChars="200"/>
      </w:pPr>
      <w:r>
        <w:rPr>
          <w:rFonts w:hint="eastAsia"/>
          <w:b/>
          <w:bCs/>
        </w:rPr>
        <w:t>1</w:t>
      </w:r>
      <w:r>
        <w:t xml:space="preserve">  </w:t>
      </w:r>
      <w:r>
        <w:rPr>
          <w:rFonts w:hint="eastAsia"/>
        </w:rPr>
        <w:t>建设场地准备费是指项目取得土地使用权后，为使工程建设场地达到开工条件，由建设单位组织进行的场地平整和余物清理等准备工作而发生的费用。包括场地内挖高</w:t>
      </w:r>
      <w:r>
        <w:t>30cm/填高30cm内的就地平衡的挖/填/运/找平，不包括挖填30cm以上的竖向土石方工程（另计入工程费）。</w:t>
      </w:r>
    </w:p>
    <w:p w14:paraId="4AABB36C">
      <w:pPr>
        <w:pStyle w:val="27"/>
        <w:ind w:firstLine="482" w:firstLineChars="200"/>
      </w:pPr>
      <w:r>
        <w:rPr>
          <w:rFonts w:hint="eastAsia"/>
          <w:b/>
          <w:bCs/>
        </w:rPr>
        <w:t>2</w:t>
      </w:r>
      <w:r>
        <w:t xml:space="preserve">  </w:t>
      </w:r>
      <w:r>
        <w:rPr>
          <w:rFonts w:hint="eastAsia"/>
        </w:rPr>
        <w:t>建设单位临时设施费是指建设单位为满足工程项目建设、生活、办公的需要，用于临时设施建设、维修、租赁、使用所发生或摊销的费用。主要包括：临时用水、</w:t>
      </w:r>
      <w:r>
        <w:t>电</w:t>
      </w:r>
      <w:r>
        <w:rPr>
          <w:rFonts w:hint="eastAsia"/>
        </w:rPr>
        <w:t>、</w:t>
      </w:r>
      <w:r>
        <w:t>气</w:t>
      </w:r>
      <w:r>
        <w:rPr>
          <w:rFonts w:hint="eastAsia"/>
        </w:rPr>
        <w:t>、</w:t>
      </w:r>
      <w:r>
        <w:t>通信</w:t>
      </w:r>
      <w:r>
        <w:rPr>
          <w:rFonts w:hint="eastAsia"/>
        </w:rPr>
        <w:t>（</w:t>
      </w:r>
      <w:r>
        <w:t>讯</w:t>
      </w:r>
      <w:r>
        <w:rPr>
          <w:rFonts w:hint="eastAsia"/>
        </w:rPr>
        <w:t>）</w:t>
      </w:r>
      <w:r>
        <w:t>、临时进场道路、建设单位办公建设</w:t>
      </w:r>
      <w:r>
        <w:rPr>
          <w:rFonts w:hint="eastAsia"/>
        </w:rPr>
        <w:t>、</w:t>
      </w:r>
      <w:r>
        <w:t>租赁等费用，建设</w:t>
      </w:r>
      <w:r>
        <w:rPr>
          <w:rFonts w:hint="eastAsia"/>
        </w:rPr>
        <w:t>、</w:t>
      </w:r>
      <w:r>
        <w:t>施工各自承担使用发生的消耗</w:t>
      </w:r>
      <w:r>
        <w:rPr>
          <w:rFonts w:hint="eastAsia"/>
        </w:rPr>
        <w:t>、</w:t>
      </w:r>
      <w:r>
        <w:t>维护</w:t>
      </w:r>
      <w:r>
        <w:rPr>
          <w:rFonts w:hint="eastAsia"/>
        </w:rPr>
        <w:t>、</w:t>
      </w:r>
      <w:r>
        <w:t>摊销费用。不包括已列入工程费中的施工单位临时设施费。</w:t>
      </w:r>
    </w:p>
    <w:p w14:paraId="32D1DDF3">
      <w:pPr>
        <w:pStyle w:val="6"/>
      </w:pPr>
      <w:r>
        <w:rPr>
          <w:rFonts w:hint="eastAsia"/>
          <w:b/>
          <w:bCs/>
        </w:rPr>
        <w:t xml:space="preserve">5.3.3.12  </w:t>
      </w:r>
      <w:r>
        <w:rPr>
          <w:rFonts w:hint="eastAsia"/>
        </w:rPr>
        <w:t>工程保险费</w:t>
      </w:r>
    </w:p>
    <w:p w14:paraId="4B0E61EF">
      <w:pPr>
        <w:ind w:firstLine="480" w:firstLineChars="200"/>
      </w:pPr>
      <w:r>
        <w:rPr>
          <w:rFonts w:hint="eastAsia"/>
        </w:rPr>
        <w:t>工程保险费</w:t>
      </w:r>
      <w:r>
        <w:t>是指为转移工程项目建设的意外风险，在建设期内对建筑工程、安装工程、机械设备和人身安全进行投保而发生的费用。</w:t>
      </w:r>
    </w:p>
    <w:p w14:paraId="4543AFD7">
      <w:pPr>
        <w:ind w:firstLine="482" w:firstLineChars="200"/>
      </w:pPr>
      <w:r>
        <w:rPr>
          <w:b/>
          <w:bCs/>
        </w:rPr>
        <w:t>1</w:t>
      </w:r>
      <w:r>
        <w:rPr>
          <w:rFonts w:hint="eastAsia"/>
          <w:b/>
          <w:bCs/>
        </w:rPr>
        <w:t xml:space="preserve">  </w:t>
      </w:r>
      <w:r>
        <w:t>建筑安装工程一切险</w:t>
      </w:r>
      <w:r>
        <w:rPr>
          <w:rFonts w:hint="eastAsia"/>
        </w:rPr>
        <w:t>，包括</w:t>
      </w:r>
      <w:r>
        <w:t>物质损失保险</w:t>
      </w:r>
      <w:r>
        <w:rPr>
          <w:rFonts w:hint="eastAsia"/>
        </w:rPr>
        <w:t>和</w:t>
      </w:r>
      <w:r>
        <w:t>第三者责任保险</w:t>
      </w:r>
      <w:r>
        <w:rPr>
          <w:rFonts w:hint="eastAsia"/>
        </w:rPr>
        <w:t>。</w:t>
      </w:r>
    </w:p>
    <w:p w14:paraId="689658C4">
      <w:pPr>
        <w:ind w:firstLine="480" w:firstLineChars="200"/>
      </w:pPr>
      <w:r>
        <w:t>物质损失保险责任包括因自然灾害（洪水、暴雨、地震、地陷、雷电等）、意外事故（火灾、爆炸、飞行物坠落等）造成的物质损坏或灭失。以及盗窃、恶意行为、工人或技术人员过失等人为损失，原材料缺陷、工艺缺陷等工程事故损失。</w:t>
      </w:r>
    </w:p>
    <w:p w14:paraId="13C53859">
      <w:pPr>
        <w:ind w:firstLine="480" w:firstLineChars="200"/>
      </w:pPr>
      <w:r>
        <w:t>第三者责任保险责任包括因承保意外事故引起工地内及邻近区域第三者人身伤亡、疾病或财产损失。第三者指除保险人、被保险人外的第三人。</w:t>
      </w:r>
    </w:p>
    <w:p w14:paraId="7A0B6F68">
      <w:pPr>
        <w:ind w:firstLine="480" w:firstLineChars="200"/>
      </w:pPr>
      <w:r>
        <w:t>建安工程一切险采用工期费率保单。</w:t>
      </w:r>
    </w:p>
    <w:p w14:paraId="26B7D68F">
      <w:pPr>
        <w:ind w:firstLine="482" w:firstLineChars="200"/>
      </w:pPr>
      <w:r>
        <w:rPr>
          <w:b/>
          <w:bCs/>
        </w:rPr>
        <w:t>2</w:t>
      </w:r>
      <w:r>
        <w:rPr>
          <w:rFonts w:hint="eastAsia"/>
          <w:b/>
          <w:bCs/>
        </w:rPr>
        <w:t xml:space="preserve"> </w:t>
      </w:r>
      <w:r>
        <w:rPr>
          <w:rFonts w:hint="eastAsia"/>
        </w:rPr>
        <w:t xml:space="preserve"> 住宅工程质量潜在缺陷保险</w:t>
      </w:r>
    </w:p>
    <w:p w14:paraId="750C8487">
      <w:pPr>
        <w:ind w:firstLine="480" w:firstLineChars="200"/>
      </w:pPr>
      <w:r>
        <w:t>除国有企业投资的商品住宅工程（含安置房和人才公寓）试行缺陷保险外，其他工程暂不计入。经主管部门批准后由建设单位投保。</w:t>
      </w:r>
    </w:p>
    <w:p w14:paraId="70DADB89">
      <w:pPr>
        <w:ind w:firstLine="480" w:firstLineChars="200"/>
        <w:rPr>
          <w:rFonts w:ascii="Times New Roman" w:hAnsi="Times New Roman" w:cs="Times New Roman"/>
          <w:kern w:val="0"/>
          <w:sz w:val="21"/>
        </w:rPr>
      </w:pPr>
      <w:r>
        <w:t>保险期限：基础</w:t>
      </w:r>
      <w:r>
        <w:rPr>
          <w:rFonts w:hint="eastAsia"/>
        </w:rPr>
        <w:t>、</w:t>
      </w:r>
      <w:r>
        <w:t>主体</w:t>
      </w:r>
      <w:r>
        <w:rPr>
          <w:rFonts w:hint="eastAsia"/>
        </w:rPr>
        <w:t>、</w:t>
      </w:r>
      <w:r>
        <w:t>外墙10年，防水5年，装修</w:t>
      </w:r>
      <w:r>
        <w:rPr>
          <w:rFonts w:hint="eastAsia"/>
        </w:rPr>
        <w:t>、</w:t>
      </w:r>
      <w:r>
        <w:t>管线</w:t>
      </w:r>
      <w:r>
        <w:rPr>
          <w:rFonts w:hint="eastAsia"/>
        </w:rPr>
        <w:t>、</w:t>
      </w:r>
      <w:r>
        <w:t>设备安装2年，供热</w:t>
      </w:r>
      <w:r>
        <w:rPr>
          <w:rFonts w:hint="eastAsia"/>
        </w:rPr>
        <w:t>、</w:t>
      </w:r>
      <w:r>
        <w:t>冷系统2个采暖采冷期。</w:t>
      </w:r>
    </w:p>
    <w:p w14:paraId="3CE33F85">
      <w:pPr>
        <w:pStyle w:val="6"/>
        <w:rPr>
          <w:b/>
          <w:bCs/>
        </w:rPr>
      </w:pPr>
      <w:r>
        <w:rPr>
          <w:rFonts w:hint="eastAsia"/>
          <w:b/>
          <w:bCs/>
        </w:rPr>
        <w:t>5</w:t>
      </w:r>
      <w:r>
        <w:rPr>
          <w:b/>
          <w:bCs/>
        </w:rPr>
        <w:t>.3.3.</w:t>
      </w:r>
      <w:r>
        <w:rPr>
          <w:rFonts w:hint="eastAsia"/>
          <w:b/>
          <w:bCs/>
        </w:rPr>
        <w:t>13</w:t>
      </w:r>
      <w:r>
        <w:rPr>
          <w:b/>
          <w:bCs/>
        </w:rPr>
        <w:t xml:space="preserve">  </w:t>
      </w:r>
      <w:r>
        <w:rPr>
          <w:rFonts w:hint="eastAsia"/>
        </w:rPr>
        <w:t>政府性基金和行政事业收费</w:t>
      </w:r>
    </w:p>
    <w:p w14:paraId="37E9E61F">
      <w:pPr>
        <w:ind w:firstLine="482" w:firstLineChars="200"/>
      </w:pPr>
      <w:r>
        <w:rPr>
          <w:b/>
          <w:bCs/>
        </w:rPr>
        <w:t>1</w:t>
      </w:r>
      <w:r>
        <w:rPr>
          <w:rFonts w:hint="eastAsia"/>
          <w:b/>
          <w:bCs/>
        </w:rPr>
        <w:t xml:space="preserve">  </w:t>
      </w:r>
      <w:r>
        <w:t>城市基础设施配套费是指按城市总体规划要求，为筹集城市市政公用基础设施建设资金所收取的费用，按建设项目的建筑面积计征，其专项用于城市基础设施和城市公用设施建设：城市道路、桥梁、公共交通、</w:t>
      </w:r>
      <w:r>
        <w:rPr>
          <w:rFonts w:hint="eastAsia"/>
        </w:rPr>
        <w:t>供电、</w:t>
      </w:r>
      <w:r>
        <w:t>供水、燃气、污水处理、集中供热、园林、绿化、路灯、环境卫生等设施。</w:t>
      </w:r>
    </w:p>
    <w:p w14:paraId="3313EA94">
      <w:pPr>
        <w:ind w:firstLine="480" w:firstLineChars="200"/>
      </w:pPr>
      <w:r>
        <w:t>城市基础设施配套费包括：市政建设配套费、城市燃气配套费（包括接口点到调压箱的200米内支线管道，自来水配套费</w:t>
      </w:r>
      <w:r>
        <w:rPr>
          <w:rFonts w:hint="eastAsia"/>
        </w:rPr>
        <w:t>（</w:t>
      </w:r>
      <w:r>
        <w:t>包括用地临界支管闸（含）到水表井（含表）的部分）</w:t>
      </w:r>
      <w:r>
        <w:rPr>
          <w:rFonts w:hint="eastAsia"/>
        </w:rPr>
        <w:t>，城市供电配套费（包括接口到建筑变配电箱内通道及线缆）</w:t>
      </w:r>
      <w:r>
        <w:t>。</w:t>
      </w:r>
    </w:p>
    <w:p w14:paraId="08EE24C5">
      <w:pPr>
        <w:ind w:firstLine="482" w:firstLineChars="200"/>
      </w:pPr>
      <w:r>
        <w:rPr>
          <w:b/>
          <w:bCs/>
        </w:rPr>
        <w:t>2</w:t>
      </w:r>
      <w:r>
        <w:rPr>
          <w:rFonts w:hint="eastAsia"/>
          <w:b/>
          <w:bCs/>
        </w:rPr>
        <w:t xml:space="preserve">  </w:t>
      </w:r>
      <w:r>
        <w:rPr>
          <w:rFonts w:hint="eastAsia"/>
        </w:rPr>
        <w:t>人防工程异地建设费</w:t>
      </w:r>
    </w:p>
    <w:p w14:paraId="7FC61F21">
      <w:pPr>
        <w:ind w:firstLine="480" w:firstLineChars="200"/>
      </w:pPr>
      <w:r>
        <w:t>人防</w:t>
      </w:r>
      <w:r>
        <w:rPr>
          <w:rFonts w:hint="eastAsia"/>
        </w:rPr>
        <w:t>工程异</w:t>
      </w:r>
      <w:r>
        <w:t>地建设费是指按规定“所有民用建筑项目均要按规定同步建设防空地下室”。确因地质</w:t>
      </w:r>
      <w:r>
        <w:rPr>
          <w:rFonts w:hint="eastAsia"/>
        </w:rPr>
        <w:t>、</w:t>
      </w:r>
      <w:r>
        <w:t>地形</w:t>
      </w:r>
      <w:r>
        <w:rPr>
          <w:rFonts w:hint="eastAsia"/>
        </w:rPr>
        <w:t>、</w:t>
      </w:r>
      <w:r>
        <w:t>施工等客观条件限制不能修建防空地下室的，建设单位必须报经人民防空主管部门批准，经批准不修建的建设单位应当按照国家和省规定的标准，向人民防空主管部门缴纳人防工程</w:t>
      </w:r>
      <w:r>
        <w:rPr>
          <w:rFonts w:hint="eastAsia"/>
        </w:rPr>
        <w:t>异</w:t>
      </w:r>
      <w:r>
        <w:t>地建设费，由人民防空主管部门统一组织</w:t>
      </w:r>
      <w:r>
        <w:rPr>
          <w:rFonts w:hint="eastAsia"/>
        </w:rPr>
        <w:t>异</w:t>
      </w:r>
      <w:r>
        <w:t>地修建。</w:t>
      </w:r>
    </w:p>
    <w:p w14:paraId="564F6246">
      <w:pPr>
        <w:ind w:firstLine="480" w:firstLineChars="200"/>
      </w:pPr>
      <w:r>
        <w:t>人防工程</w:t>
      </w:r>
      <w:r>
        <w:rPr>
          <w:rFonts w:hint="eastAsia"/>
        </w:rPr>
        <w:t>异</w:t>
      </w:r>
      <w:r>
        <w:t>地建设费是社会负担的人民防空经费，收费范围</w:t>
      </w:r>
      <w:r>
        <w:rPr>
          <w:rFonts w:hint="eastAsia"/>
        </w:rPr>
        <w:t>为</w:t>
      </w:r>
      <w:r>
        <w:t>国家和省确定的人民防空重点城市及县城新建民用建筑。人防工程</w:t>
      </w:r>
      <w:r>
        <w:rPr>
          <w:rFonts w:hint="eastAsia"/>
        </w:rPr>
        <w:t>异</w:t>
      </w:r>
      <w:r>
        <w:t>地建设费属行政事业性收费，是人防战备建设的专项资金。</w:t>
      </w:r>
    </w:p>
    <w:p w14:paraId="234ED88E">
      <w:pPr>
        <w:ind w:firstLine="482" w:firstLineChars="200"/>
      </w:pPr>
      <w:r>
        <w:rPr>
          <w:rFonts w:hint="eastAsia"/>
          <w:b/>
          <w:bCs/>
        </w:rPr>
        <w:t>3</w:t>
      </w:r>
      <w:r>
        <w:rPr>
          <w:rFonts w:hint="eastAsia"/>
        </w:rPr>
        <w:t xml:space="preserve">  </w:t>
      </w:r>
      <w:r>
        <w:t>城市道路占用及挖掘修复费</w:t>
      </w:r>
    </w:p>
    <w:p w14:paraId="5D3FCE65">
      <w:pPr>
        <w:ind w:firstLine="480" w:firstLineChars="200"/>
      </w:pPr>
      <w:r>
        <w:t>城市道路占用费是指因工程建设需要，占用或者挖掘由市政工程行政主管部门管理的城市道路的，应当向市政工程行政主管部门交纳的费用。费用包括城市道路占用费或者城市道路挖掘修复费。</w:t>
      </w:r>
    </w:p>
    <w:p w14:paraId="1CAC0275">
      <w:pPr>
        <w:ind w:firstLine="480" w:firstLineChars="200"/>
      </w:pPr>
      <w:r>
        <w:t>城市道路占用费属于行政事业性收费，用于加强和规范占用、挖掘城市道路施工管理，保障城市道路设施的完好、安全和畅通，持续改善城市环境和面貌。</w:t>
      </w:r>
    </w:p>
    <w:p w14:paraId="7CB6FCFC">
      <w:pPr>
        <w:ind w:firstLine="482" w:firstLineChars="200"/>
      </w:pPr>
      <w:r>
        <w:rPr>
          <w:rFonts w:hint="eastAsia"/>
          <w:b/>
          <w:bCs/>
        </w:rPr>
        <w:t>4</w:t>
      </w:r>
      <w:r>
        <w:rPr>
          <w:rFonts w:hint="eastAsia"/>
        </w:rPr>
        <w:t xml:space="preserve">  水土保持补偿费</w:t>
      </w:r>
    </w:p>
    <w:p w14:paraId="4351671C">
      <w:pPr>
        <w:ind w:firstLine="480" w:firstLineChars="200"/>
      </w:pPr>
      <w:r>
        <w:rPr>
          <w:rFonts w:hint="eastAsia"/>
        </w:rPr>
        <w:t>水土保持补偿费是水行政主管部门对损坏水土保持设施和地貌植被、不能恢复原有水土保持功能的生产建设单位和个人征收并专项用于水土流失余方治理的资金。水土保持补偿费属于行政事业性收费，在山区</w:t>
      </w:r>
      <w:r>
        <w:t>/丘陵区/风沙区以及水土保持规划确定的容易发生水土流失的其他区域开办生产建设项目或者从事其他生产建设活动应当缴纳水土保持补偿费。</w:t>
      </w:r>
    </w:p>
    <w:p w14:paraId="72E16796">
      <w:pPr>
        <w:ind w:firstLine="480" w:firstLineChars="200"/>
      </w:pPr>
      <w:r>
        <w:rPr>
          <w:rFonts w:hint="eastAsia"/>
        </w:rPr>
        <w:t>生产性工程项目主要包括：工业建设项目（包括工业、国防和能源建设项目），农业建设项目（包括农、林、牧、渔、水利建设项目），基础设施建设项目（包括交通含道桥、邮电、通信建设项目、地质普查、勘探建设项目等），商业建设项目（包括商业、饮食、仓储、综合技术服务事业的建设项目）。</w:t>
      </w:r>
    </w:p>
    <w:p w14:paraId="72FDEB33">
      <w:pPr>
        <w:ind w:firstLine="480" w:firstLineChars="200"/>
      </w:pPr>
      <w:r>
        <w:rPr>
          <w:rFonts w:hint="eastAsia"/>
        </w:rPr>
        <w:t>住宅等房屋建筑纳入缴费范围</w:t>
      </w:r>
      <w:r>
        <w:t>。</w:t>
      </w:r>
    </w:p>
    <w:p w14:paraId="64AA2217">
      <w:pPr>
        <w:pStyle w:val="6"/>
        <w:rPr>
          <w:b/>
          <w:bCs/>
        </w:rPr>
      </w:pPr>
      <w:r>
        <w:rPr>
          <w:rFonts w:hint="eastAsia"/>
          <w:b/>
          <w:bCs/>
        </w:rPr>
        <w:t>5</w:t>
      </w:r>
      <w:r>
        <w:rPr>
          <w:b/>
          <w:bCs/>
        </w:rPr>
        <w:t>.3.3.</w:t>
      </w:r>
      <w:r>
        <w:rPr>
          <w:rFonts w:hint="eastAsia"/>
          <w:b/>
          <w:bCs/>
        </w:rPr>
        <w:t>14</w:t>
      </w:r>
      <w:r>
        <w:rPr>
          <w:b/>
          <w:bCs/>
        </w:rPr>
        <w:t xml:space="preserve">  </w:t>
      </w:r>
      <w:r>
        <w:rPr>
          <w:rFonts w:hint="eastAsia"/>
        </w:rPr>
        <w:t>安全生产保障费</w:t>
      </w:r>
    </w:p>
    <w:p w14:paraId="380A7B9F">
      <w:pPr>
        <w:ind w:firstLine="480" w:firstLineChars="200"/>
      </w:pPr>
      <w:r>
        <w:rPr>
          <w:rFonts w:ascii="Times New Roman" w:hAnsi="Times New Roman" w:cs="Times New Roman"/>
        </w:rPr>
        <w:t>安全生产保障费是指为保障工程项目施工安全而发生的费用。包括第三方监测费、第三方检测及评估费</w:t>
      </w:r>
      <w:r>
        <w:rPr>
          <w:rFonts w:hint="eastAsia" w:ascii="Times New Roman" w:hAnsi="Times New Roman" w:cs="Times New Roman"/>
        </w:rPr>
        <w:t>、</w:t>
      </w:r>
      <w:r>
        <w:rPr>
          <w:rFonts w:hint="eastAsia" w:ascii="宋体" w:hAnsi="宋体"/>
        </w:rPr>
        <w:t>改造工程结构安全鉴定费</w:t>
      </w:r>
      <w:r>
        <w:rPr>
          <w:rFonts w:ascii="Times New Roman" w:hAnsi="Times New Roman" w:cs="Times New Roman"/>
        </w:rPr>
        <w:t>等费用。</w:t>
      </w:r>
    </w:p>
    <w:p w14:paraId="1A1A2B39">
      <w:pPr>
        <w:ind w:firstLine="482" w:firstLineChars="200"/>
        <w:textAlignment w:val="center"/>
        <w:rPr>
          <w:rFonts w:ascii="Times New Roman" w:hAnsi="Times New Roman" w:cs="Times New Roman"/>
        </w:rPr>
      </w:pPr>
      <w:r>
        <w:rPr>
          <w:rFonts w:hint="eastAsia" w:eastAsia="黑体"/>
          <w:b/>
          <w:bCs/>
        </w:rPr>
        <w:t xml:space="preserve">1  </w:t>
      </w:r>
      <w:r>
        <w:rPr>
          <w:rFonts w:ascii="Times New Roman" w:hAnsi="Times New Roman" w:cs="Times New Roman"/>
        </w:rPr>
        <w:t>第三方监测费：是指为保障工程项目施工安全，由建设单位委托第三方监测单位对工程及周边建筑物、构筑物、地下管线、交通设施（道路、桥梁、隧道、通道）等进行监测所发生的费用。</w:t>
      </w:r>
    </w:p>
    <w:p w14:paraId="7664C260">
      <w:pPr>
        <w:ind w:firstLine="482" w:firstLineChars="200"/>
        <w:textAlignment w:val="center"/>
      </w:pPr>
      <w:r>
        <w:rPr>
          <w:rFonts w:hint="eastAsia" w:eastAsia="黑体"/>
          <w:b/>
          <w:bCs/>
        </w:rPr>
        <w:t xml:space="preserve">2 </w:t>
      </w:r>
      <w:r>
        <w:rPr>
          <w:rFonts w:hint="eastAsia" w:ascii="Times New Roman" w:hAnsi="Times New Roman" w:cs="Times New Roman"/>
        </w:rPr>
        <w:t xml:space="preserve"> </w:t>
      </w:r>
      <w:r>
        <w:rPr>
          <w:rFonts w:ascii="Times New Roman" w:hAnsi="Times New Roman" w:cs="Times New Roman"/>
        </w:rPr>
        <w:t>第三方检测、评估费：是指为保障工程项目安全和施工质量，对工程质量（如结构安全、使用功能及构配件等）、周边既有建（构）筑物、桥梁等风险源进行第三方检测及评估所发生的费用。</w:t>
      </w:r>
    </w:p>
    <w:p w14:paraId="52DE2A75">
      <w:pPr>
        <w:pStyle w:val="27"/>
        <w:ind w:firstLine="482" w:firstLineChars="200"/>
      </w:pPr>
      <w:r>
        <w:rPr>
          <w:rFonts w:hint="eastAsia" w:eastAsia="黑体"/>
          <w:b/>
          <w:bCs/>
        </w:rPr>
        <w:t>3</w:t>
      </w:r>
      <w:r>
        <w:rPr>
          <w:rFonts w:eastAsia="黑体"/>
          <w:b/>
          <w:bCs/>
        </w:rPr>
        <w:t xml:space="preserve"> </w:t>
      </w:r>
      <w:r>
        <w:rPr>
          <w:rFonts w:eastAsia="黑体"/>
        </w:rPr>
        <w:t xml:space="preserve"> </w:t>
      </w:r>
      <w:r>
        <w:rPr>
          <w:rFonts w:hint="eastAsia" w:ascii="宋体" w:hAnsi="宋体"/>
        </w:rPr>
        <w:t>改造工程结构安全鉴定费是指鉴定单位受建设单位委托</w:t>
      </w:r>
      <w:r>
        <w:rPr>
          <w:rFonts w:hint="eastAsia"/>
        </w:rPr>
        <w:t>为确保工程建筑继续有效安全使用，涉及装修改造、改变用途或使用条件、需改造和扩建的房屋等，涉及拆改结构、加大荷载、已受一定程度损害的，结合改造方案开展结构安全鉴定工作所发生的的费用。</w:t>
      </w:r>
    </w:p>
    <w:p w14:paraId="70B1E4FC">
      <w:pPr>
        <w:ind w:firstLine="480" w:firstLineChars="200"/>
        <w:textAlignment w:val="center"/>
      </w:pPr>
      <w:r>
        <w:rPr>
          <w:rFonts w:ascii="Times New Roman" w:hAnsi="Times New Roman" w:cs="Times New Roman"/>
        </w:rPr>
        <w:t>其他与保障工程项目施工安全和质量而发生的费用。</w:t>
      </w:r>
    </w:p>
    <w:p w14:paraId="51226370">
      <w:pPr>
        <w:pStyle w:val="6"/>
      </w:pPr>
      <w:r>
        <w:rPr>
          <w:rFonts w:hint="eastAsia"/>
          <w:b/>
          <w:bCs/>
        </w:rPr>
        <w:t xml:space="preserve">5.3.3.15 </w:t>
      </w:r>
      <w:r>
        <w:rPr>
          <w:rFonts w:hint="eastAsia"/>
        </w:rPr>
        <w:t xml:space="preserve"> 文物勘探发掘费</w:t>
      </w:r>
    </w:p>
    <w:p w14:paraId="427D735B">
      <w:pPr>
        <w:ind w:firstLine="480" w:firstLineChars="200"/>
      </w:pPr>
      <w:r>
        <w:rPr>
          <w:rFonts w:hint="eastAsia"/>
        </w:rPr>
        <w:t>文物勘探发掘费（地下文物调查</w:t>
      </w:r>
      <w:r>
        <w:rPr>
          <w:rFonts w:hint="eastAsia" w:ascii="宋体" w:hAnsi="宋体"/>
        </w:rPr>
        <w:t>勘探</w:t>
      </w:r>
      <w:r>
        <w:rPr>
          <w:rFonts w:hint="eastAsia"/>
        </w:rPr>
        <w:t>试掘）是指文物考古单位为科学研究可配合建设工程及其他动土工程进行考古调查、勘探和考古发掘而收取的费用。</w:t>
      </w:r>
    </w:p>
    <w:p w14:paraId="6679303A">
      <w:pPr>
        <w:pStyle w:val="6"/>
      </w:pPr>
      <w:r>
        <w:rPr>
          <w:rFonts w:hint="eastAsia"/>
          <w:b/>
          <w:bCs/>
        </w:rPr>
        <w:t xml:space="preserve">5.3.3.16 </w:t>
      </w:r>
      <w:r>
        <w:rPr>
          <w:rFonts w:hint="eastAsia"/>
        </w:rPr>
        <w:t xml:space="preserve"> </w:t>
      </w:r>
      <w:r>
        <w:t>配合</w:t>
      </w:r>
      <w:r>
        <w:rPr>
          <w:rFonts w:hint="eastAsia"/>
        </w:rPr>
        <w:t>辅助</w:t>
      </w:r>
      <w:r>
        <w:t>工程建设费</w:t>
      </w:r>
    </w:p>
    <w:p w14:paraId="614484CA">
      <w:pPr>
        <w:ind w:firstLine="480" w:firstLineChars="200"/>
      </w:pPr>
      <w:r>
        <w:t>配合</w:t>
      </w:r>
      <w:r>
        <w:rPr>
          <w:rFonts w:hint="eastAsia"/>
        </w:rPr>
        <w:t>辅助</w:t>
      </w:r>
      <w:r>
        <w:t>工程建设费</w:t>
      </w:r>
      <w:r>
        <w:rPr>
          <w:rFonts w:hint="eastAsia"/>
        </w:rPr>
        <w:t>是指</w:t>
      </w:r>
      <w:r>
        <w:t>为项目配套的工程建设或专用设施投资</w:t>
      </w:r>
      <w:r>
        <w:rPr>
          <w:rFonts w:hint="eastAsia"/>
        </w:rPr>
        <w:t>所发生的费用</w:t>
      </w:r>
      <w:r>
        <w:t>，如专用</w:t>
      </w:r>
      <w:r>
        <w:rPr>
          <w:rFonts w:hint="eastAsia" w:ascii="宋体" w:hAnsi="宋体"/>
        </w:rPr>
        <w:t>铁路线</w:t>
      </w:r>
      <w:r>
        <w:t>、专用公路、专用</w:t>
      </w:r>
      <w:r>
        <w:rPr>
          <w:rFonts w:hint="eastAsia"/>
        </w:rPr>
        <w:t>通信</w:t>
      </w:r>
      <w:r>
        <w:t>设施、变送电站、地下管道等，由建设单位投资但产权不归属本单位的</w:t>
      </w:r>
      <w:r>
        <w:rPr>
          <w:rFonts w:hint="eastAsia"/>
        </w:rPr>
        <w:t>工程。</w:t>
      </w:r>
    </w:p>
    <w:p w14:paraId="0AEE9508">
      <w:pPr>
        <w:pStyle w:val="6"/>
      </w:pPr>
      <w:r>
        <w:rPr>
          <w:rFonts w:hint="eastAsia"/>
          <w:b/>
          <w:bCs/>
        </w:rPr>
        <w:t>5</w:t>
      </w:r>
      <w:r>
        <w:rPr>
          <w:b/>
          <w:bCs/>
        </w:rPr>
        <w:t>.3.3.1</w:t>
      </w:r>
      <w:r>
        <w:rPr>
          <w:rFonts w:hint="eastAsia"/>
          <w:b/>
          <w:bCs/>
        </w:rPr>
        <w:t>7</w:t>
      </w:r>
      <w:r>
        <w:t xml:space="preserve">  </w:t>
      </w:r>
      <w:r>
        <w:rPr>
          <w:rFonts w:hint="eastAsia"/>
        </w:rPr>
        <w:t>生产准备及开办费</w:t>
      </w:r>
    </w:p>
    <w:p w14:paraId="5DB6F3D7">
      <w:pPr>
        <w:ind w:firstLine="480" w:firstLineChars="200"/>
      </w:pPr>
      <w:r>
        <w:rPr>
          <w:rFonts w:ascii="Times New Roman" w:hAnsi="Times New Roman" w:cs="Times New Roman"/>
        </w:rPr>
        <w:t>生产准备及开办费是指在建设期内建设单位为保证正常运营而发生的人员培训费、提前进厂以及投产使用必备的生产办公、生活家具用具及工器具等的购置费用。</w:t>
      </w:r>
    </w:p>
    <w:p w14:paraId="7C1E30EA">
      <w:pPr>
        <w:ind w:firstLine="482" w:firstLineChars="200"/>
      </w:pPr>
      <w:r>
        <w:rPr>
          <w:rFonts w:hint="eastAsia"/>
          <w:b/>
          <w:bCs/>
        </w:rPr>
        <w:t xml:space="preserve">1 </w:t>
      </w:r>
      <w:r>
        <w:rPr>
          <w:rFonts w:hint="eastAsia"/>
        </w:rPr>
        <w:t xml:space="preserve"> </w:t>
      </w:r>
      <w:r>
        <w:t>生产准备费包括生产职工培训及提前进厂费</w:t>
      </w:r>
      <w:r>
        <w:rPr>
          <w:rFonts w:hint="eastAsia"/>
        </w:rPr>
        <w:t>。包括：</w:t>
      </w:r>
      <w:r>
        <w:t>新建企业或新增生产能力的扩建企业在交工检收前自行培训或委托其他单位培训技术人员、工人和管理人员所支出的费用</w:t>
      </w:r>
      <w:r>
        <w:rPr>
          <w:rFonts w:hint="eastAsia"/>
        </w:rPr>
        <w:t>；</w:t>
      </w:r>
      <w:r>
        <w:t>生产单位为参加施工</w:t>
      </w:r>
      <w:r>
        <w:rPr>
          <w:rFonts w:hint="eastAsia"/>
        </w:rPr>
        <w:t>、</w:t>
      </w:r>
      <w:r>
        <w:t>设备安装</w:t>
      </w:r>
      <w:r>
        <w:rPr>
          <w:rFonts w:hint="eastAsia"/>
        </w:rPr>
        <w:t>、</w:t>
      </w:r>
      <w:r>
        <w:t>调试等以及熟悉工艺流程</w:t>
      </w:r>
      <w:r>
        <w:rPr>
          <w:rFonts w:hint="eastAsia"/>
        </w:rPr>
        <w:t>、</w:t>
      </w:r>
      <w:r>
        <w:t>机器性能等需要提前进厂人员所支出的费用</w:t>
      </w:r>
      <w:r>
        <w:rPr>
          <w:rFonts w:hint="eastAsia"/>
        </w:rPr>
        <w:t>；</w:t>
      </w:r>
    </w:p>
    <w:p w14:paraId="4C91CE31">
      <w:pPr>
        <w:ind w:firstLine="482"/>
      </w:pPr>
      <w:r>
        <w:t>费用内容包括</w:t>
      </w:r>
      <w:r>
        <w:rPr>
          <w:rFonts w:hint="eastAsia"/>
        </w:rPr>
        <w:t>，</w:t>
      </w:r>
      <w:r>
        <w:t>培训人员和提前进厂人员的工资</w:t>
      </w:r>
      <w:r>
        <w:rPr>
          <w:rFonts w:hint="eastAsia"/>
        </w:rPr>
        <w:t>、</w:t>
      </w:r>
      <w:r>
        <w:t>工资性补贴</w:t>
      </w:r>
      <w:r>
        <w:rPr>
          <w:rFonts w:hint="eastAsia"/>
        </w:rPr>
        <w:t>、</w:t>
      </w:r>
      <w:r>
        <w:t>职工福利费</w:t>
      </w:r>
      <w:r>
        <w:rPr>
          <w:rFonts w:hint="eastAsia"/>
        </w:rPr>
        <w:t>、</w:t>
      </w:r>
      <w:r>
        <w:t>差旅交通费</w:t>
      </w:r>
      <w:r>
        <w:rPr>
          <w:rFonts w:hint="eastAsia"/>
        </w:rPr>
        <w:t>、</w:t>
      </w:r>
      <w:r>
        <w:t>劳动保护费</w:t>
      </w:r>
      <w:r>
        <w:rPr>
          <w:rFonts w:hint="eastAsia"/>
        </w:rPr>
        <w:t>、</w:t>
      </w:r>
      <w:r>
        <w:t>学习资料费等。</w:t>
      </w:r>
    </w:p>
    <w:p w14:paraId="184A34BE">
      <w:pPr>
        <w:ind w:firstLine="482" w:firstLineChars="200"/>
      </w:pPr>
      <w:r>
        <w:rPr>
          <w:rFonts w:hint="eastAsia" w:eastAsia="黑体"/>
          <w:b/>
        </w:rPr>
        <w:t xml:space="preserve">2  </w:t>
      </w:r>
      <w:r>
        <w:t>办公和生活家具购置费是指为保证新建、改建、扩建项目初期正常生产、使用和管理所必需购置的办公和生活家具、用具的费用。改、扩建项目所需的办公和生活用具购置费，应低于新建项目的费用。</w:t>
      </w:r>
    </w:p>
    <w:p w14:paraId="6E33C646">
      <w:pPr>
        <w:ind w:firstLine="480" w:firstLineChars="200"/>
      </w:pPr>
      <w:r>
        <w:t>购置范围包括：办公室、会议室、资料档案室、阅览室、食堂、浴室和单身宿舍等的家具用具。</w:t>
      </w:r>
    </w:p>
    <w:p w14:paraId="1F0226D7">
      <w:pPr>
        <w:ind w:firstLine="482" w:firstLineChars="200"/>
      </w:pPr>
      <w:r>
        <w:rPr>
          <w:rFonts w:hint="eastAsia" w:eastAsia="黑体"/>
          <w:b/>
        </w:rPr>
        <w:t xml:space="preserve">3  </w:t>
      </w:r>
      <w:r>
        <w:t>工器具及生产家具购置费是指新建项目为保证初期正常生产所必须购置的第一套不够固定资产标准的设备、仪器、工卡模具、器具等的费用（不包括应计入工程费用设备购置费的备品备件购置费）。</w:t>
      </w:r>
    </w:p>
    <w:p w14:paraId="33F593D8">
      <w:pPr>
        <w:pStyle w:val="6"/>
      </w:pPr>
      <w:r>
        <w:rPr>
          <w:rFonts w:hint="eastAsia"/>
          <w:b/>
          <w:bCs/>
        </w:rPr>
        <w:t xml:space="preserve">5.3.3.18  </w:t>
      </w:r>
      <w:r>
        <w:rPr>
          <w:rFonts w:hint="eastAsia"/>
        </w:rPr>
        <w:t>研究试验费</w:t>
      </w:r>
    </w:p>
    <w:p w14:paraId="19F5AB9D">
      <w:pPr>
        <w:ind w:firstLine="480" w:firstLineChars="200"/>
      </w:pPr>
      <w:r>
        <w:t>研究试验费是指为本建设项目提供或验证设计数据、资料所进行必要的研究试验和按照设计规定在施工过程中必须进行的试验、验证所需的费用。</w:t>
      </w:r>
    </w:p>
    <w:p w14:paraId="74F2E2C2">
      <w:pPr>
        <w:ind w:firstLine="480" w:firstLineChars="200"/>
      </w:pPr>
      <w:r>
        <w:t>包括自行或委托其他部门研究试验所需人工费、材料费、试验设备及仪器使用费等。</w:t>
      </w:r>
    </w:p>
    <w:p w14:paraId="0EBBAAC1">
      <w:pPr>
        <w:ind w:firstLine="480" w:firstLineChars="200"/>
      </w:pPr>
      <w:r>
        <w:t>不包括应由科技三项费用（即新产品试制费、中间试验费和重要科学研究补助费）开支的费用</w:t>
      </w:r>
      <w:r>
        <w:rPr>
          <w:rFonts w:hint="eastAsia"/>
        </w:rPr>
        <w:t>；</w:t>
      </w:r>
      <w:r>
        <w:t>应由工程费用列支的施工企业对建筑材料、构件和对工程质量应进行的一般鉴定、检验所发生的费用，应由施工企业自行开支的技术革新、合理化建议的研究试验费用</w:t>
      </w:r>
      <w:r>
        <w:rPr>
          <w:rFonts w:hint="eastAsia"/>
        </w:rPr>
        <w:t>；</w:t>
      </w:r>
      <w:r>
        <w:t>应由勘察设计费或勘察设计单位事业费开支的研究试验项目费用。</w:t>
      </w:r>
    </w:p>
    <w:p w14:paraId="73FE862E">
      <w:pPr>
        <w:pStyle w:val="6"/>
        <w:ind w:left="1" w:leftChars="-100" w:hanging="241" w:hangingChars="100"/>
      </w:pPr>
      <w:r>
        <w:rPr>
          <w:rFonts w:hint="eastAsia"/>
          <w:b/>
          <w:bCs/>
        </w:rPr>
        <w:t xml:space="preserve">5.3.3.19 </w:t>
      </w:r>
      <w:r>
        <w:rPr>
          <w:rFonts w:hint="eastAsia"/>
        </w:rPr>
        <w:t xml:space="preserve"> 联合试运转费</w:t>
      </w:r>
    </w:p>
    <w:p w14:paraId="60526782">
      <w:pPr>
        <w:ind w:firstLine="480" w:firstLineChars="200"/>
      </w:pPr>
      <w:r>
        <w:t>联合试运转费是指建设项目或新增加生产能力的工程，在竣工验收交付运营前，按照设计文件所规定的工程质量标准和技术要求，进行整个生产线或装置的负荷联合试运转或局部联动试车所发生的费用净支出。</w:t>
      </w:r>
    </w:p>
    <w:p w14:paraId="13B72398">
      <w:pPr>
        <w:ind w:firstLine="480" w:firstLineChars="200"/>
      </w:pPr>
      <w:r>
        <w:t>当试运转有收入时，则计列支出与收入相抵后的亏损部分。不发生试运转费的工程或者试运转收入和支出相抵消的工程，不列此费用项目。试运转收入包括试运转产品销售和其他收入。</w:t>
      </w:r>
    </w:p>
    <w:p w14:paraId="1308BD3C">
      <w:pPr>
        <w:ind w:firstLine="480" w:firstLineChars="200"/>
      </w:pPr>
      <w:r>
        <w:t>试运转费用包括：试运转所需的原料、燃料、动力消耗、机械使用费、低值易耗品、其他物料消耗、工具用具使用费、保险金、参加联合试运人员工资、专家指导费等。不包括：应由设备安装费用开支的试车调试费用，试运转中暴露出来的因施工原因或设备缺陷等发生的处理费用。</w:t>
      </w:r>
    </w:p>
    <w:p w14:paraId="4FA4DDFB">
      <w:pPr>
        <w:ind w:firstLine="480" w:firstLineChars="200"/>
      </w:pPr>
      <w:r>
        <w:t>政府投资非生产经营性项目不计联合试运转费。</w:t>
      </w:r>
    </w:p>
    <w:p w14:paraId="4A7942FF">
      <w:pPr>
        <w:pStyle w:val="6"/>
      </w:pPr>
      <w:r>
        <w:rPr>
          <w:rFonts w:hint="eastAsia"/>
          <w:b/>
          <w:bCs/>
        </w:rPr>
        <w:t>5.3.3.20</w:t>
      </w:r>
      <w:r>
        <w:rPr>
          <w:rFonts w:hint="eastAsia"/>
        </w:rPr>
        <w:t xml:space="preserve">  专利或专有技术使用费</w:t>
      </w:r>
    </w:p>
    <w:p w14:paraId="6A9B8751">
      <w:pPr>
        <w:ind w:firstLine="480" w:firstLineChars="200"/>
      </w:pPr>
      <w:r>
        <w:rPr>
          <w:rFonts w:hint="eastAsia"/>
        </w:rPr>
        <w:t>专利或专有技术使用费</w:t>
      </w:r>
      <w:r>
        <w:t>是指建设项目使用国内外科研成果、专利、先进技术支付的一次性转让费或使用费。包括：国外技术及技术资料费、引进有效专利、专有技术使用费和技术保密费</w:t>
      </w:r>
      <w:r>
        <w:rPr>
          <w:rFonts w:hint="eastAsia"/>
        </w:rPr>
        <w:t>，</w:t>
      </w:r>
      <w:r>
        <w:t>国内有效专利和专有技术使用费</w:t>
      </w:r>
      <w:r>
        <w:rPr>
          <w:rFonts w:hint="eastAsia"/>
        </w:rPr>
        <w:t>。</w:t>
      </w:r>
      <w:r>
        <w:t>商标权、商誉或特许经营权费等。</w:t>
      </w:r>
    </w:p>
    <w:p w14:paraId="238BDBDE">
      <w:pPr>
        <w:pStyle w:val="6"/>
      </w:pPr>
      <w:r>
        <w:rPr>
          <w:rFonts w:hint="eastAsia"/>
          <w:b/>
          <w:bCs/>
        </w:rPr>
        <w:t>5.3.3.21</w:t>
      </w:r>
      <w:r>
        <w:rPr>
          <w:rFonts w:hint="eastAsia"/>
        </w:rPr>
        <w:t xml:space="preserve">  </w:t>
      </w:r>
      <w:r>
        <w:t>引进技术和设备其他费</w:t>
      </w:r>
    </w:p>
    <w:p w14:paraId="134D22D0">
      <w:pPr>
        <w:ind w:firstLine="480" w:firstLineChars="200"/>
      </w:pPr>
      <w:r>
        <w:t>引进技术和设备其他费是指引进技术和设备发生的但未计入设备购置费的费用。包括：引进图纸资料翻译复制费</w:t>
      </w:r>
      <w:r>
        <w:rPr>
          <w:rFonts w:hint="eastAsia"/>
        </w:rPr>
        <w:t>、</w:t>
      </w:r>
      <w:r>
        <w:t>备品备件测绘费</w:t>
      </w:r>
      <w:r>
        <w:rPr>
          <w:rFonts w:hint="eastAsia"/>
        </w:rPr>
        <w:t>，</w:t>
      </w:r>
      <w:r>
        <w:t>出国人员费用</w:t>
      </w:r>
      <w:r>
        <w:rPr>
          <w:rFonts w:hint="eastAsia"/>
        </w:rPr>
        <w:t>，</w:t>
      </w:r>
      <w:r>
        <w:t>来华人员费用</w:t>
      </w:r>
      <w:r>
        <w:rPr>
          <w:rFonts w:hint="eastAsia"/>
        </w:rPr>
        <w:t>，</w:t>
      </w:r>
      <w:r>
        <w:t>银行担保及承诺费。</w:t>
      </w:r>
    </w:p>
    <w:p w14:paraId="5AF83100">
      <w:pPr>
        <w:pStyle w:val="6"/>
        <w:rPr>
          <w:lang w:bidi="ar"/>
        </w:rPr>
      </w:pPr>
      <w:r>
        <w:rPr>
          <w:rFonts w:hint="eastAsia"/>
          <w:b/>
          <w:bCs/>
          <w:lang w:bidi="ar"/>
        </w:rPr>
        <w:t>5</w:t>
      </w:r>
      <w:r>
        <w:rPr>
          <w:b/>
          <w:bCs/>
          <w:lang w:bidi="ar"/>
        </w:rPr>
        <w:t>.3.3.</w:t>
      </w:r>
      <w:r>
        <w:rPr>
          <w:rFonts w:hint="eastAsia"/>
          <w:b/>
          <w:bCs/>
          <w:lang w:bidi="ar"/>
        </w:rPr>
        <w:t>22</w:t>
      </w:r>
      <w:r>
        <w:rPr>
          <w:lang w:bidi="ar"/>
        </w:rPr>
        <w:t xml:space="preserve">  </w:t>
      </w:r>
      <w:r>
        <w:rPr>
          <w:rFonts w:hint="eastAsia"/>
          <w:lang w:bidi="ar"/>
        </w:rPr>
        <w:t>其他</w:t>
      </w:r>
    </w:p>
    <w:p w14:paraId="07760D99">
      <w:pPr>
        <w:ind w:firstLine="480"/>
      </w:pPr>
      <w:r>
        <w:rPr>
          <w:rFonts w:cs="黑体"/>
        </w:rPr>
        <w:t>工程项目建设以及未来生产经营有关的构成建设投资但不包括在工程费用中的费用。</w:t>
      </w:r>
      <w:r>
        <w:rPr>
          <w:rFonts w:hint="eastAsia" w:cs="黑体"/>
        </w:rPr>
        <w:t>除</w:t>
      </w:r>
      <w:r>
        <w:rPr>
          <w:rFonts w:ascii="Times New Roman" w:hAnsi="Times New Roman" w:cs="Times New Roman"/>
          <w:szCs w:val="22"/>
        </w:rPr>
        <w:t>上述费用之外，一般建设项目很少发生或具有明显行业和地区特征的工程建设其他费用项目，如</w:t>
      </w:r>
      <w:r>
        <w:t>信息工程第三方测评和等级保护评价</w:t>
      </w:r>
      <w:r>
        <w:rPr>
          <w:rFonts w:hint="eastAsia"/>
        </w:rPr>
        <w:t>费、</w:t>
      </w:r>
      <w:r>
        <w:t>超航空限高收费</w:t>
      </w:r>
      <w:r>
        <w:rPr>
          <w:rFonts w:ascii="Times New Roman" w:hAnsi="Times New Roman" w:cs="Times New Roman"/>
          <w:szCs w:val="22"/>
        </w:rPr>
        <w:t>、白蚁防治费、专项验收费</w:t>
      </w:r>
      <w:r>
        <w:rPr>
          <w:rFonts w:hint="eastAsia" w:ascii="Times New Roman" w:hAnsi="Times New Roman" w:cs="Times New Roman"/>
          <w:szCs w:val="22"/>
        </w:rPr>
        <w:t>、</w:t>
      </w:r>
      <w:r>
        <w:rPr>
          <w:rFonts w:hint="eastAsia"/>
        </w:rPr>
        <w:t>文物古迹保护工程建设费、</w:t>
      </w:r>
      <w:r>
        <w:t>环评治理工程</w:t>
      </w:r>
      <w:r>
        <w:rPr>
          <w:rFonts w:hint="eastAsia"/>
        </w:rPr>
        <w:t>建设费、</w:t>
      </w:r>
      <w:r>
        <w:t>河势稳定防治工程</w:t>
      </w:r>
      <w:r>
        <w:rPr>
          <w:rFonts w:hint="eastAsia"/>
        </w:rPr>
        <w:t>建设费、</w:t>
      </w:r>
      <w:r>
        <w:t>水土保持工程</w:t>
      </w:r>
      <w:r>
        <w:rPr>
          <w:rFonts w:hint="eastAsia"/>
        </w:rPr>
        <w:t>建设费、</w:t>
      </w:r>
      <w:r>
        <w:t>涉铁、涉高速公路、涉水工相关费</w:t>
      </w:r>
      <w:r>
        <w:rPr>
          <w:rFonts w:ascii="Times New Roman" w:hAnsi="Times New Roman" w:cs="Times New Roman"/>
          <w:szCs w:val="22"/>
        </w:rPr>
        <w:t>等必须</w:t>
      </w:r>
      <w:r>
        <w:rPr>
          <w:rFonts w:cs="黑体"/>
        </w:rPr>
        <w:t>纳入</w:t>
      </w:r>
      <w:r>
        <w:rPr>
          <w:rFonts w:ascii="Times New Roman" w:hAnsi="Times New Roman" w:cs="Times New Roman"/>
          <w:szCs w:val="22"/>
        </w:rPr>
        <w:t>投资估算的其他费用，按照国家、有关行业部委和建设项目所在地省（自治区、直辖市）有关规定计列。</w:t>
      </w:r>
    </w:p>
    <w:p w14:paraId="0BF5C513">
      <w:pPr>
        <w:pStyle w:val="4"/>
        <w:numPr>
          <w:ilvl w:val="1"/>
          <w:numId w:val="0"/>
        </w:numPr>
      </w:pPr>
      <w:bookmarkStart w:id="464" w:name="_Toc18166"/>
      <w:r>
        <w:rPr>
          <w:rStyle w:val="41"/>
          <w:rFonts w:hint="eastAsia"/>
        </w:rPr>
        <w:t>5.4</w:t>
      </w:r>
      <w:r>
        <w:rPr>
          <w:rFonts w:hint="eastAsia"/>
        </w:rPr>
        <w:t xml:space="preserve">  预备费计算方法</w:t>
      </w:r>
      <w:bookmarkEnd w:id="464"/>
    </w:p>
    <w:p w14:paraId="5FE6FF6F">
      <w:pPr>
        <w:pStyle w:val="5"/>
        <w:numPr>
          <w:ilvl w:val="2"/>
          <w:numId w:val="0"/>
        </w:numPr>
        <w:tabs>
          <w:tab w:val="clear" w:pos="0"/>
        </w:tabs>
      </w:pPr>
      <w:r>
        <w:rPr>
          <w:rStyle w:val="41"/>
          <w:rFonts w:hint="eastAsia"/>
        </w:rPr>
        <w:t>5.4.1</w:t>
      </w:r>
      <w:r>
        <w:rPr>
          <w:rFonts w:hint="eastAsia"/>
        </w:rPr>
        <w:t xml:space="preserve">  基本预备费</w:t>
      </w:r>
    </w:p>
    <w:p w14:paraId="28914690">
      <w:pPr>
        <w:ind w:firstLine="480"/>
      </w:pPr>
      <w:r>
        <w:rPr>
          <w:rFonts w:hint="eastAsia"/>
        </w:rPr>
        <w:t>基本预备费为工程费用与工程建设其他费用之和扣除建设用地费后乘预备费率计算，基本预备费费率按5%-7%计取。</w:t>
      </w:r>
    </w:p>
    <w:p w14:paraId="47C01E07">
      <w:pPr>
        <w:pStyle w:val="5"/>
        <w:numPr>
          <w:ilvl w:val="2"/>
          <w:numId w:val="0"/>
        </w:numPr>
        <w:tabs>
          <w:tab w:val="clear" w:pos="0"/>
        </w:tabs>
      </w:pPr>
      <w:r>
        <w:rPr>
          <w:rStyle w:val="41"/>
          <w:rFonts w:hint="eastAsia"/>
        </w:rPr>
        <w:t>5.4.2</w:t>
      </w:r>
      <w:r>
        <w:rPr>
          <w:rFonts w:hint="eastAsia"/>
        </w:rPr>
        <w:t xml:space="preserve">  价差预备费</w:t>
      </w:r>
    </w:p>
    <w:p w14:paraId="2CCC758F">
      <w:pPr>
        <w:ind w:firstLine="480"/>
      </w:pPr>
      <w:r>
        <w:rPr>
          <w:rFonts w:hint="eastAsia"/>
        </w:rPr>
        <w:t>价差预备费以编制设计概算的年份为基期，计算到项目建成年份为止的设备、材料等价格上涨费用，以工程费用为基数，按建设期分年度资金使用计划进行计算。</w:t>
      </w:r>
    </w:p>
    <w:p w14:paraId="37759377">
      <w:pPr>
        <w:ind w:firstLine="480"/>
      </w:pPr>
      <w:r>
        <w:t>价差预备费计算公式如下：</w:t>
      </w:r>
    </w:p>
    <w:p w14:paraId="01C9039F">
      <w:pPr>
        <w:widowControl/>
        <w:ind w:firstLine="480"/>
        <w:rPr>
          <w:position w:val="-28"/>
        </w:rPr>
      </w:pPr>
      <w:r>
        <w:rPr>
          <w:rFonts w:hint="eastAsia"/>
          <w:position w:val="-28"/>
        </w:rPr>
        <w:object>
          <v:shape id="_x0000_i1027" o:spt="75" type="#_x0000_t75" style="height:48.5pt;width:154.1pt;" o:ole="t" filled="f" coordsize="21600,21600">
            <v:path/>
            <v:fill on="f" focussize="0,0"/>
            <v:stroke/>
            <v:imagedata r:id="rId21" o:title=""/>
            <o:lock v:ext="edit" aspectratio="t"/>
            <w10:wrap type="none"/>
            <w10:anchorlock/>
          </v:shape>
          <o:OLEObject Type="Embed" ProgID="Equation.3" ShapeID="_x0000_i1027" DrawAspect="Content" ObjectID="_1468075727" r:id="rId25">
            <o:LockedField>false</o:LockedField>
          </o:OLEObject>
        </w:object>
      </w:r>
      <w:r>
        <w:rPr>
          <w:rFonts w:hint="eastAsia"/>
          <w:position w:val="-28"/>
        </w:rPr>
        <w:t xml:space="preserve">                                （5.4.2）</w:t>
      </w:r>
    </w:p>
    <w:p w14:paraId="0A924AE8">
      <w:pPr>
        <w:widowControl/>
        <w:ind w:firstLine="480"/>
      </w:pPr>
      <w:r>
        <w:t>P：</w:t>
      </w:r>
      <w:r>
        <w:rPr>
          <w:rFonts w:hint="eastAsia"/>
        </w:rPr>
        <w:t>计算期</w:t>
      </w:r>
      <w:r>
        <w:t>价差预备费</w:t>
      </w:r>
    </w:p>
    <w:p w14:paraId="4837F047">
      <w:pPr>
        <w:pStyle w:val="27"/>
        <w:ind w:firstLine="480"/>
      </w:pPr>
      <w:r>
        <w:t>It：</w:t>
      </w:r>
      <w:r>
        <w:rPr>
          <w:rFonts w:hint="eastAsia"/>
        </w:rPr>
        <w:t>计算</w:t>
      </w:r>
      <w:r>
        <w:t>期第t年的</w:t>
      </w:r>
      <w:r>
        <w:rPr>
          <w:rFonts w:hint="eastAsia"/>
        </w:rPr>
        <w:t>工程费用</w:t>
      </w:r>
    </w:p>
    <w:p w14:paraId="05FF86D9">
      <w:pPr>
        <w:pStyle w:val="27"/>
        <w:ind w:firstLine="480"/>
      </w:pPr>
      <w:r>
        <w:t>f：</w:t>
      </w:r>
      <w:r>
        <w:rPr>
          <w:rFonts w:hint="eastAsia"/>
        </w:rPr>
        <w:t>物价上涨系数</w:t>
      </w:r>
    </w:p>
    <w:p w14:paraId="591B7CAF">
      <w:pPr>
        <w:pStyle w:val="27"/>
        <w:ind w:firstLine="480"/>
      </w:pPr>
      <w:r>
        <w:t>n：</w:t>
      </w:r>
      <w:r>
        <w:rPr>
          <w:rFonts w:hint="eastAsia"/>
        </w:rPr>
        <w:t>计算期年数，以编制设计概算的年份为基数，计算至项目建成的年份。</w:t>
      </w:r>
    </w:p>
    <w:p w14:paraId="182F9A72">
      <w:pPr>
        <w:pStyle w:val="27"/>
        <w:ind w:firstLine="480"/>
      </w:pPr>
      <w:r>
        <w:t>t：</w:t>
      </w:r>
      <w:r>
        <w:rPr>
          <w:rFonts w:hint="eastAsia"/>
        </w:rPr>
        <w:t>计算</w:t>
      </w:r>
      <w:r>
        <w:t>期第t年</w:t>
      </w:r>
      <w:r>
        <w:rPr>
          <w:rFonts w:hint="eastAsia"/>
        </w:rPr>
        <w:t>，以编制设计概算的年份为计算期第一年。</w:t>
      </w:r>
    </w:p>
    <w:p w14:paraId="66047E69">
      <w:pPr>
        <w:pStyle w:val="4"/>
        <w:numPr>
          <w:ilvl w:val="1"/>
          <w:numId w:val="0"/>
        </w:numPr>
      </w:pPr>
      <w:bookmarkStart w:id="465" w:name="_Toc21158"/>
      <w:r>
        <w:rPr>
          <w:rStyle w:val="41"/>
          <w:rFonts w:hint="eastAsia"/>
        </w:rPr>
        <w:t>5</w:t>
      </w:r>
      <w:r>
        <w:rPr>
          <w:rStyle w:val="41"/>
        </w:rPr>
        <w:t>.</w:t>
      </w:r>
      <w:r>
        <w:rPr>
          <w:rStyle w:val="41"/>
          <w:rFonts w:hint="eastAsia"/>
        </w:rPr>
        <w:t xml:space="preserve">5 </w:t>
      </w:r>
      <w:r>
        <w:rPr>
          <w:rFonts w:hint="eastAsia"/>
        </w:rPr>
        <w:t xml:space="preserve"> 建设</w:t>
      </w:r>
      <w:r>
        <w:t>期</w:t>
      </w:r>
      <w:r>
        <w:rPr>
          <w:rFonts w:hint="eastAsia"/>
        </w:rPr>
        <w:t>融资费用计算方法</w:t>
      </w:r>
      <w:bookmarkEnd w:id="465"/>
    </w:p>
    <w:p w14:paraId="443F98EA">
      <w:pPr>
        <w:pStyle w:val="5"/>
        <w:numPr>
          <w:ilvl w:val="2"/>
          <w:numId w:val="0"/>
        </w:numPr>
        <w:tabs>
          <w:tab w:val="clear" w:pos="0"/>
        </w:tabs>
      </w:pPr>
      <w:r>
        <w:rPr>
          <w:rStyle w:val="41"/>
          <w:rFonts w:hint="eastAsia"/>
        </w:rPr>
        <w:t xml:space="preserve">5.5.1  </w:t>
      </w:r>
      <w:r>
        <w:rPr>
          <w:rFonts w:hint="eastAsia"/>
        </w:rPr>
        <w:t>建设期融资费用按资金筹措方式、计息期测算。如有融资合同（协议）可具体列表详细测算，根据不同资金来源、借贷时间及利率分别计算。</w:t>
      </w:r>
    </w:p>
    <w:p w14:paraId="47796B0E">
      <w:pPr>
        <w:pStyle w:val="5"/>
        <w:numPr>
          <w:ilvl w:val="2"/>
          <w:numId w:val="0"/>
        </w:numPr>
        <w:tabs>
          <w:tab w:val="clear" w:pos="0"/>
        </w:tabs>
      </w:pPr>
      <w:r>
        <w:rPr>
          <w:rStyle w:val="41"/>
          <w:rFonts w:hint="eastAsia"/>
        </w:rPr>
        <w:t xml:space="preserve">5.5.2 </w:t>
      </w:r>
      <w:r>
        <w:rPr>
          <w:rFonts w:hint="eastAsia"/>
        </w:rPr>
        <w:t xml:space="preserve"> 考虑建设投资在建设期内均匀发生，融资资金考虑在建设期内均匀提用（建设期内计息不还本，期后还本付息）。</w:t>
      </w:r>
    </w:p>
    <w:p w14:paraId="42DBCC44">
      <w:pPr>
        <w:ind w:firstLine="482"/>
      </w:pPr>
      <w:r>
        <w:rPr>
          <w:rStyle w:val="41"/>
          <w:rFonts w:hint="eastAsia"/>
        </w:rPr>
        <w:t xml:space="preserve">1  </w:t>
      </w:r>
      <w:r>
        <w:rPr>
          <w:rFonts w:hint="eastAsia"/>
        </w:rPr>
        <w:t>建设期融资费用：各年应计利息=（年初融资资金本息和+本年融资额/2）×有效年利率。累计建设期融资费用计算公式：</w:t>
      </w:r>
    </w:p>
    <w:p w14:paraId="607301D5">
      <w:pPr>
        <w:tabs>
          <w:tab w:val="left" w:pos="7440"/>
        </w:tabs>
        <w:ind w:firstLine="480"/>
      </w:pPr>
      <w:r>
        <w:rPr>
          <w:rFonts w:hint="eastAsia"/>
          <w:position w:val="-28"/>
        </w:rPr>
        <w:object>
          <v:shape id="_x0000_i1028" o:spt="75" type="#_x0000_t75" style="height:48.5pt;width:151.1pt;" o:ole="t" filled="f" coordsize="21600,21600">
            <v:path/>
            <v:fill on="f" focussize="0,0"/>
            <v:stroke/>
            <v:imagedata r:id="rId23" o:title=""/>
            <o:lock v:ext="edit" aspectratio="t"/>
            <w10:wrap type="none"/>
            <w10:anchorlock/>
          </v:shape>
          <o:OLEObject Type="Embed" ProgID="Equation.3" ShapeID="_x0000_i1028" DrawAspect="Content" ObjectID="_1468075728" r:id="rId26">
            <o:LockedField>false</o:LockedField>
          </o:OLEObject>
        </w:object>
      </w:r>
      <w:r>
        <w:rPr>
          <w:rFonts w:hint="eastAsia"/>
          <w:position w:val="-28"/>
        </w:rPr>
        <w:t xml:space="preserve">                                 （5.5.2）</w:t>
      </w:r>
    </w:p>
    <w:p w14:paraId="1416E933">
      <w:pPr>
        <w:ind w:firstLine="480"/>
      </w:pPr>
      <w:r>
        <w:rPr>
          <w:rFonts w:hint="eastAsia"/>
        </w:rPr>
        <w:t>Q：建设期融资费用</w:t>
      </w:r>
    </w:p>
    <w:p w14:paraId="7A4BA010">
      <w:pPr>
        <w:ind w:firstLine="480"/>
      </w:pPr>
      <w:r>
        <w:rPr>
          <w:rFonts w:hint="eastAsia"/>
        </w:rPr>
        <w:t>Pj-1：建设期第j-1年末融资资金本息和</w:t>
      </w:r>
    </w:p>
    <w:p w14:paraId="3A8C4A63">
      <w:pPr>
        <w:ind w:firstLine="480"/>
      </w:pPr>
      <w:r>
        <w:rPr>
          <w:rFonts w:hint="eastAsia"/>
        </w:rPr>
        <w:t>Aj：建设期第j年融资资金额</w:t>
      </w:r>
    </w:p>
    <w:p w14:paraId="741412CB">
      <w:pPr>
        <w:ind w:firstLine="480"/>
      </w:pPr>
      <w:r>
        <w:rPr>
          <w:rFonts w:hint="eastAsia"/>
        </w:rPr>
        <w:t>i：融资资金年利率</w:t>
      </w:r>
    </w:p>
    <w:p w14:paraId="257C2F26">
      <w:pPr>
        <w:ind w:firstLine="480"/>
      </w:pPr>
      <w:r>
        <w:rPr>
          <w:rFonts w:hint="eastAsia"/>
        </w:rPr>
        <w:t>n：建设期年数</w:t>
      </w:r>
    </w:p>
    <w:p w14:paraId="2ADBE128">
      <w:pPr>
        <w:ind w:firstLine="480"/>
      </w:pPr>
      <w:r>
        <w:rPr>
          <w:rFonts w:hint="eastAsia"/>
        </w:rPr>
        <w:t>（亦可根据实际情况按建设期内还息考虑，则建设期融资费用的计算可不考虑上一年发生的利息）</w:t>
      </w:r>
    </w:p>
    <w:p w14:paraId="57E4FD7B">
      <w:pPr>
        <w:ind w:firstLine="482"/>
      </w:pPr>
      <w:r>
        <w:rPr>
          <w:rStyle w:val="41"/>
          <w:rFonts w:hint="eastAsia"/>
        </w:rPr>
        <w:t xml:space="preserve">2  </w:t>
      </w:r>
      <w:r>
        <w:rPr>
          <w:rFonts w:hint="eastAsia"/>
        </w:rPr>
        <w:t>融资资金计费基础为建设投资，即工程费、工程建设其他费及基本预备费之和。</w:t>
      </w:r>
    </w:p>
    <w:p w14:paraId="68C5F648">
      <w:pPr>
        <w:ind w:firstLine="480"/>
      </w:pPr>
      <w:r>
        <w:rPr>
          <w:rFonts w:hint="eastAsia"/>
        </w:rPr>
        <w:t>（建设期不确定土地征租用费是否发生时，计费基础不计入建设土地征租用费。建设期不确定用地完成征收时，计费基础只计入征前用地费。建设期内确定用地完成征收的，计费基础计入征前用地费。计费基础应包含临时用地费和既有设施迁移费。）</w:t>
      </w:r>
    </w:p>
    <w:p w14:paraId="4AC6942C">
      <w:pPr>
        <w:ind w:firstLine="482"/>
      </w:pPr>
      <w:r>
        <w:rPr>
          <w:rStyle w:val="41"/>
          <w:rFonts w:hint="eastAsia"/>
        </w:rPr>
        <w:t xml:space="preserve">3  </w:t>
      </w:r>
      <w:r>
        <w:rPr>
          <w:rFonts w:hint="eastAsia"/>
        </w:rPr>
        <w:t>融资资金额度</w:t>
      </w:r>
    </w:p>
    <w:p w14:paraId="7E464C09">
      <w:pPr>
        <w:ind w:firstLine="480"/>
      </w:pPr>
      <w:r>
        <w:rPr>
          <w:rFonts w:hint="eastAsia"/>
        </w:rPr>
        <w:t>政府直接投资项目，建设投资全部由财政资金出资的不计建设期融资费用，建设投资中部分不由财政资金出资的，计入其融资资金的建设期融资费用。</w:t>
      </w:r>
    </w:p>
    <w:p w14:paraId="7C3BB68D">
      <w:pPr>
        <w:ind w:firstLine="480"/>
      </w:pPr>
      <w:r>
        <w:rPr>
          <w:rFonts w:hint="eastAsia"/>
        </w:rPr>
        <w:t>政府间接投资项目，建设投资全部由企业筹措的按不低于资本金比例的融资资金部分计建设期融资费用。</w:t>
      </w:r>
    </w:p>
    <w:p w14:paraId="3A6DFC28">
      <w:pPr>
        <w:ind w:firstLine="480"/>
      </w:pPr>
      <w:r>
        <w:rPr>
          <w:rFonts w:hint="eastAsia"/>
        </w:rPr>
        <w:t>政府投资非经营性项目不计建设期融资费用。政府投资经营性项目、PPP项目和要素保障的政府间接投资项目按资本金制度执行后计取建设期融资费用。</w:t>
      </w:r>
    </w:p>
    <w:p w14:paraId="4299A0DB">
      <w:pPr>
        <w:ind w:firstLine="480"/>
      </w:pPr>
      <w:r>
        <w:rPr>
          <w:rFonts w:hint="eastAsia"/>
        </w:rPr>
        <w:t>贷款资金≤建设投资×（1-最低资本金比例%）</w:t>
      </w:r>
    </w:p>
    <w:p w14:paraId="5CD6157D">
      <w:pPr>
        <w:ind w:firstLine="480"/>
      </w:pPr>
      <w:r>
        <w:rPr>
          <w:rFonts w:hint="eastAsia"/>
        </w:rPr>
        <w:t>资本金依据《国务院关于加强固定资产投资项目资本金管理的通知》（国发〔2019〕26号）确定，最低资本金比例部分摘录如下：</w:t>
      </w:r>
    </w:p>
    <w:p w14:paraId="0E2E71D6">
      <w:pPr>
        <w:ind w:firstLine="480"/>
      </w:pPr>
      <w:r>
        <w:rPr>
          <w:rFonts w:hint="eastAsia"/>
        </w:rPr>
        <w:t>①市政基础设施（含道桥）项目20%（可15%），公建配套（含学校医院等社会民生）项目20%（可15%），公路项目20%（可15%）。</w:t>
      </w:r>
    </w:p>
    <w:p w14:paraId="50429D94">
      <w:pPr>
        <w:ind w:firstLine="480"/>
      </w:pPr>
      <w:r>
        <w:rPr>
          <w:rFonts w:hint="eastAsia"/>
        </w:rPr>
        <w:t>②城市和交通基础设施项目20%。</w:t>
      </w:r>
    </w:p>
    <w:p w14:paraId="7139094D">
      <w:pPr>
        <w:ind w:firstLine="480"/>
      </w:pPr>
      <w:r>
        <w:rPr>
          <w:rFonts w:hint="eastAsia"/>
        </w:rPr>
        <w:t>③其他基础设施项目20%，其中，公路（含政府收费公路）、铁路、城建、物流、生态环保、社会民生等领域补短板基础设施项目，投资回报机制明确、收益可靠、风险可控前提下，可下调不超过5%最低资本金比例。</w:t>
      </w:r>
    </w:p>
    <w:p w14:paraId="0F17D8C4">
      <w:pPr>
        <w:ind w:firstLine="480"/>
      </w:pPr>
      <w:r>
        <w:rPr>
          <w:rFonts w:hint="eastAsia"/>
        </w:rPr>
        <w:t>④其他项目最低资本金比例20%。</w:t>
      </w:r>
    </w:p>
    <w:p w14:paraId="4CBA82B0">
      <w:pPr>
        <w:ind w:firstLine="482"/>
      </w:pPr>
      <w:r>
        <w:rPr>
          <w:rStyle w:val="41"/>
          <w:rFonts w:hint="eastAsia"/>
        </w:rPr>
        <w:t xml:space="preserve">4  </w:t>
      </w:r>
      <w:r>
        <w:rPr>
          <w:rFonts w:hint="eastAsia"/>
        </w:rPr>
        <w:t>融资年利率</w:t>
      </w:r>
    </w:p>
    <w:p w14:paraId="720BA6C2">
      <w:pPr>
        <w:ind w:firstLine="480"/>
      </w:pPr>
      <w:r>
        <w:rPr>
          <w:rFonts w:hint="eastAsia"/>
        </w:rPr>
        <w:t>①国内融资无论实际按年、季、月计息均简化为按年计息：</w:t>
      </w:r>
    </w:p>
    <w:p w14:paraId="199C4BC4">
      <w:pPr>
        <w:ind w:firstLine="480"/>
      </w:pPr>
      <w:r>
        <w:rPr>
          <w:rFonts w:hint="eastAsia"/>
        </w:rPr>
        <w:t>m：每年计息次数</w:t>
      </w:r>
    </w:p>
    <w:p w14:paraId="3BD8B680">
      <w:pPr>
        <w:ind w:firstLine="480"/>
      </w:pPr>
      <w:r>
        <w:rPr>
          <w:rFonts w:hint="eastAsia"/>
        </w:rPr>
        <w:t>②年利率采用估算编制的价格基准期中国人民银行官网公布或全国银行间同业拆借中心授权公布的贷款市场报价利率（LPR）。</w:t>
      </w:r>
    </w:p>
    <w:p w14:paraId="1211D027">
      <w:pPr>
        <w:ind w:firstLine="480"/>
      </w:pPr>
      <w:r>
        <w:rPr>
          <w:rFonts w:hint="eastAsia"/>
        </w:rPr>
        <w:t>贷款市场报价利率（Loan Prime Rate, LPR）是由代表性报价行据本行最优客户贷款利率，以公开市场操作利率（主要指中期借贷便利利率）加点形成的方式报价，由中国人民银行授权全国银行间同业拆借中心计算并公布的基础性的贷款参考利率，各金融机构应主要参考LPR进行贷款定价。因目前LPR包括1年期及以内和5年期以上两个品种，建设期在1年以上、5年及以内的采用5年期以上LPR利率。LPR每月20日（遇节假日顺延）9:15后在央行官网公布。</w:t>
      </w:r>
    </w:p>
    <w:p w14:paraId="3787E8DC">
      <w:pPr>
        <w:pStyle w:val="5"/>
        <w:numPr>
          <w:ilvl w:val="2"/>
          <w:numId w:val="0"/>
        </w:numPr>
        <w:tabs>
          <w:tab w:val="clear" w:pos="0"/>
        </w:tabs>
      </w:pPr>
      <w:r>
        <w:rPr>
          <w:rStyle w:val="41"/>
          <w:rFonts w:hint="eastAsia"/>
        </w:rPr>
        <w:t>5.5.3</w:t>
      </w:r>
      <w:r>
        <w:rPr>
          <w:rFonts w:hint="eastAsia"/>
        </w:rPr>
        <w:t xml:space="preserve">  其他融资费用</w:t>
      </w:r>
    </w:p>
    <w:p w14:paraId="7B89B5B5">
      <w:pPr>
        <w:ind w:firstLine="480"/>
      </w:pPr>
      <w:r>
        <w:rPr>
          <w:rFonts w:hint="eastAsia"/>
        </w:rPr>
        <w:t>在建设期内部分债务融资中发生的手续费、承诺费、管理费、信贷保险费等融资费用，一般情况下应将其单独计算并计入建设期融资费用。</w:t>
      </w:r>
    </w:p>
    <w:p w14:paraId="0FB31CF6">
      <w:pPr>
        <w:pStyle w:val="4"/>
        <w:numPr>
          <w:ilvl w:val="1"/>
          <w:numId w:val="0"/>
        </w:numPr>
      </w:pPr>
      <w:bookmarkStart w:id="466" w:name="_Toc11122"/>
      <w:r>
        <w:rPr>
          <w:rStyle w:val="41"/>
          <w:rFonts w:hint="eastAsia"/>
        </w:rPr>
        <w:t>5</w:t>
      </w:r>
      <w:r>
        <w:rPr>
          <w:rStyle w:val="41"/>
        </w:rPr>
        <w:t>.</w:t>
      </w:r>
      <w:r>
        <w:rPr>
          <w:rStyle w:val="41"/>
          <w:rFonts w:hint="eastAsia"/>
        </w:rPr>
        <w:t xml:space="preserve">6 </w:t>
      </w:r>
      <w:r>
        <w:rPr>
          <w:rFonts w:hint="eastAsia"/>
        </w:rPr>
        <w:t xml:space="preserve"> 铺底</w:t>
      </w:r>
      <w:r>
        <w:t>流动资金</w:t>
      </w:r>
      <w:r>
        <w:rPr>
          <w:rFonts w:hint="eastAsia"/>
        </w:rPr>
        <w:t>计算方法</w:t>
      </w:r>
      <w:bookmarkEnd w:id="466"/>
    </w:p>
    <w:p w14:paraId="67ABBCED">
      <w:pPr>
        <w:ind w:firstLine="480"/>
      </w:pPr>
      <w:r>
        <w:rPr>
          <w:rFonts w:hint="eastAsia"/>
        </w:rPr>
        <w:t>流动资金计算方法包括分项详细估算法和扩大指标估算法。</w:t>
      </w:r>
    </w:p>
    <w:p w14:paraId="778F5BFF">
      <w:pPr>
        <w:pStyle w:val="5"/>
        <w:numPr>
          <w:ilvl w:val="2"/>
          <w:numId w:val="0"/>
        </w:numPr>
        <w:tabs>
          <w:tab w:val="clear" w:pos="0"/>
        </w:tabs>
      </w:pPr>
      <w:r>
        <w:rPr>
          <w:rStyle w:val="41"/>
          <w:rFonts w:hint="eastAsia"/>
        </w:rPr>
        <w:t>5.6.1</w:t>
      </w:r>
      <w:r>
        <w:rPr>
          <w:rFonts w:hint="eastAsia"/>
        </w:rPr>
        <w:t xml:space="preserve">  分项详细估算法</w:t>
      </w:r>
    </w:p>
    <w:p w14:paraId="43501F7D">
      <w:pPr>
        <w:ind w:firstLine="480"/>
      </w:pPr>
      <w:r>
        <w:rPr>
          <w:rFonts w:hint="eastAsia"/>
        </w:rPr>
        <w:t>根据周转额与周转速度之间的关系，对构成流动资金的各项流动资产和流动负债分别进行估算。可按下述步骤及计算公式计算：</w:t>
      </w:r>
    </w:p>
    <w:p w14:paraId="77B5AB4C">
      <w:pPr>
        <w:ind w:firstLine="482"/>
      </w:pPr>
      <w:r>
        <w:rPr>
          <w:rStyle w:val="41"/>
          <w:rFonts w:hint="eastAsia"/>
        </w:rPr>
        <w:t xml:space="preserve">1  </w:t>
      </w:r>
      <w:r>
        <w:rPr>
          <w:rFonts w:hint="eastAsia"/>
        </w:rPr>
        <w:t>流动资金＝流动资产-流动负债</w:t>
      </w:r>
    </w:p>
    <w:p w14:paraId="22138D8E">
      <w:pPr>
        <w:ind w:firstLine="482"/>
      </w:pPr>
      <w:r>
        <w:rPr>
          <w:rStyle w:val="41"/>
          <w:rFonts w:hint="eastAsia"/>
        </w:rPr>
        <w:t xml:space="preserve">2  </w:t>
      </w:r>
      <w:r>
        <w:rPr>
          <w:rFonts w:hint="eastAsia"/>
        </w:rPr>
        <w:t>流动资产＝应收账款+预付账款+存货+现金</w:t>
      </w:r>
    </w:p>
    <w:p w14:paraId="39BF6276">
      <w:pPr>
        <w:ind w:firstLine="482"/>
      </w:pPr>
      <w:r>
        <w:rPr>
          <w:rStyle w:val="41"/>
          <w:rFonts w:hint="eastAsia"/>
        </w:rPr>
        <w:t xml:space="preserve">3  </w:t>
      </w:r>
      <w:r>
        <w:rPr>
          <w:rFonts w:hint="eastAsia"/>
        </w:rPr>
        <w:t>流动负债＝应付账款+预收账款</w:t>
      </w:r>
    </w:p>
    <w:p w14:paraId="274F18E3">
      <w:pPr>
        <w:ind w:firstLine="482"/>
      </w:pPr>
      <w:r>
        <w:rPr>
          <w:rStyle w:val="41"/>
          <w:rFonts w:hint="eastAsia"/>
        </w:rPr>
        <w:t xml:space="preserve">4  </w:t>
      </w:r>
      <w:r>
        <w:rPr>
          <w:rFonts w:hint="eastAsia"/>
        </w:rPr>
        <w:t>周转次数＝360天/流动资金最低周转天数</w:t>
      </w:r>
    </w:p>
    <w:p w14:paraId="5FC7FEA2">
      <w:pPr>
        <w:ind w:firstLine="482"/>
      </w:pPr>
      <w:r>
        <w:rPr>
          <w:rStyle w:val="41"/>
          <w:rFonts w:hint="eastAsia"/>
        </w:rPr>
        <w:t xml:space="preserve">5  </w:t>
      </w:r>
      <w:r>
        <w:rPr>
          <w:rFonts w:hint="eastAsia"/>
        </w:rPr>
        <w:t>应收账款＝年经营成本/应收账款周转次数</w:t>
      </w:r>
    </w:p>
    <w:p w14:paraId="3F75A7AB">
      <w:pPr>
        <w:ind w:firstLine="482"/>
      </w:pPr>
      <w:r>
        <w:rPr>
          <w:rStyle w:val="41"/>
          <w:rFonts w:hint="eastAsia"/>
        </w:rPr>
        <w:t xml:space="preserve">6  </w:t>
      </w:r>
      <w:r>
        <w:rPr>
          <w:rFonts w:hint="eastAsia"/>
        </w:rPr>
        <w:t>预付账款＝外购商品或服务年费用金额/预付账款周转次数</w:t>
      </w:r>
    </w:p>
    <w:p w14:paraId="1C1DAF64">
      <w:pPr>
        <w:ind w:firstLine="482"/>
      </w:pPr>
      <w:r>
        <w:rPr>
          <w:rStyle w:val="41"/>
          <w:rFonts w:hint="eastAsia"/>
        </w:rPr>
        <w:t xml:space="preserve">7  </w:t>
      </w:r>
      <w:r>
        <w:rPr>
          <w:rFonts w:hint="eastAsia"/>
        </w:rPr>
        <w:t>存货＝外购原材料、燃料+其他材料+在产品+产成品</w:t>
      </w:r>
    </w:p>
    <w:p w14:paraId="2C8ED15B">
      <w:pPr>
        <w:ind w:firstLine="482"/>
      </w:pPr>
      <w:r>
        <w:rPr>
          <w:rStyle w:val="41"/>
          <w:rFonts w:hint="eastAsia"/>
        </w:rPr>
        <w:t xml:space="preserve">8  </w:t>
      </w:r>
      <w:r>
        <w:rPr>
          <w:rFonts w:hint="eastAsia"/>
        </w:rPr>
        <w:t>外购原材料、燃料＝年外购原材料、燃料费用/分项周转次数</w:t>
      </w:r>
    </w:p>
    <w:p w14:paraId="6B483D4C">
      <w:pPr>
        <w:ind w:firstLine="482"/>
      </w:pPr>
      <w:r>
        <w:rPr>
          <w:rStyle w:val="41"/>
          <w:rFonts w:hint="eastAsia"/>
        </w:rPr>
        <w:t xml:space="preserve">9  </w:t>
      </w:r>
      <w:r>
        <w:rPr>
          <w:rFonts w:hint="eastAsia"/>
        </w:rPr>
        <w:t>其他材料＝年其他材料费用/其他材料周转次数</w:t>
      </w:r>
    </w:p>
    <w:p w14:paraId="3068A64E">
      <w:pPr>
        <w:ind w:firstLine="482"/>
      </w:pPr>
      <w:r>
        <w:rPr>
          <w:rStyle w:val="41"/>
          <w:rFonts w:hint="eastAsia"/>
        </w:rPr>
        <w:t xml:space="preserve">10  </w:t>
      </w:r>
      <w:r>
        <w:rPr>
          <w:rFonts w:hint="eastAsia"/>
        </w:rPr>
        <w:t>在产品＝（年外购原材料、燃料动力费用+年工资及福利费+年修理费+年其他制造费用）/在产品周转次数</w:t>
      </w:r>
    </w:p>
    <w:p w14:paraId="1C0B61AB">
      <w:pPr>
        <w:ind w:firstLine="482"/>
      </w:pPr>
      <w:r>
        <w:rPr>
          <w:rStyle w:val="41"/>
          <w:rFonts w:hint="eastAsia"/>
        </w:rPr>
        <w:t xml:space="preserve">11  </w:t>
      </w:r>
      <w:r>
        <w:rPr>
          <w:rFonts w:hint="eastAsia"/>
        </w:rPr>
        <w:t>产成品＝（年经营成本-年其他营业费用）/产成品周转次数</w:t>
      </w:r>
    </w:p>
    <w:p w14:paraId="2264A004">
      <w:pPr>
        <w:ind w:firstLine="482"/>
      </w:pPr>
      <w:r>
        <w:rPr>
          <w:rStyle w:val="41"/>
          <w:rFonts w:hint="eastAsia"/>
        </w:rPr>
        <w:t xml:space="preserve">12  </w:t>
      </w:r>
      <w:r>
        <w:rPr>
          <w:rFonts w:hint="eastAsia"/>
        </w:rPr>
        <w:t>现金＝（年工资及福利费+年其他费用）/现金周转次数</w:t>
      </w:r>
    </w:p>
    <w:p w14:paraId="10B70781">
      <w:pPr>
        <w:ind w:firstLine="482"/>
      </w:pPr>
      <w:r>
        <w:rPr>
          <w:rStyle w:val="41"/>
          <w:rFonts w:hint="eastAsia"/>
        </w:rPr>
        <w:t xml:space="preserve">13  </w:t>
      </w:r>
      <w:r>
        <w:rPr>
          <w:rFonts w:hint="eastAsia"/>
        </w:rPr>
        <w:t>年其他费用＝制造费用+管理费用+营业费用-（以上三项费用中所含的工资及福利费、折旧费、摊销费、修理费）</w:t>
      </w:r>
    </w:p>
    <w:p w14:paraId="51A56494">
      <w:pPr>
        <w:ind w:firstLine="482"/>
      </w:pPr>
      <w:r>
        <w:rPr>
          <w:rStyle w:val="41"/>
          <w:rFonts w:hint="eastAsia"/>
        </w:rPr>
        <w:t xml:space="preserve">14  </w:t>
      </w:r>
      <w:r>
        <w:rPr>
          <w:rFonts w:hint="eastAsia"/>
        </w:rPr>
        <w:t>应付账款＝外购原材料、燃料动力及其他材料年费用/应付账款周转次数</w:t>
      </w:r>
    </w:p>
    <w:p w14:paraId="7E5A75F6">
      <w:pPr>
        <w:ind w:firstLine="482"/>
      </w:pPr>
      <w:r>
        <w:rPr>
          <w:rStyle w:val="41"/>
          <w:rFonts w:hint="eastAsia"/>
        </w:rPr>
        <w:t xml:space="preserve">15  </w:t>
      </w:r>
      <w:r>
        <w:rPr>
          <w:rFonts w:hint="eastAsia"/>
        </w:rPr>
        <w:t>预收账款＝预收的营业收入年金额/预收账款周转次数</w:t>
      </w:r>
    </w:p>
    <w:p w14:paraId="1B619C8F">
      <w:pPr>
        <w:ind w:firstLine="482"/>
      </w:pPr>
      <w:r>
        <w:rPr>
          <w:rStyle w:val="41"/>
          <w:rFonts w:hint="eastAsia"/>
        </w:rPr>
        <w:t xml:space="preserve">16  </w:t>
      </w:r>
      <w:r>
        <w:rPr>
          <w:rFonts w:hint="eastAsia"/>
        </w:rPr>
        <w:t>流动资金本年增加额＝本年流动资金-上年流动资金</w:t>
      </w:r>
    </w:p>
    <w:p w14:paraId="15F31C3A">
      <w:pPr>
        <w:pStyle w:val="5"/>
        <w:numPr>
          <w:ilvl w:val="2"/>
          <w:numId w:val="0"/>
        </w:numPr>
        <w:tabs>
          <w:tab w:val="clear" w:pos="0"/>
        </w:tabs>
      </w:pPr>
      <w:r>
        <w:rPr>
          <w:rStyle w:val="41"/>
          <w:rFonts w:hint="eastAsia"/>
        </w:rPr>
        <w:t>5.6.2</w:t>
      </w:r>
      <w:r>
        <w:rPr>
          <w:rFonts w:hint="eastAsia"/>
        </w:rPr>
        <w:t xml:space="preserve">  扩大指标估算法</w:t>
      </w:r>
    </w:p>
    <w:p w14:paraId="50C47931">
      <w:pPr>
        <w:ind w:firstLine="480"/>
      </w:pPr>
      <w:r>
        <w:rPr>
          <w:rFonts w:hint="eastAsia"/>
        </w:rPr>
        <w:t>根据收入、经营成本、总成本费用等与流动资金的关系和比例来估算流动资金。流动资金的计算公式为：</w:t>
      </w:r>
    </w:p>
    <w:p w14:paraId="75B982C9">
      <w:pPr>
        <w:ind w:firstLine="480"/>
      </w:pPr>
      <w:r>
        <w:rPr>
          <w:rFonts w:hint="eastAsia"/>
        </w:rPr>
        <w:t>年流动资金额＝年费用基数×各类流动资金率</w:t>
      </w:r>
    </w:p>
    <w:p w14:paraId="37326B08">
      <w:pPr>
        <w:pStyle w:val="5"/>
        <w:numPr>
          <w:ilvl w:val="2"/>
          <w:numId w:val="0"/>
        </w:numPr>
        <w:tabs>
          <w:tab w:val="clear" w:pos="0"/>
        </w:tabs>
      </w:pPr>
      <w:r>
        <w:rPr>
          <w:rStyle w:val="41"/>
          <w:rFonts w:hint="eastAsia"/>
        </w:rPr>
        <w:t xml:space="preserve">5.6.3 </w:t>
      </w:r>
      <w:r>
        <w:rPr>
          <w:rFonts w:hint="eastAsia"/>
        </w:rPr>
        <w:t xml:space="preserve"> 对铺底流动资金有要求的建设项目，应按国家或行业的有关规定计算铺底流动资金。非生产经营性建设项目不列铺底流动资金。铺底流动资金一般按项目建成后所需全部流动资金的30％计算。</w:t>
      </w:r>
    </w:p>
    <w:p w14:paraId="08460F6B"/>
    <w:bookmarkEnd w:id="453"/>
    <w:bookmarkEnd w:id="454"/>
    <w:bookmarkEnd w:id="455"/>
    <w:bookmarkEnd w:id="456"/>
    <w:bookmarkEnd w:id="457"/>
    <w:bookmarkEnd w:id="458"/>
    <w:bookmarkEnd w:id="459"/>
    <w:bookmarkEnd w:id="460"/>
    <w:bookmarkEnd w:id="461"/>
    <w:bookmarkEnd w:id="462"/>
    <w:p w14:paraId="4A84A47D">
      <w:pPr>
        <w:pStyle w:val="27"/>
        <w:ind w:firstLine="480"/>
      </w:pPr>
    </w:p>
    <w:p w14:paraId="640C7EDD">
      <w:pPr>
        <w:pStyle w:val="27"/>
        <w:ind w:firstLine="480"/>
        <w:sectPr>
          <w:footerReference r:id="rId15" w:type="default"/>
          <w:pgSz w:w="11906" w:h="16838"/>
          <w:pgMar w:top="1440" w:right="1800" w:bottom="1440" w:left="1800" w:header="851" w:footer="992" w:gutter="0"/>
          <w:pgNumType w:start="1"/>
          <w:cols w:space="720" w:num="1"/>
          <w:docGrid w:type="lines" w:linePitch="312" w:charSpace="0"/>
        </w:sectPr>
      </w:pPr>
    </w:p>
    <w:p w14:paraId="2F33C131">
      <w:pPr>
        <w:pStyle w:val="3"/>
        <w:pageBreakBefore/>
        <w:spacing w:before="312" w:after="312"/>
      </w:pPr>
      <w:bookmarkStart w:id="467" w:name="_Toc27623"/>
      <w:bookmarkStart w:id="468" w:name="_Toc19473"/>
      <w:bookmarkStart w:id="469" w:name="_Toc126920068"/>
      <w:bookmarkStart w:id="470" w:name="_Toc17650"/>
      <w:bookmarkStart w:id="471" w:name="_Toc29436"/>
      <w:bookmarkStart w:id="472" w:name="_Toc126920375"/>
      <w:r>
        <w:rPr>
          <w:rFonts w:hint="eastAsia"/>
          <w:b/>
          <w:bCs w:val="0"/>
        </w:rPr>
        <w:t>6</w:t>
      </w:r>
      <w:r>
        <w:rPr>
          <w:rFonts w:hint="eastAsia"/>
        </w:rPr>
        <w:t xml:space="preserve"> 调整设计概算</w:t>
      </w:r>
      <w:bookmarkEnd w:id="467"/>
      <w:bookmarkEnd w:id="468"/>
      <w:bookmarkEnd w:id="469"/>
      <w:bookmarkEnd w:id="470"/>
      <w:bookmarkEnd w:id="471"/>
      <w:bookmarkEnd w:id="472"/>
    </w:p>
    <w:p w14:paraId="15FCC3B7">
      <w:pPr>
        <w:pStyle w:val="5"/>
        <w:tabs>
          <w:tab w:val="clear" w:pos="0"/>
        </w:tabs>
      </w:pPr>
      <w:r>
        <w:rPr>
          <w:b/>
        </w:rPr>
        <w:t>6.0.1</w:t>
      </w:r>
      <w:r>
        <w:t xml:space="preserve"> </w:t>
      </w:r>
      <w:r>
        <w:rPr>
          <w:rFonts w:hint="eastAsia"/>
        </w:rPr>
        <w:t xml:space="preserve">  建设单位应按照“静态控制、动态管理”原则对概算执行情况开展管控，积极采取预防措施降低调概风险，减少调概额度或避免调概。</w:t>
      </w:r>
    </w:p>
    <w:p w14:paraId="45087119">
      <w:pPr>
        <w:pStyle w:val="5"/>
        <w:numPr>
          <w:ilvl w:val="2"/>
          <w:numId w:val="0"/>
        </w:numPr>
        <w:tabs>
          <w:tab w:val="clear" w:pos="0"/>
        </w:tabs>
      </w:pPr>
      <w:r>
        <w:rPr>
          <w:rStyle w:val="41"/>
          <w:rFonts w:hint="eastAsia"/>
        </w:rPr>
        <w:t>6.0.2</w:t>
      </w:r>
      <w:r>
        <w:rPr>
          <w:rFonts w:hint="eastAsia" w:eastAsia="黑体"/>
        </w:rPr>
        <w:t xml:space="preserve"> </w:t>
      </w:r>
      <w:r>
        <w:rPr>
          <w:rFonts w:hint="eastAsia"/>
        </w:rPr>
        <w:t>设计概算由于下列原因，导致原批准概算不能满足工程实际需要的，可以对设计概算进行调整：</w:t>
      </w:r>
    </w:p>
    <w:p w14:paraId="06809138">
      <w:pPr>
        <w:ind w:firstLine="482"/>
      </w:pPr>
      <w:r>
        <w:rPr>
          <w:rStyle w:val="41"/>
          <w:rFonts w:hint="eastAsia"/>
        </w:rPr>
        <w:t>1</w:t>
      </w:r>
      <w:r>
        <w:rPr>
          <w:rFonts w:hint="eastAsia"/>
        </w:rPr>
        <w:t xml:space="preserve">  政府有关政策调整；</w:t>
      </w:r>
    </w:p>
    <w:p w14:paraId="2ECF1EA6">
      <w:pPr>
        <w:ind w:firstLine="482"/>
      </w:pPr>
      <w:r>
        <w:rPr>
          <w:rStyle w:val="41"/>
          <w:rFonts w:hint="eastAsia"/>
        </w:rPr>
        <w:t>2</w:t>
      </w:r>
      <w:r>
        <w:rPr>
          <w:rFonts w:hint="eastAsia"/>
        </w:rPr>
        <w:t xml:space="preserve">  建设期价格上涨；</w:t>
      </w:r>
    </w:p>
    <w:p w14:paraId="58B2B932">
      <w:pPr>
        <w:ind w:firstLine="482"/>
      </w:pPr>
      <w:r>
        <w:rPr>
          <w:rStyle w:val="41"/>
          <w:rFonts w:hint="eastAsia"/>
        </w:rPr>
        <w:t>3</w:t>
      </w:r>
      <w:r>
        <w:rPr>
          <w:rFonts w:hint="eastAsia"/>
        </w:rPr>
        <w:t xml:space="preserve">  地质条件发生重大变化；</w:t>
      </w:r>
    </w:p>
    <w:p w14:paraId="6F9B5EF7">
      <w:pPr>
        <w:ind w:firstLine="482"/>
      </w:pPr>
      <w:r>
        <w:rPr>
          <w:rStyle w:val="41"/>
          <w:rFonts w:hint="eastAsia"/>
        </w:rPr>
        <w:t>4</w:t>
      </w:r>
      <w:r>
        <w:rPr>
          <w:rFonts w:hint="eastAsia"/>
        </w:rPr>
        <w:t xml:space="preserve">  其他应进行概算调整的原因。</w:t>
      </w:r>
    </w:p>
    <w:p w14:paraId="7A93508C">
      <w:pPr>
        <w:pStyle w:val="5"/>
        <w:numPr>
          <w:ilvl w:val="2"/>
          <w:numId w:val="0"/>
        </w:numPr>
        <w:tabs>
          <w:tab w:val="clear" w:pos="0"/>
        </w:tabs>
      </w:pPr>
      <w:r>
        <w:rPr>
          <w:rStyle w:val="41"/>
          <w:rFonts w:hint="eastAsia"/>
        </w:rPr>
        <w:t>6.0.3</w:t>
      </w:r>
      <w:r>
        <w:rPr>
          <w:rFonts w:hint="eastAsia" w:eastAsia="黑体"/>
        </w:rPr>
        <w:t xml:space="preserve">  </w:t>
      </w:r>
      <w:r>
        <w:rPr>
          <w:rFonts w:hint="eastAsia"/>
        </w:rPr>
        <w:t>因6</w:t>
      </w:r>
      <w:r>
        <w:t>.0.</w:t>
      </w:r>
      <w:r>
        <w:rPr>
          <w:rFonts w:hint="eastAsia"/>
        </w:rPr>
        <w:t>2条原因确需调整概算的，建设单位应当提出调整方案及资金来源，按照规定的程序报原初步设计审批部门或者投资概算核定部门核定。概算调整文件原则上由建设单位委托该工程原设计概算编制单位编制。</w:t>
      </w:r>
    </w:p>
    <w:p w14:paraId="5E980E6F">
      <w:pPr>
        <w:pStyle w:val="5"/>
        <w:numPr>
          <w:ilvl w:val="2"/>
          <w:numId w:val="0"/>
        </w:numPr>
        <w:tabs>
          <w:tab w:val="clear" w:pos="0"/>
        </w:tabs>
      </w:pPr>
      <w:r>
        <w:rPr>
          <w:rStyle w:val="41"/>
          <w:rFonts w:hint="eastAsia"/>
        </w:rPr>
        <w:t>6.0.4</w:t>
      </w:r>
      <w:r>
        <w:rPr>
          <w:rFonts w:hint="eastAsia" w:eastAsia="黑体"/>
        </w:rPr>
        <w:t xml:space="preserve">  </w:t>
      </w:r>
      <w:r>
        <w:rPr>
          <w:rFonts w:hint="eastAsia"/>
        </w:rPr>
        <w:t>申请调整概算的，提交以下申报材料：</w:t>
      </w:r>
    </w:p>
    <w:p w14:paraId="6C45C658">
      <w:pPr>
        <w:ind w:firstLine="482"/>
      </w:pPr>
      <w:r>
        <w:rPr>
          <w:rStyle w:val="41"/>
          <w:rFonts w:hint="eastAsia"/>
        </w:rPr>
        <w:t>1</w:t>
      </w:r>
      <w:r>
        <w:rPr>
          <w:rFonts w:hint="eastAsia"/>
        </w:rPr>
        <w:t xml:space="preserve">  项目单位的项目调整概算申请文件；</w:t>
      </w:r>
    </w:p>
    <w:p w14:paraId="554538A4">
      <w:pPr>
        <w:ind w:firstLine="482"/>
      </w:pPr>
      <w:r>
        <w:rPr>
          <w:rStyle w:val="41"/>
          <w:rFonts w:hint="eastAsia"/>
        </w:rPr>
        <w:t>2</w:t>
      </w:r>
      <w:r>
        <w:rPr>
          <w:rFonts w:hint="eastAsia"/>
        </w:rPr>
        <w:t xml:space="preserve">  项目主管部门和资金管理部门审查意见；</w:t>
      </w:r>
    </w:p>
    <w:p w14:paraId="6053EE08">
      <w:pPr>
        <w:ind w:firstLine="482"/>
      </w:pPr>
      <w:r>
        <w:rPr>
          <w:rStyle w:val="41"/>
          <w:rFonts w:hint="eastAsia"/>
        </w:rPr>
        <w:t>3</w:t>
      </w:r>
      <w:r>
        <w:rPr>
          <w:rFonts w:hint="eastAsia"/>
        </w:rPr>
        <w:t xml:space="preserve">  原可行性研究报告批复文件；</w:t>
      </w:r>
    </w:p>
    <w:p w14:paraId="1F8B4D94">
      <w:pPr>
        <w:ind w:firstLine="482"/>
      </w:pPr>
      <w:r>
        <w:rPr>
          <w:rStyle w:val="41"/>
          <w:rFonts w:hint="eastAsia"/>
        </w:rPr>
        <w:t>4</w:t>
      </w:r>
      <w:r>
        <w:rPr>
          <w:rFonts w:hint="eastAsia"/>
        </w:rPr>
        <w:t xml:space="preserve">  原初步设计及概算批复文件；</w:t>
      </w:r>
    </w:p>
    <w:p w14:paraId="0D0AC245">
      <w:pPr>
        <w:ind w:firstLine="482"/>
      </w:pPr>
      <w:r>
        <w:rPr>
          <w:rStyle w:val="41"/>
          <w:rFonts w:hint="eastAsia"/>
        </w:rPr>
        <w:t>5</w:t>
      </w:r>
      <w:r>
        <w:rPr>
          <w:rFonts w:hint="eastAsia"/>
        </w:rPr>
        <w:t xml:space="preserve">  调整概算书，调整概算与原批复概算对比表，并分类定量说明调整概算的原因、依据和计算方法；</w:t>
      </w:r>
    </w:p>
    <w:p w14:paraId="010414A0">
      <w:pPr>
        <w:ind w:firstLine="482"/>
      </w:pPr>
      <w:r>
        <w:rPr>
          <w:rStyle w:val="41"/>
          <w:rFonts w:hint="eastAsia"/>
        </w:rPr>
        <w:t xml:space="preserve">6 </w:t>
      </w:r>
      <w:r>
        <w:rPr>
          <w:rFonts w:hint="eastAsia"/>
        </w:rPr>
        <w:t xml:space="preserve"> 与调整概算有关的招标及合同文件，包括变更洽商部分；</w:t>
      </w:r>
    </w:p>
    <w:p w14:paraId="6C4C44AC">
      <w:pPr>
        <w:ind w:firstLine="482"/>
      </w:pPr>
      <w:r>
        <w:rPr>
          <w:rStyle w:val="41"/>
          <w:rFonts w:hint="eastAsia"/>
        </w:rPr>
        <w:t xml:space="preserve">7 </w:t>
      </w:r>
      <w:r>
        <w:rPr>
          <w:rFonts w:hint="eastAsia"/>
        </w:rPr>
        <w:t xml:space="preserve"> 施工图设计文件及预算或招标控制价；</w:t>
      </w:r>
    </w:p>
    <w:p w14:paraId="7423EEE2">
      <w:pPr>
        <w:ind w:firstLine="482"/>
      </w:pPr>
      <w:r>
        <w:rPr>
          <w:rStyle w:val="41"/>
          <w:rFonts w:hint="eastAsia"/>
        </w:rPr>
        <w:t xml:space="preserve">8 </w:t>
      </w:r>
      <w:r>
        <w:rPr>
          <w:rFonts w:hint="eastAsia"/>
        </w:rPr>
        <w:t xml:space="preserve"> 概算调增部分资金来源的意见；</w:t>
      </w:r>
    </w:p>
    <w:p w14:paraId="3294024B">
      <w:pPr>
        <w:ind w:firstLine="482"/>
      </w:pPr>
      <w:r>
        <w:rPr>
          <w:rStyle w:val="41"/>
          <w:rFonts w:hint="eastAsia"/>
        </w:rPr>
        <w:t>9</w:t>
      </w:r>
      <w:r>
        <w:rPr>
          <w:rFonts w:hint="eastAsia"/>
        </w:rPr>
        <w:t xml:space="preserve">  调整概算所需的其他材料。</w:t>
      </w:r>
    </w:p>
    <w:p w14:paraId="7B065660">
      <w:pPr>
        <w:pStyle w:val="5"/>
        <w:numPr>
          <w:ilvl w:val="2"/>
          <w:numId w:val="0"/>
        </w:numPr>
        <w:tabs>
          <w:tab w:val="clear" w:pos="0"/>
        </w:tabs>
      </w:pPr>
      <w:r>
        <w:rPr>
          <w:rStyle w:val="41"/>
          <w:rFonts w:hint="eastAsia"/>
        </w:rPr>
        <w:t>6.0.5</w:t>
      </w:r>
      <w:r>
        <w:rPr>
          <w:rFonts w:hint="eastAsia" w:eastAsia="黑体"/>
        </w:rPr>
        <w:t xml:space="preserve">  </w:t>
      </w:r>
      <w:r>
        <w:rPr>
          <w:rFonts w:hint="eastAsia"/>
        </w:rPr>
        <w:t>调整概算要求</w:t>
      </w:r>
    </w:p>
    <w:p w14:paraId="39E889BE">
      <w:pPr>
        <w:ind w:firstLine="482"/>
      </w:pPr>
      <w:r>
        <w:rPr>
          <w:rStyle w:val="41"/>
          <w:rFonts w:hint="eastAsia"/>
        </w:rPr>
        <w:t>1</w:t>
      </w:r>
      <w:r>
        <w:rPr>
          <w:rFonts w:hint="eastAsia"/>
        </w:rPr>
        <w:t xml:space="preserve">  调整概算文件组成、概算表格应与原设计概算保持一致，调整概算汇总表的工程项目及费用名称按照原批准概算进行编制。</w:t>
      </w:r>
    </w:p>
    <w:p w14:paraId="467741F0">
      <w:pPr>
        <w:ind w:firstLine="482"/>
      </w:pPr>
      <w:r>
        <w:rPr>
          <w:rStyle w:val="41"/>
          <w:rFonts w:hint="eastAsia"/>
        </w:rPr>
        <w:t>2</w:t>
      </w:r>
      <w:r>
        <w:rPr>
          <w:rFonts w:hint="eastAsia"/>
        </w:rPr>
        <w:t xml:space="preserve">  调整概算应对设计概算调整的原因做详尽分析说明，所调整的内容在调整概算总说明中要逐项与原批准概算对比，并编制调整概算与原批准概算主要差异对比表（详附表A.0.13调整概算与原批准概算主要差异对比表），分析主要变更原因。</w:t>
      </w:r>
    </w:p>
    <w:p w14:paraId="5244FE79">
      <w:pPr>
        <w:pStyle w:val="5"/>
        <w:numPr>
          <w:ilvl w:val="2"/>
          <w:numId w:val="0"/>
        </w:numPr>
        <w:tabs>
          <w:tab w:val="clear" w:pos="0"/>
        </w:tabs>
      </w:pPr>
      <w:r>
        <w:rPr>
          <w:rStyle w:val="41"/>
          <w:rFonts w:hint="eastAsia"/>
          <w:bCs w:val="0"/>
        </w:rPr>
        <w:t>6.0.6</w:t>
      </w:r>
      <w:r>
        <w:rPr>
          <w:rFonts w:hint="eastAsia" w:eastAsia="黑体"/>
        </w:rPr>
        <w:t xml:space="preserve">  </w:t>
      </w:r>
      <w:r>
        <w:rPr>
          <w:rFonts w:hint="eastAsia"/>
        </w:rPr>
        <w:t>调整概算应符合批准的初步设计，下列内容不应列入调整概算：</w:t>
      </w:r>
    </w:p>
    <w:p w14:paraId="4ECA7354">
      <w:pPr>
        <w:ind w:firstLine="482"/>
      </w:pPr>
      <w:r>
        <w:rPr>
          <w:rStyle w:val="41"/>
          <w:rFonts w:hint="eastAsia"/>
        </w:rPr>
        <w:t>1</w:t>
      </w:r>
      <w:r>
        <w:rPr>
          <w:rFonts w:hint="eastAsia"/>
        </w:rPr>
        <w:t xml:space="preserve">  超出原批准初步设计范围的未经批准的新增项目；</w:t>
      </w:r>
    </w:p>
    <w:p w14:paraId="05BA58B9">
      <w:pPr>
        <w:ind w:firstLine="482"/>
      </w:pPr>
      <w:r>
        <w:rPr>
          <w:rStyle w:val="41"/>
          <w:rFonts w:hint="eastAsia"/>
        </w:rPr>
        <w:t>2</w:t>
      </w:r>
      <w:r>
        <w:rPr>
          <w:rFonts w:hint="eastAsia"/>
        </w:rPr>
        <w:t xml:space="preserve">  对于原批准初步设计范围内的项目，未经批准擅自扩大建设规模、增加建设内容、提高建设标准而引起的投资增加；</w:t>
      </w:r>
    </w:p>
    <w:p w14:paraId="1FD0BFE1">
      <w:pPr>
        <w:ind w:firstLine="482"/>
      </w:pPr>
      <w:r>
        <w:rPr>
          <w:rStyle w:val="41"/>
          <w:rFonts w:hint="eastAsia"/>
        </w:rPr>
        <w:t>3</w:t>
      </w:r>
      <w:r>
        <w:rPr>
          <w:rFonts w:hint="eastAsia"/>
        </w:rPr>
        <w:t xml:space="preserve">  对于原批准初步设计范围内的项目，未经批准进行重大设计变更而引起的投资增加；</w:t>
      </w:r>
    </w:p>
    <w:p w14:paraId="4F91639A">
      <w:pPr>
        <w:ind w:firstLine="482"/>
      </w:pPr>
      <w:r>
        <w:rPr>
          <w:rStyle w:val="41"/>
          <w:rFonts w:hint="eastAsia"/>
        </w:rPr>
        <w:t>4</w:t>
      </w:r>
      <w:r>
        <w:rPr>
          <w:rFonts w:hint="eastAsia"/>
        </w:rPr>
        <w:t xml:space="preserve">  由于项目法人或建设管理单位未严格履行国家有关取费标准，投资控制不力，致使工程建设其他费用超出规定范围的。</w:t>
      </w:r>
    </w:p>
    <w:p w14:paraId="2A49A922">
      <w:pPr>
        <w:pStyle w:val="5"/>
        <w:numPr>
          <w:ilvl w:val="2"/>
          <w:numId w:val="0"/>
        </w:numPr>
        <w:tabs>
          <w:tab w:val="clear" w:pos="0"/>
        </w:tabs>
      </w:pPr>
      <w:r>
        <w:rPr>
          <w:rStyle w:val="41"/>
          <w:rFonts w:hint="eastAsia"/>
          <w:bCs w:val="0"/>
        </w:rPr>
        <w:t>6.0.7</w:t>
      </w:r>
      <w:r>
        <w:rPr>
          <w:rFonts w:hint="eastAsia" w:eastAsia="黑体"/>
        </w:rPr>
        <w:t xml:space="preserve">  </w:t>
      </w:r>
      <w:r>
        <w:rPr>
          <w:rFonts w:hint="eastAsia"/>
        </w:rPr>
        <w:t>一个建设项目原则上只能进行一次概算调整，调整概算应在竣工结算前完成。</w:t>
      </w:r>
    </w:p>
    <w:p w14:paraId="4FA5E7C3">
      <w:pPr>
        <w:pStyle w:val="5"/>
        <w:numPr>
          <w:ilvl w:val="2"/>
          <w:numId w:val="0"/>
        </w:numPr>
        <w:tabs>
          <w:tab w:val="clear" w:pos="0"/>
        </w:tabs>
      </w:pPr>
      <w:r>
        <w:rPr>
          <w:rStyle w:val="41"/>
          <w:rFonts w:hint="eastAsia"/>
          <w:bCs w:val="0"/>
        </w:rPr>
        <w:t xml:space="preserve">6.0.8 </w:t>
      </w:r>
      <w:r>
        <w:rPr>
          <w:rFonts w:hint="eastAsia" w:eastAsia="黑体"/>
        </w:rPr>
        <w:t xml:space="preserve"> </w:t>
      </w:r>
      <w:r>
        <w:rPr>
          <w:rFonts w:hint="eastAsia"/>
        </w:rPr>
        <w:t>调整概算书文件组成：</w:t>
      </w:r>
    </w:p>
    <w:p w14:paraId="712DD29D">
      <w:pPr>
        <w:ind w:firstLine="482"/>
      </w:pPr>
      <w:r>
        <w:rPr>
          <w:rStyle w:val="41"/>
          <w:rFonts w:hint="eastAsia"/>
        </w:rPr>
        <w:t>1</w:t>
      </w:r>
      <w:r>
        <w:rPr>
          <w:rFonts w:hint="eastAsia"/>
        </w:rPr>
        <w:t xml:space="preserve">  调整概算书封面、签署页及目录；</w:t>
      </w:r>
    </w:p>
    <w:p w14:paraId="3536C1D1">
      <w:pPr>
        <w:ind w:firstLine="482"/>
      </w:pPr>
      <w:r>
        <w:rPr>
          <w:rStyle w:val="41"/>
          <w:rFonts w:hint="eastAsia"/>
        </w:rPr>
        <w:t>2</w:t>
      </w:r>
      <w:r>
        <w:rPr>
          <w:rFonts w:hint="eastAsia"/>
        </w:rPr>
        <w:t xml:space="preserve">  调整概算书编制说明；</w:t>
      </w:r>
    </w:p>
    <w:p w14:paraId="3337A330">
      <w:pPr>
        <w:ind w:firstLine="482"/>
      </w:pPr>
      <w:r>
        <w:rPr>
          <w:rStyle w:val="41"/>
          <w:rFonts w:hint="eastAsia"/>
        </w:rPr>
        <w:t>3</w:t>
      </w:r>
      <w:r>
        <w:rPr>
          <w:rFonts w:hint="eastAsia"/>
        </w:rPr>
        <w:t xml:space="preserve">  调整总概算表；</w:t>
      </w:r>
    </w:p>
    <w:p w14:paraId="2661E32A">
      <w:pPr>
        <w:ind w:firstLine="482"/>
      </w:pPr>
      <w:r>
        <w:rPr>
          <w:rStyle w:val="41"/>
          <w:rFonts w:hint="eastAsia"/>
        </w:rPr>
        <w:t>4</w:t>
      </w:r>
      <w:r>
        <w:rPr>
          <w:rFonts w:hint="eastAsia"/>
        </w:rPr>
        <w:t xml:space="preserve">  调整概算与批准概算差异表；</w:t>
      </w:r>
    </w:p>
    <w:p w14:paraId="73C1624D">
      <w:pPr>
        <w:ind w:firstLine="482"/>
      </w:pPr>
      <w:r>
        <w:rPr>
          <w:rFonts w:hint="eastAsia"/>
          <w:b/>
          <w:bCs/>
        </w:rPr>
        <w:t>5</w:t>
      </w:r>
      <w:r>
        <w:rPr>
          <w:rFonts w:hint="eastAsia"/>
        </w:rPr>
        <w:t xml:space="preserve">  工程建设其他费用表；</w:t>
      </w:r>
    </w:p>
    <w:p w14:paraId="3041F395">
      <w:pPr>
        <w:ind w:firstLine="482"/>
      </w:pPr>
      <w:r>
        <w:rPr>
          <w:rStyle w:val="41"/>
          <w:rFonts w:hint="eastAsia"/>
        </w:rPr>
        <w:t>6</w:t>
      </w:r>
      <w:r>
        <w:rPr>
          <w:rFonts w:hint="eastAsia"/>
        </w:rPr>
        <w:t xml:space="preserve">  综合概算表；</w:t>
      </w:r>
    </w:p>
    <w:p w14:paraId="6148632F">
      <w:pPr>
        <w:ind w:firstLine="482"/>
      </w:pPr>
      <w:r>
        <w:rPr>
          <w:rStyle w:val="41"/>
          <w:rFonts w:hint="eastAsia"/>
        </w:rPr>
        <w:t>7</w:t>
      </w:r>
      <w:r>
        <w:rPr>
          <w:rFonts w:hint="eastAsia"/>
        </w:rPr>
        <w:t xml:space="preserve">  单位工程概算表；</w:t>
      </w:r>
    </w:p>
    <w:p w14:paraId="2E9EADF1">
      <w:pPr>
        <w:ind w:firstLine="482"/>
      </w:pPr>
      <w:r>
        <w:rPr>
          <w:rFonts w:hint="eastAsia"/>
          <w:b/>
          <w:bCs/>
        </w:rPr>
        <w:t>1）</w:t>
      </w:r>
      <w:r>
        <w:rPr>
          <w:rFonts w:hint="eastAsia"/>
        </w:rPr>
        <w:t>单位工程概算费用表；</w:t>
      </w:r>
    </w:p>
    <w:p w14:paraId="30B27CA3">
      <w:pPr>
        <w:ind w:firstLine="482"/>
      </w:pPr>
      <w:r>
        <w:rPr>
          <w:rFonts w:hint="eastAsia"/>
          <w:b/>
          <w:bCs/>
        </w:rPr>
        <w:t>2）</w:t>
      </w:r>
      <w:r>
        <w:rPr>
          <w:rFonts w:hint="eastAsia"/>
        </w:rPr>
        <w:t>单位工程概算计价表；</w:t>
      </w:r>
    </w:p>
    <w:p w14:paraId="7EB73F41">
      <w:pPr>
        <w:ind w:firstLine="482"/>
      </w:pPr>
      <w:r>
        <w:rPr>
          <w:rFonts w:hint="eastAsia"/>
          <w:b/>
          <w:bCs/>
        </w:rPr>
        <w:t>3）</w:t>
      </w:r>
      <w:r>
        <w:rPr>
          <w:rFonts w:hint="eastAsia"/>
        </w:rPr>
        <w:t>设备购置费概算计价表；</w:t>
      </w:r>
    </w:p>
    <w:p w14:paraId="7A682C52">
      <w:pPr>
        <w:ind w:firstLine="482"/>
      </w:pPr>
      <w:r>
        <w:rPr>
          <w:rStyle w:val="41"/>
          <w:rFonts w:hint="eastAsia"/>
        </w:rPr>
        <w:t>8</w:t>
      </w:r>
      <w:r>
        <w:rPr>
          <w:rFonts w:hint="eastAsia"/>
        </w:rPr>
        <w:t xml:space="preserve">  调整概算依据；</w:t>
      </w:r>
    </w:p>
    <w:p w14:paraId="2AE433C0">
      <w:r>
        <w:rPr>
          <w:rStyle w:val="41"/>
          <w:rFonts w:hint="eastAsia"/>
        </w:rPr>
        <w:t xml:space="preserve">6.0.9 </w:t>
      </w:r>
      <w:r>
        <w:rPr>
          <w:rFonts w:hint="eastAsia" w:eastAsia="黑体"/>
          <w:color w:val="FF0000"/>
        </w:rPr>
        <w:t xml:space="preserve"> </w:t>
      </w:r>
      <w:r>
        <w:rPr>
          <w:rFonts w:hint="eastAsia"/>
        </w:rPr>
        <w:t>调整概算书文件格式参照本规程附录A概算文件格式相应表格进行编制，其中调整概算与批准概算差异宜按表A.0.13调整概算与批准概算差异表执行。</w:t>
      </w:r>
    </w:p>
    <w:p w14:paraId="436469A5">
      <w:pPr>
        <w:pStyle w:val="27"/>
      </w:pPr>
    </w:p>
    <w:p w14:paraId="3ECB67D2">
      <w:pPr>
        <w:pStyle w:val="3"/>
        <w:spacing w:before="312" w:after="312"/>
      </w:pPr>
      <w:bookmarkStart w:id="473" w:name="_Toc32238"/>
      <w:bookmarkStart w:id="474" w:name="_Toc20140"/>
      <w:bookmarkStart w:id="475" w:name="_Toc32570"/>
      <w:bookmarkStart w:id="476" w:name="_Toc19775"/>
      <w:bookmarkStart w:id="477" w:name="_Toc5510"/>
      <w:bookmarkStart w:id="478" w:name="_Toc23901"/>
      <w:r>
        <w:rPr>
          <w:rFonts w:hint="eastAsia"/>
        </w:rPr>
        <w:t>附录</w:t>
      </w:r>
      <w:r>
        <w:t>A</w:t>
      </w:r>
      <w:r>
        <w:rPr>
          <w:rFonts w:hint="eastAsia"/>
        </w:rPr>
        <w:t xml:space="preserve"> 概算文件格式</w:t>
      </w:r>
      <w:bookmarkEnd w:id="473"/>
      <w:bookmarkEnd w:id="474"/>
      <w:bookmarkEnd w:id="475"/>
      <w:bookmarkEnd w:id="476"/>
      <w:bookmarkEnd w:id="477"/>
      <w:bookmarkEnd w:id="478"/>
    </w:p>
    <w:p w14:paraId="0DB04E50">
      <w:pPr>
        <w:pStyle w:val="5"/>
        <w:tabs>
          <w:tab w:val="clear" w:pos="0"/>
        </w:tabs>
      </w:pPr>
      <w:bookmarkStart w:id="479" w:name="_Toc67988584"/>
      <w:r>
        <w:rPr>
          <w:rFonts w:hint="eastAsia"/>
        </w:rPr>
        <w:t>A.0.1  设计概算封面样式</w:t>
      </w:r>
      <w:bookmarkEnd w:id="479"/>
    </w:p>
    <w:tbl>
      <w:tblPr>
        <w:tblStyle w:val="28"/>
        <w:tblpPr w:leftFromText="180" w:rightFromText="180" w:vertAnchor="text" w:horzAnchor="page" w:tblpX="1810" w:tblpY="467"/>
        <w:tblOverlap w:val="never"/>
        <w:tblW w:w="4998"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2835"/>
        <w:gridCol w:w="2839"/>
        <w:gridCol w:w="2845"/>
      </w:tblGrid>
      <w:tr w14:paraId="662CF7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64" w:type="pct"/>
            <w:tcBorders>
              <w:top w:val="single" w:color="auto" w:sz="4" w:space="0"/>
              <w:left w:val="single" w:color="auto" w:sz="4" w:space="0"/>
              <w:bottom w:val="nil"/>
              <w:right w:val="nil"/>
            </w:tcBorders>
            <w:vAlign w:val="center"/>
          </w:tcPr>
          <w:p w14:paraId="44EDC013">
            <w:pPr>
              <w:widowControl/>
              <w:jc w:val="right"/>
              <w:rPr>
                <w:rFonts w:ascii="宋体" w:hAnsi="宋体"/>
                <w:kern w:val="0"/>
                <w:szCs w:val="24"/>
              </w:rPr>
            </w:pPr>
          </w:p>
        </w:tc>
        <w:tc>
          <w:tcPr>
            <w:tcW w:w="1666" w:type="pct"/>
            <w:tcBorders>
              <w:top w:val="single" w:color="auto" w:sz="4" w:space="0"/>
              <w:left w:val="nil"/>
              <w:bottom w:val="nil"/>
              <w:right w:val="nil"/>
            </w:tcBorders>
            <w:vAlign w:val="center"/>
          </w:tcPr>
          <w:p w14:paraId="7C26826D">
            <w:pPr>
              <w:widowControl/>
              <w:jc w:val="right"/>
              <w:rPr>
                <w:rFonts w:ascii="宋体" w:hAnsi="宋体"/>
                <w:kern w:val="0"/>
                <w:szCs w:val="24"/>
              </w:rPr>
            </w:pPr>
          </w:p>
        </w:tc>
        <w:tc>
          <w:tcPr>
            <w:tcW w:w="1669" w:type="pct"/>
            <w:tcBorders>
              <w:top w:val="single" w:color="auto" w:sz="4" w:space="0"/>
              <w:left w:val="nil"/>
              <w:bottom w:val="nil"/>
              <w:right w:val="single" w:color="auto" w:sz="4" w:space="0"/>
            </w:tcBorders>
            <w:vAlign w:val="center"/>
          </w:tcPr>
          <w:p w14:paraId="313BF27B">
            <w:pPr>
              <w:widowControl/>
              <w:jc w:val="right"/>
              <w:rPr>
                <w:rFonts w:ascii="宋体" w:hAnsi="宋体"/>
                <w:kern w:val="0"/>
                <w:szCs w:val="24"/>
              </w:rPr>
            </w:pPr>
          </w:p>
        </w:tc>
      </w:tr>
      <w:tr w14:paraId="34C2D2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64" w:type="pct"/>
            <w:tcBorders>
              <w:top w:val="nil"/>
              <w:left w:val="single" w:color="auto" w:sz="4" w:space="0"/>
              <w:bottom w:val="nil"/>
            </w:tcBorders>
            <w:vAlign w:val="center"/>
          </w:tcPr>
          <w:p w14:paraId="36A4A883">
            <w:pPr>
              <w:widowControl/>
              <w:jc w:val="right"/>
              <w:rPr>
                <w:rFonts w:ascii="宋体" w:hAnsi="宋体"/>
                <w:kern w:val="0"/>
                <w:szCs w:val="24"/>
              </w:rPr>
            </w:pPr>
          </w:p>
        </w:tc>
        <w:tc>
          <w:tcPr>
            <w:tcW w:w="1666" w:type="pct"/>
            <w:tcBorders>
              <w:top w:val="nil"/>
              <w:bottom w:val="nil"/>
            </w:tcBorders>
            <w:vAlign w:val="center"/>
          </w:tcPr>
          <w:p w14:paraId="4E72C823">
            <w:pPr>
              <w:widowControl/>
              <w:jc w:val="right"/>
              <w:rPr>
                <w:rFonts w:ascii="宋体" w:hAnsi="宋体"/>
                <w:kern w:val="0"/>
                <w:szCs w:val="24"/>
              </w:rPr>
            </w:pPr>
          </w:p>
        </w:tc>
        <w:tc>
          <w:tcPr>
            <w:tcW w:w="1669" w:type="pct"/>
            <w:tcBorders>
              <w:top w:val="nil"/>
              <w:bottom w:val="nil"/>
              <w:right w:val="single" w:color="auto" w:sz="4" w:space="0"/>
            </w:tcBorders>
            <w:vAlign w:val="center"/>
          </w:tcPr>
          <w:p w14:paraId="68DC5E97">
            <w:pPr>
              <w:widowControl/>
              <w:jc w:val="right"/>
              <w:rPr>
                <w:rFonts w:ascii="宋体" w:hAnsi="宋体"/>
                <w:kern w:val="0"/>
                <w:szCs w:val="24"/>
              </w:rPr>
            </w:pPr>
          </w:p>
        </w:tc>
      </w:tr>
      <w:tr w14:paraId="53CC15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64" w:type="pct"/>
            <w:tcBorders>
              <w:top w:val="nil"/>
              <w:left w:val="single" w:color="auto" w:sz="4" w:space="0"/>
              <w:bottom w:val="nil"/>
            </w:tcBorders>
            <w:vAlign w:val="center"/>
          </w:tcPr>
          <w:p w14:paraId="33A8A6E5">
            <w:pPr>
              <w:widowControl/>
              <w:jc w:val="right"/>
              <w:rPr>
                <w:rFonts w:ascii="宋体" w:hAnsi="宋体"/>
                <w:kern w:val="0"/>
                <w:szCs w:val="24"/>
              </w:rPr>
            </w:pPr>
          </w:p>
        </w:tc>
        <w:tc>
          <w:tcPr>
            <w:tcW w:w="1666" w:type="pct"/>
            <w:tcBorders>
              <w:top w:val="nil"/>
              <w:bottom w:val="nil"/>
            </w:tcBorders>
            <w:vAlign w:val="center"/>
          </w:tcPr>
          <w:p w14:paraId="28B6E105">
            <w:pPr>
              <w:widowControl/>
              <w:jc w:val="right"/>
              <w:rPr>
                <w:rFonts w:ascii="宋体" w:hAnsi="宋体"/>
                <w:kern w:val="0"/>
                <w:szCs w:val="24"/>
              </w:rPr>
            </w:pPr>
          </w:p>
        </w:tc>
        <w:tc>
          <w:tcPr>
            <w:tcW w:w="1669" w:type="pct"/>
            <w:tcBorders>
              <w:top w:val="nil"/>
              <w:bottom w:val="nil"/>
              <w:right w:val="single" w:color="auto" w:sz="4" w:space="0"/>
            </w:tcBorders>
            <w:vAlign w:val="center"/>
          </w:tcPr>
          <w:p w14:paraId="6A76D024">
            <w:pPr>
              <w:widowControl/>
              <w:jc w:val="right"/>
              <w:rPr>
                <w:rFonts w:ascii="宋体" w:hAnsi="宋体"/>
                <w:kern w:val="0"/>
                <w:szCs w:val="24"/>
              </w:rPr>
            </w:pPr>
          </w:p>
        </w:tc>
      </w:tr>
      <w:tr w14:paraId="2DBDC9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000" w:type="pct"/>
            <w:gridSpan w:val="3"/>
            <w:tcBorders>
              <w:top w:val="nil"/>
              <w:left w:val="single" w:color="auto" w:sz="4" w:space="0"/>
              <w:bottom w:val="nil"/>
              <w:right w:val="single" w:color="auto" w:sz="4" w:space="0"/>
            </w:tcBorders>
            <w:vAlign w:val="center"/>
          </w:tcPr>
          <w:p w14:paraId="6A13B393">
            <w:pPr>
              <w:widowControl/>
              <w:jc w:val="center"/>
              <w:rPr>
                <w:rFonts w:ascii="宋体" w:hAnsi="宋体"/>
                <w:kern w:val="0"/>
                <w:sz w:val="32"/>
                <w:szCs w:val="32"/>
              </w:rPr>
            </w:pPr>
            <w:r>
              <w:rPr>
                <w:rFonts w:hint="eastAsia" w:ascii="宋体" w:hAnsi="宋体"/>
                <w:kern w:val="0"/>
                <w:sz w:val="32"/>
                <w:szCs w:val="32"/>
              </w:rPr>
              <w:t>（建设项目名称）</w:t>
            </w:r>
          </w:p>
        </w:tc>
      </w:tr>
      <w:tr w14:paraId="7F27B0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64" w:type="pct"/>
            <w:tcBorders>
              <w:top w:val="nil"/>
              <w:left w:val="single" w:color="auto" w:sz="4" w:space="0"/>
              <w:bottom w:val="nil"/>
            </w:tcBorders>
            <w:vAlign w:val="center"/>
          </w:tcPr>
          <w:p w14:paraId="0928EB55">
            <w:pPr>
              <w:widowControl/>
              <w:jc w:val="right"/>
              <w:rPr>
                <w:rFonts w:ascii="宋体" w:hAnsi="宋体"/>
                <w:kern w:val="0"/>
                <w:szCs w:val="24"/>
              </w:rPr>
            </w:pPr>
          </w:p>
        </w:tc>
        <w:tc>
          <w:tcPr>
            <w:tcW w:w="1666" w:type="pct"/>
            <w:tcBorders>
              <w:top w:val="nil"/>
              <w:bottom w:val="nil"/>
            </w:tcBorders>
            <w:vAlign w:val="center"/>
          </w:tcPr>
          <w:p w14:paraId="546D1139">
            <w:pPr>
              <w:widowControl/>
              <w:jc w:val="right"/>
              <w:rPr>
                <w:rFonts w:ascii="宋体" w:hAnsi="宋体"/>
                <w:kern w:val="0"/>
                <w:szCs w:val="24"/>
              </w:rPr>
            </w:pPr>
          </w:p>
        </w:tc>
        <w:tc>
          <w:tcPr>
            <w:tcW w:w="1669" w:type="pct"/>
            <w:tcBorders>
              <w:top w:val="nil"/>
              <w:bottom w:val="nil"/>
              <w:right w:val="single" w:color="auto" w:sz="4" w:space="0"/>
            </w:tcBorders>
            <w:vAlign w:val="center"/>
          </w:tcPr>
          <w:p w14:paraId="0F4C7935">
            <w:pPr>
              <w:widowControl/>
              <w:jc w:val="right"/>
              <w:rPr>
                <w:rFonts w:ascii="宋体" w:hAnsi="宋体"/>
                <w:kern w:val="0"/>
                <w:szCs w:val="24"/>
              </w:rPr>
            </w:pPr>
          </w:p>
        </w:tc>
      </w:tr>
      <w:tr w14:paraId="16765C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64" w:type="pct"/>
            <w:tcBorders>
              <w:top w:val="nil"/>
              <w:left w:val="single" w:color="auto" w:sz="4" w:space="0"/>
              <w:bottom w:val="nil"/>
            </w:tcBorders>
            <w:vAlign w:val="center"/>
          </w:tcPr>
          <w:p w14:paraId="5167D74A">
            <w:pPr>
              <w:widowControl/>
              <w:jc w:val="right"/>
              <w:rPr>
                <w:rFonts w:ascii="宋体" w:hAnsi="宋体"/>
                <w:kern w:val="0"/>
                <w:szCs w:val="24"/>
              </w:rPr>
            </w:pPr>
          </w:p>
        </w:tc>
        <w:tc>
          <w:tcPr>
            <w:tcW w:w="1666" w:type="pct"/>
            <w:tcBorders>
              <w:top w:val="nil"/>
              <w:bottom w:val="nil"/>
            </w:tcBorders>
            <w:vAlign w:val="center"/>
          </w:tcPr>
          <w:p w14:paraId="14FCCDCD">
            <w:pPr>
              <w:widowControl/>
              <w:jc w:val="center"/>
              <w:rPr>
                <w:rFonts w:ascii="宋体" w:hAnsi="宋体"/>
                <w:kern w:val="0"/>
                <w:szCs w:val="24"/>
              </w:rPr>
            </w:pPr>
            <w:r>
              <w:rPr>
                <w:rFonts w:hint="eastAsia" w:ascii="宋体" w:hAnsi="宋体"/>
                <w:kern w:val="0"/>
                <w:szCs w:val="24"/>
              </w:rPr>
              <w:t>设  计  概  算  书</w:t>
            </w:r>
          </w:p>
        </w:tc>
        <w:tc>
          <w:tcPr>
            <w:tcW w:w="1669" w:type="pct"/>
            <w:tcBorders>
              <w:top w:val="nil"/>
              <w:bottom w:val="nil"/>
              <w:right w:val="single" w:color="auto" w:sz="4" w:space="0"/>
            </w:tcBorders>
            <w:vAlign w:val="center"/>
          </w:tcPr>
          <w:p w14:paraId="15D5EB6A">
            <w:pPr>
              <w:widowControl/>
              <w:jc w:val="right"/>
              <w:rPr>
                <w:rFonts w:ascii="宋体" w:hAnsi="宋体"/>
                <w:kern w:val="0"/>
                <w:szCs w:val="24"/>
              </w:rPr>
            </w:pPr>
          </w:p>
        </w:tc>
      </w:tr>
      <w:tr w14:paraId="316867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64" w:type="pct"/>
            <w:tcBorders>
              <w:top w:val="nil"/>
            </w:tcBorders>
            <w:vAlign w:val="center"/>
          </w:tcPr>
          <w:p w14:paraId="788AFC2B">
            <w:pPr>
              <w:widowControl/>
              <w:jc w:val="right"/>
              <w:rPr>
                <w:rFonts w:ascii="宋体" w:hAnsi="宋体"/>
                <w:kern w:val="0"/>
                <w:szCs w:val="24"/>
              </w:rPr>
            </w:pPr>
          </w:p>
        </w:tc>
        <w:tc>
          <w:tcPr>
            <w:tcW w:w="1666" w:type="pct"/>
            <w:tcBorders>
              <w:top w:val="nil"/>
              <w:bottom w:val="nil"/>
            </w:tcBorders>
            <w:vAlign w:val="center"/>
          </w:tcPr>
          <w:p w14:paraId="13A03C39">
            <w:pPr>
              <w:widowControl/>
              <w:jc w:val="right"/>
              <w:rPr>
                <w:rFonts w:ascii="宋体" w:hAnsi="宋体"/>
                <w:kern w:val="0"/>
                <w:szCs w:val="24"/>
              </w:rPr>
            </w:pPr>
          </w:p>
        </w:tc>
        <w:tc>
          <w:tcPr>
            <w:tcW w:w="1669" w:type="pct"/>
            <w:tcBorders>
              <w:top w:val="nil"/>
            </w:tcBorders>
            <w:vAlign w:val="center"/>
          </w:tcPr>
          <w:p w14:paraId="0BD74095">
            <w:pPr>
              <w:widowControl/>
              <w:jc w:val="right"/>
              <w:rPr>
                <w:rFonts w:ascii="宋体" w:hAnsi="宋体"/>
                <w:kern w:val="0"/>
                <w:szCs w:val="24"/>
              </w:rPr>
            </w:pPr>
          </w:p>
        </w:tc>
      </w:tr>
      <w:tr w14:paraId="5F9F3E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64" w:type="pct"/>
            <w:vAlign w:val="center"/>
          </w:tcPr>
          <w:p w14:paraId="574E6C1F">
            <w:pPr>
              <w:widowControl/>
              <w:jc w:val="right"/>
              <w:rPr>
                <w:rFonts w:ascii="宋体" w:hAnsi="宋体"/>
                <w:kern w:val="0"/>
                <w:szCs w:val="24"/>
              </w:rPr>
            </w:pPr>
          </w:p>
        </w:tc>
        <w:tc>
          <w:tcPr>
            <w:tcW w:w="1666" w:type="pct"/>
            <w:tcBorders>
              <w:top w:val="nil"/>
            </w:tcBorders>
            <w:vAlign w:val="center"/>
          </w:tcPr>
          <w:p w14:paraId="5FF92B0B">
            <w:pPr>
              <w:widowControl/>
              <w:jc w:val="right"/>
              <w:rPr>
                <w:rFonts w:ascii="宋体" w:hAnsi="宋体"/>
                <w:kern w:val="0"/>
                <w:szCs w:val="24"/>
              </w:rPr>
            </w:pPr>
          </w:p>
        </w:tc>
        <w:tc>
          <w:tcPr>
            <w:tcW w:w="1669" w:type="pct"/>
            <w:vAlign w:val="center"/>
          </w:tcPr>
          <w:p w14:paraId="50E24436">
            <w:pPr>
              <w:widowControl/>
              <w:jc w:val="right"/>
              <w:rPr>
                <w:rFonts w:ascii="宋体" w:hAnsi="宋体"/>
                <w:kern w:val="0"/>
                <w:szCs w:val="24"/>
              </w:rPr>
            </w:pPr>
          </w:p>
        </w:tc>
      </w:tr>
      <w:tr w14:paraId="75127F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64" w:type="pct"/>
            <w:vAlign w:val="center"/>
          </w:tcPr>
          <w:p w14:paraId="566F96AE">
            <w:pPr>
              <w:widowControl/>
              <w:jc w:val="right"/>
              <w:rPr>
                <w:rFonts w:ascii="宋体" w:hAnsi="宋体"/>
                <w:kern w:val="0"/>
                <w:szCs w:val="24"/>
              </w:rPr>
            </w:pPr>
          </w:p>
        </w:tc>
        <w:tc>
          <w:tcPr>
            <w:tcW w:w="1666" w:type="pct"/>
            <w:vAlign w:val="center"/>
          </w:tcPr>
          <w:p w14:paraId="2162E83B">
            <w:pPr>
              <w:widowControl/>
              <w:jc w:val="right"/>
              <w:rPr>
                <w:rFonts w:ascii="宋体" w:hAnsi="宋体"/>
                <w:kern w:val="0"/>
                <w:szCs w:val="24"/>
              </w:rPr>
            </w:pPr>
          </w:p>
        </w:tc>
        <w:tc>
          <w:tcPr>
            <w:tcW w:w="1669" w:type="pct"/>
            <w:vAlign w:val="center"/>
          </w:tcPr>
          <w:p w14:paraId="64C9F423">
            <w:pPr>
              <w:widowControl/>
              <w:jc w:val="right"/>
              <w:rPr>
                <w:rFonts w:ascii="宋体" w:hAnsi="宋体"/>
                <w:kern w:val="0"/>
                <w:szCs w:val="24"/>
              </w:rPr>
            </w:pPr>
          </w:p>
        </w:tc>
      </w:tr>
      <w:tr w14:paraId="625D41D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64" w:type="pct"/>
            <w:vAlign w:val="center"/>
          </w:tcPr>
          <w:p w14:paraId="1ABBAAB2">
            <w:pPr>
              <w:widowControl/>
              <w:jc w:val="right"/>
              <w:rPr>
                <w:rFonts w:ascii="宋体" w:hAnsi="宋体"/>
                <w:kern w:val="0"/>
                <w:szCs w:val="24"/>
              </w:rPr>
            </w:pPr>
            <w:r>
              <w:rPr>
                <w:rFonts w:hint="eastAsia" w:ascii="宋体" w:hAnsi="宋体"/>
                <w:kern w:val="0"/>
                <w:szCs w:val="24"/>
              </w:rPr>
              <w:t>设计号：</w:t>
            </w:r>
          </w:p>
        </w:tc>
        <w:tc>
          <w:tcPr>
            <w:tcW w:w="1666" w:type="pct"/>
            <w:vAlign w:val="center"/>
          </w:tcPr>
          <w:p w14:paraId="08891DC1">
            <w:pPr>
              <w:widowControl/>
              <w:jc w:val="right"/>
              <w:rPr>
                <w:rFonts w:ascii="宋体" w:hAnsi="宋体"/>
                <w:kern w:val="0"/>
                <w:szCs w:val="24"/>
              </w:rPr>
            </w:pPr>
          </w:p>
        </w:tc>
        <w:tc>
          <w:tcPr>
            <w:tcW w:w="1669" w:type="pct"/>
            <w:vAlign w:val="center"/>
          </w:tcPr>
          <w:p w14:paraId="4D2E76BD">
            <w:pPr>
              <w:widowControl/>
              <w:jc w:val="right"/>
              <w:rPr>
                <w:rFonts w:ascii="宋体" w:hAnsi="宋体"/>
                <w:kern w:val="0"/>
                <w:szCs w:val="24"/>
              </w:rPr>
            </w:pPr>
          </w:p>
        </w:tc>
      </w:tr>
      <w:tr w14:paraId="1150BC0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64" w:type="pct"/>
            <w:vAlign w:val="center"/>
          </w:tcPr>
          <w:p w14:paraId="59ABC19F">
            <w:pPr>
              <w:widowControl/>
              <w:jc w:val="right"/>
              <w:rPr>
                <w:rFonts w:ascii="宋体" w:hAnsi="宋体"/>
                <w:kern w:val="0"/>
                <w:szCs w:val="24"/>
              </w:rPr>
            </w:pPr>
          </w:p>
        </w:tc>
        <w:tc>
          <w:tcPr>
            <w:tcW w:w="1666" w:type="pct"/>
            <w:vAlign w:val="center"/>
          </w:tcPr>
          <w:p w14:paraId="6551D285">
            <w:pPr>
              <w:widowControl/>
              <w:jc w:val="center"/>
              <w:rPr>
                <w:rFonts w:ascii="宋体" w:hAnsi="宋体"/>
                <w:kern w:val="0"/>
                <w:szCs w:val="24"/>
              </w:rPr>
            </w:pPr>
            <w:r>
              <w:rPr>
                <w:rFonts w:hint="eastAsia" w:ascii="宋体" w:hAnsi="宋体"/>
                <w:kern w:val="0"/>
                <w:szCs w:val="24"/>
              </w:rPr>
              <w:t>第   册  共   册</w:t>
            </w:r>
          </w:p>
        </w:tc>
        <w:tc>
          <w:tcPr>
            <w:tcW w:w="1669" w:type="pct"/>
            <w:vAlign w:val="center"/>
          </w:tcPr>
          <w:p w14:paraId="2382BCCC">
            <w:pPr>
              <w:widowControl/>
              <w:jc w:val="right"/>
              <w:rPr>
                <w:rFonts w:ascii="宋体" w:hAnsi="宋体"/>
                <w:kern w:val="0"/>
                <w:szCs w:val="24"/>
              </w:rPr>
            </w:pPr>
          </w:p>
        </w:tc>
      </w:tr>
      <w:tr w14:paraId="2CB00B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64" w:type="pct"/>
            <w:vAlign w:val="center"/>
          </w:tcPr>
          <w:p w14:paraId="254C9542">
            <w:pPr>
              <w:widowControl/>
              <w:jc w:val="right"/>
              <w:rPr>
                <w:rFonts w:ascii="宋体" w:hAnsi="宋体"/>
                <w:kern w:val="0"/>
                <w:szCs w:val="24"/>
              </w:rPr>
            </w:pPr>
          </w:p>
        </w:tc>
        <w:tc>
          <w:tcPr>
            <w:tcW w:w="1666" w:type="pct"/>
            <w:vAlign w:val="center"/>
          </w:tcPr>
          <w:p w14:paraId="353677F9">
            <w:pPr>
              <w:widowControl/>
              <w:jc w:val="right"/>
              <w:rPr>
                <w:rFonts w:ascii="宋体" w:hAnsi="宋体"/>
                <w:kern w:val="0"/>
                <w:szCs w:val="24"/>
              </w:rPr>
            </w:pPr>
          </w:p>
        </w:tc>
        <w:tc>
          <w:tcPr>
            <w:tcW w:w="1669" w:type="pct"/>
            <w:vAlign w:val="center"/>
          </w:tcPr>
          <w:p w14:paraId="390000E8">
            <w:pPr>
              <w:widowControl/>
              <w:jc w:val="right"/>
              <w:rPr>
                <w:rFonts w:ascii="宋体" w:hAnsi="宋体"/>
                <w:kern w:val="0"/>
                <w:szCs w:val="24"/>
              </w:rPr>
            </w:pPr>
          </w:p>
        </w:tc>
      </w:tr>
      <w:tr w14:paraId="0114ED7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664" w:type="pct"/>
            <w:vAlign w:val="center"/>
          </w:tcPr>
          <w:p w14:paraId="108D3763">
            <w:pPr>
              <w:widowControl/>
              <w:jc w:val="right"/>
              <w:rPr>
                <w:rFonts w:ascii="宋体" w:hAnsi="宋体"/>
                <w:kern w:val="0"/>
                <w:szCs w:val="24"/>
              </w:rPr>
            </w:pPr>
          </w:p>
        </w:tc>
        <w:tc>
          <w:tcPr>
            <w:tcW w:w="1666" w:type="pct"/>
            <w:vAlign w:val="center"/>
          </w:tcPr>
          <w:p w14:paraId="44F406F4">
            <w:pPr>
              <w:widowControl/>
              <w:jc w:val="right"/>
              <w:rPr>
                <w:rFonts w:ascii="宋体" w:hAnsi="宋体"/>
                <w:kern w:val="0"/>
                <w:szCs w:val="24"/>
              </w:rPr>
            </w:pPr>
          </w:p>
        </w:tc>
        <w:tc>
          <w:tcPr>
            <w:tcW w:w="1669" w:type="pct"/>
            <w:vAlign w:val="center"/>
          </w:tcPr>
          <w:p w14:paraId="2FD87C0E">
            <w:pPr>
              <w:widowControl/>
              <w:jc w:val="right"/>
              <w:rPr>
                <w:rFonts w:ascii="宋体" w:hAnsi="宋体"/>
                <w:kern w:val="0"/>
                <w:szCs w:val="24"/>
              </w:rPr>
            </w:pPr>
          </w:p>
        </w:tc>
      </w:tr>
      <w:tr w14:paraId="2450D8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64" w:type="pct"/>
            <w:vAlign w:val="center"/>
          </w:tcPr>
          <w:p w14:paraId="55FBE4ED">
            <w:pPr>
              <w:widowControl/>
              <w:jc w:val="right"/>
              <w:rPr>
                <w:rFonts w:ascii="宋体" w:hAnsi="宋体"/>
                <w:kern w:val="0"/>
                <w:szCs w:val="24"/>
              </w:rPr>
            </w:pPr>
          </w:p>
        </w:tc>
        <w:tc>
          <w:tcPr>
            <w:tcW w:w="1666" w:type="pct"/>
            <w:vAlign w:val="center"/>
          </w:tcPr>
          <w:p w14:paraId="7A0CA3C9">
            <w:pPr>
              <w:widowControl/>
              <w:jc w:val="right"/>
              <w:rPr>
                <w:rFonts w:ascii="宋体" w:hAnsi="宋体"/>
                <w:kern w:val="0"/>
                <w:szCs w:val="24"/>
              </w:rPr>
            </w:pPr>
          </w:p>
        </w:tc>
        <w:tc>
          <w:tcPr>
            <w:tcW w:w="1669" w:type="pct"/>
            <w:vAlign w:val="center"/>
          </w:tcPr>
          <w:p w14:paraId="06E07C23">
            <w:pPr>
              <w:widowControl/>
              <w:jc w:val="right"/>
              <w:rPr>
                <w:rFonts w:ascii="宋体" w:hAnsi="宋体"/>
                <w:kern w:val="0"/>
                <w:szCs w:val="24"/>
              </w:rPr>
            </w:pPr>
          </w:p>
        </w:tc>
      </w:tr>
      <w:tr w14:paraId="7E0129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64" w:type="pct"/>
            <w:vAlign w:val="center"/>
          </w:tcPr>
          <w:p w14:paraId="71EF6920">
            <w:pPr>
              <w:widowControl/>
              <w:jc w:val="right"/>
              <w:rPr>
                <w:rFonts w:ascii="宋体" w:hAnsi="宋体"/>
                <w:kern w:val="0"/>
                <w:szCs w:val="24"/>
              </w:rPr>
            </w:pPr>
          </w:p>
        </w:tc>
        <w:tc>
          <w:tcPr>
            <w:tcW w:w="1666" w:type="pct"/>
            <w:vAlign w:val="center"/>
          </w:tcPr>
          <w:p w14:paraId="32AF49E5">
            <w:pPr>
              <w:widowControl/>
              <w:jc w:val="right"/>
              <w:rPr>
                <w:rFonts w:ascii="宋体" w:hAnsi="宋体"/>
                <w:kern w:val="0"/>
                <w:szCs w:val="24"/>
              </w:rPr>
            </w:pPr>
          </w:p>
        </w:tc>
        <w:tc>
          <w:tcPr>
            <w:tcW w:w="1669" w:type="pct"/>
            <w:vAlign w:val="center"/>
          </w:tcPr>
          <w:p w14:paraId="59C973B8">
            <w:pPr>
              <w:widowControl/>
              <w:jc w:val="right"/>
              <w:rPr>
                <w:rFonts w:ascii="宋体" w:hAnsi="宋体"/>
                <w:kern w:val="0"/>
                <w:szCs w:val="24"/>
              </w:rPr>
            </w:pPr>
          </w:p>
        </w:tc>
      </w:tr>
      <w:tr w14:paraId="62775E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64" w:type="pct"/>
            <w:vAlign w:val="center"/>
          </w:tcPr>
          <w:p w14:paraId="7226AAAE">
            <w:pPr>
              <w:widowControl/>
              <w:jc w:val="right"/>
              <w:rPr>
                <w:rFonts w:ascii="宋体" w:hAnsi="宋体"/>
                <w:kern w:val="0"/>
                <w:szCs w:val="24"/>
              </w:rPr>
            </w:pPr>
          </w:p>
        </w:tc>
        <w:tc>
          <w:tcPr>
            <w:tcW w:w="1666" w:type="pct"/>
            <w:vAlign w:val="center"/>
          </w:tcPr>
          <w:p w14:paraId="71BBE0EA">
            <w:pPr>
              <w:widowControl/>
              <w:jc w:val="right"/>
              <w:rPr>
                <w:rFonts w:ascii="宋体" w:hAnsi="宋体"/>
                <w:kern w:val="0"/>
                <w:szCs w:val="24"/>
              </w:rPr>
            </w:pPr>
          </w:p>
        </w:tc>
        <w:tc>
          <w:tcPr>
            <w:tcW w:w="1669" w:type="pct"/>
            <w:vAlign w:val="center"/>
          </w:tcPr>
          <w:p w14:paraId="3E5005FD">
            <w:pPr>
              <w:widowControl/>
              <w:jc w:val="right"/>
              <w:rPr>
                <w:rFonts w:ascii="宋体" w:hAnsi="宋体"/>
                <w:kern w:val="0"/>
                <w:szCs w:val="24"/>
              </w:rPr>
            </w:pPr>
          </w:p>
        </w:tc>
      </w:tr>
      <w:tr w14:paraId="59D3DE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64" w:type="pct"/>
            <w:vAlign w:val="center"/>
          </w:tcPr>
          <w:p w14:paraId="539BBBB6">
            <w:pPr>
              <w:widowControl/>
              <w:jc w:val="right"/>
              <w:rPr>
                <w:rFonts w:ascii="宋体" w:hAnsi="宋体"/>
                <w:kern w:val="0"/>
                <w:szCs w:val="24"/>
              </w:rPr>
            </w:pPr>
          </w:p>
        </w:tc>
        <w:tc>
          <w:tcPr>
            <w:tcW w:w="1666" w:type="pct"/>
            <w:vAlign w:val="center"/>
          </w:tcPr>
          <w:p w14:paraId="2341BAE3">
            <w:pPr>
              <w:widowControl/>
              <w:jc w:val="center"/>
              <w:rPr>
                <w:rFonts w:ascii="宋体" w:hAnsi="宋体"/>
                <w:kern w:val="0"/>
                <w:szCs w:val="24"/>
              </w:rPr>
            </w:pPr>
            <w:r>
              <w:rPr>
                <w:rFonts w:hint="eastAsia" w:ascii="宋体" w:hAnsi="宋体"/>
                <w:kern w:val="0"/>
                <w:szCs w:val="24"/>
              </w:rPr>
              <w:t>（编制单位名称）</w:t>
            </w:r>
          </w:p>
        </w:tc>
        <w:tc>
          <w:tcPr>
            <w:tcW w:w="1669" w:type="pct"/>
            <w:vAlign w:val="center"/>
          </w:tcPr>
          <w:p w14:paraId="74CA19E2">
            <w:pPr>
              <w:widowControl/>
              <w:jc w:val="right"/>
              <w:rPr>
                <w:rFonts w:ascii="宋体" w:hAnsi="宋体"/>
                <w:kern w:val="0"/>
                <w:szCs w:val="24"/>
              </w:rPr>
            </w:pPr>
          </w:p>
        </w:tc>
      </w:tr>
      <w:tr w14:paraId="277EDA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64" w:type="pct"/>
            <w:vAlign w:val="center"/>
          </w:tcPr>
          <w:p w14:paraId="47ADE848">
            <w:pPr>
              <w:widowControl/>
              <w:jc w:val="right"/>
              <w:rPr>
                <w:rFonts w:ascii="宋体" w:hAnsi="宋体"/>
                <w:kern w:val="0"/>
                <w:szCs w:val="24"/>
              </w:rPr>
            </w:pPr>
          </w:p>
        </w:tc>
        <w:tc>
          <w:tcPr>
            <w:tcW w:w="1666" w:type="pct"/>
            <w:vAlign w:val="center"/>
          </w:tcPr>
          <w:p w14:paraId="5FAE5C1C">
            <w:pPr>
              <w:widowControl/>
              <w:jc w:val="center"/>
              <w:rPr>
                <w:rFonts w:ascii="宋体" w:hAnsi="宋体"/>
                <w:kern w:val="0"/>
                <w:szCs w:val="24"/>
              </w:rPr>
            </w:pPr>
            <w:r>
              <w:rPr>
                <w:rFonts w:hint="eastAsia" w:ascii="宋体" w:hAnsi="宋体"/>
                <w:kern w:val="0"/>
                <w:szCs w:val="24"/>
              </w:rPr>
              <w:t>（盖企业公章或出图章）</w:t>
            </w:r>
          </w:p>
        </w:tc>
        <w:tc>
          <w:tcPr>
            <w:tcW w:w="1669" w:type="pct"/>
            <w:vAlign w:val="center"/>
          </w:tcPr>
          <w:p w14:paraId="34164E6E">
            <w:pPr>
              <w:widowControl/>
              <w:jc w:val="right"/>
              <w:rPr>
                <w:rFonts w:ascii="宋体" w:hAnsi="宋体"/>
                <w:kern w:val="0"/>
                <w:szCs w:val="24"/>
              </w:rPr>
            </w:pPr>
          </w:p>
        </w:tc>
      </w:tr>
      <w:tr w14:paraId="6C6307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64" w:type="pct"/>
            <w:vAlign w:val="center"/>
          </w:tcPr>
          <w:p w14:paraId="4081664A">
            <w:pPr>
              <w:widowControl/>
              <w:jc w:val="right"/>
              <w:rPr>
                <w:rFonts w:ascii="宋体" w:hAnsi="宋体"/>
                <w:kern w:val="0"/>
                <w:szCs w:val="24"/>
              </w:rPr>
            </w:pPr>
          </w:p>
        </w:tc>
        <w:tc>
          <w:tcPr>
            <w:tcW w:w="1666" w:type="pct"/>
            <w:vAlign w:val="center"/>
          </w:tcPr>
          <w:p w14:paraId="1A2F2E06">
            <w:pPr>
              <w:widowControl/>
              <w:jc w:val="center"/>
              <w:rPr>
                <w:rFonts w:ascii="宋体" w:hAnsi="宋体"/>
                <w:kern w:val="0"/>
                <w:szCs w:val="24"/>
              </w:rPr>
            </w:pPr>
            <w:r>
              <w:rPr>
                <w:rFonts w:hint="eastAsia" w:ascii="宋体" w:hAnsi="宋体"/>
                <w:kern w:val="0"/>
                <w:szCs w:val="24"/>
              </w:rPr>
              <w:t>年   月   日</w:t>
            </w:r>
          </w:p>
        </w:tc>
        <w:tc>
          <w:tcPr>
            <w:tcW w:w="1669" w:type="pct"/>
            <w:vAlign w:val="center"/>
          </w:tcPr>
          <w:p w14:paraId="76C4E479">
            <w:pPr>
              <w:widowControl/>
              <w:jc w:val="center"/>
              <w:rPr>
                <w:rFonts w:ascii="宋体" w:hAnsi="宋体"/>
                <w:kern w:val="0"/>
                <w:szCs w:val="24"/>
              </w:rPr>
            </w:pPr>
          </w:p>
        </w:tc>
      </w:tr>
      <w:tr w14:paraId="52C5C5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64" w:type="pct"/>
            <w:vAlign w:val="center"/>
          </w:tcPr>
          <w:p w14:paraId="2253274F">
            <w:pPr>
              <w:widowControl/>
              <w:jc w:val="right"/>
              <w:rPr>
                <w:rFonts w:ascii="宋体" w:hAnsi="宋体"/>
                <w:kern w:val="0"/>
                <w:szCs w:val="24"/>
              </w:rPr>
            </w:pPr>
          </w:p>
        </w:tc>
        <w:tc>
          <w:tcPr>
            <w:tcW w:w="1666" w:type="pct"/>
            <w:vAlign w:val="center"/>
          </w:tcPr>
          <w:p w14:paraId="376CC417">
            <w:pPr>
              <w:widowControl/>
              <w:jc w:val="right"/>
              <w:rPr>
                <w:rFonts w:ascii="宋体" w:hAnsi="宋体"/>
                <w:kern w:val="0"/>
                <w:szCs w:val="24"/>
              </w:rPr>
            </w:pPr>
          </w:p>
        </w:tc>
        <w:tc>
          <w:tcPr>
            <w:tcW w:w="1669" w:type="pct"/>
            <w:vAlign w:val="center"/>
          </w:tcPr>
          <w:p w14:paraId="776A0B1B">
            <w:pPr>
              <w:widowControl/>
              <w:jc w:val="right"/>
              <w:rPr>
                <w:rFonts w:ascii="宋体" w:hAnsi="宋体"/>
                <w:kern w:val="0"/>
                <w:szCs w:val="24"/>
              </w:rPr>
            </w:pPr>
          </w:p>
        </w:tc>
      </w:tr>
      <w:tr w14:paraId="33C3041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64" w:type="pct"/>
            <w:vAlign w:val="center"/>
          </w:tcPr>
          <w:p w14:paraId="33D6D096">
            <w:pPr>
              <w:widowControl/>
              <w:jc w:val="right"/>
              <w:rPr>
                <w:rFonts w:ascii="宋体" w:hAnsi="宋体"/>
                <w:kern w:val="0"/>
                <w:szCs w:val="24"/>
              </w:rPr>
            </w:pPr>
          </w:p>
        </w:tc>
        <w:tc>
          <w:tcPr>
            <w:tcW w:w="1666" w:type="pct"/>
            <w:vAlign w:val="center"/>
          </w:tcPr>
          <w:p w14:paraId="2CE6E421">
            <w:pPr>
              <w:widowControl/>
              <w:jc w:val="right"/>
              <w:rPr>
                <w:rFonts w:ascii="宋体" w:hAnsi="宋体"/>
                <w:kern w:val="0"/>
                <w:szCs w:val="24"/>
              </w:rPr>
            </w:pPr>
          </w:p>
        </w:tc>
        <w:tc>
          <w:tcPr>
            <w:tcW w:w="1669" w:type="pct"/>
            <w:vAlign w:val="center"/>
          </w:tcPr>
          <w:p w14:paraId="02F1C6FA">
            <w:pPr>
              <w:widowControl/>
              <w:jc w:val="right"/>
              <w:rPr>
                <w:rFonts w:ascii="宋体" w:hAnsi="宋体"/>
                <w:kern w:val="0"/>
                <w:szCs w:val="24"/>
              </w:rPr>
            </w:pPr>
          </w:p>
        </w:tc>
      </w:tr>
      <w:tr w14:paraId="079680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64" w:type="pct"/>
            <w:vAlign w:val="center"/>
          </w:tcPr>
          <w:p w14:paraId="642C9F0B">
            <w:pPr>
              <w:widowControl/>
              <w:jc w:val="right"/>
              <w:rPr>
                <w:rFonts w:ascii="宋体" w:hAnsi="宋体"/>
                <w:kern w:val="0"/>
                <w:szCs w:val="24"/>
              </w:rPr>
            </w:pPr>
          </w:p>
        </w:tc>
        <w:tc>
          <w:tcPr>
            <w:tcW w:w="1666" w:type="pct"/>
            <w:vAlign w:val="center"/>
          </w:tcPr>
          <w:p w14:paraId="236C788A">
            <w:pPr>
              <w:widowControl/>
              <w:jc w:val="right"/>
              <w:rPr>
                <w:rFonts w:ascii="宋体" w:hAnsi="宋体"/>
                <w:kern w:val="0"/>
                <w:szCs w:val="24"/>
              </w:rPr>
            </w:pPr>
          </w:p>
        </w:tc>
        <w:tc>
          <w:tcPr>
            <w:tcW w:w="1669" w:type="pct"/>
            <w:vAlign w:val="center"/>
          </w:tcPr>
          <w:p w14:paraId="4C3D75D6">
            <w:pPr>
              <w:widowControl/>
              <w:jc w:val="right"/>
              <w:rPr>
                <w:rFonts w:ascii="宋体" w:hAnsi="宋体"/>
                <w:kern w:val="0"/>
                <w:szCs w:val="24"/>
              </w:rPr>
            </w:pPr>
          </w:p>
        </w:tc>
      </w:tr>
    </w:tbl>
    <w:p w14:paraId="2766210A">
      <w:pPr>
        <w:ind w:firstLine="560"/>
        <w:rPr>
          <w:rFonts w:ascii="仿宋" w:hAnsi="仿宋" w:eastAsia="仿宋" w:cs="仿宋"/>
          <w:sz w:val="28"/>
          <w:szCs w:val="28"/>
        </w:rPr>
      </w:pPr>
    </w:p>
    <w:p w14:paraId="031E4AA9">
      <w:pPr>
        <w:pStyle w:val="5"/>
        <w:tabs>
          <w:tab w:val="clear" w:pos="0"/>
        </w:tabs>
      </w:pPr>
      <w:r>
        <w:rPr>
          <w:rFonts w:cs="Times New Roman"/>
          <w:szCs w:val="24"/>
        </w:rPr>
        <w:br w:type="page"/>
      </w:r>
      <w:r>
        <w:rPr>
          <w:rFonts w:hint="eastAsia"/>
        </w:rPr>
        <w:t>A.0.2  设计概算签署页样式</w:t>
      </w:r>
    </w:p>
    <w:tbl>
      <w:tblPr>
        <w:tblStyle w:val="28"/>
        <w:tblpPr w:leftFromText="180" w:rightFromText="180" w:vertAnchor="text" w:horzAnchor="page" w:tblpX="1870" w:tblpY="446"/>
        <w:tblOverlap w:val="never"/>
        <w:tblW w:w="8221"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740"/>
        <w:gridCol w:w="2740"/>
        <w:gridCol w:w="2741"/>
      </w:tblGrid>
      <w:tr w14:paraId="7F2BB7D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0723E6EF">
            <w:pPr>
              <w:widowControl/>
              <w:jc w:val="right"/>
              <w:rPr>
                <w:rFonts w:ascii="宋体" w:hAnsi="宋体"/>
                <w:kern w:val="0"/>
                <w:szCs w:val="24"/>
              </w:rPr>
            </w:pPr>
          </w:p>
        </w:tc>
        <w:tc>
          <w:tcPr>
            <w:tcW w:w="2740" w:type="dxa"/>
            <w:vAlign w:val="center"/>
          </w:tcPr>
          <w:p w14:paraId="61490AEB">
            <w:pPr>
              <w:widowControl/>
              <w:jc w:val="right"/>
              <w:rPr>
                <w:rFonts w:ascii="宋体" w:hAnsi="宋体"/>
                <w:kern w:val="0"/>
                <w:szCs w:val="24"/>
              </w:rPr>
            </w:pPr>
          </w:p>
        </w:tc>
        <w:tc>
          <w:tcPr>
            <w:tcW w:w="2741" w:type="dxa"/>
            <w:vAlign w:val="center"/>
          </w:tcPr>
          <w:p w14:paraId="69923776">
            <w:pPr>
              <w:widowControl/>
              <w:jc w:val="right"/>
              <w:rPr>
                <w:rFonts w:ascii="宋体" w:hAnsi="宋体"/>
                <w:kern w:val="0"/>
                <w:szCs w:val="24"/>
              </w:rPr>
            </w:pPr>
          </w:p>
        </w:tc>
      </w:tr>
      <w:tr w14:paraId="3A055AF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51AAF9EC">
            <w:pPr>
              <w:widowControl/>
              <w:jc w:val="right"/>
              <w:rPr>
                <w:rFonts w:ascii="宋体" w:hAnsi="宋体"/>
                <w:kern w:val="0"/>
                <w:szCs w:val="24"/>
              </w:rPr>
            </w:pPr>
          </w:p>
        </w:tc>
        <w:tc>
          <w:tcPr>
            <w:tcW w:w="2740" w:type="dxa"/>
            <w:vAlign w:val="center"/>
          </w:tcPr>
          <w:p w14:paraId="777FC4DF">
            <w:pPr>
              <w:widowControl/>
              <w:jc w:val="right"/>
              <w:rPr>
                <w:rFonts w:ascii="宋体" w:hAnsi="宋体"/>
                <w:kern w:val="0"/>
                <w:szCs w:val="24"/>
              </w:rPr>
            </w:pPr>
          </w:p>
        </w:tc>
        <w:tc>
          <w:tcPr>
            <w:tcW w:w="2741" w:type="dxa"/>
            <w:vAlign w:val="center"/>
          </w:tcPr>
          <w:p w14:paraId="4C743D58">
            <w:pPr>
              <w:widowControl/>
              <w:jc w:val="right"/>
              <w:rPr>
                <w:rFonts w:ascii="宋体" w:hAnsi="宋体"/>
                <w:kern w:val="0"/>
                <w:szCs w:val="24"/>
              </w:rPr>
            </w:pPr>
          </w:p>
        </w:tc>
      </w:tr>
      <w:tr w14:paraId="6CBF627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3A705C97">
            <w:pPr>
              <w:widowControl/>
              <w:jc w:val="right"/>
              <w:rPr>
                <w:rFonts w:ascii="宋体" w:hAnsi="宋体"/>
                <w:kern w:val="0"/>
                <w:szCs w:val="24"/>
              </w:rPr>
            </w:pPr>
          </w:p>
        </w:tc>
        <w:tc>
          <w:tcPr>
            <w:tcW w:w="2740" w:type="dxa"/>
            <w:vAlign w:val="center"/>
          </w:tcPr>
          <w:p w14:paraId="14215382">
            <w:pPr>
              <w:widowControl/>
              <w:jc w:val="right"/>
              <w:rPr>
                <w:rFonts w:ascii="宋体" w:hAnsi="宋体"/>
                <w:kern w:val="0"/>
                <w:szCs w:val="24"/>
              </w:rPr>
            </w:pPr>
          </w:p>
        </w:tc>
        <w:tc>
          <w:tcPr>
            <w:tcW w:w="2741" w:type="dxa"/>
            <w:vAlign w:val="center"/>
          </w:tcPr>
          <w:p w14:paraId="429F4AA0">
            <w:pPr>
              <w:widowControl/>
              <w:jc w:val="right"/>
              <w:rPr>
                <w:rFonts w:ascii="宋体" w:hAnsi="宋体"/>
                <w:kern w:val="0"/>
                <w:szCs w:val="24"/>
              </w:rPr>
            </w:pPr>
          </w:p>
        </w:tc>
      </w:tr>
      <w:tr w14:paraId="4AC2C3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05FF86A9">
            <w:pPr>
              <w:widowControl/>
              <w:jc w:val="right"/>
              <w:rPr>
                <w:rFonts w:ascii="宋体" w:hAnsi="宋体"/>
                <w:kern w:val="0"/>
                <w:szCs w:val="24"/>
              </w:rPr>
            </w:pPr>
          </w:p>
        </w:tc>
        <w:tc>
          <w:tcPr>
            <w:tcW w:w="2740" w:type="dxa"/>
            <w:vAlign w:val="center"/>
          </w:tcPr>
          <w:p w14:paraId="28771824">
            <w:pPr>
              <w:widowControl/>
              <w:jc w:val="right"/>
              <w:rPr>
                <w:rFonts w:ascii="宋体" w:hAnsi="宋体"/>
                <w:kern w:val="0"/>
                <w:szCs w:val="24"/>
              </w:rPr>
            </w:pPr>
            <w:r>
              <w:rPr>
                <w:rFonts w:hint="eastAsia" w:ascii="宋体" w:hAnsi="宋体"/>
                <w:kern w:val="0"/>
                <w:sz w:val="32"/>
                <w:szCs w:val="32"/>
              </w:rPr>
              <w:t>（建设项目名称）</w:t>
            </w:r>
          </w:p>
        </w:tc>
        <w:tc>
          <w:tcPr>
            <w:tcW w:w="2741" w:type="dxa"/>
            <w:vAlign w:val="center"/>
          </w:tcPr>
          <w:p w14:paraId="02DFBEDB">
            <w:pPr>
              <w:widowControl/>
              <w:jc w:val="right"/>
              <w:rPr>
                <w:rFonts w:ascii="宋体" w:hAnsi="宋体"/>
                <w:kern w:val="0"/>
                <w:szCs w:val="24"/>
              </w:rPr>
            </w:pPr>
          </w:p>
        </w:tc>
      </w:tr>
      <w:tr w14:paraId="37A25A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110367E2">
            <w:pPr>
              <w:widowControl/>
              <w:jc w:val="right"/>
              <w:rPr>
                <w:rFonts w:ascii="宋体" w:hAnsi="宋体"/>
                <w:kern w:val="0"/>
                <w:szCs w:val="24"/>
              </w:rPr>
            </w:pPr>
          </w:p>
        </w:tc>
        <w:tc>
          <w:tcPr>
            <w:tcW w:w="2740" w:type="dxa"/>
            <w:vAlign w:val="center"/>
          </w:tcPr>
          <w:p w14:paraId="745A3F4C">
            <w:pPr>
              <w:widowControl/>
              <w:jc w:val="right"/>
              <w:rPr>
                <w:rFonts w:ascii="宋体" w:hAnsi="宋体"/>
                <w:kern w:val="0"/>
                <w:szCs w:val="24"/>
              </w:rPr>
            </w:pPr>
          </w:p>
        </w:tc>
        <w:tc>
          <w:tcPr>
            <w:tcW w:w="2741" w:type="dxa"/>
            <w:vAlign w:val="center"/>
          </w:tcPr>
          <w:p w14:paraId="5C253AE3">
            <w:pPr>
              <w:widowControl/>
              <w:jc w:val="right"/>
              <w:rPr>
                <w:rFonts w:ascii="宋体" w:hAnsi="宋体"/>
                <w:kern w:val="0"/>
                <w:szCs w:val="24"/>
              </w:rPr>
            </w:pPr>
          </w:p>
        </w:tc>
      </w:tr>
      <w:tr w14:paraId="37F40C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20FE6E45">
            <w:pPr>
              <w:widowControl/>
              <w:jc w:val="right"/>
              <w:rPr>
                <w:rFonts w:ascii="宋体" w:hAnsi="宋体"/>
                <w:kern w:val="0"/>
                <w:szCs w:val="24"/>
              </w:rPr>
            </w:pPr>
          </w:p>
        </w:tc>
        <w:tc>
          <w:tcPr>
            <w:tcW w:w="2740" w:type="dxa"/>
            <w:vAlign w:val="center"/>
          </w:tcPr>
          <w:p w14:paraId="2DAEBAFD">
            <w:pPr>
              <w:widowControl/>
              <w:jc w:val="right"/>
              <w:rPr>
                <w:rFonts w:ascii="宋体" w:hAnsi="宋体"/>
                <w:kern w:val="0"/>
                <w:szCs w:val="24"/>
              </w:rPr>
            </w:pPr>
            <w:r>
              <w:rPr>
                <w:rFonts w:hint="eastAsia" w:ascii="宋体" w:hAnsi="宋体"/>
                <w:kern w:val="0"/>
                <w:szCs w:val="24"/>
              </w:rPr>
              <w:t>设  计  概  算  书</w:t>
            </w:r>
          </w:p>
        </w:tc>
        <w:tc>
          <w:tcPr>
            <w:tcW w:w="2741" w:type="dxa"/>
            <w:vAlign w:val="center"/>
          </w:tcPr>
          <w:p w14:paraId="616A4335">
            <w:pPr>
              <w:widowControl/>
              <w:jc w:val="right"/>
              <w:rPr>
                <w:rFonts w:ascii="宋体" w:hAnsi="宋体"/>
                <w:kern w:val="0"/>
                <w:szCs w:val="24"/>
              </w:rPr>
            </w:pPr>
          </w:p>
        </w:tc>
      </w:tr>
      <w:tr w14:paraId="4E58730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3C416F6B">
            <w:pPr>
              <w:widowControl/>
              <w:jc w:val="right"/>
              <w:rPr>
                <w:rFonts w:ascii="宋体" w:hAnsi="宋体"/>
                <w:kern w:val="0"/>
                <w:szCs w:val="24"/>
              </w:rPr>
            </w:pPr>
          </w:p>
        </w:tc>
        <w:tc>
          <w:tcPr>
            <w:tcW w:w="2740" w:type="dxa"/>
            <w:vAlign w:val="center"/>
          </w:tcPr>
          <w:p w14:paraId="7D7DB8C5">
            <w:pPr>
              <w:widowControl/>
              <w:jc w:val="right"/>
              <w:rPr>
                <w:rFonts w:ascii="宋体" w:hAnsi="宋体"/>
                <w:kern w:val="0"/>
                <w:szCs w:val="24"/>
              </w:rPr>
            </w:pPr>
          </w:p>
        </w:tc>
        <w:tc>
          <w:tcPr>
            <w:tcW w:w="2741" w:type="dxa"/>
            <w:vAlign w:val="center"/>
          </w:tcPr>
          <w:p w14:paraId="0EEA527E">
            <w:pPr>
              <w:widowControl/>
              <w:jc w:val="right"/>
              <w:rPr>
                <w:rFonts w:ascii="宋体" w:hAnsi="宋体"/>
                <w:kern w:val="0"/>
                <w:szCs w:val="24"/>
              </w:rPr>
            </w:pPr>
          </w:p>
        </w:tc>
      </w:tr>
      <w:tr w14:paraId="295C6A8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5E31E018">
            <w:pPr>
              <w:widowControl/>
              <w:jc w:val="right"/>
              <w:rPr>
                <w:rFonts w:ascii="宋体" w:hAnsi="宋体"/>
                <w:kern w:val="0"/>
                <w:szCs w:val="24"/>
              </w:rPr>
            </w:pPr>
          </w:p>
        </w:tc>
        <w:tc>
          <w:tcPr>
            <w:tcW w:w="2740" w:type="dxa"/>
            <w:vAlign w:val="center"/>
          </w:tcPr>
          <w:p w14:paraId="783A192C">
            <w:pPr>
              <w:widowControl/>
              <w:jc w:val="right"/>
              <w:rPr>
                <w:rFonts w:ascii="宋体" w:hAnsi="宋体"/>
                <w:kern w:val="0"/>
                <w:szCs w:val="24"/>
              </w:rPr>
            </w:pPr>
          </w:p>
        </w:tc>
        <w:tc>
          <w:tcPr>
            <w:tcW w:w="2741" w:type="dxa"/>
            <w:vAlign w:val="center"/>
          </w:tcPr>
          <w:p w14:paraId="49EDD171">
            <w:pPr>
              <w:widowControl/>
              <w:jc w:val="right"/>
              <w:rPr>
                <w:rFonts w:ascii="宋体" w:hAnsi="宋体"/>
                <w:kern w:val="0"/>
                <w:szCs w:val="24"/>
              </w:rPr>
            </w:pPr>
          </w:p>
        </w:tc>
      </w:tr>
      <w:tr w14:paraId="7EA917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3DD32E78">
            <w:pPr>
              <w:widowControl/>
              <w:jc w:val="right"/>
              <w:rPr>
                <w:rFonts w:ascii="宋体" w:hAnsi="宋体"/>
                <w:kern w:val="0"/>
                <w:szCs w:val="24"/>
              </w:rPr>
            </w:pPr>
            <w:r>
              <w:rPr>
                <w:rFonts w:hint="eastAsia" w:ascii="宋体" w:hAnsi="宋体"/>
                <w:kern w:val="0"/>
                <w:szCs w:val="24"/>
              </w:rPr>
              <w:t>概算金额：</w:t>
            </w:r>
          </w:p>
        </w:tc>
        <w:tc>
          <w:tcPr>
            <w:tcW w:w="2740" w:type="dxa"/>
            <w:tcBorders>
              <w:bottom w:val="single" w:color="auto" w:sz="4" w:space="0"/>
            </w:tcBorders>
            <w:vAlign w:val="center"/>
          </w:tcPr>
          <w:p w14:paraId="45D108A6">
            <w:pPr>
              <w:widowControl/>
              <w:jc w:val="center"/>
              <w:rPr>
                <w:rFonts w:ascii="宋体" w:hAnsi="宋体"/>
                <w:kern w:val="0"/>
                <w:szCs w:val="24"/>
              </w:rPr>
            </w:pPr>
            <w:r>
              <w:rPr>
                <w:rFonts w:hint="eastAsia" w:ascii="宋体" w:hAnsi="宋体"/>
                <w:kern w:val="0"/>
                <w:szCs w:val="24"/>
              </w:rPr>
              <w:t>（小写）</w:t>
            </w:r>
          </w:p>
        </w:tc>
        <w:tc>
          <w:tcPr>
            <w:tcW w:w="2741" w:type="dxa"/>
            <w:vAlign w:val="center"/>
          </w:tcPr>
          <w:p w14:paraId="7F949795">
            <w:pPr>
              <w:widowControl/>
              <w:rPr>
                <w:rFonts w:ascii="宋体" w:hAnsi="宋体"/>
                <w:kern w:val="0"/>
                <w:szCs w:val="24"/>
              </w:rPr>
            </w:pPr>
            <w:r>
              <w:rPr>
                <w:rFonts w:hint="eastAsia" w:ascii="宋体" w:hAnsi="宋体"/>
                <w:kern w:val="0"/>
                <w:szCs w:val="24"/>
              </w:rPr>
              <w:t>元</w:t>
            </w:r>
          </w:p>
        </w:tc>
      </w:tr>
      <w:tr w14:paraId="7D38D73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229C53BE">
            <w:pPr>
              <w:widowControl/>
              <w:jc w:val="right"/>
              <w:rPr>
                <w:rFonts w:ascii="宋体" w:hAnsi="宋体"/>
                <w:kern w:val="0"/>
                <w:szCs w:val="24"/>
              </w:rPr>
            </w:pPr>
          </w:p>
        </w:tc>
        <w:tc>
          <w:tcPr>
            <w:tcW w:w="2740" w:type="dxa"/>
            <w:tcBorders>
              <w:top w:val="single" w:color="auto" w:sz="4" w:space="0"/>
            </w:tcBorders>
            <w:vAlign w:val="center"/>
          </w:tcPr>
          <w:p w14:paraId="5D4FA7FB">
            <w:pPr>
              <w:widowControl/>
              <w:jc w:val="center"/>
              <w:rPr>
                <w:rFonts w:ascii="宋体" w:hAnsi="宋体"/>
                <w:kern w:val="0"/>
                <w:szCs w:val="24"/>
              </w:rPr>
            </w:pPr>
          </w:p>
        </w:tc>
        <w:tc>
          <w:tcPr>
            <w:tcW w:w="2741" w:type="dxa"/>
            <w:vAlign w:val="center"/>
          </w:tcPr>
          <w:p w14:paraId="73B49039">
            <w:pPr>
              <w:widowControl/>
              <w:rPr>
                <w:rFonts w:ascii="宋体" w:hAnsi="宋体"/>
                <w:kern w:val="0"/>
                <w:szCs w:val="24"/>
              </w:rPr>
            </w:pPr>
          </w:p>
        </w:tc>
      </w:tr>
      <w:tr w14:paraId="235F4B4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4DB9857C">
            <w:pPr>
              <w:widowControl/>
              <w:jc w:val="right"/>
              <w:rPr>
                <w:rFonts w:ascii="宋体" w:hAnsi="宋体"/>
                <w:kern w:val="0"/>
                <w:szCs w:val="24"/>
              </w:rPr>
            </w:pPr>
          </w:p>
        </w:tc>
        <w:tc>
          <w:tcPr>
            <w:tcW w:w="2740" w:type="dxa"/>
            <w:tcBorders>
              <w:bottom w:val="single" w:color="auto" w:sz="4" w:space="0"/>
            </w:tcBorders>
            <w:vAlign w:val="center"/>
          </w:tcPr>
          <w:p w14:paraId="234CC76D">
            <w:pPr>
              <w:widowControl/>
              <w:jc w:val="center"/>
              <w:rPr>
                <w:rFonts w:ascii="宋体" w:hAnsi="宋体"/>
                <w:kern w:val="0"/>
                <w:szCs w:val="24"/>
              </w:rPr>
            </w:pPr>
            <w:r>
              <w:rPr>
                <w:rFonts w:hint="eastAsia" w:ascii="宋体" w:hAnsi="宋体"/>
                <w:kern w:val="0"/>
                <w:szCs w:val="24"/>
              </w:rPr>
              <w:t>（大写）</w:t>
            </w:r>
          </w:p>
        </w:tc>
        <w:tc>
          <w:tcPr>
            <w:tcW w:w="2741" w:type="dxa"/>
            <w:vAlign w:val="center"/>
          </w:tcPr>
          <w:p w14:paraId="6C8FD704">
            <w:pPr>
              <w:widowControl/>
              <w:rPr>
                <w:rFonts w:ascii="宋体" w:hAnsi="宋体"/>
                <w:kern w:val="0"/>
                <w:szCs w:val="24"/>
              </w:rPr>
            </w:pPr>
            <w:r>
              <w:rPr>
                <w:rFonts w:hint="eastAsia" w:ascii="宋体" w:hAnsi="宋体"/>
                <w:kern w:val="0"/>
                <w:szCs w:val="24"/>
              </w:rPr>
              <w:t>元</w:t>
            </w:r>
          </w:p>
        </w:tc>
      </w:tr>
      <w:tr w14:paraId="45EE5B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1BB5D859">
            <w:pPr>
              <w:widowControl/>
              <w:jc w:val="right"/>
              <w:rPr>
                <w:rFonts w:ascii="宋体" w:hAnsi="宋体"/>
                <w:kern w:val="0"/>
                <w:szCs w:val="24"/>
              </w:rPr>
            </w:pPr>
          </w:p>
        </w:tc>
        <w:tc>
          <w:tcPr>
            <w:tcW w:w="2740" w:type="dxa"/>
            <w:tcBorders>
              <w:top w:val="single" w:color="auto" w:sz="4" w:space="0"/>
            </w:tcBorders>
            <w:vAlign w:val="center"/>
          </w:tcPr>
          <w:p w14:paraId="695071F7">
            <w:pPr>
              <w:widowControl/>
              <w:jc w:val="right"/>
              <w:rPr>
                <w:rFonts w:ascii="宋体" w:hAnsi="宋体"/>
                <w:kern w:val="0"/>
                <w:szCs w:val="24"/>
              </w:rPr>
            </w:pPr>
          </w:p>
        </w:tc>
        <w:tc>
          <w:tcPr>
            <w:tcW w:w="2741" w:type="dxa"/>
            <w:vAlign w:val="center"/>
          </w:tcPr>
          <w:p w14:paraId="4FEC8F08">
            <w:pPr>
              <w:widowControl/>
              <w:jc w:val="right"/>
              <w:rPr>
                <w:rFonts w:ascii="宋体" w:hAnsi="宋体"/>
                <w:kern w:val="0"/>
                <w:szCs w:val="24"/>
              </w:rPr>
            </w:pPr>
          </w:p>
        </w:tc>
      </w:tr>
      <w:tr w14:paraId="696BEE0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6AEF776C">
            <w:pPr>
              <w:widowControl/>
              <w:jc w:val="right"/>
              <w:rPr>
                <w:rFonts w:ascii="宋体" w:hAnsi="宋体"/>
                <w:kern w:val="0"/>
                <w:szCs w:val="24"/>
              </w:rPr>
            </w:pPr>
            <w:r>
              <w:rPr>
                <w:rFonts w:hint="eastAsia" w:ascii="宋体" w:hAnsi="宋体"/>
                <w:kern w:val="0"/>
                <w:szCs w:val="24"/>
              </w:rPr>
              <w:t>设计号：</w:t>
            </w:r>
          </w:p>
        </w:tc>
        <w:tc>
          <w:tcPr>
            <w:tcW w:w="2740" w:type="dxa"/>
            <w:vAlign w:val="center"/>
          </w:tcPr>
          <w:p w14:paraId="3D334951">
            <w:pPr>
              <w:widowControl/>
              <w:jc w:val="right"/>
              <w:rPr>
                <w:rFonts w:ascii="宋体" w:hAnsi="宋体"/>
                <w:kern w:val="0"/>
                <w:szCs w:val="24"/>
              </w:rPr>
            </w:pPr>
          </w:p>
        </w:tc>
        <w:tc>
          <w:tcPr>
            <w:tcW w:w="2741" w:type="dxa"/>
            <w:vAlign w:val="center"/>
          </w:tcPr>
          <w:p w14:paraId="13229863">
            <w:pPr>
              <w:widowControl/>
              <w:jc w:val="right"/>
              <w:rPr>
                <w:rFonts w:ascii="宋体" w:hAnsi="宋体"/>
                <w:kern w:val="0"/>
                <w:szCs w:val="24"/>
              </w:rPr>
            </w:pPr>
          </w:p>
        </w:tc>
      </w:tr>
      <w:tr w14:paraId="6FF9200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4B736359">
            <w:pPr>
              <w:widowControl/>
              <w:jc w:val="right"/>
              <w:rPr>
                <w:rFonts w:ascii="宋体" w:hAnsi="宋体"/>
                <w:kern w:val="0"/>
                <w:szCs w:val="24"/>
              </w:rPr>
            </w:pPr>
          </w:p>
        </w:tc>
        <w:tc>
          <w:tcPr>
            <w:tcW w:w="2740" w:type="dxa"/>
            <w:vAlign w:val="center"/>
          </w:tcPr>
          <w:p w14:paraId="711C5413">
            <w:pPr>
              <w:widowControl/>
              <w:jc w:val="center"/>
              <w:rPr>
                <w:rFonts w:ascii="宋体" w:hAnsi="宋体"/>
                <w:kern w:val="0"/>
                <w:szCs w:val="24"/>
              </w:rPr>
            </w:pPr>
          </w:p>
        </w:tc>
        <w:tc>
          <w:tcPr>
            <w:tcW w:w="2741" w:type="dxa"/>
            <w:vAlign w:val="center"/>
          </w:tcPr>
          <w:p w14:paraId="34D7A92E">
            <w:pPr>
              <w:widowControl/>
              <w:jc w:val="right"/>
              <w:rPr>
                <w:rFonts w:ascii="宋体" w:hAnsi="宋体"/>
                <w:kern w:val="0"/>
                <w:szCs w:val="24"/>
              </w:rPr>
            </w:pPr>
          </w:p>
        </w:tc>
      </w:tr>
      <w:tr w14:paraId="672ECD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1C602893">
            <w:pPr>
              <w:widowControl/>
              <w:jc w:val="right"/>
              <w:rPr>
                <w:rFonts w:ascii="宋体" w:hAnsi="宋体"/>
                <w:kern w:val="0"/>
                <w:szCs w:val="24"/>
              </w:rPr>
            </w:pPr>
            <w:r>
              <w:rPr>
                <w:rFonts w:hint="eastAsia" w:ascii="宋体" w:hAnsi="宋体"/>
                <w:kern w:val="0"/>
                <w:szCs w:val="24"/>
              </w:rPr>
              <w:t>编制人：</w:t>
            </w:r>
          </w:p>
        </w:tc>
        <w:tc>
          <w:tcPr>
            <w:tcW w:w="2740" w:type="dxa"/>
            <w:tcBorders>
              <w:bottom w:val="single" w:color="auto" w:sz="4" w:space="0"/>
            </w:tcBorders>
            <w:vAlign w:val="center"/>
          </w:tcPr>
          <w:p w14:paraId="143B57F5">
            <w:pPr>
              <w:widowControl/>
              <w:jc w:val="right"/>
              <w:rPr>
                <w:rFonts w:ascii="宋体" w:hAnsi="宋体"/>
                <w:kern w:val="0"/>
                <w:szCs w:val="24"/>
              </w:rPr>
            </w:pPr>
          </w:p>
        </w:tc>
        <w:tc>
          <w:tcPr>
            <w:tcW w:w="2741" w:type="dxa"/>
            <w:vAlign w:val="center"/>
          </w:tcPr>
          <w:p w14:paraId="7272CD4A">
            <w:pPr>
              <w:widowControl/>
              <w:rPr>
                <w:rFonts w:ascii="宋体" w:hAnsi="宋体"/>
                <w:kern w:val="0"/>
                <w:szCs w:val="24"/>
              </w:rPr>
            </w:pPr>
            <w:r>
              <w:rPr>
                <w:rFonts w:hint="eastAsia" w:ascii="宋体" w:hAnsi="宋体"/>
                <w:kern w:val="0"/>
                <w:szCs w:val="24"/>
              </w:rPr>
              <w:t>（盖执业印章）</w:t>
            </w:r>
          </w:p>
        </w:tc>
      </w:tr>
      <w:tr w14:paraId="5EB8AB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5B234C8E">
            <w:pPr>
              <w:widowControl/>
              <w:jc w:val="right"/>
              <w:rPr>
                <w:rFonts w:ascii="宋体" w:hAnsi="宋体"/>
                <w:kern w:val="0"/>
                <w:szCs w:val="24"/>
              </w:rPr>
            </w:pPr>
          </w:p>
        </w:tc>
        <w:tc>
          <w:tcPr>
            <w:tcW w:w="2740" w:type="dxa"/>
            <w:tcBorders>
              <w:top w:val="single" w:color="auto" w:sz="4" w:space="0"/>
              <w:bottom w:val="nil"/>
            </w:tcBorders>
            <w:vAlign w:val="center"/>
          </w:tcPr>
          <w:p w14:paraId="51C9563B">
            <w:pPr>
              <w:widowControl/>
              <w:jc w:val="right"/>
              <w:rPr>
                <w:rFonts w:ascii="宋体" w:hAnsi="宋体"/>
                <w:kern w:val="0"/>
                <w:szCs w:val="24"/>
              </w:rPr>
            </w:pPr>
          </w:p>
        </w:tc>
        <w:tc>
          <w:tcPr>
            <w:tcW w:w="2741" w:type="dxa"/>
            <w:vAlign w:val="center"/>
          </w:tcPr>
          <w:p w14:paraId="6E45FDC1">
            <w:pPr>
              <w:widowControl/>
              <w:jc w:val="right"/>
              <w:rPr>
                <w:rFonts w:ascii="宋体" w:hAnsi="宋体"/>
                <w:kern w:val="0"/>
                <w:szCs w:val="24"/>
              </w:rPr>
            </w:pPr>
          </w:p>
        </w:tc>
      </w:tr>
      <w:tr w14:paraId="65074B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5B893977">
            <w:pPr>
              <w:widowControl/>
              <w:jc w:val="right"/>
              <w:rPr>
                <w:rFonts w:ascii="宋体" w:hAnsi="宋体"/>
                <w:kern w:val="0"/>
                <w:szCs w:val="24"/>
              </w:rPr>
            </w:pPr>
            <w:r>
              <w:rPr>
                <w:rFonts w:hint="eastAsia" w:ascii="宋体" w:hAnsi="宋体"/>
                <w:kern w:val="0"/>
                <w:szCs w:val="24"/>
              </w:rPr>
              <w:t>审核人：</w:t>
            </w:r>
          </w:p>
        </w:tc>
        <w:tc>
          <w:tcPr>
            <w:tcW w:w="2740" w:type="dxa"/>
            <w:tcBorders>
              <w:top w:val="nil"/>
            </w:tcBorders>
            <w:vAlign w:val="center"/>
          </w:tcPr>
          <w:p w14:paraId="761FD2C7">
            <w:pPr>
              <w:widowControl/>
              <w:jc w:val="right"/>
              <w:rPr>
                <w:rFonts w:ascii="宋体" w:hAnsi="宋体"/>
                <w:kern w:val="0"/>
                <w:szCs w:val="24"/>
              </w:rPr>
            </w:pPr>
          </w:p>
        </w:tc>
        <w:tc>
          <w:tcPr>
            <w:tcW w:w="2741" w:type="dxa"/>
            <w:vAlign w:val="center"/>
          </w:tcPr>
          <w:p w14:paraId="0BB7270C">
            <w:pPr>
              <w:widowControl/>
              <w:rPr>
                <w:rFonts w:ascii="宋体" w:hAnsi="宋体"/>
                <w:kern w:val="0"/>
                <w:szCs w:val="24"/>
              </w:rPr>
            </w:pPr>
            <w:r>
              <w:rPr>
                <w:rFonts w:hint="eastAsia" w:ascii="宋体" w:hAnsi="宋体"/>
                <w:kern w:val="0"/>
                <w:szCs w:val="24"/>
              </w:rPr>
              <w:t>（盖执业印章）</w:t>
            </w:r>
          </w:p>
        </w:tc>
      </w:tr>
      <w:tr w14:paraId="374ACA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5D584E29">
            <w:pPr>
              <w:widowControl/>
              <w:jc w:val="right"/>
              <w:rPr>
                <w:rFonts w:ascii="宋体" w:hAnsi="宋体"/>
                <w:kern w:val="0"/>
                <w:szCs w:val="24"/>
              </w:rPr>
            </w:pPr>
          </w:p>
        </w:tc>
        <w:tc>
          <w:tcPr>
            <w:tcW w:w="2740" w:type="dxa"/>
            <w:tcBorders>
              <w:top w:val="single" w:color="auto" w:sz="4" w:space="0"/>
            </w:tcBorders>
            <w:vAlign w:val="center"/>
          </w:tcPr>
          <w:p w14:paraId="1F409226">
            <w:pPr>
              <w:widowControl/>
              <w:jc w:val="right"/>
              <w:rPr>
                <w:rFonts w:ascii="宋体" w:hAnsi="宋体"/>
                <w:kern w:val="0"/>
                <w:szCs w:val="24"/>
              </w:rPr>
            </w:pPr>
          </w:p>
        </w:tc>
        <w:tc>
          <w:tcPr>
            <w:tcW w:w="2741" w:type="dxa"/>
            <w:vAlign w:val="center"/>
          </w:tcPr>
          <w:p w14:paraId="5A71F3C6">
            <w:pPr>
              <w:widowControl/>
              <w:jc w:val="right"/>
              <w:rPr>
                <w:rFonts w:ascii="宋体" w:hAnsi="宋体"/>
                <w:kern w:val="0"/>
                <w:szCs w:val="24"/>
              </w:rPr>
            </w:pPr>
          </w:p>
        </w:tc>
      </w:tr>
      <w:tr w14:paraId="7C488E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490A8011">
            <w:pPr>
              <w:widowControl/>
              <w:jc w:val="right"/>
              <w:rPr>
                <w:rFonts w:ascii="宋体" w:hAnsi="宋体"/>
                <w:kern w:val="0"/>
                <w:szCs w:val="24"/>
              </w:rPr>
            </w:pPr>
            <w:r>
              <w:rPr>
                <w:rFonts w:hint="eastAsia" w:ascii="宋体" w:hAnsi="宋体"/>
                <w:kern w:val="0"/>
                <w:szCs w:val="24"/>
              </w:rPr>
              <w:t>审定人：</w:t>
            </w:r>
          </w:p>
        </w:tc>
        <w:tc>
          <w:tcPr>
            <w:tcW w:w="2740" w:type="dxa"/>
            <w:tcBorders>
              <w:bottom w:val="single" w:color="auto" w:sz="4" w:space="0"/>
            </w:tcBorders>
            <w:vAlign w:val="center"/>
          </w:tcPr>
          <w:p w14:paraId="2F87182A">
            <w:pPr>
              <w:widowControl/>
              <w:jc w:val="right"/>
              <w:rPr>
                <w:rFonts w:ascii="宋体" w:hAnsi="宋体"/>
                <w:kern w:val="0"/>
                <w:szCs w:val="24"/>
              </w:rPr>
            </w:pPr>
          </w:p>
        </w:tc>
        <w:tc>
          <w:tcPr>
            <w:tcW w:w="2741" w:type="dxa"/>
            <w:vAlign w:val="center"/>
          </w:tcPr>
          <w:p w14:paraId="731361A4">
            <w:pPr>
              <w:widowControl/>
              <w:rPr>
                <w:rFonts w:ascii="宋体" w:hAnsi="宋体"/>
                <w:kern w:val="0"/>
                <w:szCs w:val="24"/>
              </w:rPr>
            </w:pPr>
            <w:r>
              <w:rPr>
                <w:rFonts w:hint="eastAsia" w:ascii="宋体" w:hAnsi="宋体"/>
                <w:kern w:val="0"/>
                <w:szCs w:val="24"/>
              </w:rPr>
              <w:t>（盖执业印章）</w:t>
            </w:r>
          </w:p>
        </w:tc>
      </w:tr>
      <w:tr w14:paraId="459DAF8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3166B7F5">
            <w:pPr>
              <w:widowControl/>
              <w:jc w:val="right"/>
              <w:rPr>
                <w:rFonts w:ascii="宋体" w:hAnsi="宋体"/>
                <w:kern w:val="0"/>
                <w:szCs w:val="24"/>
              </w:rPr>
            </w:pPr>
          </w:p>
        </w:tc>
        <w:tc>
          <w:tcPr>
            <w:tcW w:w="2740" w:type="dxa"/>
            <w:tcBorders>
              <w:top w:val="single" w:color="auto" w:sz="4" w:space="0"/>
            </w:tcBorders>
            <w:vAlign w:val="center"/>
          </w:tcPr>
          <w:p w14:paraId="20D7482F">
            <w:pPr>
              <w:widowControl/>
              <w:jc w:val="right"/>
              <w:rPr>
                <w:rFonts w:ascii="宋体" w:hAnsi="宋体"/>
                <w:kern w:val="0"/>
                <w:szCs w:val="24"/>
              </w:rPr>
            </w:pPr>
          </w:p>
        </w:tc>
        <w:tc>
          <w:tcPr>
            <w:tcW w:w="2741" w:type="dxa"/>
            <w:vAlign w:val="center"/>
          </w:tcPr>
          <w:p w14:paraId="7E1E13ED">
            <w:pPr>
              <w:widowControl/>
              <w:rPr>
                <w:rFonts w:ascii="宋体" w:hAnsi="宋体"/>
                <w:kern w:val="0"/>
                <w:szCs w:val="24"/>
              </w:rPr>
            </w:pPr>
          </w:p>
        </w:tc>
      </w:tr>
      <w:tr w14:paraId="35C406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1C4678C3">
            <w:pPr>
              <w:widowControl/>
              <w:jc w:val="right"/>
              <w:rPr>
                <w:rFonts w:ascii="宋体" w:hAnsi="宋体"/>
                <w:kern w:val="0"/>
                <w:szCs w:val="24"/>
              </w:rPr>
            </w:pPr>
          </w:p>
        </w:tc>
        <w:tc>
          <w:tcPr>
            <w:tcW w:w="2740" w:type="dxa"/>
            <w:tcBorders>
              <w:bottom w:val="nil"/>
            </w:tcBorders>
            <w:vAlign w:val="center"/>
          </w:tcPr>
          <w:p w14:paraId="3A3C23BE">
            <w:pPr>
              <w:widowControl/>
              <w:jc w:val="right"/>
              <w:rPr>
                <w:rFonts w:ascii="宋体" w:hAnsi="宋体"/>
                <w:kern w:val="0"/>
                <w:szCs w:val="24"/>
              </w:rPr>
            </w:pPr>
          </w:p>
        </w:tc>
        <w:tc>
          <w:tcPr>
            <w:tcW w:w="2741" w:type="dxa"/>
            <w:vAlign w:val="center"/>
          </w:tcPr>
          <w:p w14:paraId="10922112">
            <w:pPr>
              <w:widowControl/>
              <w:rPr>
                <w:rFonts w:ascii="宋体" w:hAnsi="宋体"/>
                <w:kern w:val="0"/>
                <w:szCs w:val="24"/>
              </w:rPr>
            </w:pPr>
          </w:p>
        </w:tc>
      </w:tr>
      <w:tr w14:paraId="3B261B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vAlign w:val="center"/>
          </w:tcPr>
          <w:p w14:paraId="723E81DD">
            <w:pPr>
              <w:widowControl/>
              <w:jc w:val="right"/>
              <w:rPr>
                <w:rFonts w:ascii="宋体" w:hAnsi="宋体"/>
                <w:kern w:val="0"/>
                <w:szCs w:val="24"/>
              </w:rPr>
            </w:pPr>
          </w:p>
        </w:tc>
        <w:tc>
          <w:tcPr>
            <w:tcW w:w="2740" w:type="dxa"/>
            <w:tcBorders>
              <w:top w:val="nil"/>
            </w:tcBorders>
            <w:vAlign w:val="center"/>
          </w:tcPr>
          <w:p w14:paraId="6AD0D541">
            <w:pPr>
              <w:widowControl/>
              <w:jc w:val="right"/>
              <w:rPr>
                <w:rFonts w:ascii="宋体" w:hAnsi="宋体"/>
                <w:kern w:val="0"/>
                <w:szCs w:val="24"/>
              </w:rPr>
            </w:pPr>
          </w:p>
        </w:tc>
        <w:tc>
          <w:tcPr>
            <w:tcW w:w="2741" w:type="dxa"/>
            <w:vAlign w:val="center"/>
          </w:tcPr>
          <w:p w14:paraId="3A06EC66">
            <w:pPr>
              <w:widowControl/>
              <w:jc w:val="right"/>
              <w:rPr>
                <w:rFonts w:ascii="宋体" w:hAnsi="宋体"/>
                <w:kern w:val="0"/>
                <w:szCs w:val="24"/>
              </w:rPr>
            </w:pPr>
          </w:p>
        </w:tc>
      </w:tr>
      <w:tr w14:paraId="4ABF5F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740" w:type="dxa"/>
            <w:vAlign w:val="center"/>
          </w:tcPr>
          <w:p w14:paraId="3B41B496">
            <w:pPr>
              <w:widowControl/>
              <w:jc w:val="right"/>
              <w:rPr>
                <w:rFonts w:ascii="宋体" w:hAnsi="宋体"/>
                <w:kern w:val="0"/>
                <w:szCs w:val="24"/>
              </w:rPr>
            </w:pPr>
          </w:p>
        </w:tc>
        <w:tc>
          <w:tcPr>
            <w:tcW w:w="2740" w:type="dxa"/>
            <w:vAlign w:val="center"/>
          </w:tcPr>
          <w:p w14:paraId="4BE5CB06">
            <w:pPr>
              <w:widowControl/>
              <w:jc w:val="center"/>
              <w:rPr>
                <w:rFonts w:ascii="宋体" w:hAnsi="宋体"/>
                <w:kern w:val="0"/>
                <w:szCs w:val="24"/>
              </w:rPr>
            </w:pPr>
            <w:r>
              <w:rPr>
                <w:rFonts w:hint="eastAsia" w:ascii="宋体" w:hAnsi="宋体"/>
                <w:kern w:val="0"/>
                <w:szCs w:val="24"/>
              </w:rPr>
              <w:t>年   月   日</w:t>
            </w:r>
          </w:p>
        </w:tc>
        <w:tc>
          <w:tcPr>
            <w:tcW w:w="2741" w:type="dxa"/>
            <w:vAlign w:val="center"/>
          </w:tcPr>
          <w:p w14:paraId="271E482B">
            <w:pPr>
              <w:widowControl/>
              <w:jc w:val="right"/>
              <w:rPr>
                <w:rFonts w:ascii="宋体" w:hAnsi="宋体"/>
                <w:kern w:val="0"/>
                <w:szCs w:val="24"/>
              </w:rPr>
            </w:pPr>
          </w:p>
        </w:tc>
      </w:tr>
      <w:tr w14:paraId="774CF4D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740" w:type="dxa"/>
            <w:tcBorders>
              <w:bottom w:val="single" w:color="auto" w:sz="4" w:space="0"/>
            </w:tcBorders>
            <w:vAlign w:val="center"/>
          </w:tcPr>
          <w:p w14:paraId="704A3B43">
            <w:pPr>
              <w:widowControl/>
              <w:jc w:val="right"/>
              <w:rPr>
                <w:rFonts w:ascii="宋体" w:hAnsi="宋体"/>
                <w:kern w:val="0"/>
                <w:szCs w:val="24"/>
              </w:rPr>
            </w:pPr>
          </w:p>
        </w:tc>
        <w:tc>
          <w:tcPr>
            <w:tcW w:w="2740" w:type="dxa"/>
            <w:tcBorders>
              <w:bottom w:val="single" w:color="auto" w:sz="4" w:space="0"/>
            </w:tcBorders>
            <w:vAlign w:val="center"/>
          </w:tcPr>
          <w:p w14:paraId="7BBCF3F9">
            <w:pPr>
              <w:widowControl/>
              <w:jc w:val="right"/>
              <w:rPr>
                <w:rFonts w:ascii="宋体" w:hAnsi="宋体"/>
                <w:kern w:val="0"/>
                <w:szCs w:val="24"/>
              </w:rPr>
            </w:pPr>
          </w:p>
        </w:tc>
        <w:tc>
          <w:tcPr>
            <w:tcW w:w="2741" w:type="dxa"/>
            <w:tcBorders>
              <w:bottom w:val="single" w:color="auto" w:sz="4" w:space="0"/>
            </w:tcBorders>
            <w:vAlign w:val="center"/>
          </w:tcPr>
          <w:p w14:paraId="53E03D99">
            <w:pPr>
              <w:widowControl/>
              <w:jc w:val="right"/>
              <w:rPr>
                <w:rFonts w:ascii="宋体" w:hAnsi="宋体"/>
                <w:kern w:val="0"/>
                <w:szCs w:val="24"/>
              </w:rPr>
            </w:pPr>
          </w:p>
        </w:tc>
      </w:tr>
    </w:tbl>
    <w:p w14:paraId="2E39FE6E">
      <w:pPr>
        <w:ind w:firstLine="480"/>
        <w:rPr>
          <w:rFonts w:cs="Times New Roman"/>
          <w:szCs w:val="24"/>
        </w:rPr>
      </w:pPr>
    </w:p>
    <w:p w14:paraId="71E0DE05">
      <w:pPr>
        <w:ind w:firstLine="560"/>
        <w:rPr>
          <w:rFonts w:ascii="仿宋" w:hAnsi="仿宋" w:eastAsia="仿宋" w:cs="仿宋"/>
          <w:sz w:val="28"/>
          <w:szCs w:val="28"/>
        </w:rPr>
      </w:pPr>
    </w:p>
    <w:p w14:paraId="41A0946C">
      <w:pPr>
        <w:pStyle w:val="5"/>
        <w:tabs>
          <w:tab w:val="clear" w:pos="0"/>
        </w:tabs>
      </w:pPr>
      <w:r>
        <w:rPr>
          <w:rFonts w:cs="Times New Roman"/>
          <w:szCs w:val="24"/>
        </w:rPr>
        <w:br w:type="page"/>
      </w:r>
      <w:r>
        <w:rPr>
          <w:rFonts w:hint="eastAsia"/>
        </w:rPr>
        <w:t>A.0.3  设计概算目录样式-1（三级编制形式）</w:t>
      </w:r>
    </w:p>
    <w:tbl>
      <w:tblPr>
        <w:tblStyle w:val="28"/>
        <w:tblW w:w="8221" w:type="dxa"/>
        <w:tblInd w:w="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5669"/>
        <w:gridCol w:w="1134"/>
      </w:tblGrid>
      <w:tr w14:paraId="6F5D8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blHeader/>
        </w:trPr>
        <w:tc>
          <w:tcPr>
            <w:tcW w:w="1418" w:type="dxa"/>
            <w:vAlign w:val="center"/>
          </w:tcPr>
          <w:p w14:paraId="3B58B693">
            <w:pPr>
              <w:widowControl/>
              <w:jc w:val="center"/>
              <w:rPr>
                <w:rFonts w:ascii="宋体" w:hAnsi="宋体"/>
                <w:kern w:val="0"/>
                <w:szCs w:val="24"/>
              </w:rPr>
            </w:pPr>
            <w:r>
              <w:rPr>
                <w:rFonts w:hint="eastAsia" w:ascii="宋体" w:hAnsi="宋体"/>
                <w:kern w:val="0"/>
                <w:szCs w:val="24"/>
              </w:rPr>
              <w:t>序号</w:t>
            </w:r>
          </w:p>
        </w:tc>
        <w:tc>
          <w:tcPr>
            <w:tcW w:w="5669" w:type="dxa"/>
            <w:vAlign w:val="center"/>
          </w:tcPr>
          <w:p w14:paraId="7EA75933">
            <w:pPr>
              <w:widowControl/>
              <w:jc w:val="center"/>
              <w:rPr>
                <w:rFonts w:ascii="宋体" w:hAnsi="宋体"/>
                <w:kern w:val="0"/>
                <w:szCs w:val="24"/>
              </w:rPr>
            </w:pPr>
            <w:r>
              <w:rPr>
                <w:rFonts w:hint="eastAsia" w:ascii="宋体" w:hAnsi="宋体"/>
                <w:kern w:val="0"/>
                <w:szCs w:val="24"/>
              </w:rPr>
              <w:t>名称</w:t>
            </w:r>
          </w:p>
        </w:tc>
        <w:tc>
          <w:tcPr>
            <w:tcW w:w="1134" w:type="dxa"/>
            <w:vAlign w:val="center"/>
          </w:tcPr>
          <w:p w14:paraId="73E063ED">
            <w:pPr>
              <w:widowControl/>
              <w:jc w:val="center"/>
              <w:rPr>
                <w:rFonts w:ascii="宋体" w:hAnsi="宋体"/>
                <w:kern w:val="0"/>
                <w:szCs w:val="24"/>
              </w:rPr>
            </w:pPr>
            <w:r>
              <w:rPr>
                <w:rFonts w:hint="eastAsia" w:ascii="宋体" w:hAnsi="宋体"/>
                <w:kern w:val="0"/>
                <w:szCs w:val="24"/>
              </w:rPr>
              <w:t>页次</w:t>
            </w:r>
          </w:p>
        </w:tc>
      </w:tr>
      <w:tr w14:paraId="5A631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68E76CC8">
            <w:pPr>
              <w:widowControl/>
              <w:jc w:val="center"/>
              <w:rPr>
                <w:rFonts w:ascii="宋体" w:hAnsi="宋体"/>
                <w:kern w:val="0"/>
                <w:szCs w:val="24"/>
              </w:rPr>
            </w:pPr>
            <w:r>
              <w:rPr>
                <w:rFonts w:hint="eastAsia" w:ascii="宋体" w:hAnsi="宋体"/>
                <w:kern w:val="0"/>
                <w:szCs w:val="24"/>
              </w:rPr>
              <w:t>1</w:t>
            </w:r>
          </w:p>
        </w:tc>
        <w:tc>
          <w:tcPr>
            <w:tcW w:w="5669" w:type="dxa"/>
            <w:vAlign w:val="center"/>
          </w:tcPr>
          <w:p w14:paraId="3F4E1CE7">
            <w:pPr>
              <w:widowControl/>
              <w:jc w:val="center"/>
              <w:rPr>
                <w:rFonts w:ascii="宋体" w:hAnsi="宋体"/>
                <w:kern w:val="0"/>
                <w:szCs w:val="24"/>
              </w:rPr>
            </w:pPr>
            <w:r>
              <w:rPr>
                <w:rFonts w:hint="eastAsia" w:ascii="宋体" w:hAnsi="宋体"/>
                <w:kern w:val="0"/>
                <w:szCs w:val="24"/>
              </w:rPr>
              <w:t>编制说明</w:t>
            </w:r>
          </w:p>
        </w:tc>
        <w:tc>
          <w:tcPr>
            <w:tcW w:w="1134" w:type="dxa"/>
            <w:vAlign w:val="center"/>
          </w:tcPr>
          <w:p w14:paraId="236B0476">
            <w:pPr>
              <w:widowControl/>
              <w:jc w:val="center"/>
              <w:rPr>
                <w:rFonts w:ascii="宋体" w:hAnsi="宋体"/>
                <w:kern w:val="0"/>
                <w:szCs w:val="24"/>
              </w:rPr>
            </w:pPr>
          </w:p>
        </w:tc>
      </w:tr>
      <w:tr w14:paraId="4A612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1212685C">
            <w:pPr>
              <w:widowControl/>
              <w:jc w:val="center"/>
              <w:rPr>
                <w:rFonts w:ascii="宋体" w:hAnsi="宋体"/>
                <w:kern w:val="0"/>
                <w:szCs w:val="24"/>
              </w:rPr>
            </w:pPr>
            <w:r>
              <w:rPr>
                <w:rFonts w:hint="eastAsia" w:ascii="宋体" w:hAnsi="宋体"/>
                <w:kern w:val="0"/>
                <w:szCs w:val="24"/>
              </w:rPr>
              <w:t>2</w:t>
            </w:r>
          </w:p>
        </w:tc>
        <w:tc>
          <w:tcPr>
            <w:tcW w:w="5669" w:type="dxa"/>
            <w:vAlign w:val="center"/>
          </w:tcPr>
          <w:p w14:paraId="11EE3968">
            <w:pPr>
              <w:widowControl/>
              <w:jc w:val="center"/>
              <w:rPr>
                <w:rFonts w:ascii="宋体" w:hAnsi="宋体"/>
                <w:kern w:val="0"/>
                <w:szCs w:val="24"/>
              </w:rPr>
            </w:pPr>
            <w:r>
              <w:rPr>
                <w:rFonts w:hint="eastAsia" w:ascii="宋体" w:hAnsi="宋体"/>
                <w:kern w:val="0"/>
                <w:szCs w:val="24"/>
              </w:rPr>
              <w:t>总概算表</w:t>
            </w:r>
          </w:p>
        </w:tc>
        <w:tc>
          <w:tcPr>
            <w:tcW w:w="1134" w:type="dxa"/>
            <w:vAlign w:val="center"/>
          </w:tcPr>
          <w:p w14:paraId="0C43ED24">
            <w:pPr>
              <w:widowControl/>
              <w:jc w:val="center"/>
              <w:rPr>
                <w:rFonts w:ascii="宋体" w:hAnsi="宋体"/>
                <w:kern w:val="0"/>
                <w:szCs w:val="24"/>
              </w:rPr>
            </w:pPr>
          </w:p>
        </w:tc>
      </w:tr>
      <w:tr w14:paraId="233FC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37ED8F95">
            <w:pPr>
              <w:widowControl/>
              <w:jc w:val="center"/>
              <w:rPr>
                <w:rFonts w:ascii="宋体" w:hAnsi="宋体"/>
                <w:kern w:val="0"/>
                <w:szCs w:val="24"/>
              </w:rPr>
            </w:pPr>
            <w:r>
              <w:rPr>
                <w:rFonts w:hint="eastAsia" w:ascii="宋体" w:hAnsi="宋体"/>
                <w:kern w:val="0"/>
                <w:szCs w:val="24"/>
              </w:rPr>
              <w:t>3</w:t>
            </w:r>
          </w:p>
        </w:tc>
        <w:tc>
          <w:tcPr>
            <w:tcW w:w="5669" w:type="dxa"/>
            <w:vAlign w:val="center"/>
          </w:tcPr>
          <w:p w14:paraId="47284707">
            <w:pPr>
              <w:widowControl/>
              <w:jc w:val="center"/>
              <w:rPr>
                <w:rFonts w:ascii="宋体" w:hAnsi="宋体"/>
                <w:kern w:val="0"/>
                <w:szCs w:val="24"/>
              </w:rPr>
            </w:pPr>
            <w:r>
              <w:rPr>
                <w:rFonts w:hint="eastAsia" w:ascii="宋体" w:hAnsi="宋体"/>
                <w:kern w:val="0"/>
                <w:szCs w:val="24"/>
              </w:rPr>
              <w:t>工程建设其它费用表</w:t>
            </w:r>
          </w:p>
        </w:tc>
        <w:tc>
          <w:tcPr>
            <w:tcW w:w="1134" w:type="dxa"/>
            <w:vAlign w:val="center"/>
          </w:tcPr>
          <w:p w14:paraId="745A8D6A">
            <w:pPr>
              <w:widowControl/>
              <w:jc w:val="center"/>
              <w:rPr>
                <w:rFonts w:ascii="宋体" w:hAnsi="宋体"/>
                <w:kern w:val="0"/>
                <w:szCs w:val="24"/>
              </w:rPr>
            </w:pPr>
          </w:p>
        </w:tc>
      </w:tr>
      <w:tr w14:paraId="2BB08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4728D2FD">
            <w:pPr>
              <w:widowControl/>
              <w:jc w:val="center"/>
              <w:rPr>
                <w:rFonts w:ascii="宋体" w:hAnsi="宋体"/>
                <w:kern w:val="0"/>
                <w:szCs w:val="24"/>
              </w:rPr>
            </w:pPr>
            <w:r>
              <w:rPr>
                <w:rFonts w:hint="eastAsia" w:ascii="宋体" w:hAnsi="宋体"/>
                <w:kern w:val="0"/>
                <w:szCs w:val="24"/>
              </w:rPr>
              <w:t>4</w:t>
            </w:r>
          </w:p>
        </w:tc>
        <w:tc>
          <w:tcPr>
            <w:tcW w:w="5669" w:type="dxa"/>
            <w:vAlign w:val="center"/>
          </w:tcPr>
          <w:p w14:paraId="3A4C27E4">
            <w:pPr>
              <w:widowControl/>
              <w:jc w:val="center"/>
              <w:rPr>
                <w:rFonts w:ascii="宋体" w:hAnsi="宋体"/>
                <w:kern w:val="0"/>
                <w:szCs w:val="24"/>
              </w:rPr>
            </w:pPr>
            <w:r>
              <w:rPr>
                <w:rFonts w:hint="eastAsia" w:ascii="宋体" w:hAnsi="宋体"/>
                <w:kern w:val="0"/>
                <w:szCs w:val="24"/>
              </w:rPr>
              <w:t>综合概算表</w:t>
            </w:r>
          </w:p>
        </w:tc>
        <w:tc>
          <w:tcPr>
            <w:tcW w:w="1134" w:type="dxa"/>
            <w:vAlign w:val="center"/>
          </w:tcPr>
          <w:p w14:paraId="14B974F1">
            <w:pPr>
              <w:widowControl/>
              <w:jc w:val="center"/>
              <w:rPr>
                <w:rFonts w:ascii="宋体" w:hAnsi="宋体"/>
                <w:kern w:val="0"/>
                <w:szCs w:val="24"/>
              </w:rPr>
            </w:pPr>
          </w:p>
        </w:tc>
      </w:tr>
      <w:tr w14:paraId="73AE7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740A1AE6">
            <w:pPr>
              <w:widowControl/>
              <w:jc w:val="center"/>
              <w:rPr>
                <w:rFonts w:ascii="宋体" w:hAnsi="宋体"/>
                <w:kern w:val="0"/>
                <w:szCs w:val="24"/>
              </w:rPr>
            </w:pPr>
            <w:r>
              <w:rPr>
                <w:rFonts w:hint="eastAsia" w:ascii="宋体" w:hAnsi="宋体"/>
                <w:kern w:val="0"/>
                <w:szCs w:val="24"/>
              </w:rPr>
              <w:t>5</w:t>
            </w:r>
          </w:p>
        </w:tc>
        <w:tc>
          <w:tcPr>
            <w:tcW w:w="5669" w:type="dxa"/>
            <w:vAlign w:val="center"/>
          </w:tcPr>
          <w:p w14:paraId="0BAF57AA">
            <w:pPr>
              <w:widowControl/>
              <w:jc w:val="center"/>
              <w:rPr>
                <w:rFonts w:ascii="宋体" w:hAnsi="宋体"/>
                <w:kern w:val="0"/>
                <w:szCs w:val="24"/>
              </w:rPr>
            </w:pPr>
            <w:r>
              <w:rPr>
                <w:rFonts w:hint="eastAsia" w:ascii="宋体" w:hAnsi="宋体"/>
                <w:kern w:val="0"/>
                <w:szCs w:val="24"/>
              </w:rPr>
              <w:t>单位工程概算表</w:t>
            </w:r>
          </w:p>
        </w:tc>
        <w:tc>
          <w:tcPr>
            <w:tcW w:w="1134" w:type="dxa"/>
            <w:vAlign w:val="center"/>
          </w:tcPr>
          <w:p w14:paraId="275AE6BB">
            <w:pPr>
              <w:widowControl/>
              <w:jc w:val="center"/>
              <w:rPr>
                <w:rFonts w:ascii="宋体" w:hAnsi="宋体"/>
                <w:kern w:val="0"/>
                <w:szCs w:val="24"/>
              </w:rPr>
            </w:pPr>
          </w:p>
        </w:tc>
      </w:tr>
      <w:tr w14:paraId="5F5C7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40E862C4">
            <w:pPr>
              <w:widowControl/>
              <w:jc w:val="center"/>
              <w:rPr>
                <w:rFonts w:ascii="宋体" w:hAnsi="宋体"/>
                <w:kern w:val="0"/>
                <w:szCs w:val="24"/>
              </w:rPr>
            </w:pPr>
            <w:r>
              <w:rPr>
                <w:rFonts w:hint="eastAsia" w:ascii="宋体" w:hAnsi="宋体"/>
                <w:kern w:val="0"/>
                <w:szCs w:val="24"/>
              </w:rPr>
              <w:t>5.1</w:t>
            </w:r>
          </w:p>
        </w:tc>
        <w:tc>
          <w:tcPr>
            <w:tcW w:w="5669" w:type="dxa"/>
            <w:vAlign w:val="center"/>
          </w:tcPr>
          <w:p w14:paraId="04C1D1FF">
            <w:pPr>
              <w:widowControl/>
              <w:jc w:val="center"/>
              <w:rPr>
                <w:rFonts w:ascii="宋体" w:hAnsi="宋体"/>
                <w:kern w:val="0"/>
                <w:szCs w:val="24"/>
              </w:rPr>
            </w:pPr>
            <w:r>
              <w:rPr>
                <w:rFonts w:hint="eastAsia"/>
              </w:rPr>
              <w:t>单位工程概算费用表</w:t>
            </w:r>
          </w:p>
        </w:tc>
        <w:tc>
          <w:tcPr>
            <w:tcW w:w="1134" w:type="dxa"/>
            <w:vAlign w:val="center"/>
          </w:tcPr>
          <w:p w14:paraId="07793A6F">
            <w:pPr>
              <w:widowControl/>
              <w:jc w:val="center"/>
              <w:rPr>
                <w:rFonts w:ascii="宋体" w:hAnsi="宋体"/>
                <w:kern w:val="0"/>
                <w:szCs w:val="24"/>
              </w:rPr>
            </w:pPr>
          </w:p>
        </w:tc>
      </w:tr>
      <w:tr w14:paraId="3AB1C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411EF7AE">
            <w:pPr>
              <w:widowControl/>
              <w:jc w:val="center"/>
              <w:rPr>
                <w:rFonts w:ascii="宋体" w:hAnsi="宋体"/>
                <w:kern w:val="0"/>
                <w:szCs w:val="24"/>
              </w:rPr>
            </w:pPr>
            <w:r>
              <w:rPr>
                <w:rFonts w:hint="eastAsia" w:ascii="宋体" w:hAnsi="宋体"/>
                <w:kern w:val="0"/>
                <w:szCs w:val="24"/>
              </w:rPr>
              <w:t>5.2</w:t>
            </w:r>
          </w:p>
        </w:tc>
        <w:tc>
          <w:tcPr>
            <w:tcW w:w="5669" w:type="dxa"/>
            <w:vAlign w:val="center"/>
          </w:tcPr>
          <w:p w14:paraId="133772A7">
            <w:pPr>
              <w:widowControl/>
              <w:jc w:val="center"/>
              <w:rPr>
                <w:rFonts w:ascii="宋体" w:hAnsi="宋体"/>
                <w:kern w:val="0"/>
                <w:szCs w:val="24"/>
              </w:rPr>
            </w:pPr>
            <w:r>
              <w:rPr>
                <w:rFonts w:hint="eastAsia"/>
              </w:rPr>
              <w:t>单位工程概算计价表</w:t>
            </w:r>
          </w:p>
        </w:tc>
        <w:tc>
          <w:tcPr>
            <w:tcW w:w="1134" w:type="dxa"/>
            <w:vAlign w:val="center"/>
          </w:tcPr>
          <w:p w14:paraId="6D4185F7">
            <w:pPr>
              <w:widowControl/>
              <w:jc w:val="center"/>
              <w:rPr>
                <w:rFonts w:ascii="宋体" w:hAnsi="宋体"/>
                <w:kern w:val="0"/>
                <w:szCs w:val="24"/>
              </w:rPr>
            </w:pPr>
          </w:p>
        </w:tc>
      </w:tr>
      <w:tr w14:paraId="52524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68B3714D">
            <w:pPr>
              <w:widowControl/>
              <w:jc w:val="center"/>
              <w:rPr>
                <w:rFonts w:ascii="宋体" w:hAnsi="宋体"/>
                <w:kern w:val="0"/>
                <w:szCs w:val="24"/>
              </w:rPr>
            </w:pPr>
            <w:r>
              <w:rPr>
                <w:rFonts w:hint="eastAsia" w:ascii="宋体" w:hAnsi="宋体"/>
                <w:kern w:val="0"/>
                <w:szCs w:val="24"/>
              </w:rPr>
              <w:t>5.3</w:t>
            </w:r>
          </w:p>
        </w:tc>
        <w:tc>
          <w:tcPr>
            <w:tcW w:w="5669" w:type="dxa"/>
            <w:vAlign w:val="center"/>
          </w:tcPr>
          <w:p w14:paraId="7185D3DF">
            <w:pPr>
              <w:widowControl/>
              <w:jc w:val="center"/>
              <w:rPr>
                <w:rFonts w:ascii="宋体" w:hAnsi="宋体"/>
                <w:kern w:val="0"/>
                <w:szCs w:val="24"/>
              </w:rPr>
            </w:pPr>
            <w:r>
              <w:rPr>
                <w:rFonts w:hint="eastAsia"/>
              </w:rPr>
              <w:t>设备购置费概算计价表</w:t>
            </w:r>
          </w:p>
        </w:tc>
        <w:tc>
          <w:tcPr>
            <w:tcW w:w="1134" w:type="dxa"/>
            <w:vAlign w:val="center"/>
          </w:tcPr>
          <w:p w14:paraId="51DAA9E7">
            <w:pPr>
              <w:widowControl/>
              <w:jc w:val="center"/>
              <w:rPr>
                <w:rFonts w:ascii="宋体" w:hAnsi="宋体"/>
                <w:kern w:val="0"/>
                <w:szCs w:val="24"/>
              </w:rPr>
            </w:pPr>
          </w:p>
        </w:tc>
      </w:tr>
      <w:tr w14:paraId="68876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7B046ACE">
            <w:pPr>
              <w:widowControl/>
              <w:jc w:val="center"/>
              <w:rPr>
                <w:rFonts w:ascii="宋体" w:hAnsi="宋体"/>
                <w:kern w:val="0"/>
                <w:szCs w:val="24"/>
              </w:rPr>
            </w:pPr>
            <w:r>
              <w:rPr>
                <w:rFonts w:hint="eastAsia" w:ascii="宋体" w:hAnsi="宋体"/>
                <w:kern w:val="0"/>
                <w:szCs w:val="24"/>
              </w:rPr>
              <w:t>6</w:t>
            </w:r>
          </w:p>
        </w:tc>
        <w:tc>
          <w:tcPr>
            <w:tcW w:w="5669" w:type="dxa"/>
            <w:vAlign w:val="center"/>
          </w:tcPr>
          <w:p w14:paraId="0815887A">
            <w:pPr>
              <w:widowControl/>
              <w:jc w:val="center"/>
              <w:rPr>
                <w:rFonts w:ascii="宋体" w:hAnsi="宋体"/>
                <w:kern w:val="0"/>
                <w:szCs w:val="24"/>
              </w:rPr>
            </w:pPr>
            <w:r>
              <w:rPr>
                <w:rFonts w:hint="eastAsia" w:ascii="宋体" w:hAnsi="宋体"/>
                <w:kern w:val="0"/>
                <w:szCs w:val="24"/>
              </w:rPr>
              <w:t>附件：其他</w:t>
            </w:r>
          </w:p>
        </w:tc>
        <w:tc>
          <w:tcPr>
            <w:tcW w:w="1134" w:type="dxa"/>
            <w:vAlign w:val="center"/>
          </w:tcPr>
          <w:p w14:paraId="49EC7347">
            <w:pPr>
              <w:widowControl/>
              <w:jc w:val="center"/>
              <w:rPr>
                <w:rFonts w:ascii="宋体" w:hAnsi="宋体"/>
                <w:kern w:val="0"/>
                <w:szCs w:val="24"/>
              </w:rPr>
            </w:pPr>
          </w:p>
        </w:tc>
      </w:tr>
      <w:tr w14:paraId="425B2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5F274E70">
            <w:pPr>
              <w:widowControl/>
              <w:jc w:val="center"/>
              <w:rPr>
                <w:rFonts w:ascii="宋体" w:hAnsi="宋体"/>
                <w:kern w:val="0"/>
                <w:szCs w:val="24"/>
              </w:rPr>
            </w:pPr>
          </w:p>
        </w:tc>
        <w:tc>
          <w:tcPr>
            <w:tcW w:w="5669" w:type="dxa"/>
            <w:vAlign w:val="center"/>
          </w:tcPr>
          <w:p w14:paraId="3F1791BB">
            <w:pPr>
              <w:widowControl/>
              <w:jc w:val="center"/>
              <w:rPr>
                <w:rFonts w:ascii="宋体" w:hAnsi="宋体"/>
                <w:kern w:val="0"/>
                <w:szCs w:val="24"/>
              </w:rPr>
            </w:pPr>
          </w:p>
        </w:tc>
        <w:tc>
          <w:tcPr>
            <w:tcW w:w="1134" w:type="dxa"/>
            <w:vAlign w:val="center"/>
          </w:tcPr>
          <w:p w14:paraId="2CB659F4">
            <w:pPr>
              <w:widowControl/>
              <w:jc w:val="center"/>
              <w:rPr>
                <w:rFonts w:ascii="宋体" w:hAnsi="宋体"/>
                <w:kern w:val="0"/>
                <w:szCs w:val="24"/>
              </w:rPr>
            </w:pPr>
          </w:p>
        </w:tc>
      </w:tr>
      <w:tr w14:paraId="03576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09CDFDFC">
            <w:pPr>
              <w:widowControl/>
              <w:jc w:val="center"/>
              <w:rPr>
                <w:rFonts w:ascii="宋体" w:hAnsi="宋体"/>
                <w:kern w:val="0"/>
                <w:szCs w:val="24"/>
              </w:rPr>
            </w:pPr>
          </w:p>
        </w:tc>
        <w:tc>
          <w:tcPr>
            <w:tcW w:w="5669" w:type="dxa"/>
            <w:vAlign w:val="center"/>
          </w:tcPr>
          <w:p w14:paraId="5CFBD0F5">
            <w:pPr>
              <w:widowControl/>
              <w:jc w:val="center"/>
              <w:rPr>
                <w:rFonts w:ascii="宋体" w:hAnsi="宋体"/>
                <w:kern w:val="0"/>
                <w:szCs w:val="24"/>
              </w:rPr>
            </w:pPr>
          </w:p>
        </w:tc>
        <w:tc>
          <w:tcPr>
            <w:tcW w:w="1134" w:type="dxa"/>
            <w:vAlign w:val="center"/>
          </w:tcPr>
          <w:p w14:paraId="7469D2A5">
            <w:pPr>
              <w:widowControl/>
              <w:jc w:val="center"/>
              <w:rPr>
                <w:rFonts w:ascii="宋体" w:hAnsi="宋体"/>
                <w:kern w:val="0"/>
                <w:szCs w:val="24"/>
              </w:rPr>
            </w:pPr>
          </w:p>
        </w:tc>
      </w:tr>
      <w:tr w14:paraId="26546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7292F6CD">
            <w:pPr>
              <w:widowControl/>
              <w:jc w:val="center"/>
              <w:rPr>
                <w:rFonts w:ascii="宋体" w:hAnsi="宋体"/>
                <w:kern w:val="0"/>
                <w:szCs w:val="24"/>
              </w:rPr>
            </w:pPr>
          </w:p>
        </w:tc>
        <w:tc>
          <w:tcPr>
            <w:tcW w:w="5669" w:type="dxa"/>
            <w:vAlign w:val="center"/>
          </w:tcPr>
          <w:p w14:paraId="463E687B">
            <w:pPr>
              <w:widowControl/>
              <w:jc w:val="center"/>
              <w:rPr>
                <w:rFonts w:ascii="宋体" w:hAnsi="宋体"/>
                <w:kern w:val="0"/>
                <w:szCs w:val="24"/>
              </w:rPr>
            </w:pPr>
          </w:p>
        </w:tc>
        <w:tc>
          <w:tcPr>
            <w:tcW w:w="1134" w:type="dxa"/>
            <w:vAlign w:val="center"/>
          </w:tcPr>
          <w:p w14:paraId="46C01CF4">
            <w:pPr>
              <w:widowControl/>
              <w:jc w:val="center"/>
              <w:rPr>
                <w:rFonts w:ascii="宋体" w:hAnsi="宋体"/>
                <w:kern w:val="0"/>
                <w:szCs w:val="24"/>
              </w:rPr>
            </w:pPr>
          </w:p>
        </w:tc>
      </w:tr>
      <w:tr w14:paraId="43973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20C01E07">
            <w:pPr>
              <w:widowControl/>
              <w:jc w:val="center"/>
              <w:rPr>
                <w:rFonts w:ascii="宋体" w:hAnsi="宋体"/>
                <w:kern w:val="0"/>
                <w:szCs w:val="24"/>
              </w:rPr>
            </w:pPr>
          </w:p>
        </w:tc>
        <w:tc>
          <w:tcPr>
            <w:tcW w:w="5669" w:type="dxa"/>
            <w:vAlign w:val="center"/>
          </w:tcPr>
          <w:p w14:paraId="08447D8C">
            <w:pPr>
              <w:widowControl/>
              <w:jc w:val="center"/>
              <w:rPr>
                <w:rFonts w:ascii="宋体" w:hAnsi="宋体"/>
                <w:kern w:val="0"/>
                <w:szCs w:val="24"/>
              </w:rPr>
            </w:pPr>
          </w:p>
        </w:tc>
        <w:tc>
          <w:tcPr>
            <w:tcW w:w="1134" w:type="dxa"/>
            <w:vAlign w:val="center"/>
          </w:tcPr>
          <w:p w14:paraId="21994732">
            <w:pPr>
              <w:widowControl/>
              <w:jc w:val="center"/>
              <w:rPr>
                <w:rFonts w:ascii="宋体" w:hAnsi="宋体"/>
                <w:kern w:val="0"/>
                <w:szCs w:val="24"/>
              </w:rPr>
            </w:pPr>
          </w:p>
        </w:tc>
      </w:tr>
      <w:tr w14:paraId="4B971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tcBorders>
              <w:left w:val="single" w:color="auto" w:sz="4" w:space="0"/>
              <w:bottom w:val="single" w:color="auto" w:sz="4" w:space="0"/>
              <w:right w:val="single" w:color="auto" w:sz="4" w:space="0"/>
            </w:tcBorders>
            <w:vAlign w:val="center"/>
          </w:tcPr>
          <w:p w14:paraId="20F6B25F">
            <w:pPr>
              <w:widowControl/>
              <w:jc w:val="center"/>
              <w:rPr>
                <w:rFonts w:ascii="宋体" w:hAnsi="宋体"/>
                <w:kern w:val="0"/>
                <w:szCs w:val="24"/>
              </w:rPr>
            </w:pPr>
          </w:p>
        </w:tc>
        <w:tc>
          <w:tcPr>
            <w:tcW w:w="5669" w:type="dxa"/>
            <w:tcBorders>
              <w:left w:val="single" w:color="auto" w:sz="4" w:space="0"/>
              <w:bottom w:val="single" w:color="auto" w:sz="4" w:space="0"/>
              <w:right w:val="single" w:color="auto" w:sz="4" w:space="0"/>
            </w:tcBorders>
            <w:vAlign w:val="center"/>
          </w:tcPr>
          <w:p w14:paraId="1098CEBD">
            <w:pPr>
              <w:widowControl/>
              <w:jc w:val="center"/>
              <w:rPr>
                <w:rFonts w:ascii="宋体" w:hAnsi="宋体"/>
                <w:kern w:val="0"/>
                <w:szCs w:val="24"/>
              </w:rPr>
            </w:pPr>
          </w:p>
        </w:tc>
        <w:tc>
          <w:tcPr>
            <w:tcW w:w="1134" w:type="dxa"/>
            <w:tcBorders>
              <w:left w:val="single" w:color="auto" w:sz="4" w:space="0"/>
              <w:bottom w:val="single" w:color="auto" w:sz="4" w:space="0"/>
              <w:right w:val="single" w:color="auto" w:sz="4" w:space="0"/>
            </w:tcBorders>
            <w:vAlign w:val="center"/>
          </w:tcPr>
          <w:p w14:paraId="5B374858">
            <w:pPr>
              <w:widowControl/>
              <w:jc w:val="center"/>
              <w:rPr>
                <w:rFonts w:ascii="宋体" w:hAnsi="宋体"/>
                <w:kern w:val="0"/>
                <w:szCs w:val="24"/>
              </w:rPr>
            </w:pPr>
          </w:p>
        </w:tc>
      </w:tr>
      <w:tr w14:paraId="43AF4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tcBorders>
              <w:top w:val="single" w:color="auto" w:sz="4" w:space="0"/>
              <w:left w:val="single" w:color="auto" w:sz="4" w:space="0"/>
              <w:bottom w:val="single" w:color="auto" w:sz="4" w:space="0"/>
              <w:right w:val="single" w:color="auto" w:sz="4" w:space="0"/>
            </w:tcBorders>
            <w:vAlign w:val="center"/>
          </w:tcPr>
          <w:p w14:paraId="1C8A4FFD">
            <w:pPr>
              <w:widowControl/>
              <w:jc w:val="center"/>
              <w:rPr>
                <w:rFonts w:ascii="宋体" w:hAnsi="宋体"/>
                <w:kern w:val="0"/>
                <w:szCs w:val="24"/>
              </w:rPr>
            </w:pPr>
          </w:p>
        </w:tc>
        <w:tc>
          <w:tcPr>
            <w:tcW w:w="5669" w:type="dxa"/>
            <w:tcBorders>
              <w:top w:val="single" w:color="auto" w:sz="4" w:space="0"/>
              <w:left w:val="single" w:color="auto" w:sz="4" w:space="0"/>
              <w:bottom w:val="single" w:color="auto" w:sz="4" w:space="0"/>
              <w:right w:val="single" w:color="auto" w:sz="4" w:space="0"/>
            </w:tcBorders>
            <w:vAlign w:val="center"/>
          </w:tcPr>
          <w:p w14:paraId="13A394FF">
            <w:pPr>
              <w:widowControl/>
              <w:jc w:val="center"/>
              <w:rPr>
                <w:rFonts w:ascii="宋体" w:hAnsi="宋体"/>
                <w:kern w:val="0"/>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36255E83">
            <w:pPr>
              <w:widowControl/>
              <w:jc w:val="center"/>
              <w:rPr>
                <w:rFonts w:ascii="宋体" w:hAnsi="宋体"/>
                <w:kern w:val="0"/>
                <w:szCs w:val="24"/>
              </w:rPr>
            </w:pPr>
          </w:p>
        </w:tc>
      </w:tr>
      <w:tr w14:paraId="5603F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tcBorders>
              <w:top w:val="single" w:color="auto" w:sz="4" w:space="0"/>
              <w:left w:val="single" w:color="auto" w:sz="4" w:space="0"/>
              <w:bottom w:val="single" w:color="auto" w:sz="4" w:space="0"/>
              <w:right w:val="single" w:color="auto" w:sz="4" w:space="0"/>
            </w:tcBorders>
            <w:vAlign w:val="center"/>
          </w:tcPr>
          <w:p w14:paraId="45832DDA">
            <w:pPr>
              <w:widowControl/>
              <w:jc w:val="center"/>
              <w:rPr>
                <w:rFonts w:ascii="宋体" w:hAnsi="宋体"/>
                <w:kern w:val="0"/>
                <w:szCs w:val="24"/>
              </w:rPr>
            </w:pPr>
          </w:p>
        </w:tc>
        <w:tc>
          <w:tcPr>
            <w:tcW w:w="5669" w:type="dxa"/>
            <w:tcBorders>
              <w:top w:val="single" w:color="auto" w:sz="4" w:space="0"/>
              <w:left w:val="single" w:color="auto" w:sz="4" w:space="0"/>
              <w:bottom w:val="single" w:color="auto" w:sz="4" w:space="0"/>
              <w:right w:val="single" w:color="auto" w:sz="4" w:space="0"/>
            </w:tcBorders>
            <w:vAlign w:val="center"/>
          </w:tcPr>
          <w:p w14:paraId="6602FA09">
            <w:pPr>
              <w:widowControl/>
              <w:jc w:val="center"/>
              <w:rPr>
                <w:rFonts w:ascii="宋体" w:hAnsi="宋体"/>
                <w:kern w:val="0"/>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5968DE97">
            <w:pPr>
              <w:widowControl/>
              <w:jc w:val="center"/>
              <w:rPr>
                <w:rFonts w:ascii="宋体" w:hAnsi="宋体"/>
                <w:kern w:val="0"/>
                <w:szCs w:val="24"/>
              </w:rPr>
            </w:pPr>
          </w:p>
        </w:tc>
      </w:tr>
      <w:tr w14:paraId="426A4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tcBorders>
              <w:top w:val="single" w:color="auto" w:sz="4" w:space="0"/>
              <w:left w:val="single" w:color="auto" w:sz="4" w:space="0"/>
              <w:bottom w:val="single" w:color="auto" w:sz="4" w:space="0"/>
              <w:right w:val="single" w:color="auto" w:sz="4" w:space="0"/>
            </w:tcBorders>
            <w:vAlign w:val="center"/>
          </w:tcPr>
          <w:p w14:paraId="5D2A58C4">
            <w:pPr>
              <w:widowControl/>
              <w:jc w:val="center"/>
              <w:rPr>
                <w:rFonts w:ascii="宋体" w:hAnsi="宋体"/>
                <w:kern w:val="0"/>
                <w:szCs w:val="24"/>
              </w:rPr>
            </w:pPr>
          </w:p>
        </w:tc>
        <w:tc>
          <w:tcPr>
            <w:tcW w:w="5669" w:type="dxa"/>
            <w:tcBorders>
              <w:top w:val="single" w:color="auto" w:sz="4" w:space="0"/>
              <w:left w:val="single" w:color="auto" w:sz="4" w:space="0"/>
              <w:bottom w:val="single" w:color="auto" w:sz="4" w:space="0"/>
              <w:right w:val="single" w:color="auto" w:sz="4" w:space="0"/>
            </w:tcBorders>
            <w:vAlign w:val="center"/>
          </w:tcPr>
          <w:p w14:paraId="7326C0A4">
            <w:pPr>
              <w:widowControl/>
              <w:jc w:val="center"/>
              <w:rPr>
                <w:rFonts w:ascii="宋体" w:hAnsi="宋体"/>
                <w:kern w:val="0"/>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4CB7EB38">
            <w:pPr>
              <w:widowControl/>
              <w:jc w:val="center"/>
              <w:rPr>
                <w:rFonts w:ascii="宋体" w:hAnsi="宋体"/>
                <w:kern w:val="0"/>
                <w:szCs w:val="24"/>
              </w:rPr>
            </w:pPr>
          </w:p>
        </w:tc>
      </w:tr>
      <w:tr w14:paraId="28A22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tcBorders>
              <w:top w:val="single" w:color="auto" w:sz="4" w:space="0"/>
              <w:left w:val="single" w:color="auto" w:sz="4" w:space="0"/>
              <w:bottom w:val="single" w:color="auto" w:sz="4" w:space="0"/>
              <w:right w:val="single" w:color="auto" w:sz="4" w:space="0"/>
            </w:tcBorders>
            <w:vAlign w:val="center"/>
          </w:tcPr>
          <w:p w14:paraId="64E279DC">
            <w:pPr>
              <w:widowControl/>
              <w:jc w:val="center"/>
              <w:rPr>
                <w:rFonts w:ascii="宋体" w:hAnsi="宋体"/>
                <w:kern w:val="0"/>
                <w:szCs w:val="24"/>
              </w:rPr>
            </w:pPr>
          </w:p>
        </w:tc>
        <w:tc>
          <w:tcPr>
            <w:tcW w:w="5669" w:type="dxa"/>
            <w:tcBorders>
              <w:top w:val="single" w:color="auto" w:sz="4" w:space="0"/>
              <w:left w:val="single" w:color="auto" w:sz="4" w:space="0"/>
              <w:bottom w:val="single" w:color="auto" w:sz="4" w:space="0"/>
              <w:right w:val="single" w:color="auto" w:sz="4" w:space="0"/>
            </w:tcBorders>
            <w:vAlign w:val="center"/>
          </w:tcPr>
          <w:p w14:paraId="6390E812">
            <w:pPr>
              <w:widowControl/>
              <w:jc w:val="center"/>
              <w:rPr>
                <w:rFonts w:ascii="宋体" w:hAnsi="宋体"/>
                <w:kern w:val="0"/>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0C5095E7">
            <w:pPr>
              <w:widowControl/>
              <w:jc w:val="center"/>
              <w:rPr>
                <w:rFonts w:ascii="宋体" w:hAnsi="宋体"/>
                <w:kern w:val="0"/>
                <w:szCs w:val="24"/>
              </w:rPr>
            </w:pPr>
          </w:p>
        </w:tc>
      </w:tr>
      <w:tr w14:paraId="4ECC0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tcBorders>
              <w:top w:val="single" w:color="auto" w:sz="4" w:space="0"/>
              <w:left w:val="single" w:color="auto" w:sz="4" w:space="0"/>
              <w:bottom w:val="single" w:color="auto" w:sz="4" w:space="0"/>
              <w:right w:val="single" w:color="auto" w:sz="4" w:space="0"/>
            </w:tcBorders>
            <w:vAlign w:val="center"/>
          </w:tcPr>
          <w:p w14:paraId="1D6E57E3">
            <w:pPr>
              <w:widowControl/>
              <w:jc w:val="center"/>
              <w:rPr>
                <w:rFonts w:ascii="宋体" w:hAnsi="宋体"/>
                <w:kern w:val="0"/>
                <w:szCs w:val="24"/>
              </w:rPr>
            </w:pPr>
          </w:p>
        </w:tc>
        <w:tc>
          <w:tcPr>
            <w:tcW w:w="5669" w:type="dxa"/>
            <w:tcBorders>
              <w:top w:val="single" w:color="auto" w:sz="4" w:space="0"/>
              <w:left w:val="single" w:color="auto" w:sz="4" w:space="0"/>
              <w:bottom w:val="single" w:color="auto" w:sz="4" w:space="0"/>
              <w:right w:val="single" w:color="auto" w:sz="4" w:space="0"/>
            </w:tcBorders>
            <w:vAlign w:val="center"/>
          </w:tcPr>
          <w:p w14:paraId="10FA946E">
            <w:pPr>
              <w:widowControl/>
              <w:jc w:val="center"/>
              <w:rPr>
                <w:rFonts w:ascii="宋体" w:hAnsi="宋体"/>
                <w:kern w:val="0"/>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5BB3808B">
            <w:pPr>
              <w:widowControl/>
              <w:jc w:val="center"/>
              <w:rPr>
                <w:rFonts w:ascii="宋体" w:hAnsi="宋体"/>
                <w:kern w:val="0"/>
                <w:szCs w:val="24"/>
              </w:rPr>
            </w:pPr>
          </w:p>
        </w:tc>
      </w:tr>
      <w:tr w14:paraId="7A7EE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tcBorders>
              <w:top w:val="single" w:color="auto" w:sz="4" w:space="0"/>
              <w:left w:val="single" w:color="auto" w:sz="4" w:space="0"/>
              <w:bottom w:val="single" w:color="auto" w:sz="4" w:space="0"/>
              <w:right w:val="single" w:color="auto" w:sz="4" w:space="0"/>
            </w:tcBorders>
            <w:vAlign w:val="center"/>
          </w:tcPr>
          <w:p w14:paraId="180E0C15">
            <w:pPr>
              <w:widowControl/>
              <w:jc w:val="center"/>
              <w:rPr>
                <w:rFonts w:ascii="宋体" w:hAnsi="宋体"/>
                <w:kern w:val="0"/>
                <w:szCs w:val="24"/>
              </w:rPr>
            </w:pPr>
          </w:p>
        </w:tc>
        <w:tc>
          <w:tcPr>
            <w:tcW w:w="5669" w:type="dxa"/>
            <w:tcBorders>
              <w:top w:val="single" w:color="auto" w:sz="4" w:space="0"/>
              <w:left w:val="single" w:color="auto" w:sz="4" w:space="0"/>
              <w:bottom w:val="single" w:color="auto" w:sz="4" w:space="0"/>
              <w:right w:val="single" w:color="auto" w:sz="4" w:space="0"/>
            </w:tcBorders>
            <w:vAlign w:val="center"/>
          </w:tcPr>
          <w:p w14:paraId="376A9A3A">
            <w:pPr>
              <w:widowControl/>
              <w:jc w:val="center"/>
              <w:rPr>
                <w:rFonts w:ascii="宋体" w:hAnsi="宋体"/>
                <w:kern w:val="0"/>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6462461E">
            <w:pPr>
              <w:widowControl/>
              <w:jc w:val="center"/>
              <w:rPr>
                <w:rFonts w:ascii="宋体" w:hAnsi="宋体"/>
                <w:kern w:val="0"/>
                <w:szCs w:val="24"/>
              </w:rPr>
            </w:pPr>
          </w:p>
        </w:tc>
      </w:tr>
      <w:tr w14:paraId="79551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tcBorders>
              <w:top w:val="single" w:color="auto" w:sz="4" w:space="0"/>
              <w:left w:val="single" w:color="auto" w:sz="4" w:space="0"/>
              <w:bottom w:val="single" w:color="auto" w:sz="4" w:space="0"/>
              <w:right w:val="single" w:color="auto" w:sz="4" w:space="0"/>
            </w:tcBorders>
            <w:vAlign w:val="center"/>
          </w:tcPr>
          <w:p w14:paraId="679CAEA6">
            <w:pPr>
              <w:widowControl/>
              <w:jc w:val="center"/>
              <w:rPr>
                <w:rFonts w:ascii="宋体" w:hAnsi="宋体"/>
                <w:kern w:val="0"/>
                <w:szCs w:val="24"/>
              </w:rPr>
            </w:pPr>
          </w:p>
        </w:tc>
        <w:tc>
          <w:tcPr>
            <w:tcW w:w="5669" w:type="dxa"/>
            <w:tcBorders>
              <w:top w:val="single" w:color="auto" w:sz="4" w:space="0"/>
              <w:left w:val="single" w:color="auto" w:sz="4" w:space="0"/>
              <w:bottom w:val="single" w:color="auto" w:sz="4" w:space="0"/>
              <w:right w:val="single" w:color="auto" w:sz="4" w:space="0"/>
            </w:tcBorders>
            <w:vAlign w:val="center"/>
          </w:tcPr>
          <w:p w14:paraId="51A49C20">
            <w:pPr>
              <w:widowControl/>
              <w:jc w:val="center"/>
              <w:rPr>
                <w:rFonts w:ascii="宋体" w:hAnsi="宋体"/>
                <w:kern w:val="0"/>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3103E204">
            <w:pPr>
              <w:widowControl/>
              <w:jc w:val="center"/>
              <w:rPr>
                <w:rFonts w:ascii="宋体" w:hAnsi="宋体"/>
                <w:kern w:val="0"/>
                <w:szCs w:val="24"/>
              </w:rPr>
            </w:pPr>
          </w:p>
        </w:tc>
      </w:tr>
      <w:tr w14:paraId="791D1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tcBorders>
              <w:top w:val="single" w:color="auto" w:sz="4" w:space="0"/>
              <w:left w:val="single" w:color="auto" w:sz="4" w:space="0"/>
              <w:bottom w:val="single" w:color="auto" w:sz="4" w:space="0"/>
              <w:right w:val="single" w:color="auto" w:sz="4" w:space="0"/>
            </w:tcBorders>
            <w:vAlign w:val="center"/>
          </w:tcPr>
          <w:p w14:paraId="416820C6">
            <w:pPr>
              <w:widowControl/>
              <w:jc w:val="center"/>
              <w:rPr>
                <w:rFonts w:ascii="宋体" w:hAnsi="宋体"/>
                <w:kern w:val="0"/>
                <w:szCs w:val="24"/>
              </w:rPr>
            </w:pPr>
          </w:p>
        </w:tc>
        <w:tc>
          <w:tcPr>
            <w:tcW w:w="5669" w:type="dxa"/>
            <w:tcBorders>
              <w:top w:val="single" w:color="auto" w:sz="4" w:space="0"/>
              <w:left w:val="single" w:color="auto" w:sz="4" w:space="0"/>
              <w:bottom w:val="single" w:color="auto" w:sz="4" w:space="0"/>
              <w:right w:val="single" w:color="auto" w:sz="4" w:space="0"/>
            </w:tcBorders>
            <w:vAlign w:val="center"/>
          </w:tcPr>
          <w:p w14:paraId="36C714DE">
            <w:pPr>
              <w:widowControl/>
              <w:jc w:val="center"/>
              <w:rPr>
                <w:rFonts w:ascii="宋体" w:hAnsi="宋体"/>
                <w:kern w:val="0"/>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276B9C13">
            <w:pPr>
              <w:widowControl/>
              <w:jc w:val="center"/>
              <w:rPr>
                <w:rFonts w:ascii="宋体" w:hAnsi="宋体"/>
                <w:kern w:val="0"/>
                <w:szCs w:val="24"/>
              </w:rPr>
            </w:pPr>
          </w:p>
        </w:tc>
      </w:tr>
      <w:tr w14:paraId="7B106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tcBorders>
              <w:top w:val="single" w:color="auto" w:sz="4" w:space="0"/>
              <w:left w:val="single" w:color="auto" w:sz="4" w:space="0"/>
              <w:bottom w:val="single" w:color="auto" w:sz="4" w:space="0"/>
              <w:right w:val="single" w:color="auto" w:sz="4" w:space="0"/>
            </w:tcBorders>
            <w:vAlign w:val="center"/>
          </w:tcPr>
          <w:p w14:paraId="0B3AF914">
            <w:pPr>
              <w:widowControl/>
              <w:jc w:val="center"/>
              <w:rPr>
                <w:rFonts w:ascii="宋体" w:hAnsi="宋体"/>
                <w:kern w:val="0"/>
                <w:szCs w:val="24"/>
              </w:rPr>
            </w:pPr>
          </w:p>
        </w:tc>
        <w:tc>
          <w:tcPr>
            <w:tcW w:w="5669" w:type="dxa"/>
            <w:tcBorders>
              <w:top w:val="single" w:color="auto" w:sz="4" w:space="0"/>
              <w:left w:val="single" w:color="auto" w:sz="4" w:space="0"/>
              <w:bottom w:val="single" w:color="auto" w:sz="4" w:space="0"/>
              <w:right w:val="single" w:color="auto" w:sz="4" w:space="0"/>
            </w:tcBorders>
            <w:vAlign w:val="center"/>
          </w:tcPr>
          <w:p w14:paraId="6992B486">
            <w:pPr>
              <w:widowControl/>
              <w:jc w:val="center"/>
              <w:rPr>
                <w:rFonts w:ascii="宋体" w:hAnsi="宋体"/>
                <w:kern w:val="0"/>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6BF04562">
            <w:pPr>
              <w:widowControl/>
              <w:jc w:val="center"/>
              <w:rPr>
                <w:rFonts w:ascii="宋体" w:hAnsi="宋体"/>
                <w:kern w:val="0"/>
                <w:szCs w:val="24"/>
              </w:rPr>
            </w:pPr>
          </w:p>
        </w:tc>
      </w:tr>
    </w:tbl>
    <w:p w14:paraId="577DC41A">
      <w:pPr>
        <w:widowControl/>
        <w:rPr>
          <w:rFonts w:cs="Times New Roman"/>
          <w:bCs/>
          <w:szCs w:val="32"/>
        </w:rPr>
      </w:pPr>
      <w:bookmarkStart w:id="480" w:name="_Toc67988585"/>
      <w:r>
        <w:rPr>
          <w:rFonts w:cs="Times New Roman"/>
          <w:szCs w:val="24"/>
        </w:rPr>
        <w:br w:type="page"/>
      </w:r>
      <w:r>
        <w:rPr>
          <w:rFonts w:hint="eastAsia" w:cs="Times New Roman"/>
          <w:bCs/>
          <w:szCs w:val="32"/>
        </w:rPr>
        <w:t>A.0.3  设计概算目录样式-2（二级编制形式）</w:t>
      </w:r>
    </w:p>
    <w:tbl>
      <w:tblPr>
        <w:tblStyle w:val="28"/>
        <w:tblW w:w="8221"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5669"/>
        <w:gridCol w:w="1134"/>
      </w:tblGrid>
      <w:tr w14:paraId="7681D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blHeader/>
        </w:trPr>
        <w:tc>
          <w:tcPr>
            <w:tcW w:w="1418" w:type="dxa"/>
            <w:vAlign w:val="center"/>
          </w:tcPr>
          <w:p w14:paraId="0E442682">
            <w:pPr>
              <w:widowControl/>
              <w:jc w:val="center"/>
              <w:rPr>
                <w:rFonts w:ascii="宋体" w:hAnsi="宋体"/>
                <w:kern w:val="0"/>
                <w:szCs w:val="24"/>
              </w:rPr>
            </w:pPr>
            <w:r>
              <w:rPr>
                <w:rFonts w:hint="eastAsia" w:ascii="宋体" w:hAnsi="宋体"/>
                <w:kern w:val="0"/>
                <w:szCs w:val="24"/>
              </w:rPr>
              <w:t>序号</w:t>
            </w:r>
          </w:p>
        </w:tc>
        <w:tc>
          <w:tcPr>
            <w:tcW w:w="5669" w:type="dxa"/>
            <w:vAlign w:val="center"/>
          </w:tcPr>
          <w:p w14:paraId="3D346883">
            <w:pPr>
              <w:widowControl/>
              <w:jc w:val="center"/>
              <w:rPr>
                <w:rFonts w:ascii="宋体" w:hAnsi="宋体"/>
                <w:kern w:val="0"/>
                <w:szCs w:val="24"/>
              </w:rPr>
            </w:pPr>
            <w:r>
              <w:rPr>
                <w:rFonts w:hint="eastAsia" w:ascii="宋体" w:hAnsi="宋体"/>
                <w:kern w:val="0"/>
                <w:szCs w:val="24"/>
              </w:rPr>
              <w:t>名称</w:t>
            </w:r>
          </w:p>
        </w:tc>
        <w:tc>
          <w:tcPr>
            <w:tcW w:w="1134" w:type="dxa"/>
            <w:vAlign w:val="center"/>
          </w:tcPr>
          <w:p w14:paraId="0D029E8D">
            <w:pPr>
              <w:widowControl/>
              <w:jc w:val="center"/>
              <w:rPr>
                <w:rFonts w:ascii="宋体" w:hAnsi="宋体"/>
                <w:kern w:val="0"/>
                <w:szCs w:val="24"/>
              </w:rPr>
            </w:pPr>
            <w:r>
              <w:rPr>
                <w:rFonts w:hint="eastAsia" w:ascii="宋体" w:hAnsi="宋体"/>
                <w:kern w:val="0"/>
                <w:szCs w:val="24"/>
              </w:rPr>
              <w:t>页次</w:t>
            </w:r>
          </w:p>
        </w:tc>
      </w:tr>
      <w:tr w14:paraId="44A30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48A88879">
            <w:pPr>
              <w:widowControl/>
              <w:jc w:val="center"/>
              <w:rPr>
                <w:rFonts w:ascii="宋体" w:hAnsi="宋体"/>
                <w:kern w:val="0"/>
                <w:szCs w:val="24"/>
              </w:rPr>
            </w:pPr>
            <w:r>
              <w:rPr>
                <w:rFonts w:hint="eastAsia" w:ascii="宋体" w:hAnsi="宋体"/>
                <w:kern w:val="0"/>
                <w:szCs w:val="24"/>
              </w:rPr>
              <w:t>1</w:t>
            </w:r>
          </w:p>
        </w:tc>
        <w:tc>
          <w:tcPr>
            <w:tcW w:w="5669" w:type="dxa"/>
            <w:vAlign w:val="center"/>
          </w:tcPr>
          <w:p w14:paraId="5430E3C8">
            <w:pPr>
              <w:widowControl/>
              <w:jc w:val="center"/>
              <w:rPr>
                <w:rFonts w:ascii="宋体" w:hAnsi="宋体"/>
                <w:kern w:val="0"/>
                <w:szCs w:val="24"/>
              </w:rPr>
            </w:pPr>
            <w:r>
              <w:rPr>
                <w:rFonts w:hint="eastAsia" w:ascii="宋体" w:hAnsi="宋体"/>
                <w:kern w:val="0"/>
                <w:szCs w:val="24"/>
              </w:rPr>
              <w:t>编制说明</w:t>
            </w:r>
          </w:p>
        </w:tc>
        <w:tc>
          <w:tcPr>
            <w:tcW w:w="1134" w:type="dxa"/>
            <w:vAlign w:val="center"/>
          </w:tcPr>
          <w:p w14:paraId="4F312929">
            <w:pPr>
              <w:widowControl/>
              <w:jc w:val="center"/>
              <w:rPr>
                <w:rFonts w:ascii="宋体" w:hAnsi="宋体"/>
                <w:kern w:val="0"/>
                <w:szCs w:val="24"/>
              </w:rPr>
            </w:pPr>
          </w:p>
        </w:tc>
      </w:tr>
      <w:tr w14:paraId="25D53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01A8862D">
            <w:pPr>
              <w:widowControl/>
              <w:jc w:val="center"/>
              <w:rPr>
                <w:rFonts w:ascii="宋体" w:hAnsi="宋体"/>
                <w:kern w:val="0"/>
                <w:szCs w:val="24"/>
              </w:rPr>
            </w:pPr>
            <w:r>
              <w:rPr>
                <w:rFonts w:hint="eastAsia" w:ascii="宋体" w:hAnsi="宋体"/>
                <w:kern w:val="0"/>
                <w:szCs w:val="24"/>
              </w:rPr>
              <w:t>2</w:t>
            </w:r>
          </w:p>
        </w:tc>
        <w:tc>
          <w:tcPr>
            <w:tcW w:w="5669" w:type="dxa"/>
            <w:vAlign w:val="center"/>
          </w:tcPr>
          <w:p w14:paraId="29EDAFAE">
            <w:pPr>
              <w:widowControl/>
              <w:jc w:val="center"/>
              <w:rPr>
                <w:rFonts w:ascii="宋体" w:hAnsi="宋体"/>
                <w:kern w:val="0"/>
                <w:szCs w:val="24"/>
              </w:rPr>
            </w:pPr>
            <w:r>
              <w:rPr>
                <w:rFonts w:hint="eastAsia" w:ascii="宋体" w:hAnsi="宋体"/>
                <w:kern w:val="0"/>
                <w:szCs w:val="24"/>
              </w:rPr>
              <w:t>总概算表</w:t>
            </w:r>
          </w:p>
        </w:tc>
        <w:tc>
          <w:tcPr>
            <w:tcW w:w="1134" w:type="dxa"/>
            <w:vAlign w:val="center"/>
          </w:tcPr>
          <w:p w14:paraId="0C91DE80">
            <w:pPr>
              <w:widowControl/>
              <w:jc w:val="center"/>
              <w:rPr>
                <w:rFonts w:ascii="宋体" w:hAnsi="宋体"/>
                <w:kern w:val="0"/>
                <w:szCs w:val="24"/>
              </w:rPr>
            </w:pPr>
          </w:p>
        </w:tc>
      </w:tr>
      <w:tr w14:paraId="1C979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0B56E819">
            <w:pPr>
              <w:widowControl/>
              <w:jc w:val="center"/>
              <w:rPr>
                <w:rFonts w:ascii="宋体" w:hAnsi="宋体"/>
                <w:kern w:val="0"/>
                <w:szCs w:val="24"/>
              </w:rPr>
            </w:pPr>
            <w:r>
              <w:rPr>
                <w:rFonts w:hint="eastAsia" w:ascii="宋体" w:hAnsi="宋体"/>
                <w:kern w:val="0"/>
                <w:szCs w:val="24"/>
              </w:rPr>
              <w:t>3</w:t>
            </w:r>
          </w:p>
        </w:tc>
        <w:tc>
          <w:tcPr>
            <w:tcW w:w="5669" w:type="dxa"/>
            <w:vAlign w:val="center"/>
          </w:tcPr>
          <w:p w14:paraId="61BAA435">
            <w:pPr>
              <w:widowControl/>
              <w:jc w:val="center"/>
              <w:rPr>
                <w:rFonts w:ascii="宋体" w:hAnsi="宋体"/>
                <w:kern w:val="0"/>
                <w:szCs w:val="24"/>
              </w:rPr>
            </w:pPr>
            <w:r>
              <w:rPr>
                <w:rFonts w:hint="eastAsia" w:ascii="宋体" w:hAnsi="宋体"/>
                <w:kern w:val="0"/>
                <w:szCs w:val="24"/>
              </w:rPr>
              <w:t>工程建设其它费用表</w:t>
            </w:r>
          </w:p>
        </w:tc>
        <w:tc>
          <w:tcPr>
            <w:tcW w:w="1134" w:type="dxa"/>
            <w:vAlign w:val="center"/>
          </w:tcPr>
          <w:p w14:paraId="3A5B9ABF">
            <w:pPr>
              <w:widowControl/>
              <w:jc w:val="center"/>
              <w:rPr>
                <w:rFonts w:ascii="宋体" w:hAnsi="宋体"/>
                <w:kern w:val="0"/>
                <w:szCs w:val="24"/>
              </w:rPr>
            </w:pPr>
          </w:p>
        </w:tc>
      </w:tr>
      <w:tr w14:paraId="2BA4B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5546B3C3">
            <w:pPr>
              <w:widowControl/>
              <w:jc w:val="center"/>
              <w:rPr>
                <w:rFonts w:ascii="宋体" w:hAnsi="宋体"/>
                <w:kern w:val="0"/>
                <w:szCs w:val="24"/>
              </w:rPr>
            </w:pPr>
            <w:r>
              <w:rPr>
                <w:rFonts w:hint="eastAsia" w:ascii="宋体" w:hAnsi="宋体"/>
                <w:kern w:val="0"/>
                <w:szCs w:val="24"/>
              </w:rPr>
              <w:t>4</w:t>
            </w:r>
          </w:p>
        </w:tc>
        <w:tc>
          <w:tcPr>
            <w:tcW w:w="5669" w:type="dxa"/>
            <w:vAlign w:val="center"/>
          </w:tcPr>
          <w:p w14:paraId="3642BFE3">
            <w:pPr>
              <w:widowControl/>
              <w:jc w:val="center"/>
              <w:rPr>
                <w:rFonts w:ascii="宋体" w:hAnsi="宋体"/>
                <w:kern w:val="0"/>
                <w:szCs w:val="24"/>
              </w:rPr>
            </w:pPr>
            <w:r>
              <w:rPr>
                <w:rFonts w:hint="eastAsia" w:ascii="宋体" w:hAnsi="宋体"/>
                <w:kern w:val="0"/>
                <w:szCs w:val="24"/>
              </w:rPr>
              <w:t>单位工程概算表</w:t>
            </w:r>
          </w:p>
        </w:tc>
        <w:tc>
          <w:tcPr>
            <w:tcW w:w="1134" w:type="dxa"/>
            <w:vAlign w:val="center"/>
          </w:tcPr>
          <w:p w14:paraId="5133D89F">
            <w:pPr>
              <w:widowControl/>
              <w:jc w:val="center"/>
              <w:rPr>
                <w:rFonts w:ascii="宋体" w:hAnsi="宋体"/>
                <w:kern w:val="0"/>
                <w:szCs w:val="24"/>
              </w:rPr>
            </w:pPr>
          </w:p>
        </w:tc>
      </w:tr>
      <w:tr w14:paraId="22378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42A8BE57">
            <w:pPr>
              <w:widowControl/>
              <w:jc w:val="center"/>
              <w:rPr>
                <w:rFonts w:ascii="宋体" w:hAnsi="宋体"/>
                <w:kern w:val="0"/>
                <w:szCs w:val="24"/>
              </w:rPr>
            </w:pPr>
            <w:r>
              <w:rPr>
                <w:rFonts w:hint="eastAsia" w:ascii="宋体" w:hAnsi="宋体"/>
                <w:kern w:val="0"/>
                <w:szCs w:val="24"/>
              </w:rPr>
              <w:t>4.1</w:t>
            </w:r>
          </w:p>
        </w:tc>
        <w:tc>
          <w:tcPr>
            <w:tcW w:w="5669" w:type="dxa"/>
            <w:vAlign w:val="center"/>
          </w:tcPr>
          <w:p w14:paraId="0CA565DF">
            <w:pPr>
              <w:widowControl/>
              <w:jc w:val="center"/>
              <w:rPr>
                <w:rFonts w:ascii="宋体" w:hAnsi="宋体"/>
                <w:kern w:val="0"/>
                <w:szCs w:val="24"/>
              </w:rPr>
            </w:pPr>
            <w:r>
              <w:rPr>
                <w:rFonts w:hint="eastAsia"/>
              </w:rPr>
              <w:t>单位工程概算费用表</w:t>
            </w:r>
          </w:p>
        </w:tc>
        <w:tc>
          <w:tcPr>
            <w:tcW w:w="1134" w:type="dxa"/>
            <w:vAlign w:val="center"/>
          </w:tcPr>
          <w:p w14:paraId="57A9266B">
            <w:pPr>
              <w:widowControl/>
              <w:jc w:val="center"/>
              <w:rPr>
                <w:rFonts w:ascii="宋体" w:hAnsi="宋体"/>
                <w:kern w:val="0"/>
                <w:szCs w:val="24"/>
              </w:rPr>
            </w:pPr>
          </w:p>
        </w:tc>
      </w:tr>
      <w:tr w14:paraId="06D2F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3A0EA536">
            <w:pPr>
              <w:widowControl/>
              <w:jc w:val="center"/>
              <w:rPr>
                <w:rFonts w:ascii="宋体" w:hAnsi="宋体"/>
                <w:kern w:val="0"/>
                <w:szCs w:val="24"/>
              </w:rPr>
            </w:pPr>
            <w:r>
              <w:rPr>
                <w:rFonts w:hint="eastAsia" w:ascii="宋体" w:hAnsi="宋体"/>
                <w:kern w:val="0"/>
                <w:szCs w:val="24"/>
              </w:rPr>
              <w:t>4.2</w:t>
            </w:r>
          </w:p>
        </w:tc>
        <w:tc>
          <w:tcPr>
            <w:tcW w:w="5669" w:type="dxa"/>
            <w:vAlign w:val="center"/>
          </w:tcPr>
          <w:p w14:paraId="14EB84E6">
            <w:pPr>
              <w:widowControl/>
              <w:jc w:val="center"/>
              <w:rPr>
                <w:rFonts w:ascii="宋体" w:hAnsi="宋体"/>
                <w:kern w:val="0"/>
                <w:szCs w:val="24"/>
              </w:rPr>
            </w:pPr>
            <w:r>
              <w:rPr>
                <w:rFonts w:hint="eastAsia"/>
              </w:rPr>
              <w:t>单位工程概算计价表</w:t>
            </w:r>
          </w:p>
        </w:tc>
        <w:tc>
          <w:tcPr>
            <w:tcW w:w="1134" w:type="dxa"/>
            <w:vAlign w:val="center"/>
          </w:tcPr>
          <w:p w14:paraId="787AAAF1">
            <w:pPr>
              <w:widowControl/>
              <w:jc w:val="center"/>
              <w:rPr>
                <w:rFonts w:ascii="宋体" w:hAnsi="宋体"/>
                <w:kern w:val="0"/>
                <w:szCs w:val="24"/>
              </w:rPr>
            </w:pPr>
          </w:p>
        </w:tc>
      </w:tr>
      <w:tr w14:paraId="75F00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75EB9B88">
            <w:pPr>
              <w:widowControl/>
              <w:jc w:val="center"/>
              <w:rPr>
                <w:rFonts w:ascii="宋体" w:hAnsi="宋体"/>
                <w:kern w:val="0"/>
                <w:szCs w:val="24"/>
              </w:rPr>
            </w:pPr>
            <w:r>
              <w:rPr>
                <w:rFonts w:hint="eastAsia" w:ascii="宋体" w:hAnsi="宋体"/>
                <w:kern w:val="0"/>
                <w:szCs w:val="24"/>
              </w:rPr>
              <w:t>4.3</w:t>
            </w:r>
          </w:p>
        </w:tc>
        <w:tc>
          <w:tcPr>
            <w:tcW w:w="5669" w:type="dxa"/>
            <w:vAlign w:val="center"/>
          </w:tcPr>
          <w:p w14:paraId="2F0C356A">
            <w:pPr>
              <w:widowControl/>
              <w:jc w:val="center"/>
              <w:rPr>
                <w:rFonts w:ascii="宋体" w:hAnsi="宋体"/>
                <w:kern w:val="0"/>
                <w:szCs w:val="24"/>
              </w:rPr>
            </w:pPr>
            <w:r>
              <w:rPr>
                <w:rFonts w:hint="eastAsia"/>
              </w:rPr>
              <w:t>设备购置费概算计价表</w:t>
            </w:r>
          </w:p>
        </w:tc>
        <w:tc>
          <w:tcPr>
            <w:tcW w:w="1134" w:type="dxa"/>
            <w:vAlign w:val="center"/>
          </w:tcPr>
          <w:p w14:paraId="3FCF3EE7">
            <w:pPr>
              <w:widowControl/>
              <w:jc w:val="center"/>
              <w:rPr>
                <w:rFonts w:ascii="宋体" w:hAnsi="宋体"/>
                <w:kern w:val="0"/>
                <w:szCs w:val="24"/>
              </w:rPr>
            </w:pPr>
          </w:p>
        </w:tc>
      </w:tr>
      <w:tr w14:paraId="0862B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712FDD5F">
            <w:pPr>
              <w:widowControl/>
              <w:jc w:val="center"/>
              <w:rPr>
                <w:rFonts w:ascii="宋体" w:hAnsi="宋体"/>
                <w:kern w:val="0"/>
                <w:szCs w:val="24"/>
              </w:rPr>
            </w:pPr>
            <w:r>
              <w:rPr>
                <w:rFonts w:hint="eastAsia" w:ascii="宋体" w:hAnsi="宋体"/>
                <w:kern w:val="0"/>
                <w:szCs w:val="24"/>
              </w:rPr>
              <w:t>5</w:t>
            </w:r>
          </w:p>
        </w:tc>
        <w:tc>
          <w:tcPr>
            <w:tcW w:w="5669" w:type="dxa"/>
            <w:vAlign w:val="center"/>
          </w:tcPr>
          <w:p w14:paraId="4DD5AE20">
            <w:pPr>
              <w:widowControl/>
              <w:jc w:val="center"/>
              <w:rPr>
                <w:rFonts w:ascii="宋体" w:hAnsi="宋体"/>
                <w:kern w:val="0"/>
                <w:szCs w:val="24"/>
              </w:rPr>
            </w:pPr>
            <w:r>
              <w:rPr>
                <w:rFonts w:hint="eastAsia" w:ascii="宋体" w:hAnsi="宋体"/>
                <w:kern w:val="0"/>
                <w:szCs w:val="24"/>
              </w:rPr>
              <w:t>附件：其他</w:t>
            </w:r>
          </w:p>
        </w:tc>
        <w:tc>
          <w:tcPr>
            <w:tcW w:w="1134" w:type="dxa"/>
            <w:vAlign w:val="center"/>
          </w:tcPr>
          <w:p w14:paraId="7BF3C38B">
            <w:pPr>
              <w:widowControl/>
              <w:jc w:val="center"/>
              <w:rPr>
                <w:rFonts w:ascii="宋体" w:hAnsi="宋体"/>
                <w:kern w:val="0"/>
                <w:szCs w:val="24"/>
              </w:rPr>
            </w:pPr>
          </w:p>
        </w:tc>
      </w:tr>
      <w:tr w14:paraId="2A7A1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00D5924C">
            <w:pPr>
              <w:widowControl/>
              <w:jc w:val="center"/>
              <w:rPr>
                <w:rFonts w:ascii="宋体" w:hAnsi="宋体"/>
                <w:kern w:val="0"/>
                <w:szCs w:val="24"/>
              </w:rPr>
            </w:pPr>
          </w:p>
        </w:tc>
        <w:tc>
          <w:tcPr>
            <w:tcW w:w="5669" w:type="dxa"/>
            <w:vAlign w:val="center"/>
          </w:tcPr>
          <w:p w14:paraId="5FE9D6BA">
            <w:pPr>
              <w:widowControl/>
              <w:jc w:val="center"/>
              <w:rPr>
                <w:rFonts w:ascii="宋体" w:hAnsi="宋体"/>
                <w:kern w:val="0"/>
                <w:szCs w:val="24"/>
              </w:rPr>
            </w:pPr>
          </w:p>
        </w:tc>
        <w:tc>
          <w:tcPr>
            <w:tcW w:w="1134" w:type="dxa"/>
            <w:vAlign w:val="center"/>
          </w:tcPr>
          <w:p w14:paraId="6475C064">
            <w:pPr>
              <w:widowControl/>
              <w:jc w:val="center"/>
              <w:rPr>
                <w:rFonts w:ascii="宋体" w:hAnsi="宋体"/>
                <w:kern w:val="0"/>
                <w:szCs w:val="24"/>
              </w:rPr>
            </w:pPr>
          </w:p>
        </w:tc>
      </w:tr>
      <w:tr w14:paraId="367BF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5D832383">
            <w:pPr>
              <w:widowControl/>
              <w:jc w:val="center"/>
              <w:rPr>
                <w:rFonts w:ascii="宋体" w:hAnsi="宋体"/>
                <w:kern w:val="0"/>
                <w:szCs w:val="24"/>
              </w:rPr>
            </w:pPr>
          </w:p>
        </w:tc>
        <w:tc>
          <w:tcPr>
            <w:tcW w:w="5669" w:type="dxa"/>
            <w:vAlign w:val="center"/>
          </w:tcPr>
          <w:p w14:paraId="645166DD">
            <w:pPr>
              <w:widowControl/>
              <w:jc w:val="center"/>
              <w:rPr>
                <w:rFonts w:ascii="宋体" w:hAnsi="宋体"/>
                <w:kern w:val="0"/>
                <w:szCs w:val="24"/>
              </w:rPr>
            </w:pPr>
          </w:p>
        </w:tc>
        <w:tc>
          <w:tcPr>
            <w:tcW w:w="1134" w:type="dxa"/>
            <w:vAlign w:val="center"/>
          </w:tcPr>
          <w:p w14:paraId="43948B52">
            <w:pPr>
              <w:widowControl/>
              <w:jc w:val="center"/>
              <w:rPr>
                <w:rFonts w:ascii="宋体" w:hAnsi="宋体"/>
                <w:kern w:val="0"/>
                <w:szCs w:val="24"/>
              </w:rPr>
            </w:pPr>
          </w:p>
        </w:tc>
      </w:tr>
      <w:tr w14:paraId="28327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59C62FC9">
            <w:pPr>
              <w:widowControl/>
              <w:jc w:val="center"/>
              <w:rPr>
                <w:rFonts w:ascii="宋体" w:hAnsi="宋体"/>
                <w:kern w:val="0"/>
                <w:szCs w:val="24"/>
              </w:rPr>
            </w:pPr>
          </w:p>
        </w:tc>
        <w:tc>
          <w:tcPr>
            <w:tcW w:w="5669" w:type="dxa"/>
            <w:vAlign w:val="center"/>
          </w:tcPr>
          <w:p w14:paraId="0B2E2F18">
            <w:pPr>
              <w:widowControl/>
              <w:jc w:val="center"/>
              <w:rPr>
                <w:rFonts w:ascii="宋体" w:hAnsi="宋体"/>
                <w:kern w:val="0"/>
                <w:szCs w:val="24"/>
              </w:rPr>
            </w:pPr>
          </w:p>
        </w:tc>
        <w:tc>
          <w:tcPr>
            <w:tcW w:w="1134" w:type="dxa"/>
            <w:vAlign w:val="center"/>
          </w:tcPr>
          <w:p w14:paraId="1250B476">
            <w:pPr>
              <w:widowControl/>
              <w:jc w:val="center"/>
              <w:rPr>
                <w:rFonts w:ascii="宋体" w:hAnsi="宋体"/>
                <w:kern w:val="0"/>
                <w:szCs w:val="24"/>
              </w:rPr>
            </w:pPr>
          </w:p>
        </w:tc>
      </w:tr>
      <w:tr w14:paraId="6000A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7D0D8B06">
            <w:pPr>
              <w:widowControl/>
              <w:jc w:val="center"/>
              <w:rPr>
                <w:rFonts w:ascii="宋体" w:hAnsi="宋体"/>
                <w:kern w:val="0"/>
                <w:szCs w:val="24"/>
              </w:rPr>
            </w:pPr>
          </w:p>
        </w:tc>
        <w:tc>
          <w:tcPr>
            <w:tcW w:w="5669" w:type="dxa"/>
            <w:vAlign w:val="center"/>
          </w:tcPr>
          <w:p w14:paraId="10FDA588">
            <w:pPr>
              <w:widowControl/>
              <w:jc w:val="center"/>
              <w:rPr>
                <w:rFonts w:ascii="宋体" w:hAnsi="宋体"/>
                <w:kern w:val="0"/>
                <w:szCs w:val="24"/>
              </w:rPr>
            </w:pPr>
          </w:p>
        </w:tc>
        <w:tc>
          <w:tcPr>
            <w:tcW w:w="1134" w:type="dxa"/>
            <w:vAlign w:val="center"/>
          </w:tcPr>
          <w:p w14:paraId="49962685">
            <w:pPr>
              <w:widowControl/>
              <w:jc w:val="center"/>
              <w:rPr>
                <w:rFonts w:ascii="宋体" w:hAnsi="宋体"/>
                <w:kern w:val="0"/>
                <w:szCs w:val="24"/>
              </w:rPr>
            </w:pPr>
          </w:p>
        </w:tc>
      </w:tr>
      <w:tr w14:paraId="0CA85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22530C31">
            <w:pPr>
              <w:widowControl/>
              <w:jc w:val="center"/>
              <w:rPr>
                <w:rFonts w:ascii="宋体" w:hAnsi="宋体"/>
                <w:kern w:val="0"/>
                <w:szCs w:val="24"/>
              </w:rPr>
            </w:pPr>
          </w:p>
        </w:tc>
        <w:tc>
          <w:tcPr>
            <w:tcW w:w="5669" w:type="dxa"/>
            <w:vAlign w:val="center"/>
          </w:tcPr>
          <w:p w14:paraId="0E02C4E8">
            <w:pPr>
              <w:widowControl/>
              <w:jc w:val="center"/>
              <w:rPr>
                <w:rFonts w:ascii="宋体" w:hAnsi="宋体"/>
                <w:kern w:val="0"/>
                <w:szCs w:val="24"/>
              </w:rPr>
            </w:pPr>
          </w:p>
        </w:tc>
        <w:tc>
          <w:tcPr>
            <w:tcW w:w="1134" w:type="dxa"/>
            <w:vAlign w:val="center"/>
          </w:tcPr>
          <w:p w14:paraId="0873F3D4">
            <w:pPr>
              <w:widowControl/>
              <w:jc w:val="center"/>
              <w:rPr>
                <w:rFonts w:ascii="宋体" w:hAnsi="宋体"/>
                <w:kern w:val="0"/>
                <w:szCs w:val="24"/>
              </w:rPr>
            </w:pPr>
          </w:p>
        </w:tc>
      </w:tr>
      <w:tr w14:paraId="2E839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7B7FE61B">
            <w:pPr>
              <w:widowControl/>
              <w:jc w:val="center"/>
              <w:rPr>
                <w:rFonts w:ascii="宋体" w:hAnsi="宋体"/>
                <w:kern w:val="0"/>
                <w:szCs w:val="24"/>
              </w:rPr>
            </w:pPr>
          </w:p>
        </w:tc>
        <w:tc>
          <w:tcPr>
            <w:tcW w:w="5669" w:type="dxa"/>
            <w:vAlign w:val="center"/>
          </w:tcPr>
          <w:p w14:paraId="7C88D0C4">
            <w:pPr>
              <w:widowControl/>
              <w:jc w:val="center"/>
              <w:rPr>
                <w:rFonts w:ascii="宋体" w:hAnsi="宋体"/>
                <w:kern w:val="0"/>
                <w:szCs w:val="24"/>
              </w:rPr>
            </w:pPr>
          </w:p>
        </w:tc>
        <w:tc>
          <w:tcPr>
            <w:tcW w:w="1134" w:type="dxa"/>
            <w:vAlign w:val="center"/>
          </w:tcPr>
          <w:p w14:paraId="436237F2">
            <w:pPr>
              <w:widowControl/>
              <w:jc w:val="center"/>
              <w:rPr>
                <w:rFonts w:ascii="宋体" w:hAnsi="宋体"/>
                <w:kern w:val="0"/>
                <w:szCs w:val="24"/>
              </w:rPr>
            </w:pPr>
          </w:p>
        </w:tc>
      </w:tr>
      <w:tr w14:paraId="5AAF0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1021E778">
            <w:pPr>
              <w:widowControl/>
              <w:jc w:val="center"/>
              <w:rPr>
                <w:rFonts w:ascii="宋体" w:hAnsi="宋体"/>
                <w:kern w:val="0"/>
                <w:szCs w:val="24"/>
              </w:rPr>
            </w:pPr>
          </w:p>
        </w:tc>
        <w:tc>
          <w:tcPr>
            <w:tcW w:w="5669" w:type="dxa"/>
            <w:vAlign w:val="center"/>
          </w:tcPr>
          <w:p w14:paraId="0EFB7FA8">
            <w:pPr>
              <w:widowControl/>
              <w:jc w:val="center"/>
              <w:rPr>
                <w:rFonts w:ascii="宋体" w:hAnsi="宋体"/>
                <w:kern w:val="0"/>
                <w:szCs w:val="24"/>
              </w:rPr>
            </w:pPr>
          </w:p>
        </w:tc>
        <w:tc>
          <w:tcPr>
            <w:tcW w:w="1134" w:type="dxa"/>
            <w:vAlign w:val="center"/>
          </w:tcPr>
          <w:p w14:paraId="363684EA">
            <w:pPr>
              <w:widowControl/>
              <w:jc w:val="center"/>
              <w:rPr>
                <w:rFonts w:ascii="宋体" w:hAnsi="宋体"/>
                <w:kern w:val="0"/>
                <w:szCs w:val="24"/>
              </w:rPr>
            </w:pPr>
          </w:p>
        </w:tc>
      </w:tr>
      <w:tr w14:paraId="0A74F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762444B5">
            <w:pPr>
              <w:widowControl/>
              <w:jc w:val="center"/>
              <w:rPr>
                <w:rFonts w:ascii="宋体" w:hAnsi="宋体"/>
                <w:kern w:val="0"/>
                <w:szCs w:val="24"/>
              </w:rPr>
            </w:pPr>
          </w:p>
        </w:tc>
        <w:tc>
          <w:tcPr>
            <w:tcW w:w="5669" w:type="dxa"/>
            <w:vAlign w:val="center"/>
          </w:tcPr>
          <w:p w14:paraId="7E05235E">
            <w:pPr>
              <w:widowControl/>
              <w:jc w:val="center"/>
              <w:rPr>
                <w:rFonts w:ascii="宋体" w:hAnsi="宋体"/>
                <w:kern w:val="0"/>
                <w:szCs w:val="24"/>
              </w:rPr>
            </w:pPr>
          </w:p>
        </w:tc>
        <w:tc>
          <w:tcPr>
            <w:tcW w:w="1134" w:type="dxa"/>
            <w:vAlign w:val="center"/>
          </w:tcPr>
          <w:p w14:paraId="7F98F9FA">
            <w:pPr>
              <w:widowControl/>
              <w:jc w:val="center"/>
              <w:rPr>
                <w:rFonts w:ascii="宋体" w:hAnsi="宋体"/>
                <w:kern w:val="0"/>
                <w:szCs w:val="24"/>
              </w:rPr>
            </w:pPr>
          </w:p>
        </w:tc>
      </w:tr>
      <w:tr w14:paraId="72E94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335C318C">
            <w:pPr>
              <w:widowControl/>
              <w:jc w:val="center"/>
              <w:rPr>
                <w:rFonts w:ascii="宋体" w:hAnsi="宋体"/>
                <w:kern w:val="0"/>
                <w:szCs w:val="24"/>
              </w:rPr>
            </w:pPr>
          </w:p>
        </w:tc>
        <w:tc>
          <w:tcPr>
            <w:tcW w:w="5669" w:type="dxa"/>
            <w:vAlign w:val="center"/>
          </w:tcPr>
          <w:p w14:paraId="542CF934">
            <w:pPr>
              <w:widowControl/>
              <w:jc w:val="center"/>
              <w:rPr>
                <w:rFonts w:ascii="宋体" w:hAnsi="宋体"/>
                <w:kern w:val="0"/>
                <w:szCs w:val="24"/>
              </w:rPr>
            </w:pPr>
          </w:p>
        </w:tc>
        <w:tc>
          <w:tcPr>
            <w:tcW w:w="1134" w:type="dxa"/>
            <w:vAlign w:val="center"/>
          </w:tcPr>
          <w:p w14:paraId="17367796">
            <w:pPr>
              <w:widowControl/>
              <w:jc w:val="center"/>
              <w:rPr>
                <w:rFonts w:ascii="宋体" w:hAnsi="宋体"/>
                <w:kern w:val="0"/>
                <w:szCs w:val="24"/>
              </w:rPr>
            </w:pPr>
          </w:p>
        </w:tc>
      </w:tr>
      <w:tr w14:paraId="2C8EF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4A976145">
            <w:pPr>
              <w:widowControl/>
              <w:jc w:val="center"/>
              <w:rPr>
                <w:rFonts w:ascii="宋体" w:hAnsi="宋体"/>
                <w:kern w:val="0"/>
                <w:szCs w:val="24"/>
              </w:rPr>
            </w:pPr>
          </w:p>
        </w:tc>
        <w:tc>
          <w:tcPr>
            <w:tcW w:w="5669" w:type="dxa"/>
            <w:vAlign w:val="center"/>
          </w:tcPr>
          <w:p w14:paraId="7BFC7638">
            <w:pPr>
              <w:widowControl/>
              <w:jc w:val="center"/>
              <w:rPr>
                <w:rFonts w:ascii="宋体" w:hAnsi="宋体"/>
                <w:kern w:val="0"/>
                <w:szCs w:val="24"/>
              </w:rPr>
            </w:pPr>
          </w:p>
        </w:tc>
        <w:tc>
          <w:tcPr>
            <w:tcW w:w="1134" w:type="dxa"/>
            <w:vAlign w:val="center"/>
          </w:tcPr>
          <w:p w14:paraId="693FA947">
            <w:pPr>
              <w:widowControl/>
              <w:jc w:val="center"/>
              <w:rPr>
                <w:rFonts w:ascii="宋体" w:hAnsi="宋体"/>
                <w:kern w:val="0"/>
                <w:szCs w:val="24"/>
              </w:rPr>
            </w:pPr>
          </w:p>
        </w:tc>
      </w:tr>
      <w:tr w14:paraId="15FE2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3B8860DF">
            <w:pPr>
              <w:widowControl/>
              <w:jc w:val="center"/>
              <w:rPr>
                <w:rFonts w:ascii="宋体" w:hAnsi="宋体"/>
                <w:kern w:val="0"/>
                <w:szCs w:val="24"/>
              </w:rPr>
            </w:pPr>
          </w:p>
        </w:tc>
        <w:tc>
          <w:tcPr>
            <w:tcW w:w="5669" w:type="dxa"/>
            <w:vAlign w:val="center"/>
          </w:tcPr>
          <w:p w14:paraId="0FECABF6">
            <w:pPr>
              <w:widowControl/>
              <w:jc w:val="center"/>
              <w:rPr>
                <w:rFonts w:ascii="宋体" w:hAnsi="宋体"/>
                <w:kern w:val="0"/>
                <w:szCs w:val="24"/>
              </w:rPr>
            </w:pPr>
          </w:p>
        </w:tc>
        <w:tc>
          <w:tcPr>
            <w:tcW w:w="1134" w:type="dxa"/>
            <w:vAlign w:val="center"/>
          </w:tcPr>
          <w:p w14:paraId="73E58F31">
            <w:pPr>
              <w:widowControl/>
              <w:jc w:val="center"/>
              <w:rPr>
                <w:rFonts w:ascii="宋体" w:hAnsi="宋体"/>
                <w:kern w:val="0"/>
                <w:szCs w:val="24"/>
              </w:rPr>
            </w:pPr>
          </w:p>
        </w:tc>
      </w:tr>
      <w:tr w14:paraId="48C5E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6538D89B">
            <w:pPr>
              <w:widowControl/>
              <w:jc w:val="center"/>
              <w:rPr>
                <w:rFonts w:ascii="宋体" w:hAnsi="宋体"/>
                <w:kern w:val="0"/>
                <w:szCs w:val="24"/>
              </w:rPr>
            </w:pPr>
          </w:p>
        </w:tc>
        <w:tc>
          <w:tcPr>
            <w:tcW w:w="5669" w:type="dxa"/>
            <w:vAlign w:val="center"/>
          </w:tcPr>
          <w:p w14:paraId="7E4B8CD2">
            <w:pPr>
              <w:widowControl/>
              <w:jc w:val="center"/>
              <w:rPr>
                <w:rFonts w:ascii="宋体" w:hAnsi="宋体"/>
                <w:kern w:val="0"/>
                <w:szCs w:val="24"/>
              </w:rPr>
            </w:pPr>
          </w:p>
        </w:tc>
        <w:tc>
          <w:tcPr>
            <w:tcW w:w="1134" w:type="dxa"/>
            <w:vAlign w:val="center"/>
          </w:tcPr>
          <w:p w14:paraId="2AC6173C">
            <w:pPr>
              <w:widowControl/>
              <w:jc w:val="center"/>
              <w:rPr>
                <w:rFonts w:ascii="宋体" w:hAnsi="宋体"/>
                <w:kern w:val="0"/>
                <w:szCs w:val="24"/>
              </w:rPr>
            </w:pPr>
          </w:p>
        </w:tc>
      </w:tr>
      <w:tr w14:paraId="082CE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6CE58D19">
            <w:pPr>
              <w:widowControl/>
              <w:jc w:val="center"/>
              <w:rPr>
                <w:rFonts w:ascii="宋体" w:hAnsi="宋体"/>
                <w:kern w:val="0"/>
                <w:szCs w:val="24"/>
              </w:rPr>
            </w:pPr>
          </w:p>
        </w:tc>
        <w:tc>
          <w:tcPr>
            <w:tcW w:w="5669" w:type="dxa"/>
            <w:vAlign w:val="center"/>
          </w:tcPr>
          <w:p w14:paraId="353558F3">
            <w:pPr>
              <w:widowControl/>
              <w:jc w:val="center"/>
              <w:rPr>
                <w:rFonts w:ascii="宋体" w:hAnsi="宋体"/>
                <w:kern w:val="0"/>
                <w:szCs w:val="24"/>
              </w:rPr>
            </w:pPr>
          </w:p>
        </w:tc>
        <w:tc>
          <w:tcPr>
            <w:tcW w:w="1134" w:type="dxa"/>
            <w:vAlign w:val="center"/>
          </w:tcPr>
          <w:p w14:paraId="10DDDB01">
            <w:pPr>
              <w:widowControl/>
              <w:jc w:val="center"/>
              <w:rPr>
                <w:rFonts w:ascii="宋体" w:hAnsi="宋体"/>
                <w:kern w:val="0"/>
                <w:szCs w:val="24"/>
              </w:rPr>
            </w:pPr>
          </w:p>
        </w:tc>
      </w:tr>
      <w:tr w14:paraId="6F3FD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6194CADB">
            <w:pPr>
              <w:widowControl/>
              <w:jc w:val="center"/>
              <w:rPr>
                <w:rFonts w:ascii="宋体" w:hAnsi="宋体"/>
                <w:kern w:val="0"/>
                <w:szCs w:val="24"/>
              </w:rPr>
            </w:pPr>
          </w:p>
        </w:tc>
        <w:tc>
          <w:tcPr>
            <w:tcW w:w="5669" w:type="dxa"/>
            <w:vAlign w:val="center"/>
          </w:tcPr>
          <w:p w14:paraId="5562902F">
            <w:pPr>
              <w:widowControl/>
              <w:jc w:val="center"/>
              <w:rPr>
                <w:rFonts w:ascii="宋体" w:hAnsi="宋体"/>
                <w:kern w:val="0"/>
                <w:szCs w:val="24"/>
              </w:rPr>
            </w:pPr>
          </w:p>
        </w:tc>
        <w:tc>
          <w:tcPr>
            <w:tcW w:w="1134" w:type="dxa"/>
            <w:vAlign w:val="center"/>
          </w:tcPr>
          <w:p w14:paraId="16402C0C">
            <w:pPr>
              <w:widowControl/>
              <w:jc w:val="center"/>
              <w:rPr>
                <w:rFonts w:ascii="宋体" w:hAnsi="宋体"/>
                <w:kern w:val="0"/>
                <w:szCs w:val="24"/>
              </w:rPr>
            </w:pPr>
          </w:p>
        </w:tc>
      </w:tr>
      <w:tr w14:paraId="36D6F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8" w:type="dxa"/>
            <w:vAlign w:val="center"/>
          </w:tcPr>
          <w:p w14:paraId="201568DC">
            <w:pPr>
              <w:widowControl/>
              <w:jc w:val="center"/>
              <w:rPr>
                <w:rFonts w:ascii="宋体" w:hAnsi="宋体"/>
                <w:kern w:val="0"/>
                <w:szCs w:val="24"/>
              </w:rPr>
            </w:pPr>
          </w:p>
        </w:tc>
        <w:tc>
          <w:tcPr>
            <w:tcW w:w="5669" w:type="dxa"/>
            <w:vAlign w:val="center"/>
          </w:tcPr>
          <w:p w14:paraId="15B115A1">
            <w:pPr>
              <w:widowControl/>
              <w:jc w:val="center"/>
              <w:rPr>
                <w:rFonts w:ascii="宋体" w:hAnsi="宋体"/>
                <w:kern w:val="0"/>
                <w:szCs w:val="24"/>
              </w:rPr>
            </w:pPr>
          </w:p>
        </w:tc>
        <w:tc>
          <w:tcPr>
            <w:tcW w:w="1134" w:type="dxa"/>
            <w:vAlign w:val="center"/>
          </w:tcPr>
          <w:p w14:paraId="1448B306">
            <w:pPr>
              <w:widowControl/>
              <w:jc w:val="center"/>
              <w:rPr>
                <w:rFonts w:ascii="宋体" w:hAnsi="宋体"/>
                <w:kern w:val="0"/>
                <w:szCs w:val="24"/>
              </w:rPr>
            </w:pPr>
          </w:p>
        </w:tc>
      </w:tr>
    </w:tbl>
    <w:p w14:paraId="0BDE0C72">
      <w:pPr>
        <w:ind w:firstLine="560"/>
        <w:rPr>
          <w:rFonts w:ascii="仿宋" w:hAnsi="仿宋" w:eastAsia="仿宋" w:cs="仿宋"/>
          <w:sz w:val="28"/>
          <w:szCs w:val="28"/>
        </w:rPr>
      </w:pPr>
    </w:p>
    <w:p w14:paraId="2CB28F48">
      <w:pPr>
        <w:pStyle w:val="5"/>
        <w:tabs>
          <w:tab w:val="clear" w:pos="0"/>
        </w:tabs>
      </w:pPr>
      <w:r>
        <w:rPr>
          <w:rFonts w:cs="Times New Roman"/>
          <w:szCs w:val="24"/>
        </w:rPr>
        <w:br w:type="page"/>
      </w:r>
      <w:r>
        <w:rPr>
          <w:rFonts w:hint="eastAsia"/>
        </w:rPr>
        <w:t>A.0.4  设计概算编制说明样式</w:t>
      </w:r>
    </w:p>
    <w:bookmarkEnd w:id="480"/>
    <w:tbl>
      <w:tblPr>
        <w:tblStyle w:val="28"/>
        <w:tblW w:w="8221" w:type="dxa"/>
        <w:tblInd w:w="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1"/>
      </w:tblGrid>
      <w:tr w14:paraId="7DB86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7" w:hRule="atLeast"/>
        </w:trPr>
        <w:tc>
          <w:tcPr>
            <w:tcW w:w="8221" w:type="dxa"/>
          </w:tcPr>
          <w:p w14:paraId="6799A710">
            <w:pPr>
              <w:jc w:val="center"/>
              <w:rPr>
                <w:rFonts w:ascii="宋体" w:hAnsi="宋体"/>
                <w:szCs w:val="24"/>
              </w:rPr>
            </w:pPr>
            <w:r>
              <w:rPr>
                <w:rFonts w:hint="eastAsia" w:ascii="宋体" w:hAnsi="宋体"/>
                <w:szCs w:val="24"/>
              </w:rPr>
              <w:t>编制说明</w:t>
            </w:r>
          </w:p>
          <w:p w14:paraId="369318C6">
            <w:pPr>
              <w:ind w:firstLine="480"/>
              <w:rPr>
                <w:rFonts w:cs="Times New Roman"/>
                <w:szCs w:val="24"/>
              </w:rPr>
            </w:pPr>
            <w:r>
              <w:rPr>
                <w:rFonts w:hint="eastAsia" w:cs="Times New Roman"/>
                <w:szCs w:val="24"/>
              </w:rPr>
              <w:t>1  工程概况</w:t>
            </w:r>
          </w:p>
          <w:p w14:paraId="2BA17995">
            <w:pPr>
              <w:ind w:firstLine="720" w:firstLineChars="300"/>
              <w:rPr>
                <w:rFonts w:cs="Times New Roman"/>
                <w:szCs w:val="24"/>
              </w:rPr>
            </w:pPr>
            <w:r>
              <w:rPr>
                <w:rFonts w:hint="eastAsia" w:cs="Times New Roman"/>
                <w:szCs w:val="24"/>
              </w:rPr>
              <w:t>1.1  建设单位：×××。</w:t>
            </w:r>
          </w:p>
          <w:p w14:paraId="079E41D6">
            <w:pPr>
              <w:ind w:firstLine="720" w:firstLineChars="300"/>
              <w:rPr>
                <w:rFonts w:cs="Times New Roman"/>
                <w:szCs w:val="24"/>
              </w:rPr>
            </w:pPr>
            <w:r>
              <w:rPr>
                <w:rFonts w:hint="eastAsia" w:cs="Times New Roman"/>
                <w:szCs w:val="24"/>
              </w:rPr>
              <w:t>1.2  建设地点：×××。</w:t>
            </w:r>
          </w:p>
          <w:p w14:paraId="6A85EC3A">
            <w:pPr>
              <w:ind w:firstLine="720" w:firstLineChars="300"/>
              <w:rPr>
                <w:rFonts w:cs="Times New Roman"/>
                <w:szCs w:val="24"/>
              </w:rPr>
            </w:pPr>
            <w:r>
              <w:rPr>
                <w:rFonts w:hint="eastAsia" w:cs="Times New Roman"/>
                <w:szCs w:val="24"/>
              </w:rPr>
              <w:t>1.3  建设规模：（用地面积、基底面积、总建筑面积，各单体概况&lt;建筑面积、高度、层数、层高&gt;）。</w:t>
            </w:r>
          </w:p>
          <w:p w14:paraId="5D8C3070">
            <w:pPr>
              <w:ind w:firstLine="720" w:firstLineChars="300"/>
              <w:rPr>
                <w:rFonts w:cs="Times New Roman"/>
                <w:szCs w:val="24"/>
              </w:rPr>
            </w:pPr>
            <w:r>
              <w:rPr>
                <w:rFonts w:hint="eastAsia" w:cs="Times New Roman"/>
                <w:szCs w:val="24"/>
              </w:rPr>
              <w:t>1.4  建筑结构：（抗震设防烈度、结构形式、基础形式、装配方案）。</w:t>
            </w:r>
          </w:p>
          <w:p w14:paraId="60B07348">
            <w:pPr>
              <w:ind w:firstLine="720" w:firstLineChars="300"/>
              <w:rPr>
                <w:rFonts w:cs="Times New Roman"/>
                <w:szCs w:val="24"/>
              </w:rPr>
            </w:pPr>
            <w:r>
              <w:rPr>
                <w:rFonts w:hint="eastAsia" w:cs="Times New Roman"/>
                <w:szCs w:val="24"/>
              </w:rPr>
              <w:t>1.5  装修标准与机电安装系统配置：装饰装修（外墙面、内装、门窗、设施）、机电安装（给排水、强电、建筑智能化、消防、暖通）。</w:t>
            </w:r>
          </w:p>
          <w:p w14:paraId="02519C29">
            <w:pPr>
              <w:ind w:firstLine="720" w:firstLineChars="300"/>
              <w:rPr>
                <w:rFonts w:cs="Times New Roman"/>
                <w:szCs w:val="24"/>
              </w:rPr>
            </w:pPr>
            <w:r>
              <w:rPr>
                <w:rFonts w:hint="eastAsia" w:cs="Times New Roman"/>
                <w:szCs w:val="24"/>
              </w:rPr>
              <w:t>1.6  建设性质：（新建/扩建/改建）。</w:t>
            </w:r>
          </w:p>
          <w:p w14:paraId="3D737DFA">
            <w:pPr>
              <w:ind w:firstLine="720" w:firstLineChars="300"/>
              <w:rPr>
                <w:rFonts w:cs="Times New Roman"/>
                <w:szCs w:val="24"/>
              </w:rPr>
            </w:pPr>
            <w:r>
              <w:rPr>
                <w:rFonts w:hint="eastAsia" w:cs="Times New Roman"/>
                <w:szCs w:val="24"/>
              </w:rPr>
              <w:t>1.7  施工场地条件等：（管线迁改、临水临电临路、交通疏解、地形地貌、正式用电外线工程）。</w:t>
            </w:r>
          </w:p>
          <w:p w14:paraId="68106FF7">
            <w:pPr>
              <w:ind w:firstLine="480"/>
              <w:rPr>
                <w:rFonts w:cs="Times New Roman"/>
                <w:szCs w:val="24"/>
              </w:rPr>
            </w:pPr>
            <w:r>
              <w:rPr>
                <w:rFonts w:hint="eastAsia" w:cs="Times New Roman"/>
                <w:szCs w:val="24"/>
              </w:rPr>
              <w:t>2  编制依据</w:t>
            </w:r>
          </w:p>
          <w:p w14:paraId="1CE6BD8E">
            <w:pPr>
              <w:ind w:firstLine="720" w:firstLineChars="300"/>
              <w:rPr>
                <w:rFonts w:cs="Times New Roman"/>
                <w:szCs w:val="24"/>
              </w:rPr>
            </w:pPr>
            <w:r>
              <w:rPr>
                <w:rFonts w:hint="eastAsia" w:cs="Times New Roman"/>
                <w:szCs w:val="24"/>
              </w:rPr>
              <w:t>2.1  审批文件：可行性研究报告批文（文号），批准的可行性研究报告书（经评估并修订），可行性研究报告评估意见及评估报告书（文号），有关会议纪要或批示等。</w:t>
            </w:r>
          </w:p>
          <w:p w14:paraId="66F3B0E8">
            <w:pPr>
              <w:ind w:firstLine="720" w:firstLineChars="300"/>
              <w:rPr>
                <w:rFonts w:cs="Times New Roman"/>
                <w:szCs w:val="24"/>
              </w:rPr>
            </w:pPr>
            <w:r>
              <w:rPr>
                <w:rFonts w:hint="eastAsia" w:cs="Times New Roman"/>
                <w:szCs w:val="24"/>
              </w:rPr>
              <w:t>2.2  勘察设计文件</w:t>
            </w:r>
          </w:p>
          <w:p w14:paraId="3788E160">
            <w:pPr>
              <w:ind w:firstLine="720" w:firstLineChars="300"/>
              <w:rPr>
                <w:rFonts w:cs="Times New Roman"/>
                <w:szCs w:val="24"/>
              </w:rPr>
            </w:pPr>
            <w:r>
              <w:rPr>
                <w:rFonts w:hint="eastAsia" w:cs="Times New Roman"/>
                <w:szCs w:val="24"/>
              </w:rPr>
              <w:t>2.2.1  地质勘察报告（初勘或详勘）。</w:t>
            </w:r>
          </w:p>
          <w:p w14:paraId="046868E5">
            <w:pPr>
              <w:ind w:firstLine="720" w:firstLineChars="300"/>
              <w:rPr>
                <w:rFonts w:cs="Times New Roman"/>
                <w:szCs w:val="24"/>
              </w:rPr>
            </w:pPr>
            <w:r>
              <w:rPr>
                <w:rFonts w:hint="eastAsia" w:cs="Times New Roman"/>
                <w:szCs w:val="24"/>
              </w:rPr>
              <w:t>2.2.2  设计文件（经审批并修订，含设计说明和设计图纸（含图号、图别、出图日期、设计说明等），主要设备材料表等，设计审查意见（以初步设计为编制依据的提供初步设计审查纪要、以施工图设计为编制依据的提供施工图审查意见）。</w:t>
            </w:r>
          </w:p>
          <w:p w14:paraId="47F8D833">
            <w:pPr>
              <w:ind w:firstLine="720" w:firstLineChars="300"/>
              <w:rPr>
                <w:rFonts w:cs="Times New Roman"/>
                <w:szCs w:val="24"/>
              </w:rPr>
            </w:pPr>
            <w:r>
              <w:rPr>
                <w:rFonts w:hint="eastAsia" w:cs="Times New Roman"/>
                <w:szCs w:val="24"/>
              </w:rPr>
              <w:t>2.3  价格和指标</w:t>
            </w:r>
          </w:p>
          <w:p w14:paraId="545F0A4E">
            <w:pPr>
              <w:ind w:firstLine="720" w:firstLineChars="300"/>
              <w:rPr>
                <w:rFonts w:cs="Times New Roman"/>
                <w:szCs w:val="24"/>
              </w:rPr>
            </w:pPr>
            <w:r>
              <w:rPr>
                <w:rFonts w:hint="eastAsia" w:cs="Times New Roman"/>
                <w:szCs w:val="24"/>
              </w:rPr>
              <w:t>2.3.1  价格基准期确定：××××年××月</w:t>
            </w:r>
          </w:p>
          <w:p w14:paraId="5F42740E">
            <w:pPr>
              <w:ind w:firstLine="720" w:firstLineChars="300"/>
              <w:rPr>
                <w:rFonts w:cs="Times New Roman"/>
                <w:szCs w:val="24"/>
              </w:rPr>
            </w:pPr>
            <w:r>
              <w:rPr>
                <w:rFonts w:hint="eastAsia" w:cs="Times New Roman"/>
                <w:szCs w:val="24"/>
              </w:rPr>
              <w:t>2.3.2  材料、设备市场调查价，综合单价调查价，概算指标调查价</w:t>
            </w:r>
          </w:p>
          <w:p w14:paraId="419493AC">
            <w:pPr>
              <w:ind w:firstLine="720" w:firstLineChars="300"/>
              <w:rPr>
                <w:rFonts w:cs="Times New Roman"/>
                <w:szCs w:val="24"/>
              </w:rPr>
            </w:pPr>
            <w:r>
              <w:rPr>
                <w:rFonts w:hint="eastAsia" w:cs="Times New Roman"/>
                <w:szCs w:val="24"/>
              </w:rPr>
              <w:t>2.3.3  工程数量指标</w:t>
            </w:r>
          </w:p>
          <w:p w14:paraId="51BFDEA8">
            <w:pPr>
              <w:ind w:firstLine="720" w:firstLineChars="300"/>
              <w:rPr>
                <w:rFonts w:cs="Times New Roman"/>
                <w:szCs w:val="24"/>
              </w:rPr>
            </w:pPr>
            <w:r>
              <w:rPr>
                <w:rFonts w:hint="eastAsia" w:cs="Times New Roman"/>
                <w:szCs w:val="24"/>
              </w:rPr>
              <w:t>2.4  拟定的合理施工大纲或特殊施工措施测算说明（如深基坑支护、地基处理等）</w:t>
            </w:r>
          </w:p>
          <w:p w14:paraId="4AC99FE7">
            <w:pPr>
              <w:ind w:firstLine="720" w:firstLineChars="300"/>
              <w:rPr>
                <w:rFonts w:cs="Times New Roman"/>
                <w:szCs w:val="24"/>
              </w:rPr>
            </w:pPr>
            <w:r>
              <w:rPr>
                <w:rFonts w:hint="eastAsia" w:cs="Times New Roman"/>
                <w:szCs w:val="24"/>
              </w:rPr>
              <w:t>2.5  建设场地的自然条件和施工条件，以及踏勘现场了解的情况</w:t>
            </w:r>
          </w:p>
          <w:p w14:paraId="7DAD9996">
            <w:pPr>
              <w:ind w:firstLine="720" w:firstLineChars="300"/>
              <w:rPr>
                <w:rFonts w:cs="Times New Roman"/>
                <w:szCs w:val="24"/>
              </w:rPr>
            </w:pPr>
            <w:r>
              <w:rPr>
                <w:rFonts w:hint="eastAsia" w:cs="Times New Roman"/>
                <w:szCs w:val="24"/>
              </w:rPr>
              <w:t>2.6  其他费依据</w:t>
            </w:r>
          </w:p>
          <w:p w14:paraId="5EC5110B">
            <w:pPr>
              <w:ind w:firstLine="720" w:firstLineChars="300"/>
              <w:rPr>
                <w:rFonts w:cs="Times New Roman"/>
                <w:szCs w:val="24"/>
              </w:rPr>
            </w:pPr>
            <w:r>
              <w:rPr>
                <w:rFonts w:hint="eastAsia" w:cs="Times New Roman"/>
                <w:szCs w:val="24"/>
              </w:rPr>
              <w:t>2.6.1  各项其他费用的取费依据、计费水平（比例）及计费明细</w:t>
            </w:r>
          </w:p>
          <w:p w14:paraId="57B827DE">
            <w:pPr>
              <w:ind w:firstLine="720" w:firstLineChars="300"/>
              <w:rPr>
                <w:rFonts w:cs="Times New Roman"/>
                <w:szCs w:val="24"/>
              </w:rPr>
            </w:pPr>
            <w:r>
              <w:rPr>
                <w:rFonts w:hint="eastAsia" w:cs="Times New Roman"/>
                <w:szCs w:val="24"/>
              </w:rPr>
              <w:t>2.6.2  用地费调查测算</w:t>
            </w:r>
          </w:p>
          <w:p w14:paraId="6ACA6C53">
            <w:pPr>
              <w:ind w:firstLine="720" w:firstLineChars="300"/>
              <w:rPr>
                <w:rFonts w:cs="Times New Roman"/>
                <w:szCs w:val="24"/>
              </w:rPr>
            </w:pPr>
            <w:r>
              <w:rPr>
                <w:rFonts w:hint="eastAsia" w:cs="Times New Roman"/>
                <w:szCs w:val="24"/>
              </w:rPr>
              <w:t>2.6.3  迁改调查，工程相关的水电气讯等专业工程产权管理部门意见</w:t>
            </w:r>
          </w:p>
          <w:p w14:paraId="7832925F">
            <w:pPr>
              <w:ind w:firstLine="720" w:firstLineChars="300"/>
              <w:rPr>
                <w:rFonts w:cs="Times New Roman"/>
                <w:szCs w:val="24"/>
              </w:rPr>
            </w:pPr>
            <w:r>
              <w:rPr>
                <w:rFonts w:hint="eastAsia" w:cs="Times New Roman"/>
                <w:szCs w:val="24"/>
              </w:rPr>
              <w:t>2.6.4  咨询的外电方案，专项费批准，交通疏解大纲</w:t>
            </w:r>
          </w:p>
          <w:p w14:paraId="6FA8FC98">
            <w:pPr>
              <w:ind w:firstLine="720" w:firstLineChars="300"/>
              <w:rPr>
                <w:rFonts w:cs="Times New Roman"/>
                <w:szCs w:val="24"/>
              </w:rPr>
            </w:pPr>
            <w:r>
              <w:rPr>
                <w:rFonts w:hint="eastAsia" w:cs="Times New Roman"/>
                <w:szCs w:val="24"/>
              </w:rPr>
              <w:t>2.6.5  已形成的有关合同、协议或洽商</w:t>
            </w:r>
          </w:p>
          <w:p w14:paraId="0C9E692E">
            <w:pPr>
              <w:ind w:firstLine="720" w:firstLineChars="300"/>
              <w:rPr>
                <w:rFonts w:cs="Times New Roman"/>
                <w:szCs w:val="24"/>
              </w:rPr>
            </w:pPr>
            <w:r>
              <w:rPr>
                <w:rFonts w:hint="eastAsia" w:cs="Times New Roman"/>
                <w:szCs w:val="24"/>
              </w:rPr>
              <w:t>2.7  其他相关资料</w:t>
            </w:r>
          </w:p>
          <w:p w14:paraId="0CD314C8">
            <w:pPr>
              <w:ind w:firstLine="480"/>
              <w:rPr>
                <w:rFonts w:cs="Times New Roman"/>
                <w:szCs w:val="24"/>
              </w:rPr>
            </w:pPr>
            <w:r>
              <w:rPr>
                <w:rFonts w:hint="eastAsia" w:cs="Times New Roman"/>
                <w:szCs w:val="24"/>
              </w:rPr>
              <w:t>3  编制范围</w:t>
            </w:r>
          </w:p>
          <w:p w14:paraId="394D9863">
            <w:pPr>
              <w:ind w:firstLine="480"/>
              <w:rPr>
                <w:rFonts w:cs="Times New Roman"/>
                <w:szCs w:val="24"/>
              </w:rPr>
            </w:pPr>
            <w:r>
              <w:rPr>
                <w:rFonts w:hint="eastAsia" w:cs="Times New Roman"/>
                <w:szCs w:val="24"/>
              </w:rPr>
              <w:t>编制范围包括依据图纸及设计说明、计价依据及费用文件及其它相关规定计算的建筑工程费用、设备购置费用、工程建设其他费、预备费、</w:t>
            </w:r>
            <w:r>
              <w:rPr>
                <w:rFonts w:hint="eastAsia"/>
              </w:rPr>
              <w:t>建设期融资费用</w:t>
            </w:r>
            <w:r>
              <w:rPr>
                <w:rFonts w:hint="eastAsia" w:cs="Times New Roman"/>
                <w:szCs w:val="24"/>
              </w:rPr>
              <w:t>，但不包括以下费用：</w:t>
            </w:r>
          </w:p>
          <w:p w14:paraId="24BEF08F">
            <w:pPr>
              <w:ind w:firstLine="480"/>
              <w:rPr>
                <w:rFonts w:cs="Times New Roman"/>
                <w:szCs w:val="24"/>
              </w:rPr>
            </w:pPr>
            <w:r>
              <w:rPr>
                <w:rFonts w:hint="eastAsia" w:cs="Times New Roman"/>
                <w:szCs w:val="24"/>
              </w:rPr>
              <w:t>（1）×××；</w:t>
            </w:r>
          </w:p>
          <w:p w14:paraId="19477EDB">
            <w:pPr>
              <w:ind w:firstLine="480"/>
              <w:rPr>
                <w:rFonts w:cs="Times New Roman"/>
                <w:szCs w:val="24"/>
              </w:rPr>
            </w:pPr>
            <w:r>
              <w:rPr>
                <w:rFonts w:hint="eastAsia" w:cs="Times New Roman"/>
                <w:szCs w:val="24"/>
              </w:rPr>
              <w:t>（2）×××；</w:t>
            </w:r>
          </w:p>
          <w:p w14:paraId="1B02A137">
            <w:pPr>
              <w:ind w:firstLine="480"/>
              <w:rPr>
                <w:rFonts w:cs="Times New Roman"/>
                <w:szCs w:val="24"/>
              </w:rPr>
            </w:pPr>
            <w:r>
              <w:rPr>
                <w:rFonts w:hint="eastAsia" w:cs="Times New Roman"/>
                <w:szCs w:val="24"/>
              </w:rPr>
              <w:t>...........</w:t>
            </w:r>
          </w:p>
          <w:p w14:paraId="3B1921FD">
            <w:pPr>
              <w:ind w:firstLine="480"/>
              <w:rPr>
                <w:rFonts w:cs="Times New Roman"/>
                <w:szCs w:val="24"/>
              </w:rPr>
            </w:pPr>
            <w:r>
              <w:rPr>
                <w:rFonts w:hint="eastAsia" w:cs="Times New Roman"/>
                <w:szCs w:val="24"/>
              </w:rPr>
              <w:t>4  特别说明事项</w:t>
            </w:r>
          </w:p>
          <w:p w14:paraId="1F2878F1">
            <w:pPr>
              <w:ind w:firstLine="720" w:firstLineChars="300"/>
              <w:rPr>
                <w:rFonts w:cs="Times New Roman"/>
                <w:szCs w:val="24"/>
              </w:rPr>
            </w:pPr>
            <w:r>
              <w:rPr>
                <w:rFonts w:hint="eastAsia" w:cs="Times New Roman"/>
                <w:szCs w:val="24"/>
              </w:rPr>
              <w:t>4.1  概算与可研投资估算对比分析情况说明；</w:t>
            </w:r>
          </w:p>
          <w:p w14:paraId="4CC9BF64">
            <w:pPr>
              <w:ind w:firstLine="720" w:firstLineChars="300"/>
              <w:rPr>
                <w:rFonts w:cs="Times New Roman"/>
                <w:szCs w:val="24"/>
              </w:rPr>
            </w:pPr>
            <w:r>
              <w:rPr>
                <w:rFonts w:hint="eastAsia" w:cs="Times New Roman"/>
                <w:szCs w:val="24"/>
              </w:rPr>
              <w:t>4.2  其他需要说明的事项。</w:t>
            </w:r>
          </w:p>
          <w:p w14:paraId="37C0CCA0">
            <w:pPr>
              <w:ind w:firstLine="480"/>
              <w:rPr>
                <w:rFonts w:cs="Times New Roman"/>
                <w:szCs w:val="24"/>
              </w:rPr>
            </w:pPr>
          </w:p>
        </w:tc>
      </w:tr>
    </w:tbl>
    <w:p w14:paraId="4A86A991">
      <w:pPr>
        <w:widowControl/>
        <w:spacing w:line="240" w:lineRule="auto"/>
      </w:pPr>
      <w:bookmarkStart w:id="481" w:name="_Toc67988586"/>
    </w:p>
    <w:p w14:paraId="14621A30">
      <w:pPr>
        <w:ind w:firstLine="480"/>
        <w:rPr>
          <w:rFonts w:ascii="宋体" w:hAnsi="宋体"/>
          <w:szCs w:val="24"/>
        </w:rPr>
      </w:pPr>
    </w:p>
    <w:p w14:paraId="173695F2">
      <w:pPr>
        <w:ind w:firstLine="480"/>
        <w:rPr>
          <w:rFonts w:ascii="宋体" w:hAnsi="宋体"/>
          <w:szCs w:val="24"/>
          <w:lang w:bidi="ar"/>
        </w:rPr>
        <w:sectPr>
          <w:pgSz w:w="11906" w:h="16838"/>
          <w:pgMar w:top="1440" w:right="1800" w:bottom="1440" w:left="1800" w:header="851" w:footer="992" w:gutter="0"/>
          <w:cols w:space="720" w:num="1"/>
          <w:docGrid w:type="lines" w:linePitch="312" w:charSpace="0"/>
        </w:sectPr>
      </w:pPr>
    </w:p>
    <w:bookmarkEnd w:id="481"/>
    <w:tbl>
      <w:tblPr>
        <w:tblStyle w:val="28"/>
        <w:tblW w:w="13951" w:type="dxa"/>
        <w:tblInd w:w="90" w:type="dxa"/>
        <w:tblLayout w:type="fixed"/>
        <w:tblCellMar>
          <w:top w:w="0" w:type="dxa"/>
          <w:left w:w="108" w:type="dxa"/>
          <w:bottom w:w="0" w:type="dxa"/>
          <w:right w:w="108" w:type="dxa"/>
        </w:tblCellMar>
      </w:tblPr>
      <w:tblGrid>
        <w:gridCol w:w="893"/>
        <w:gridCol w:w="3000"/>
        <w:gridCol w:w="720"/>
        <w:gridCol w:w="244"/>
        <w:gridCol w:w="832"/>
        <w:gridCol w:w="132"/>
        <w:gridCol w:w="821"/>
        <w:gridCol w:w="143"/>
        <w:gridCol w:w="634"/>
        <w:gridCol w:w="330"/>
        <w:gridCol w:w="923"/>
        <w:gridCol w:w="41"/>
        <w:gridCol w:w="774"/>
        <w:gridCol w:w="1288"/>
        <w:gridCol w:w="1235"/>
        <w:gridCol w:w="1130"/>
        <w:gridCol w:w="811"/>
      </w:tblGrid>
      <w:tr w14:paraId="197DDEFF">
        <w:tblPrEx>
          <w:tblCellMar>
            <w:top w:w="0" w:type="dxa"/>
            <w:left w:w="108" w:type="dxa"/>
            <w:bottom w:w="0" w:type="dxa"/>
            <w:right w:w="108" w:type="dxa"/>
          </w:tblCellMar>
        </w:tblPrEx>
        <w:trPr>
          <w:trHeight w:val="90" w:hRule="atLeast"/>
          <w:tblHeader/>
        </w:trPr>
        <w:tc>
          <w:tcPr>
            <w:tcW w:w="13951" w:type="dxa"/>
            <w:gridSpan w:val="17"/>
            <w:tcBorders>
              <w:top w:val="nil"/>
              <w:left w:val="nil"/>
              <w:bottom w:val="nil"/>
              <w:right w:val="nil"/>
            </w:tcBorders>
            <w:noWrap/>
            <w:vAlign w:val="center"/>
          </w:tcPr>
          <w:p w14:paraId="7997C1B6">
            <w:pPr>
              <w:keepNext/>
              <w:keepLines/>
              <w:outlineLvl w:val="2"/>
              <w:rPr>
                <w:rFonts w:cs="Times New Roman"/>
                <w:bCs/>
                <w:szCs w:val="32"/>
              </w:rPr>
            </w:pPr>
            <w:r>
              <w:rPr>
                <w:rFonts w:hint="eastAsia" w:cs="Times New Roman"/>
                <w:bCs/>
                <w:szCs w:val="32"/>
              </w:rPr>
              <w:t>A.0.5  总概算表样式（三级编制形式）</w:t>
            </w:r>
          </w:p>
        </w:tc>
      </w:tr>
      <w:tr w14:paraId="07E6DDDE">
        <w:tblPrEx>
          <w:tblCellMar>
            <w:top w:w="0" w:type="dxa"/>
            <w:left w:w="108" w:type="dxa"/>
            <w:bottom w:w="0" w:type="dxa"/>
            <w:right w:w="108" w:type="dxa"/>
          </w:tblCellMar>
        </w:tblPrEx>
        <w:trPr>
          <w:trHeight w:val="399" w:hRule="atLeast"/>
          <w:tblHeader/>
        </w:trPr>
        <w:tc>
          <w:tcPr>
            <w:tcW w:w="13951" w:type="dxa"/>
            <w:gridSpan w:val="17"/>
            <w:tcBorders>
              <w:top w:val="nil"/>
              <w:left w:val="nil"/>
              <w:bottom w:val="nil"/>
              <w:right w:val="nil"/>
            </w:tcBorders>
            <w:noWrap/>
            <w:vAlign w:val="center"/>
          </w:tcPr>
          <w:p w14:paraId="26E29FF5">
            <w:pPr>
              <w:widowControl/>
              <w:jc w:val="center"/>
              <w:rPr>
                <w:rFonts w:ascii="宋体" w:hAnsi="宋体"/>
                <w:b/>
                <w:bCs/>
                <w:color w:val="000000"/>
                <w:kern w:val="0"/>
                <w:sz w:val="32"/>
                <w:szCs w:val="32"/>
                <w:lang w:bidi="ar"/>
              </w:rPr>
            </w:pPr>
            <w:r>
              <w:rPr>
                <w:rFonts w:hint="eastAsia" w:ascii="宋体" w:hAnsi="宋体"/>
                <w:b/>
                <w:bCs/>
                <w:color w:val="000000"/>
                <w:kern w:val="0"/>
                <w:sz w:val="32"/>
                <w:szCs w:val="32"/>
                <w:lang w:bidi="ar"/>
              </w:rPr>
              <w:t>总 概 算 表</w:t>
            </w:r>
          </w:p>
        </w:tc>
      </w:tr>
      <w:tr w14:paraId="5F7FC269">
        <w:tblPrEx>
          <w:tblCellMar>
            <w:top w:w="0" w:type="dxa"/>
            <w:left w:w="108" w:type="dxa"/>
            <w:bottom w:w="0" w:type="dxa"/>
            <w:right w:w="108" w:type="dxa"/>
          </w:tblCellMar>
        </w:tblPrEx>
        <w:trPr>
          <w:trHeight w:val="384" w:hRule="atLeast"/>
          <w:tblHeader/>
        </w:trPr>
        <w:tc>
          <w:tcPr>
            <w:tcW w:w="4613" w:type="dxa"/>
            <w:gridSpan w:val="3"/>
            <w:tcBorders>
              <w:top w:val="nil"/>
              <w:left w:val="nil"/>
              <w:bottom w:val="single" w:color="auto" w:sz="4" w:space="0"/>
              <w:right w:val="nil"/>
            </w:tcBorders>
            <w:noWrap/>
            <w:vAlign w:val="center"/>
          </w:tcPr>
          <w:p w14:paraId="76A0B559">
            <w:pPr>
              <w:rPr>
                <w:rFonts w:ascii="宋体" w:hAnsi="宋体"/>
                <w:b/>
                <w:bCs/>
                <w:color w:val="000000"/>
                <w:kern w:val="0"/>
                <w:sz w:val="21"/>
                <w:lang w:bidi="ar"/>
              </w:rPr>
            </w:pPr>
            <w:r>
              <w:rPr>
                <w:rFonts w:hint="eastAsia" w:ascii="宋体" w:hAnsi="宋体"/>
                <w:b/>
                <w:bCs/>
                <w:color w:val="000000"/>
                <w:kern w:val="0"/>
                <w:sz w:val="21"/>
                <w:lang w:bidi="ar"/>
              </w:rPr>
              <w:t>工程名称：×××项目</w:t>
            </w:r>
          </w:p>
        </w:tc>
        <w:tc>
          <w:tcPr>
            <w:tcW w:w="1076" w:type="dxa"/>
            <w:gridSpan w:val="2"/>
            <w:tcBorders>
              <w:top w:val="nil"/>
              <w:left w:val="nil"/>
              <w:bottom w:val="single" w:color="auto" w:sz="4" w:space="0"/>
              <w:right w:val="nil"/>
            </w:tcBorders>
            <w:noWrap/>
            <w:vAlign w:val="center"/>
          </w:tcPr>
          <w:p w14:paraId="7D6EDCD4">
            <w:pPr>
              <w:rPr>
                <w:rFonts w:ascii="宋体" w:hAnsi="宋体"/>
                <w:color w:val="000000"/>
                <w:sz w:val="21"/>
              </w:rPr>
            </w:pPr>
          </w:p>
        </w:tc>
        <w:tc>
          <w:tcPr>
            <w:tcW w:w="953" w:type="dxa"/>
            <w:gridSpan w:val="2"/>
            <w:tcBorders>
              <w:top w:val="nil"/>
              <w:left w:val="nil"/>
              <w:bottom w:val="single" w:color="auto" w:sz="4" w:space="0"/>
              <w:right w:val="nil"/>
            </w:tcBorders>
            <w:noWrap/>
            <w:vAlign w:val="center"/>
          </w:tcPr>
          <w:p w14:paraId="080620FE">
            <w:pPr>
              <w:rPr>
                <w:rFonts w:ascii="宋体" w:hAnsi="宋体"/>
                <w:color w:val="000000"/>
                <w:sz w:val="21"/>
              </w:rPr>
            </w:pPr>
          </w:p>
        </w:tc>
        <w:tc>
          <w:tcPr>
            <w:tcW w:w="777" w:type="dxa"/>
            <w:gridSpan w:val="2"/>
            <w:tcBorders>
              <w:top w:val="nil"/>
              <w:left w:val="nil"/>
              <w:bottom w:val="single" w:color="auto" w:sz="4" w:space="0"/>
              <w:right w:val="nil"/>
            </w:tcBorders>
            <w:noWrap/>
            <w:vAlign w:val="center"/>
          </w:tcPr>
          <w:p w14:paraId="6FADA66C">
            <w:pPr>
              <w:rPr>
                <w:rFonts w:ascii="宋体" w:hAnsi="宋体"/>
                <w:color w:val="000000"/>
                <w:sz w:val="21"/>
              </w:rPr>
            </w:pPr>
          </w:p>
        </w:tc>
        <w:tc>
          <w:tcPr>
            <w:tcW w:w="1253" w:type="dxa"/>
            <w:gridSpan w:val="2"/>
            <w:tcBorders>
              <w:top w:val="nil"/>
              <w:left w:val="nil"/>
              <w:bottom w:val="single" w:color="auto" w:sz="4" w:space="0"/>
              <w:right w:val="nil"/>
            </w:tcBorders>
            <w:noWrap/>
            <w:vAlign w:val="center"/>
          </w:tcPr>
          <w:p w14:paraId="67ECB519">
            <w:pPr>
              <w:rPr>
                <w:rFonts w:ascii="宋体" w:hAnsi="宋体"/>
                <w:color w:val="000000"/>
                <w:sz w:val="21"/>
              </w:rPr>
            </w:pPr>
          </w:p>
        </w:tc>
        <w:tc>
          <w:tcPr>
            <w:tcW w:w="5279" w:type="dxa"/>
            <w:gridSpan w:val="6"/>
            <w:tcBorders>
              <w:top w:val="nil"/>
              <w:left w:val="nil"/>
              <w:bottom w:val="single" w:color="auto" w:sz="4" w:space="0"/>
              <w:right w:val="nil"/>
            </w:tcBorders>
            <w:noWrap/>
            <w:vAlign w:val="center"/>
          </w:tcPr>
          <w:p w14:paraId="068D62BB">
            <w:pPr>
              <w:widowControl/>
              <w:jc w:val="right"/>
              <w:textAlignment w:val="center"/>
              <w:rPr>
                <w:rFonts w:ascii="宋体" w:hAnsi="宋体"/>
                <w:b/>
                <w:bCs/>
                <w:color w:val="000000"/>
                <w:kern w:val="0"/>
                <w:sz w:val="21"/>
                <w:lang w:bidi="ar"/>
              </w:rPr>
            </w:pPr>
            <w:r>
              <w:rPr>
                <w:rFonts w:hint="eastAsia" w:ascii="宋体" w:hAnsi="宋体"/>
                <w:b/>
                <w:bCs/>
                <w:color w:val="000000"/>
                <w:kern w:val="0"/>
                <w:sz w:val="21"/>
                <w:lang w:bidi="ar"/>
              </w:rPr>
              <w:t>单位：万元</w:t>
            </w:r>
          </w:p>
        </w:tc>
      </w:tr>
      <w:tr w14:paraId="00C895F9">
        <w:tblPrEx>
          <w:tblCellMar>
            <w:top w:w="0" w:type="dxa"/>
            <w:left w:w="108" w:type="dxa"/>
            <w:bottom w:w="0" w:type="dxa"/>
            <w:right w:w="108" w:type="dxa"/>
          </w:tblCellMar>
        </w:tblPrEx>
        <w:trPr>
          <w:trHeight w:val="420" w:hRule="atLeast"/>
          <w:tblHeader/>
        </w:trPr>
        <w:tc>
          <w:tcPr>
            <w:tcW w:w="893" w:type="dxa"/>
            <w:vMerge w:val="restart"/>
            <w:tcBorders>
              <w:top w:val="single" w:color="auto" w:sz="4" w:space="0"/>
              <w:left w:val="single" w:color="auto" w:sz="4" w:space="0"/>
              <w:bottom w:val="single" w:color="auto" w:sz="4" w:space="0"/>
              <w:right w:val="single" w:color="auto" w:sz="4" w:space="0"/>
            </w:tcBorders>
            <w:noWrap/>
            <w:vAlign w:val="center"/>
          </w:tcPr>
          <w:p w14:paraId="5CEB1C94">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序号</w:t>
            </w:r>
          </w:p>
        </w:tc>
        <w:tc>
          <w:tcPr>
            <w:tcW w:w="3000" w:type="dxa"/>
            <w:vMerge w:val="restart"/>
            <w:tcBorders>
              <w:top w:val="single" w:color="auto" w:sz="4" w:space="0"/>
              <w:left w:val="single" w:color="auto" w:sz="4" w:space="0"/>
              <w:bottom w:val="single" w:color="auto" w:sz="4" w:space="0"/>
              <w:right w:val="single" w:color="auto" w:sz="4" w:space="0"/>
            </w:tcBorders>
            <w:vAlign w:val="center"/>
          </w:tcPr>
          <w:p w14:paraId="7B53FF40">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工程项目或费用名称</w:t>
            </w:r>
          </w:p>
        </w:tc>
        <w:tc>
          <w:tcPr>
            <w:tcW w:w="964" w:type="dxa"/>
            <w:gridSpan w:val="2"/>
            <w:vMerge w:val="restart"/>
            <w:tcBorders>
              <w:top w:val="single" w:color="auto" w:sz="4" w:space="0"/>
              <w:left w:val="single" w:color="auto" w:sz="4" w:space="0"/>
              <w:bottom w:val="single" w:color="auto" w:sz="4" w:space="0"/>
              <w:right w:val="single" w:color="auto" w:sz="4" w:space="0"/>
            </w:tcBorders>
            <w:noWrap/>
            <w:vAlign w:val="center"/>
          </w:tcPr>
          <w:p w14:paraId="4B20A140">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建筑</w:t>
            </w:r>
          </w:p>
          <w:p w14:paraId="01BF899D">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工程费</w:t>
            </w:r>
          </w:p>
        </w:tc>
        <w:tc>
          <w:tcPr>
            <w:tcW w:w="964" w:type="dxa"/>
            <w:gridSpan w:val="2"/>
            <w:vMerge w:val="restart"/>
            <w:tcBorders>
              <w:top w:val="single" w:color="auto" w:sz="4" w:space="0"/>
              <w:left w:val="single" w:color="auto" w:sz="4" w:space="0"/>
              <w:bottom w:val="single" w:color="auto" w:sz="4" w:space="0"/>
              <w:right w:val="single" w:color="auto" w:sz="4" w:space="0"/>
            </w:tcBorders>
            <w:vAlign w:val="center"/>
          </w:tcPr>
          <w:p w14:paraId="7CC2D71D">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安装工程费</w:t>
            </w:r>
          </w:p>
        </w:tc>
        <w:tc>
          <w:tcPr>
            <w:tcW w:w="964" w:type="dxa"/>
            <w:gridSpan w:val="2"/>
            <w:vMerge w:val="restart"/>
            <w:tcBorders>
              <w:top w:val="single" w:color="auto" w:sz="4" w:space="0"/>
              <w:left w:val="single" w:color="auto" w:sz="4" w:space="0"/>
              <w:bottom w:val="single" w:color="auto" w:sz="4" w:space="0"/>
              <w:right w:val="single" w:color="auto" w:sz="4" w:space="0"/>
            </w:tcBorders>
            <w:vAlign w:val="center"/>
          </w:tcPr>
          <w:p w14:paraId="24D2C5BC">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设备购置费</w:t>
            </w:r>
          </w:p>
        </w:tc>
        <w:tc>
          <w:tcPr>
            <w:tcW w:w="964" w:type="dxa"/>
            <w:gridSpan w:val="2"/>
            <w:vMerge w:val="restart"/>
            <w:tcBorders>
              <w:top w:val="single" w:color="auto" w:sz="4" w:space="0"/>
              <w:left w:val="single" w:color="auto" w:sz="4" w:space="0"/>
              <w:bottom w:val="single" w:color="auto" w:sz="4" w:space="0"/>
              <w:right w:val="single" w:color="auto" w:sz="4" w:space="0"/>
            </w:tcBorders>
            <w:vAlign w:val="center"/>
          </w:tcPr>
          <w:p w14:paraId="553EFD80">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其它费用</w:t>
            </w:r>
          </w:p>
        </w:tc>
        <w:tc>
          <w:tcPr>
            <w:tcW w:w="964" w:type="dxa"/>
            <w:gridSpan w:val="2"/>
            <w:vMerge w:val="restart"/>
            <w:tcBorders>
              <w:top w:val="single" w:color="auto" w:sz="4" w:space="0"/>
              <w:left w:val="single" w:color="auto" w:sz="4" w:space="0"/>
              <w:bottom w:val="single" w:color="auto" w:sz="4" w:space="0"/>
              <w:right w:val="single" w:color="auto" w:sz="4" w:space="0"/>
            </w:tcBorders>
            <w:noWrap/>
            <w:vAlign w:val="center"/>
          </w:tcPr>
          <w:p w14:paraId="49A6216C">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合计</w:t>
            </w:r>
          </w:p>
        </w:tc>
        <w:tc>
          <w:tcPr>
            <w:tcW w:w="774" w:type="dxa"/>
            <w:vMerge w:val="restart"/>
            <w:tcBorders>
              <w:top w:val="single" w:color="auto" w:sz="4" w:space="0"/>
              <w:left w:val="single" w:color="auto" w:sz="4" w:space="0"/>
              <w:bottom w:val="single" w:color="auto" w:sz="4" w:space="0"/>
              <w:right w:val="single" w:color="auto" w:sz="4" w:space="0"/>
            </w:tcBorders>
            <w:noWrap/>
            <w:vAlign w:val="center"/>
          </w:tcPr>
          <w:p w14:paraId="070B5782">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单位</w:t>
            </w:r>
          </w:p>
        </w:tc>
        <w:tc>
          <w:tcPr>
            <w:tcW w:w="2523" w:type="dxa"/>
            <w:gridSpan w:val="2"/>
            <w:tcBorders>
              <w:top w:val="single" w:color="auto" w:sz="4" w:space="0"/>
              <w:left w:val="single" w:color="auto" w:sz="4" w:space="0"/>
              <w:bottom w:val="single" w:color="auto" w:sz="4" w:space="0"/>
              <w:right w:val="single" w:color="auto" w:sz="4" w:space="0"/>
            </w:tcBorders>
            <w:vAlign w:val="center"/>
          </w:tcPr>
          <w:p w14:paraId="4570AB58">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技术经济指标</w:t>
            </w:r>
          </w:p>
        </w:tc>
        <w:tc>
          <w:tcPr>
            <w:tcW w:w="1130" w:type="dxa"/>
            <w:vMerge w:val="restart"/>
            <w:tcBorders>
              <w:top w:val="single" w:color="auto" w:sz="4" w:space="0"/>
              <w:left w:val="single" w:color="auto" w:sz="4" w:space="0"/>
              <w:bottom w:val="single" w:color="auto" w:sz="4" w:space="0"/>
              <w:right w:val="single" w:color="auto" w:sz="4" w:space="0"/>
            </w:tcBorders>
            <w:vAlign w:val="center"/>
          </w:tcPr>
          <w:p w14:paraId="29303362">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占总投资比列（%）</w:t>
            </w:r>
          </w:p>
        </w:tc>
        <w:tc>
          <w:tcPr>
            <w:tcW w:w="811" w:type="dxa"/>
            <w:vMerge w:val="restart"/>
            <w:tcBorders>
              <w:top w:val="single" w:color="auto" w:sz="4" w:space="0"/>
              <w:left w:val="single" w:color="auto" w:sz="4" w:space="0"/>
              <w:bottom w:val="single" w:color="auto" w:sz="4" w:space="0"/>
              <w:right w:val="single" w:color="auto" w:sz="4" w:space="0"/>
            </w:tcBorders>
            <w:vAlign w:val="center"/>
          </w:tcPr>
          <w:p w14:paraId="631A65B7">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备 注</w:t>
            </w:r>
          </w:p>
        </w:tc>
      </w:tr>
      <w:tr w14:paraId="4251AD28">
        <w:tblPrEx>
          <w:tblCellMar>
            <w:top w:w="0" w:type="dxa"/>
            <w:left w:w="108" w:type="dxa"/>
            <w:bottom w:w="0" w:type="dxa"/>
            <w:right w:w="108" w:type="dxa"/>
          </w:tblCellMar>
        </w:tblPrEx>
        <w:trPr>
          <w:trHeight w:val="752" w:hRule="atLeast"/>
          <w:tblHeader/>
        </w:trPr>
        <w:tc>
          <w:tcPr>
            <w:tcW w:w="893" w:type="dxa"/>
            <w:vMerge w:val="continue"/>
            <w:tcBorders>
              <w:top w:val="single" w:color="auto" w:sz="4" w:space="0"/>
              <w:left w:val="single" w:color="auto" w:sz="4" w:space="0"/>
              <w:bottom w:val="single" w:color="auto" w:sz="4" w:space="0"/>
              <w:right w:val="single" w:color="auto" w:sz="4" w:space="0"/>
            </w:tcBorders>
            <w:noWrap/>
            <w:vAlign w:val="center"/>
          </w:tcPr>
          <w:p w14:paraId="4984EF77">
            <w:pPr>
              <w:spacing w:line="240" w:lineRule="auto"/>
              <w:jc w:val="center"/>
              <w:rPr>
                <w:rFonts w:ascii="Times New Roman" w:hAnsi="Times New Roman" w:cs="Times New Roman"/>
                <w:b/>
                <w:bCs/>
                <w:sz w:val="21"/>
                <w:szCs w:val="18"/>
              </w:rPr>
            </w:pPr>
          </w:p>
        </w:tc>
        <w:tc>
          <w:tcPr>
            <w:tcW w:w="3000" w:type="dxa"/>
            <w:vMerge w:val="continue"/>
            <w:tcBorders>
              <w:top w:val="single" w:color="auto" w:sz="4" w:space="0"/>
              <w:left w:val="single" w:color="auto" w:sz="4" w:space="0"/>
              <w:bottom w:val="single" w:color="auto" w:sz="4" w:space="0"/>
              <w:right w:val="single" w:color="auto" w:sz="4" w:space="0"/>
            </w:tcBorders>
            <w:vAlign w:val="center"/>
          </w:tcPr>
          <w:p w14:paraId="6DE49689">
            <w:pPr>
              <w:spacing w:line="240" w:lineRule="auto"/>
              <w:jc w:val="center"/>
              <w:rPr>
                <w:rFonts w:ascii="Times New Roman" w:hAnsi="Times New Roman" w:cs="Times New Roman"/>
                <w:b/>
                <w:bCs/>
                <w:sz w:val="21"/>
                <w:szCs w:val="18"/>
              </w:rPr>
            </w:pPr>
          </w:p>
        </w:tc>
        <w:tc>
          <w:tcPr>
            <w:tcW w:w="964" w:type="dxa"/>
            <w:gridSpan w:val="2"/>
            <w:vMerge w:val="continue"/>
            <w:tcBorders>
              <w:top w:val="single" w:color="auto" w:sz="4" w:space="0"/>
              <w:left w:val="single" w:color="auto" w:sz="4" w:space="0"/>
              <w:bottom w:val="single" w:color="auto" w:sz="4" w:space="0"/>
              <w:right w:val="single" w:color="auto" w:sz="4" w:space="0"/>
            </w:tcBorders>
            <w:noWrap/>
            <w:vAlign w:val="center"/>
          </w:tcPr>
          <w:p w14:paraId="148F687C">
            <w:pPr>
              <w:spacing w:line="240" w:lineRule="auto"/>
              <w:jc w:val="center"/>
              <w:rPr>
                <w:rFonts w:ascii="Times New Roman" w:hAnsi="Times New Roman" w:cs="Times New Roman"/>
                <w:b/>
                <w:bCs/>
                <w:sz w:val="21"/>
                <w:szCs w:val="18"/>
              </w:rPr>
            </w:pPr>
          </w:p>
        </w:tc>
        <w:tc>
          <w:tcPr>
            <w:tcW w:w="964" w:type="dxa"/>
            <w:gridSpan w:val="2"/>
            <w:vMerge w:val="continue"/>
            <w:tcBorders>
              <w:top w:val="single" w:color="auto" w:sz="4" w:space="0"/>
              <w:left w:val="single" w:color="auto" w:sz="4" w:space="0"/>
              <w:bottom w:val="single" w:color="auto" w:sz="4" w:space="0"/>
              <w:right w:val="single" w:color="auto" w:sz="4" w:space="0"/>
            </w:tcBorders>
            <w:vAlign w:val="center"/>
          </w:tcPr>
          <w:p w14:paraId="7A62CD5D">
            <w:pPr>
              <w:spacing w:line="240" w:lineRule="auto"/>
              <w:jc w:val="center"/>
              <w:rPr>
                <w:rFonts w:ascii="Times New Roman" w:hAnsi="Times New Roman" w:cs="Times New Roman"/>
                <w:b/>
                <w:bCs/>
                <w:sz w:val="21"/>
                <w:szCs w:val="18"/>
              </w:rPr>
            </w:pPr>
          </w:p>
        </w:tc>
        <w:tc>
          <w:tcPr>
            <w:tcW w:w="964" w:type="dxa"/>
            <w:gridSpan w:val="2"/>
            <w:vMerge w:val="continue"/>
            <w:tcBorders>
              <w:top w:val="single" w:color="auto" w:sz="4" w:space="0"/>
              <w:left w:val="single" w:color="auto" w:sz="4" w:space="0"/>
              <w:bottom w:val="single" w:color="auto" w:sz="4" w:space="0"/>
              <w:right w:val="single" w:color="auto" w:sz="4" w:space="0"/>
            </w:tcBorders>
            <w:vAlign w:val="center"/>
          </w:tcPr>
          <w:p w14:paraId="5CC71EB1">
            <w:pPr>
              <w:spacing w:line="240" w:lineRule="auto"/>
              <w:jc w:val="center"/>
              <w:rPr>
                <w:rFonts w:ascii="Times New Roman" w:hAnsi="Times New Roman" w:cs="Times New Roman"/>
                <w:b/>
                <w:bCs/>
                <w:sz w:val="21"/>
                <w:szCs w:val="18"/>
              </w:rPr>
            </w:pPr>
          </w:p>
        </w:tc>
        <w:tc>
          <w:tcPr>
            <w:tcW w:w="964" w:type="dxa"/>
            <w:gridSpan w:val="2"/>
            <w:vMerge w:val="continue"/>
            <w:tcBorders>
              <w:top w:val="single" w:color="auto" w:sz="4" w:space="0"/>
              <w:left w:val="single" w:color="auto" w:sz="4" w:space="0"/>
              <w:bottom w:val="single" w:color="auto" w:sz="4" w:space="0"/>
              <w:right w:val="single" w:color="auto" w:sz="4" w:space="0"/>
            </w:tcBorders>
            <w:vAlign w:val="center"/>
          </w:tcPr>
          <w:p w14:paraId="3014C878">
            <w:pPr>
              <w:spacing w:line="240" w:lineRule="auto"/>
              <w:jc w:val="center"/>
              <w:rPr>
                <w:rFonts w:ascii="Times New Roman" w:hAnsi="Times New Roman" w:cs="Times New Roman"/>
                <w:b/>
                <w:bCs/>
                <w:sz w:val="21"/>
                <w:szCs w:val="18"/>
              </w:rPr>
            </w:pPr>
          </w:p>
        </w:tc>
        <w:tc>
          <w:tcPr>
            <w:tcW w:w="964" w:type="dxa"/>
            <w:gridSpan w:val="2"/>
            <w:vMerge w:val="continue"/>
            <w:tcBorders>
              <w:top w:val="single" w:color="auto" w:sz="4" w:space="0"/>
              <w:left w:val="single" w:color="auto" w:sz="4" w:space="0"/>
              <w:bottom w:val="single" w:color="auto" w:sz="4" w:space="0"/>
              <w:right w:val="single" w:color="auto" w:sz="4" w:space="0"/>
            </w:tcBorders>
            <w:noWrap/>
            <w:vAlign w:val="center"/>
          </w:tcPr>
          <w:p w14:paraId="53C15B5B">
            <w:pPr>
              <w:spacing w:line="240" w:lineRule="auto"/>
              <w:jc w:val="center"/>
              <w:rPr>
                <w:rFonts w:ascii="Times New Roman" w:hAnsi="Times New Roman" w:cs="Times New Roman"/>
                <w:b/>
                <w:bCs/>
                <w:sz w:val="21"/>
                <w:szCs w:val="18"/>
              </w:rPr>
            </w:pPr>
          </w:p>
        </w:tc>
        <w:tc>
          <w:tcPr>
            <w:tcW w:w="774" w:type="dxa"/>
            <w:vMerge w:val="continue"/>
            <w:tcBorders>
              <w:top w:val="single" w:color="auto" w:sz="4" w:space="0"/>
              <w:left w:val="single" w:color="auto" w:sz="4" w:space="0"/>
              <w:bottom w:val="single" w:color="auto" w:sz="4" w:space="0"/>
              <w:right w:val="single" w:color="auto" w:sz="4" w:space="0"/>
            </w:tcBorders>
            <w:noWrap/>
            <w:vAlign w:val="center"/>
          </w:tcPr>
          <w:p w14:paraId="222D8CF9">
            <w:pPr>
              <w:spacing w:line="240" w:lineRule="auto"/>
              <w:jc w:val="center"/>
              <w:rPr>
                <w:rFonts w:ascii="Times New Roman" w:hAnsi="Times New Roman" w:cs="Times New Roman"/>
                <w:b/>
                <w:bCs/>
                <w:sz w:val="21"/>
                <w:szCs w:val="18"/>
              </w:rPr>
            </w:pPr>
          </w:p>
        </w:tc>
        <w:tc>
          <w:tcPr>
            <w:tcW w:w="1288" w:type="dxa"/>
            <w:tcBorders>
              <w:top w:val="single" w:color="auto" w:sz="4" w:space="0"/>
              <w:left w:val="single" w:color="auto" w:sz="4" w:space="0"/>
              <w:bottom w:val="single" w:color="auto" w:sz="4" w:space="0"/>
              <w:right w:val="single" w:color="auto" w:sz="4" w:space="0"/>
            </w:tcBorders>
            <w:vAlign w:val="center"/>
          </w:tcPr>
          <w:p w14:paraId="3A3F7079">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规模</w:t>
            </w:r>
          </w:p>
        </w:tc>
        <w:tc>
          <w:tcPr>
            <w:tcW w:w="1235" w:type="dxa"/>
            <w:tcBorders>
              <w:top w:val="single" w:color="auto" w:sz="4" w:space="0"/>
              <w:left w:val="single" w:color="auto" w:sz="4" w:space="0"/>
              <w:bottom w:val="single" w:color="auto" w:sz="4" w:space="0"/>
              <w:right w:val="single" w:color="auto" w:sz="4" w:space="0"/>
            </w:tcBorders>
            <w:vAlign w:val="center"/>
          </w:tcPr>
          <w:p w14:paraId="689F6932">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单位造价(元/单位)</w:t>
            </w:r>
          </w:p>
        </w:tc>
        <w:tc>
          <w:tcPr>
            <w:tcW w:w="1130" w:type="dxa"/>
            <w:vMerge w:val="continue"/>
            <w:tcBorders>
              <w:top w:val="single" w:color="auto" w:sz="4" w:space="0"/>
              <w:left w:val="single" w:color="auto" w:sz="4" w:space="0"/>
              <w:bottom w:val="single" w:color="auto" w:sz="4" w:space="0"/>
              <w:right w:val="single" w:color="auto" w:sz="4" w:space="0"/>
            </w:tcBorders>
            <w:vAlign w:val="center"/>
          </w:tcPr>
          <w:p w14:paraId="1BDC82D1">
            <w:pPr>
              <w:jc w:val="center"/>
              <w:rPr>
                <w:rFonts w:ascii="宋体" w:hAnsi="宋体"/>
                <w:color w:val="000000"/>
                <w:szCs w:val="24"/>
              </w:rPr>
            </w:pPr>
          </w:p>
        </w:tc>
        <w:tc>
          <w:tcPr>
            <w:tcW w:w="811" w:type="dxa"/>
            <w:vMerge w:val="continue"/>
            <w:tcBorders>
              <w:top w:val="single" w:color="auto" w:sz="4" w:space="0"/>
              <w:left w:val="single" w:color="auto" w:sz="4" w:space="0"/>
              <w:bottom w:val="single" w:color="auto" w:sz="4" w:space="0"/>
              <w:right w:val="single" w:color="auto" w:sz="4" w:space="0"/>
            </w:tcBorders>
            <w:vAlign w:val="center"/>
          </w:tcPr>
          <w:p w14:paraId="79B752CE">
            <w:pPr>
              <w:jc w:val="center"/>
              <w:rPr>
                <w:rFonts w:ascii="宋体" w:hAnsi="宋体"/>
                <w:color w:val="000000"/>
                <w:szCs w:val="24"/>
              </w:rPr>
            </w:pPr>
          </w:p>
        </w:tc>
      </w:tr>
      <w:tr w14:paraId="34A85F3B">
        <w:tblPrEx>
          <w:tblCellMar>
            <w:top w:w="0" w:type="dxa"/>
            <w:left w:w="108" w:type="dxa"/>
            <w:bottom w:w="0" w:type="dxa"/>
            <w:right w:w="108" w:type="dxa"/>
          </w:tblCellMar>
        </w:tblPrEx>
        <w:trPr>
          <w:trHeight w:val="467" w:hRule="atLeast"/>
        </w:trPr>
        <w:tc>
          <w:tcPr>
            <w:tcW w:w="893" w:type="dxa"/>
            <w:tcBorders>
              <w:top w:val="single" w:color="auto" w:sz="4" w:space="0"/>
              <w:left w:val="single" w:color="auto" w:sz="4" w:space="0"/>
              <w:bottom w:val="single" w:color="auto" w:sz="4" w:space="0"/>
              <w:right w:val="single" w:color="auto" w:sz="4" w:space="0"/>
            </w:tcBorders>
            <w:vAlign w:val="center"/>
          </w:tcPr>
          <w:p w14:paraId="415D0C55">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一</w:t>
            </w:r>
          </w:p>
        </w:tc>
        <w:tc>
          <w:tcPr>
            <w:tcW w:w="3000" w:type="dxa"/>
            <w:tcBorders>
              <w:top w:val="single" w:color="auto" w:sz="4" w:space="0"/>
              <w:left w:val="single" w:color="auto" w:sz="4" w:space="0"/>
              <w:bottom w:val="single" w:color="auto" w:sz="4" w:space="0"/>
              <w:right w:val="single" w:color="auto" w:sz="4" w:space="0"/>
            </w:tcBorders>
            <w:vAlign w:val="center"/>
          </w:tcPr>
          <w:p w14:paraId="79D9FA9A">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工程费用</w:t>
            </w: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053715CE">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57AB4C76">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56E29775">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3A9F1A1E">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6C392535">
            <w:pPr>
              <w:spacing w:line="240" w:lineRule="auto"/>
              <w:jc w:val="center"/>
              <w:rPr>
                <w:rFonts w:ascii="Times New Roman" w:hAnsi="Times New Roman" w:cs="Times New Roman"/>
                <w:sz w:val="21"/>
                <w:szCs w:val="18"/>
              </w:rPr>
            </w:pPr>
          </w:p>
        </w:tc>
        <w:tc>
          <w:tcPr>
            <w:tcW w:w="774" w:type="dxa"/>
            <w:tcBorders>
              <w:top w:val="single" w:color="auto" w:sz="4" w:space="0"/>
              <w:left w:val="single" w:color="auto" w:sz="4" w:space="0"/>
              <w:bottom w:val="single" w:color="auto" w:sz="4" w:space="0"/>
              <w:right w:val="single" w:color="auto" w:sz="4" w:space="0"/>
            </w:tcBorders>
            <w:vAlign w:val="center"/>
          </w:tcPr>
          <w:p w14:paraId="11556581">
            <w:pPr>
              <w:spacing w:line="240" w:lineRule="auto"/>
              <w:jc w:val="center"/>
              <w:rPr>
                <w:rFonts w:ascii="Times New Roman" w:hAnsi="Times New Roman" w:cs="Times New Roman"/>
                <w:sz w:val="21"/>
                <w:szCs w:val="18"/>
              </w:rPr>
            </w:pPr>
            <w:r>
              <w:t>m</w:t>
            </w:r>
            <w:r>
              <w:rPr>
                <w:vertAlign w:val="superscript"/>
              </w:rPr>
              <w:t>2</w:t>
            </w:r>
          </w:p>
        </w:tc>
        <w:tc>
          <w:tcPr>
            <w:tcW w:w="1288" w:type="dxa"/>
            <w:tcBorders>
              <w:top w:val="single" w:color="auto" w:sz="4" w:space="0"/>
              <w:left w:val="single" w:color="auto" w:sz="4" w:space="0"/>
              <w:bottom w:val="single" w:color="auto" w:sz="4" w:space="0"/>
              <w:right w:val="single" w:color="auto" w:sz="4" w:space="0"/>
            </w:tcBorders>
            <w:vAlign w:val="center"/>
          </w:tcPr>
          <w:p w14:paraId="199BFEB5">
            <w:pPr>
              <w:spacing w:line="240" w:lineRule="auto"/>
              <w:jc w:val="center"/>
              <w:rPr>
                <w:rFonts w:ascii="Times New Roman" w:hAnsi="Times New Roman" w:cs="Times New Roman"/>
                <w:sz w:val="21"/>
                <w:szCs w:val="18"/>
              </w:rPr>
            </w:pPr>
          </w:p>
        </w:tc>
        <w:tc>
          <w:tcPr>
            <w:tcW w:w="1235" w:type="dxa"/>
            <w:tcBorders>
              <w:top w:val="single" w:color="auto" w:sz="4" w:space="0"/>
              <w:left w:val="single" w:color="auto" w:sz="4" w:space="0"/>
              <w:bottom w:val="single" w:color="auto" w:sz="4" w:space="0"/>
              <w:right w:val="single" w:color="auto" w:sz="4" w:space="0"/>
            </w:tcBorders>
            <w:vAlign w:val="center"/>
          </w:tcPr>
          <w:p w14:paraId="5CA956E1">
            <w:pPr>
              <w:spacing w:line="240" w:lineRule="auto"/>
              <w:jc w:val="center"/>
              <w:rPr>
                <w:rFonts w:ascii="Times New Roman" w:hAnsi="Times New Roman" w:cs="Times New Roman"/>
                <w:sz w:val="21"/>
                <w:szCs w:val="18"/>
              </w:rPr>
            </w:pPr>
          </w:p>
        </w:tc>
        <w:tc>
          <w:tcPr>
            <w:tcW w:w="1130" w:type="dxa"/>
            <w:tcBorders>
              <w:top w:val="single" w:color="auto" w:sz="4" w:space="0"/>
              <w:left w:val="single" w:color="auto" w:sz="4" w:space="0"/>
              <w:bottom w:val="single" w:color="auto" w:sz="4" w:space="0"/>
              <w:right w:val="single" w:color="auto" w:sz="4" w:space="0"/>
            </w:tcBorders>
            <w:noWrap/>
            <w:vAlign w:val="center"/>
          </w:tcPr>
          <w:p w14:paraId="48194B79">
            <w:pPr>
              <w:spacing w:line="240" w:lineRule="auto"/>
              <w:jc w:val="center"/>
              <w:rPr>
                <w:rFonts w:ascii="Times New Roman" w:hAnsi="Times New Roman" w:cs="Times New Roman"/>
                <w:sz w:val="21"/>
                <w:szCs w:val="18"/>
              </w:rPr>
            </w:pPr>
          </w:p>
        </w:tc>
        <w:tc>
          <w:tcPr>
            <w:tcW w:w="811" w:type="dxa"/>
            <w:tcBorders>
              <w:top w:val="single" w:color="auto" w:sz="4" w:space="0"/>
              <w:left w:val="single" w:color="auto" w:sz="4" w:space="0"/>
              <w:bottom w:val="single" w:color="auto" w:sz="4" w:space="0"/>
              <w:right w:val="single" w:color="auto" w:sz="4" w:space="0"/>
            </w:tcBorders>
            <w:vAlign w:val="center"/>
          </w:tcPr>
          <w:p w14:paraId="2A9C7DA4">
            <w:pPr>
              <w:spacing w:line="240" w:lineRule="auto"/>
              <w:jc w:val="center"/>
              <w:rPr>
                <w:rFonts w:ascii="Times New Roman" w:hAnsi="Times New Roman" w:cs="Times New Roman"/>
                <w:sz w:val="21"/>
                <w:szCs w:val="18"/>
              </w:rPr>
            </w:pPr>
          </w:p>
        </w:tc>
      </w:tr>
      <w:tr w14:paraId="399194AC">
        <w:tblPrEx>
          <w:tblCellMar>
            <w:top w:w="0" w:type="dxa"/>
            <w:left w:w="108" w:type="dxa"/>
            <w:bottom w:w="0" w:type="dxa"/>
            <w:right w:w="108" w:type="dxa"/>
          </w:tblCellMar>
        </w:tblPrEx>
        <w:trPr>
          <w:trHeight w:val="467" w:hRule="atLeast"/>
        </w:trPr>
        <w:tc>
          <w:tcPr>
            <w:tcW w:w="893" w:type="dxa"/>
            <w:tcBorders>
              <w:top w:val="single" w:color="auto" w:sz="4" w:space="0"/>
              <w:left w:val="single" w:color="auto" w:sz="4" w:space="0"/>
              <w:bottom w:val="single" w:color="auto" w:sz="4" w:space="0"/>
              <w:right w:val="single" w:color="auto" w:sz="4" w:space="0"/>
            </w:tcBorders>
            <w:vAlign w:val="center"/>
          </w:tcPr>
          <w:p w14:paraId="765EC840">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（一）</w:t>
            </w:r>
          </w:p>
        </w:tc>
        <w:tc>
          <w:tcPr>
            <w:tcW w:w="3000" w:type="dxa"/>
            <w:tcBorders>
              <w:top w:val="single" w:color="auto" w:sz="4" w:space="0"/>
              <w:left w:val="single" w:color="auto" w:sz="4" w:space="0"/>
              <w:bottom w:val="single" w:color="auto" w:sz="4" w:space="0"/>
              <w:right w:val="single" w:color="auto" w:sz="4" w:space="0"/>
            </w:tcBorders>
            <w:vAlign w:val="center"/>
          </w:tcPr>
          <w:p w14:paraId="438F061A">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建筑工程费</w:t>
            </w: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66561765">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1B448034">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3A551B27">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63079096">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2E48E8AC">
            <w:pPr>
              <w:spacing w:line="240" w:lineRule="auto"/>
              <w:jc w:val="center"/>
              <w:rPr>
                <w:rFonts w:ascii="Times New Roman" w:hAnsi="Times New Roman" w:cs="Times New Roman"/>
                <w:sz w:val="21"/>
                <w:szCs w:val="18"/>
              </w:rPr>
            </w:pPr>
          </w:p>
        </w:tc>
        <w:tc>
          <w:tcPr>
            <w:tcW w:w="774" w:type="dxa"/>
            <w:tcBorders>
              <w:top w:val="single" w:color="auto" w:sz="4" w:space="0"/>
              <w:left w:val="single" w:color="auto" w:sz="4" w:space="0"/>
              <w:bottom w:val="single" w:color="auto" w:sz="4" w:space="0"/>
              <w:right w:val="single" w:color="auto" w:sz="4" w:space="0"/>
            </w:tcBorders>
            <w:vAlign w:val="center"/>
          </w:tcPr>
          <w:p w14:paraId="2ACCE904">
            <w:pPr>
              <w:spacing w:line="240" w:lineRule="auto"/>
              <w:jc w:val="center"/>
              <w:rPr>
                <w:rFonts w:ascii="Times New Roman" w:hAnsi="Times New Roman" w:cs="Times New Roman"/>
                <w:sz w:val="21"/>
                <w:szCs w:val="18"/>
              </w:rPr>
            </w:pPr>
            <w:r>
              <w:t>m</w:t>
            </w:r>
            <w:r>
              <w:rPr>
                <w:vertAlign w:val="superscript"/>
              </w:rPr>
              <w:t>2</w:t>
            </w:r>
          </w:p>
        </w:tc>
        <w:tc>
          <w:tcPr>
            <w:tcW w:w="1288" w:type="dxa"/>
            <w:tcBorders>
              <w:top w:val="single" w:color="auto" w:sz="4" w:space="0"/>
              <w:left w:val="single" w:color="auto" w:sz="4" w:space="0"/>
              <w:bottom w:val="single" w:color="auto" w:sz="4" w:space="0"/>
              <w:right w:val="single" w:color="auto" w:sz="4" w:space="0"/>
            </w:tcBorders>
            <w:vAlign w:val="center"/>
          </w:tcPr>
          <w:p w14:paraId="52B6481C">
            <w:pPr>
              <w:spacing w:line="240" w:lineRule="auto"/>
              <w:jc w:val="center"/>
              <w:rPr>
                <w:rFonts w:ascii="Times New Roman" w:hAnsi="Times New Roman" w:cs="Times New Roman"/>
                <w:sz w:val="21"/>
                <w:szCs w:val="18"/>
              </w:rPr>
            </w:pPr>
          </w:p>
        </w:tc>
        <w:tc>
          <w:tcPr>
            <w:tcW w:w="1235" w:type="dxa"/>
            <w:tcBorders>
              <w:top w:val="single" w:color="auto" w:sz="4" w:space="0"/>
              <w:left w:val="single" w:color="auto" w:sz="4" w:space="0"/>
              <w:bottom w:val="single" w:color="auto" w:sz="4" w:space="0"/>
              <w:right w:val="single" w:color="auto" w:sz="4" w:space="0"/>
            </w:tcBorders>
            <w:vAlign w:val="center"/>
          </w:tcPr>
          <w:p w14:paraId="69614FA1">
            <w:pPr>
              <w:spacing w:line="240" w:lineRule="auto"/>
              <w:jc w:val="center"/>
              <w:rPr>
                <w:rFonts w:ascii="Times New Roman" w:hAnsi="Times New Roman" w:cs="Times New Roman"/>
                <w:sz w:val="21"/>
                <w:szCs w:val="18"/>
              </w:rPr>
            </w:pPr>
          </w:p>
        </w:tc>
        <w:tc>
          <w:tcPr>
            <w:tcW w:w="1130" w:type="dxa"/>
            <w:tcBorders>
              <w:top w:val="single" w:color="auto" w:sz="4" w:space="0"/>
              <w:left w:val="single" w:color="auto" w:sz="4" w:space="0"/>
              <w:bottom w:val="single" w:color="auto" w:sz="4" w:space="0"/>
              <w:right w:val="single" w:color="auto" w:sz="4" w:space="0"/>
            </w:tcBorders>
            <w:noWrap/>
            <w:vAlign w:val="center"/>
          </w:tcPr>
          <w:p w14:paraId="0B1E7883">
            <w:pPr>
              <w:spacing w:line="240" w:lineRule="auto"/>
              <w:jc w:val="center"/>
              <w:rPr>
                <w:rFonts w:ascii="Times New Roman" w:hAnsi="Times New Roman" w:cs="Times New Roman"/>
                <w:sz w:val="21"/>
                <w:szCs w:val="18"/>
              </w:rPr>
            </w:pPr>
          </w:p>
        </w:tc>
        <w:tc>
          <w:tcPr>
            <w:tcW w:w="811" w:type="dxa"/>
            <w:tcBorders>
              <w:top w:val="single" w:color="auto" w:sz="4" w:space="0"/>
              <w:left w:val="single" w:color="auto" w:sz="4" w:space="0"/>
              <w:bottom w:val="single" w:color="auto" w:sz="4" w:space="0"/>
              <w:right w:val="single" w:color="auto" w:sz="4" w:space="0"/>
            </w:tcBorders>
            <w:vAlign w:val="center"/>
          </w:tcPr>
          <w:p w14:paraId="102BEB81">
            <w:pPr>
              <w:spacing w:line="240" w:lineRule="auto"/>
              <w:jc w:val="center"/>
              <w:rPr>
                <w:rFonts w:ascii="Times New Roman" w:hAnsi="Times New Roman" w:cs="Times New Roman"/>
                <w:sz w:val="21"/>
                <w:szCs w:val="18"/>
              </w:rPr>
            </w:pPr>
          </w:p>
        </w:tc>
      </w:tr>
      <w:tr w14:paraId="6F635D66">
        <w:tblPrEx>
          <w:tblCellMar>
            <w:top w:w="0" w:type="dxa"/>
            <w:left w:w="108" w:type="dxa"/>
            <w:bottom w:w="0" w:type="dxa"/>
            <w:right w:w="108" w:type="dxa"/>
          </w:tblCellMar>
        </w:tblPrEx>
        <w:trPr>
          <w:trHeight w:val="467" w:hRule="atLeast"/>
        </w:trPr>
        <w:tc>
          <w:tcPr>
            <w:tcW w:w="893" w:type="dxa"/>
            <w:tcBorders>
              <w:top w:val="single" w:color="auto" w:sz="4" w:space="0"/>
              <w:left w:val="single" w:color="auto" w:sz="4" w:space="0"/>
              <w:bottom w:val="single" w:color="auto" w:sz="4" w:space="0"/>
              <w:right w:val="single" w:color="auto" w:sz="4" w:space="0"/>
            </w:tcBorders>
            <w:vAlign w:val="center"/>
          </w:tcPr>
          <w:p w14:paraId="13A8E934">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1</w:t>
            </w:r>
          </w:p>
        </w:tc>
        <w:tc>
          <w:tcPr>
            <w:tcW w:w="3000" w:type="dxa"/>
            <w:tcBorders>
              <w:top w:val="single" w:color="auto" w:sz="4" w:space="0"/>
              <w:left w:val="single" w:color="auto" w:sz="4" w:space="0"/>
              <w:bottom w:val="single" w:color="auto" w:sz="4" w:space="0"/>
              <w:right w:val="single" w:color="auto" w:sz="4" w:space="0"/>
            </w:tcBorders>
            <w:vAlign w:val="center"/>
          </w:tcPr>
          <w:p w14:paraId="590EC731">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竖向土石方工程</w:t>
            </w: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31FB52B8">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6DFFB4B0">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108D210A">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250A462E">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165CC4E4">
            <w:pPr>
              <w:spacing w:line="240" w:lineRule="auto"/>
              <w:jc w:val="center"/>
              <w:rPr>
                <w:rFonts w:ascii="Times New Roman" w:hAnsi="Times New Roman" w:cs="Times New Roman"/>
                <w:sz w:val="21"/>
                <w:szCs w:val="18"/>
              </w:rPr>
            </w:pPr>
          </w:p>
        </w:tc>
        <w:tc>
          <w:tcPr>
            <w:tcW w:w="774" w:type="dxa"/>
            <w:tcBorders>
              <w:top w:val="single" w:color="auto" w:sz="4" w:space="0"/>
              <w:left w:val="single" w:color="auto" w:sz="4" w:space="0"/>
              <w:bottom w:val="single" w:color="auto" w:sz="4" w:space="0"/>
              <w:right w:val="single" w:color="auto" w:sz="4" w:space="0"/>
            </w:tcBorders>
            <w:vAlign w:val="center"/>
          </w:tcPr>
          <w:p w14:paraId="2A60B4D5">
            <w:pPr>
              <w:spacing w:line="240" w:lineRule="auto"/>
              <w:jc w:val="center"/>
              <w:rPr>
                <w:rFonts w:ascii="Times New Roman" w:hAnsi="Times New Roman" w:cs="Times New Roman"/>
                <w:sz w:val="21"/>
                <w:szCs w:val="18"/>
              </w:rPr>
            </w:pPr>
            <w:r>
              <w:t>m</w:t>
            </w:r>
            <w:r>
              <w:rPr>
                <w:vertAlign w:val="superscript"/>
              </w:rPr>
              <w:t>2</w:t>
            </w:r>
          </w:p>
        </w:tc>
        <w:tc>
          <w:tcPr>
            <w:tcW w:w="1288" w:type="dxa"/>
            <w:tcBorders>
              <w:top w:val="single" w:color="auto" w:sz="4" w:space="0"/>
              <w:left w:val="single" w:color="auto" w:sz="4" w:space="0"/>
              <w:bottom w:val="single" w:color="auto" w:sz="4" w:space="0"/>
              <w:right w:val="single" w:color="auto" w:sz="4" w:space="0"/>
            </w:tcBorders>
            <w:vAlign w:val="center"/>
          </w:tcPr>
          <w:p w14:paraId="2DCCF759">
            <w:pPr>
              <w:spacing w:line="240" w:lineRule="auto"/>
              <w:jc w:val="center"/>
              <w:rPr>
                <w:rFonts w:ascii="Times New Roman" w:hAnsi="Times New Roman" w:cs="Times New Roman"/>
                <w:sz w:val="21"/>
                <w:szCs w:val="18"/>
              </w:rPr>
            </w:pPr>
          </w:p>
        </w:tc>
        <w:tc>
          <w:tcPr>
            <w:tcW w:w="1235" w:type="dxa"/>
            <w:tcBorders>
              <w:top w:val="single" w:color="auto" w:sz="4" w:space="0"/>
              <w:left w:val="single" w:color="auto" w:sz="4" w:space="0"/>
              <w:bottom w:val="single" w:color="auto" w:sz="4" w:space="0"/>
              <w:right w:val="single" w:color="auto" w:sz="4" w:space="0"/>
            </w:tcBorders>
            <w:vAlign w:val="center"/>
          </w:tcPr>
          <w:p w14:paraId="30372020">
            <w:pPr>
              <w:spacing w:line="240" w:lineRule="auto"/>
              <w:jc w:val="center"/>
              <w:rPr>
                <w:rFonts w:ascii="Times New Roman" w:hAnsi="Times New Roman" w:cs="Times New Roman"/>
                <w:sz w:val="21"/>
                <w:szCs w:val="18"/>
              </w:rPr>
            </w:pPr>
          </w:p>
        </w:tc>
        <w:tc>
          <w:tcPr>
            <w:tcW w:w="1130" w:type="dxa"/>
            <w:tcBorders>
              <w:top w:val="single" w:color="auto" w:sz="4" w:space="0"/>
              <w:left w:val="single" w:color="auto" w:sz="4" w:space="0"/>
              <w:bottom w:val="single" w:color="auto" w:sz="4" w:space="0"/>
              <w:right w:val="single" w:color="auto" w:sz="4" w:space="0"/>
            </w:tcBorders>
            <w:noWrap/>
            <w:vAlign w:val="center"/>
          </w:tcPr>
          <w:p w14:paraId="4298D600">
            <w:pPr>
              <w:spacing w:line="240" w:lineRule="auto"/>
              <w:jc w:val="center"/>
              <w:rPr>
                <w:rFonts w:ascii="Times New Roman" w:hAnsi="Times New Roman" w:cs="Times New Roman"/>
                <w:sz w:val="21"/>
                <w:szCs w:val="18"/>
              </w:rPr>
            </w:pPr>
          </w:p>
        </w:tc>
        <w:tc>
          <w:tcPr>
            <w:tcW w:w="811" w:type="dxa"/>
            <w:tcBorders>
              <w:top w:val="single" w:color="auto" w:sz="4" w:space="0"/>
              <w:left w:val="single" w:color="auto" w:sz="4" w:space="0"/>
              <w:bottom w:val="single" w:color="auto" w:sz="4" w:space="0"/>
              <w:right w:val="single" w:color="auto" w:sz="4" w:space="0"/>
            </w:tcBorders>
            <w:vAlign w:val="center"/>
          </w:tcPr>
          <w:p w14:paraId="065C7A56">
            <w:pPr>
              <w:spacing w:line="240" w:lineRule="auto"/>
              <w:jc w:val="center"/>
              <w:rPr>
                <w:rFonts w:ascii="Times New Roman" w:hAnsi="Times New Roman" w:cs="Times New Roman"/>
                <w:sz w:val="21"/>
                <w:szCs w:val="18"/>
              </w:rPr>
            </w:pPr>
          </w:p>
        </w:tc>
      </w:tr>
      <w:tr w14:paraId="5BA7158E">
        <w:tblPrEx>
          <w:tblCellMar>
            <w:top w:w="0" w:type="dxa"/>
            <w:left w:w="108" w:type="dxa"/>
            <w:bottom w:w="0" w:type="dxa"/>
            <w:right w:w="108" w:type="dxa"/>
          </w:tblCellMar>
        </w:tblPrEx>
        <w:trPr>
          <w:trHeight w:val="467" w:hRule="atLeast"/>
        </w:trPr>
        <w:tc>
          <w:tcPr>
            <w:tcW w:w="893" w:type="dxa"/>
            <w:tcBorders>
              <w:top w:val="single" w:color="auto" w:sz="4" w:space="0"/>
              <w:left w:val="single" w:color="auto" w:sz="4" w:space="0"/>
              <w:bottom w:val="single" w:color="auto" w:sz="4" w:space="0"/>
              <w:right w:val="single" w:color="auto" w:sz="4" w:space="0"/>
            </w:tcBorders>
            <w:vAlign w:val="center"/>
          </w:tcPr>
          <w:p w14:paraId="0DF00555">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2</w:t>
            </w:r>
          </w:p>
        </w:tc>
        <w:tc>
          <w:tcPr>
            <w:tcW w:w="3000" w:type="dxa"/>
            <w:tcBorders>
              <w:top w:val="single" w:color="auto" w:sz="4" w:space="0"/>
              <w:left w:val="single" w:color="auto" w:sz="4" w:space="0"/>
              <w:bottom w:val="single" w:color="auto" w:sz="4" w:space="0"/>
              <w:right w:val="single" w:color="auto" w:sz="4" w:space="0"/>
            </w:tcBorders>
            <w:vAlign w:val="center"/>
          </w:tcPr>
          <w:p w14:paraId="76D8CDBF">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地下室</w:t>
            </w: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4BEA8C19">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1550783F">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0823B144">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10ECC19E">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60D74A86">
            <w:pPr>
              <w:spacing w:line="240" w:lineRule="auto"/>
              <w:jc w:val="center"/>
              <w:rPr>
                <w:rFonts w:ascii="Times New Roman" w:hAnsi="Times New Roman" w:cs="Times New Roman"/>
                <w:sz w:val="21"/>
                <w:szCs w:val="18"/>
              </w:rPr>
            </w:pPr>
          </w:p>
        </w:tc>
        <w:tc>
          <w:tcPr>
            <w:tcW w:w="774" w:type="dxa"/>
            <w:tcBorders>
              <w:top w:val="single" w:color="auto" w:sz="4" w:space="0"/>
              <w:left w:val="single" w:color="auto" w:sz="4" w:space="0"/>
              <w:bottom w:val="single" w:color="auto" w:sz="4" w:space="0"/>
              <w:right w:val="single" w:color="auto" w:sz="4" w:space="0"/>
            </w:tcBorders>
            <w:vAlign w:val="center"/>
          </w:tcPr>
          <w:p w14:paraId="1F669F73">
            <w:pPr>
              <w:spacing w:line="240" w:lineRule="auto"/>
              <w:jc w:val="center"/>
              <w:rPr>
                <w:rFonts w:ascii="Times New Roman" w:hAnsi="Times New Roman" w:cs="Times New Roman"/>
                <w:sz w:val="21"/>
                <w:szCs w:val="18"/>
              </w:rPr>
            </w:pPr>
            <w:r>
              <w:t>m</w:t>
            </w:r>
            <w:r>
              <w:rPr>
                <w:vertAlign w:val="superscript"/>
              </w:rPr>
              <w:t>2</w:t>
            </w:r>
          </w:p>
        </w:tc>
        <w:tc>
          <w:tcPr>
            <w:tcW w:w="1288" w:type="dxa"/>
            <w:tcBorders>
              <w:top w:val="single" w:color="auto" w:sz="4" w:space="0"/>
              <w:left w:val="single" w:color="auto" w:sz="4" w:space="0"/>
              <w:bottom w:val="single" w:color="auto" w:sz="4" w:space="0"/>
              <w:right w:val="single" w:color="auto" w:sz="4" w:space="0"/>
            </w:tcBorders>
            <w:vAlign w:val="center"/>
          </w:tcPr>
          <w:p w14:paraId="3FB0F95A">
            <w:pPr>
              <w:spacing w:line="240" w:lineRule="auto"/>
              <w:jc w:val="center"/>
              <w:rPr>
                <w:rFonts w:ascii="Times New Roman" w:hAnsi="Times New Roman" w:cs="Times New Roman"/>
                <w:sz w:val="21"/>
                <w:szCs w:val="18"/>
              </w:rPr>
            </w:pPr>
          </w:p>
        </w:tc>
        <w:tc>
          <w:tcPr>
            <w:tcW w:w="1235" w:type="dxa"/>
            <w:tcBorders>
              <w:top w:val="single" w:color="auto" w:sz="4" w:space="0"/>
              <w:left w:val="single" w:color="auto" w:sz="4" w:space="0"/>
              <w:bottom w:val="single" w:color="auto" w:sz="4" w:space="0"/>
              <w:right w:val="single" w:color="auto" w:sz="4" w:space="0"/>
            </w:tcBorders>
            <w:vAlign w:val="center"/>
          </w:tcPr>
          <w:p w14:paraId="5058EDD1">
            <w:pPr>
              <w:spacing w:line="240" w:lineRule="auto"/>
              <w:jc w:val="center"/>
              <w:rPr>
                <w:rFonts w:ascii="Times New Roman" w:hAnsi="Times New Roman" w:cs="Times New Roman"/>
                <w:sz w:val="21"/>
                <w:szCs w:val="18"/>
              </w:rPr>
            </w:pPr>
          </w:p>
        </w:tc>
        <w:tc>
          <w:tcPr>
            <w:tcW w:w="1130" w:type="dxa"/>
            <w:tcBorders>
              <w:top w:val="single" w:color="auto" w:sz="4" w:space="0"/>
              <w:left w:val="single" w:color="auto" w:sz="4" w:space="0"/>
              <w:bottom w:val="single" w:color="auto" w:sz="4" w:space="0"/>
              <w:right w:val="single" w:color="auto" w:sz="4" w:space="0"/>
            </w:tcBorders>
            <w:noWrap/>
            <w:vAlign w:val="center"/>
          </w:tcPr>
          <w:p w14:paraId="6299D082">
            <w:pPr>
              <w:spacing w:line="240" w:lineRule="auto"/>
              <w:jc w:val="center"/>
              <w:rPr>
                <w:rFonts w:ascii="Times New Roman" w:hAnsi="Times New Roman" w:cs="Times New Roman"/>
                <w:sz w:val="21"/>
                <w:szCs w:val="18"/>
              </w:rPr>
            </w:pPr>
          </w:p>
        </w:tc>
        <w:tc>
          <w:tcPr>
            <w:tcW w:w="811" w:type="dxa"/>
            <w:tcBorders>
              <w:top w:val="single" w:color="auto" w:sz="4" w:space="0"/>
              <w:left w:val="single" w:color="auto" w:sz="4" w:space="0"/>
              <w:bottom w:val="single" w:color="auto" w:sz="4" w:space="0"/>
              <w:right w:val="single" w:color="auto" w:sz="4" w:space="0"/>
            </w:tcBorders>
            <w:vAlign w:val="center"/>
          </w:tcPr>
          <w:p w14:paraId="5CE44241">
            <w:pPr>
              <w:spacing w:line="240" w:lineRule="auto"/>
              <w:jc w:val="center"/>
              <w:rPr>
                <w:rFonts w:ascii="Times New Roman" w:hAnsi="Times New Roman" w:cs="Times New Roman"/>
                <w:sz w:val="21"/>
                <w:szCs w:val="18"/>
              </w:rPr>
            </w:pPr>
          </w:p>
        </w:tc>
      </w:tr>
      <w:tr w14:paraId="0AD9B084">
        <w:tblPrEx>
          <w:tblCellMar>
            <w:top w:w="0" w:type="dxa"/>
            <w:left w:w="108" w:type="dxa"/>
            <w:bottom w:w="0" w:type="dxa"/>
            <w:right w:w="108" w:type="dxa"/>
          </w:tblCellMar>
        </w:tblPrEx>
        <w:trPr>
          <w:trHeight w:val="467" w:hRule="atLeast"/>
        </w:trPr>
        <w:tc>
          <w:tcPr>
            <w:tcW w:w="893" w:type="dxa"/>
            <w:tcBorders>
              <w:top w:val="single" w:color="auto" w:sz="4" w:space="0"/>
              <w:left w:val="single" w:color="auto" w:sz="4" w:space="0"/>
              <w:bottom w:val="single" w:color="auto" w:sz="4" w:space="0"/>
              <w:right w:val="single" w:color="auto" w:sz="4" w:space="0"/>
            </w:tcBorders>
            <w:vAlign w:val="center"/>
          </w:tcPr>
          <w:p w14:paraId="06111F28">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3</w:t>
            </w:r>
          </w:p>
        </w:tc>
        <w:tc>
          <w:tcPr>
            <w:tcW w:w="3000" w:type="dxa"/>
            <w:tcBorders>
              <w:top w:val="single" w:color="auto" w:sz="4" w:space="0"/>
              <w:left w:val="single" w:color="auto" w:sz="4" w:space="0"/>
              <w:bottom w:val="single" w:color="auto" w:sz="4" w:space="0"/>
              <w:right w:val="single" w:color="auto" w:sz="4" w:space="0"/>
            </w:tcBorders>
            <w:vAlign w:val="center"/>
          </w:tcPr>
          <w:p w14:paraId="49CB45D3">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地上工程（单体1）</w:t>
            </w: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3DCF3979">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3BED8825">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77321106">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1DD02E11">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1F5F835E">
            <w:pPr>
              <w:spacing w:line="240" w:lineRule="auto"/>
              <w:jc w:val="center"/>
              <w:rPr>
                <w:rFonts w:ascii="Times New Roman" w:hAnsi="Times New Roman" w:cs="Times New Roman"/>
                <w:sz w:val="21"/>
                <w:szCs w:val="18"/>
              </w:rPr>
            </w:pPr>
          </w:p>
        </w:tc>
        <w:tc>
          <w:tcPr>
            <w:tcW w:w="774" w:type="dxa"/>
            <w:tcBorders>
              <w:top w:val="single" w:color="auto" w:sz="4" w:space="0"/>
              <w:left w:val="single" w:color="auto" w:sz="4" w:space="0"/>
              <w:bottom w:val="single" w:color="auto" w:sz="4" w:space="0"/>
              <w:right w:val="single" w:color="auto" w:sz="4" w:space="0"/>
            </w:tcBorders>
            <w:vAlign w:val="center"/>
          </w:tcPr>
          <w:p w14:paraId="285AE0A0">
            <w:pPr>
              <w:spacing w:line="240" w:lineRule="auto"/>
              <w:jc w:val="center"/>
              <w:rPr>
                <w:rFonts w:ascii="Times New Roman" w:hAnsi="Times New Roman" w:cs="Times New Roman"/>
                <w:sz w:val="21"/>
                <w:szCs w:val="18"/>
              </w:rPr>
            </w:pPr>
            <w:r>
              <w:t>m</w:t>
            </w:r>
            <w:r>
              <w:rPr>
                <w:vertAlign w:val="superscript"/>
              </w:rPr>
              <w:t>2</w:t>
            </w:r>
          </w:p>
        </w:tc>
        <w:tc>
          <w:tcPr>
            <w:tcW w:w="1288" w:type="dxa"/>
            <w:tcBorders>
              <w:top w:val="single" w:color="auto" w:sz="4" w:space="0"/>
              <w:left w:val="single" w:color="auto" w:sz="4" w:space="0"/>
              <w:bottom w:val="single" w:color="auto" w:sz="4" w:space="0"/>
              <w:right w:val="single" w:color="auto" w:sz="4" w:space="0"/>
            </w:tcBorders>
            <w:vAlign w:val="center"/>
          </w:tcPr>
          <w:p w14:paraId="46CDB8CD">
            <w:pPr>
              <w:spacing w:line="240" w:lineRule="auto"/>
              <w:jc w:val="center"/>
              <w:rPr>
                <w:rFonts w:ascii="Times New Roman" w:hAnsi="Times New Roman" w:cs="Times New Roman"/>
                <w:sz w:val="21"/>
                <w:szCs w:val="18"/>
              </w:rPr>
            </w:pPr>
          </w:p>
        </w:tc>
        <w:tc>
          <w:tcPr>
            <w:tcW w:w="1235" w:type="dxa"/>
            <w:tcBorders>
              <w:top w:val="single" w:color="auto" w:sz="4" w:space="0"/>
              <w:left w:val="single" w:color="auto" w:sz="4" w:space="0"/>
              <w:bottom w:val="single" w:color="auto" w:sz="4" w:space="0"/>
              <w:right w:val="single" w:color="auto" w:sz="4" w:space="0"/>
            </w:tcBorders>
            <w:vAlign w:val="center"/>
          </w:tcPr>
          <w:p w14:paraId="4D85B739">
            <w:pPr>
              <w:spacing w:line="240" w:lineRule="auto"/>
              <w:jc w:val="center"/>
              <w:rPr>
                <w:rFonts w:ascii="Times New Roman" w:hAnsi="Times New Roman" w:cs="Times New Roman"/>
                <w:sz w:val="21"/>
                <w:szCs w:val="18"/>
              </w:rPr>
            </w:pPr>
          </w:p>
        </w:tc>
        <w:tc>
          <w:tcPr>
            <w:tcW w:w="1130" w:type="dxa"/>
            <w:tcBorders>
              <w:top w:val="single" w:color="auto" w:sz="4" w:space="0"/>
              <w:left w:val="single" w:color="auto" w:sz="4" w:space="0"/>
              <w:bottom w:val="single" w:color="auto" w:sz="4" w:space="0"/>
              <w:right w:val="single" w:color="auto" w:sz="4" w:space="0"/>
            </w:tcBorders>
            <w:noWrap/>
            <w:vAlign w:val="center"/>
          </w:tcPr>
          <w:p w14:paraId="405AFD32">
            <w:pPr>
              <w:spacing w:line="240" w:lineRule="auto"/>
              <w:jc w:val="center"/>
              <w:rPr>
                <w:rFonts w:ascii="Times New Roman" w:hAnsi="Times New Roman" w:cs="Times New Roman"/>
                <w:sz w:val="21"/>
                <w:szCs w:val="18"/>
              </w:rPr>
            </w:pPr>
          </w:p>
        </w:tc>
        <w:tc>
          <w:tcPr>
            <w:tcW w:w="811" w:type="dxa"/>
            <w:tcBorders>
              <w:top w:val="single" w:color="auto" w:sz="4" w:space="0"/>
              <w:left w:val="single" w:color="auto" w:sz="4" w:space="0"/>
              <w:bottom w:val="single" w:color="auto" w:sz="4" w:space="0"/>
              <w:right w:val="single" w:color="auto" w:sz="4" w:space="0"/>
            </w:tcBorders>
            <w:vAlign w:val="center"/>
          </w:tcPr>
          <w:p w14:paraId="58B891F0">
            <w:pPr>
              <w:spacing w:line="240" w:lineRule="auto"/>
              <w:jc w:val="center"/>
              <w:rPr>
                <w:rFonts w:ascii="Times New Roman" w:hAnsi="Times New Roman" w:cs="Times New Roman"/>
                <w:sz w:val="21"/>
                <w:szCs w:val="18"/>
              </w:rPr>
            </w:pPr>
          </w:p>
        </w:tc>
      </w:tr>
      <w:tr w14:paraId="1DDF60E0">
        <w:tblPrEx>
          <w:tblCellMar>
            <w:top w:w="0" w:type="dxa"/>
            <w:left w:w="108" w:type="dxa"/>
            <w:bottom w:w="0" w:type="dxa"/>
            <w:right w:w="108" w:type="dxa"/>
          </w:tblCellMar>
        </w:tblPrEx>
        <w:trPr>
          <w:trHeight w:val="467" w:hRule="atLeast"/>
        </w:trPr>
        <w:tc>
          <w:tcPr>
            <w:tcW w:w="893" w:type="dxa"/>
            <w:tcBorders>
              <w:top w:val="single" w:color="auto" w:sz="4" w:space="0"/>
              <w:left w:val="single" w:color="auto" w:sz="4" w:space="0"/>
              <w:bottom w:val="single" w:color="auto" w:sz="4" w:space="0"/>
              <w:right w:val="single" w:color="auto" w:sz="4" w:space="0"/>
            </w:tcBorders>
            <w:vAlign w:val="center"/>
          </w:tcPr>
          <w:p w14:paraId="483B5A1A">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4</w:t>
            </w:r>
          </w:p>
        </w:tc>
        <w:tc>
          <w:tcPr>
            <w:tcW w:w="3000" w:type="dxa"/>
            <w:tcBorders>
              <w:top w:val="single" w:color="auto" w:sz="4" w:space="0"/>
              <w:left w:val="single" w:color="auto" w:sz="4" w:space="0"/>
              <w:bottom w:val="single" w:color="auto" w:sz="4" w:space="0"/>
              <w:right w:val="single" w:color="auto" w:sz="4" w:space="0"/>
            </w:tcBorders>
            <w:vAlign w:val="center"/>
          </w:tcPr>
          <w:p w14:paraId="20EFD8FA">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地上工程（单体2）</w:t>
            </w: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359B2211">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43C7426F">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52D43EDC">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33529A04">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2600A22C">
            <w:pPr>
              <w:spacing w:line="240" w:lineRule="auto"/>
              <w:jc w:val="center"/>
              <w:rPr>
                <w:rFonts w:ascii="Times New Roman" w:hAnsi="Times New Roman" w:cs="Times New Roman"/>
                <w:sz w:val="21"/>
                <w:szCs w:val="18"/>
              </w:rPr>
            </w:pPr>
          </w:p>
        </w:tc>
        <w:tc>
          <w:tcPr>
            <w:tcW w:w="774" w:type="dxa"/>
            <w:tcBorders>
              <w:top w:val="single" w:color="auto" w:sz="4" w:space="0"/>
              <w:left w:val="single" w:color="auto" w:sz="4" w:space="0"/>
              <w:bottom w:val="single" w:color="auto" w:sz="4" w:space="0"/>
              <w:right w:val="single" w:color="auto" w:sz="4" w:space="0"/>
            </w:tcBorders>
            <w:vAlign w:val="center"/>
          </w:tcPr>
          <w:p w14:paraId="757B02FB">
            <w:pPr>
              <w:spacing w:line="240" w:lineRule="auto"/>
              <w:jc w:val="center"/>
              <w:rPr>
                <w:rFonts w:ascii="Times New Roman" w:hAnsi="Times New Roman" w:cs="Times New Roman"/>
                <w:sz w:val="21"/>
                <w:szCs w:val="18"/>
              </w:rPr>
            </w:pPr>
            <w:r>
              <w:t>m</w:t>
            </w:r>
            <w:r>
              <w:rPr>
                <w:vertAlign w:val="superscript"/>
              </w:rPr>
              <w:t>2</w:t>
            </w:r>
          </w:p>
        </w:tc>
        <w:tc>
          <w:tcPr>
            <w:tcW w:w="1288" w:type="dxa"/>
            <w:tcBorders>
              <w:top w:val="single" w:color="auto" w:sz="4" w:space="0"/>
              <w:left w:val="single" w:color="auto" w:sz="4" w:space="0"/>
              <w:bottom w:val="single" w:color="auto" w:sz="4" w:space="0"/>
              <w:right w:val="single" w:color="auto" w:sz="4" w:space="0"/>
            </w:tcBorders>
            <w:vAlign w:val="center"/>
          </w:tcPr>
          <w:p w14:paraId="097E767D">
            <w:pPr>
              <w:spacing w:line="240" w:lineRule="auto"/>
              <w:jc w:val="center"/>
              <w:rPr>
                <w:rFonts w:ascii="Times New Roman" w:hAnsi="Times New Roman" w:cs="Times New Roman"/>
                <w:sz w:val="21"/>
                <w:szCs w:val="18"/>
              </w:rPr>
            </w:pPr>
          </w:p>
        </w:tc>
        <w:tc>
          <w:tcPr>
            <w:tcW w:w="1235" w:type="dxa"/>
            <w:tcBorders>
              <w:top w:val="single" w:color="auto" w:sz="4" w:space="0"/>
              <w:left w:val="single" w:color="auto" w:sz="4" w:space="0"/>
              <w:bottom w:val="single" w:color="auto" w:sz="4" w:space="0"/>
              <w:right w:val="single" w:color="auto" w:sz="4" w:space="0"/>
            </w:tcBorders>
            <w:vAlign w:val="center"/>
          </w:tcPr>
          <w:p w14:paraId="61CEB7A4">
            <w:pPr>
              <w:spacing w:line="240" w:lineRule="auto"/>
              <w:jc w:val="center"/>
              <w:rPr>
                <w:rFonts w:ascii="Times New Roman" w:hAnsi="Times New Roman" w:cs="Times New Roman"/>
                <w:sz w:val="21"/>
                <w:szCs w:val="18"/>
              </w:rPr>
            </w:pPr>
          </w:p>
        </w:tc>
        <w:tc>
          <w:tcPr>
            <w:tcW w:w="1130" w:type="dxa"/>
            <w:tcBorders>
              <w:top w:val="single" w:color="auto" w:sz="4" w:space="0"/>
              <w:left w:val="single" w:color="auto" w:sz="4" w:space="0"/>
              <w:bottom w:val="single" w:color="auto" w:sz="4" w:space="0"/>
              <w:right w:val="single" w:color="auto" w:sz="4" w:space="0"/>
            </w:tcBorders>
            <w:noWrap/>
            <w:vAlign w:val="center"/>
          </w:tcPr>
          <w:p w14:paraId="04AF33D6">
            <w:pPr>
              <w:spacing w:line="240" w:lineRule="auto"/>
              <w:jc w:val="center"/>
              <w:rPr>
                <w:rFonts w:ascii="Times New Roman" w:hAnsi="Times New Roman" w:cs="Times New Roman"/>
                <w:sz w:val="21"/>
                <w:szCs w:val="18"/>
              </w:rPr>
            </w:pPr>
          </w:p>
        </w:tc>
        <w:tc>
          <w:tcPr>
            <w:tcW w:w="811" w:type="dxa"/>
            <w:tcBorders>
              <w:top w:val="single" w:color="auto" w:sz="4" w:space="0"/>
              <w:left w:val="single" w:color="auto" w:sz="4" w:space="0"/>
              <w:bottom w:val="single" w:color="auto" w:sz="4" w:space="0"/>
              <w:right w:val="single" w:color="auto" w:sz="4" w:space="0"/>
            </w:tcBorders>
            <w:vAlign w:val="center"/>
          </w:tcPr>
          <w:p w14:paraId="0C6DB31B">
            <w:pPr>
              <w:spacing w:line="240" w:lineRule="auto"/>
              <w:jc w:val="center"/>
              <w:rPr>
                <w:rFonts w:ascii="Times New Roman" w:hAnsi="Times New Roman" w:cs="Times New Roman"/>
                <w:sz w:val="21"/>
                <w:szCs w:val="18"/>
              </w:rPr>
            </w:pPr>
          </w:p>
        </w:tc>
      </w:tr>
      <w:tr w14:paraId="0A68FE5B">
        <w:tblPrEx>
          <w:tblCellMar>
            <w:top w:w="0" w:type="dxa"/>
            <w:left w:w="108" w:type="dxa"/>
            <w:bottom w:w="0" w:type="dxa"/>
            <w:right w:w="108" w:type="dxa"/>
          </w:tblCellMar>
        </w:tblPrEx>
        <w:trPr>
          <w:trHeight w:val="467" w:hRule="atLeast"/>
        </w:trPr>
        <w:tc>
          <w:tcPr>
            <w:tcW w:w="893" w:type="dxa"/>
            <w:tcBorders>
              <w:top w:val="single" w:color="auto" w:sz="4" w:space="0"/>
              <w:left w:val="single" w:color="auto" w:sz="4" w:space="0"/>
              <w:bottom w:val="single" w:color="auto" w:sz="4" w:space="0"/>
              <w:right w:val="single" w:color="auto" w:sz="4" w:space="0"/>
            </w:tcBorders>
            <w:vAlign w:val="center"/>
          </w:tcPr>
          <w:p w14:paraId="7A5BAA85">
            <w:pPr>
              <w:spacing w:line="240" w:lineRule="auto"/>
              <w:jc w:val="center"/>
              <w:rPr>
                <w:rFonts w:ascii="Times New Roman" w:hAnsi="Times New Roman" w:cs="Times New Roman"/>
                <w:sz w:val="21"/>
                <w:szCs w:val="18"/>
              </w:rPr>
            </w:pPr>
          </w:p>
        </w:tc>
        <w:tc>
          <w:tcPr>
            <w:tcW w:w="3000" w:type="dxa"/>
            <w:tcBorders>
              <w:top w:val="single" w:color="auto" w:sz="4" w:space="0"/>
              <w:left w:val="single" w:color="auto" w:sz="4" w:space="0"/>
              <w:bottom w:val="single" w:color="auto" w:sz="4" w:space="0"/>
              <w:right w:val="single" w:color="auto" w:sz="4" w:space="0"/>
            </w:tcBorders>
            <w:vAlign w:val="center"/>
          </w:tcPr>
          <w:p w14:paraId="2B4A3D83">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w:t>
            </w: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7372E696">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0ECEEB2B">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6C59278A">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5E674484">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18DA0D49">
            <w:pPr>
              <w:spacing w:line="240" w:lineRule="auto"/>
              <w:jc w:val="center"/>
              <w:rPr>
                <w:rFonts w:ascii="Times New Roman" w:hAnsi="Times New Roman" w:cs="Times New Roman"/>
                <w:sz w:val="21"/>
                <w:szCs w:val="18"/>
              </w:rPr>
            </w:pPr>
          </w:p>
        </w:tc>
        <w:tc>
          <w:tcPr>
            <w:tcW w:w="774" w:type="dxa"/>
            <w:tcBorders>
              <w:top w:val="single" w:color="auto" w:sz="4" w:space="0"/>
              <w:left w:val="single" w:color="auto" w:sz="4" w:space="0"/>
              <w:bottom w:val="single" w:color="auto" w:sz="4" w:space="0"/>
              <w:right w:val="single" w:color="auto" w:sz="4" w:space="0"/>
            </w:tcBorders>
            <w:vAlign w:val="center"/>
          </w:tcPr>
          <w:p w14:paraId="339A6FFD">
            <w:pPr>
              <w:spacing w:line="240" w:lineRule="auto"/>
              <w:jc w:val="center"/>
              <w:rPr>
                <w:rFonts w:ascii="Times New Roman" w:hAnsi="Times New Roman" w:cs="Times New Roman"/>
                <w:sz w:val="21"/>
                <w:szCs w:val="18"/>
              </w:rPr>
            </w:pPr>
            <w:r>
              <w:t>m</w:t>
            </w:r>
            <w:r>
              <w:rPr>
                <w:vertAlign w:val="superscript"/>
              </w:rPr>
              <w:t>2</w:t>
            </w:r>
          </w:p>
        </w:tc>
        <w:tc>
          <w:tcPr>
            <w:tcW w:w="1288" w:type="dxa"/>
            <w:tcBorders>
              <w:top w:val="single" w:color="auto" w:sz="4" w:space="0"/>
              <w:left w:val="single" w:color="auto" w:sz="4" w:space="0"/>
              <w:bottom w:val="single" w:color="auto" w:sz="4" w:space="0"/>
              <w:right w:val="single" w:color="auto" w:sz="4" w:space="0"/>
            </w:tcBorders>
            <w:vAlign w:val="center"/>
          </w:tcPr>
          <w:p w14:paraId="35382DFA">
            <w:pPr>
              <w:spacing w:line="240" w:lineRule="auto"/>
              <w:jc w:val="center"/>
              <w:rPr>
                <w:rFonts w:ascii="Times New Roman" w:hAnsi="Times New Roman" w:cs="Times New Roman"/>
                <w:sz w:val="21"/>
                <w:szCs w:val="18"/>
              </w:rPr>
            </w:pPr>
          </w:p>
        </w:tc>
        <w:tc>
          <w:tcPr>
            <w:tcW w:w="1235" w:type="dxa"/>
            <w:tcBorders>
              <w:top w:val="single" w:color="auto" w:sz="4" w:space="0"/>
              <w:left w:val="single" w:color="auto" w:sz="4" w:space="0"/>
              <w:bottom w:val="single" w:color="auto" w:sz="4" w:space="0"/>
              <w:right w:val="single" w:color="auto" w:sz="4" w:space="0"/>
            </w:tcBorders>
            <w:vAlign w:val="center"/>
          </w:tcPr>
          <w:p w14:paraId="575C1CE2">
            <w:pPr>
              <w:spacing w:line="240" w:lineRule="auto"/>
              <w:jc w:val="center"/>
              <w:rPr>
                <w:rFonts w:ascii="Times New Roman" w:hAnsi="Times New Roman" w:cs="Times New Roman"/>
                <w:sz w:val="21"/>
                <w:szCs w:val="18"/>
              </w:rPr>
            </w:pPr>
          </w:p>
        </w:tc>
        <w:tc>
          <w:tcPr>
            <w:tcW w:w="1130" w:type="dxa"/>
            <w:tcBorders>
              <w:top w:val="single" w:color="auto" w:sz="4" w:space="0"/>
              <w:left w:val="single" w:color="auto" w:sz="4" w:space="0"/>
              <w:bottom w:val="single" w:color="auto" w:sz="4" w:space="0"/>
              <w:right w:val="single" w:color="auto" w:sz="4" w:space="0"/>
            </w:tcBorders>
            <w:noWrap/>
            <w:vAlign w:val="center"/>
          </w:tcPr>
          <w:p w14:paraId="68070588">
            <w:pPr>
              <w:spacing w:line="240" w:lineRule="auto"/>
              <w:jc w:val="center"/>
              <w:rPr>
                <w:rFonts w:ascii="Times New Roman" w:hAnsi="Times New Roman" w:cs="Times New Roman"/>
                <w:sz w:val="21"/>
                <w:szCs w:val="18"/>
              </w:rPr>
            </w:pPr>
          </w:p>
        </w:tc>
        <w:tc>
          <w:tcPr>
            <w:tcW w:w="811" w:type="dxa"/>
            <w:tcBorders>
              <w:top w:val="single" w:color="auto" w:sz="4" w:space="0"/>
              <w:left w:val="single" w:color="auto" w:sz="4" w:space="0"/>
              <w:bottom w:val="single" w:color="auto" w:sz="4" w:space="0"/>
              <w:right w:val="single" w:color="auto" w:sz="4" w:space="0"/>
            </w:tcBorders>
            <w:vAlign w:val="center"/>
          </w:tcPr>
          <w:p w14:paraId="54710AEC">
            <w:pPr>
              <w:spacing w:line="240" w:lineRule="auto"/>
              <w:jc w:val="center"/>
              <w:rPr>
                <w:rFonts w:ascii="Times New Roman" w:hAnsi="Times New Roman" w:cs="Times New Roman"/>
                <w:sz w:val="21"/>
                <w:szCs w:val="18"/>
              </w:rPr>
            </w:pPr>
          </w:p>
        </w:tc>
      </w:tr>
      <w:tr w14:paraId="60B89E6F">
        <w:tblPrEx>
          <w:tblCellMar>
            <w:top w:w="0" w:type="dxa"/>
            <w:left w:w="108" w:type="dxa"/>
            <w:bottom w:w="0" w:type="dxa"/>
            <w:right w:w="108" w:type="dxa"/>
          </w:tblCellMar>
        </w:tblPrEx>
        <w:trPr>
          <w:trHeight w:val="467" w:hRule="atLeast"/>
        </w:trPr>
        <w:tc>
          <w:tcPr>
            <w:tcW w:w="893" w:type="dxa"/>
            <w:tcBorders>
              <w:top w:val="single" w:color="auto" w:sz="4" w:space="0"/>
              <w:left w:val="single" w:color="auto" w:sz="4" w:space="0"/>
              <w:bottom w:val="single" w:color="auto" w:sz="4" w:space="0"/>
              <w:right w:val="single" w:color="auto" w:sz="4" w:space="0"/>
            </w:tcBorders>
            <w:vAlign w:val="center"/>
          </w:tcPr>
          <w:p w14:paraId="7391010E">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5</w:t>
            </w:r>
          </w:p>
        </w:tc>
        <w:tc>
          <w:tcPr>
            <w:tcW w:w="3000" w:type="dxa"/>
            <w:tcBorders>
              <w:top w:val="single" w:color="auto" w:sz="4" w:space="0"/>
              <w:left w:val="single" w:color="auto" w:sz="4" w:space="0"/>
              <w:bottom w:val="single" w:color="auto" w:sz="4" w:space="0"/>
              <w:right w:val="single" w:color="auto" w:sz="4" w:space="0"/>
            </w:tcBorders>
            <w:vAlign w:val="center"/>
          </w:tcPr>
          <w:p w14:paraId="19643500">
            <w:pPr>
              <w:spacing w:line="240" w:lineRule="auto"/>
              <w:jc w:val="center"/>
              <w:rPr>
                <w:rFonts w:ascii="Times New Roman" w:hAnsi="Times New Roman" w:cs="Times New Roman"/>
                <w:sz w:val="21"/>
                <w:szCs w:val="18"/>
              </w:rPr>
            </w:pPr>
            <w:r>
              <w:t>总平面图工程</w:t>
            </w: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545F7DBF">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0449C61B">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6EBDAD3B">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1AE27B71">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637B789C">
            <w:pPr>
              <w:spacing w:line="240" w:lineRule="auto"/>
              <w:jc w:val="center"/>
              <w:rPr>
                <w:rFonts w:ascii="Times New Roman" w:hAnsi="Times New Roman" w:cs="Times New Roman"/>
                <w:sz w:val="21"/>
                <w:szCs w:val="18"/>
              </w:rPr>
            </w:pPr>
          </w:p>
        </w:tc>
        <w:tc>
          <w:tcPr>
            <w:tcW w:w="774" w:type="dxa"/>
            <w:tcBorders>
              <w:top w:val="single" w:color="auto" w:sz="4" w:space="0"/>
              <w:left w:val="single" w:color="auto" w:sz="4" w:space="0"/>
              <w:bottom w:val="single" w:color="auto" w:sz="4" w:space="0"/>
              <w:right w:val="single" w:color="auto" w:sz="4" w:space="0"/>
            </w:tcBorders>
            <w:vAlign w:val="center"/>
          </w:tcPr>
          <w:p w14:paraId="7E183ADB">
            <w:pPr>
              <w:spacing w:line="240" w:lineRule="auto"/>
              <w:jc w:val="center"/>
              <w:rPr>
                <w:rFonts w:ascii="Times New Roman" w:hAnsi="Times New Roman" w:cs="Times New Roman"/>
                <w:sz w:val="21"/>
                <w:szCs w:val="18"/>
              </w:rPr>
            </w:pPr>
            <w:r>
              <w:t>m</w:t>
            </w:r>
            <w:r>
              <w:rPr>
                <w:vertAlign w:val="superscript"/>
              </w:rPr>
              <w:t>2</w:t>
            </w:r>
          </w:p>
        </w:tc>
        <w:tc>
          <w:tcPr>
            <w:tcW w:w="1288" w:type="dxa"/>
            <w:tcBorders>
              <w:top w:val="single" w:color="auto" w:sz="4" w:space="0"/>
              <w:left w:val="single" w:color="auto" w:sz="4" w:space="0"/>
              <w:bottom w:val="single" w:color="auto" w:sz="4" w:space="0"/>
              <w:right w:val="single" w:color="auto" w:sz="4" w:space="0"/>
            </w:tcBorders>
            <w:vAlign w:val="center"/>
          </w:tcPr>
          <w:p w14:paraId="2833811D">
            <w:pPr>
              <w:spacing w:line="240" w:lineRule="auto"/>
              <w:jc w:val="center"/>
              <w:rPr>
                <w:rFonts w:ascii="Times New Roman" w:hAnsi="Times New Roman" w:cs="Times New Roman"/>
                <w:sz w:val="21"/>
                <w:szCs w:val="18"/>
              </w:rPr>
            </w:pPr>
          </w:p>
        </w:tc>
        <w:tc>
          <w:tcPr>
            <w:tcW w:w="1235" w:type="dxa"/>
            <w:tcBorders>
              <w:top w:val="single" w:color="auto" w:sz="4" w:space="0"/>
              <w:left w:val="single" w:color="auto" w:sz="4" w:space="0"/>
              <w:bottom w:val="single" w:color="auto" w:sz="4" w:space="0"/>
              <w:right w:val="single" w:color="auto" w:sz="4" w:space="0"/>
            </w:tcBorders>
            <w:vAlign w:val="center"/>
          </w:tcPr>
          <w:p w14:paraId="2AF66B83">
            <w:pPr>
              <w:spacing w:line="240" w:lineRule="auto"/>
              <w:jc w:val="center"/>
              <w:rPr>
                <w:rFonts w:ascii="Times New Roman" w:hAnsi="Times New Roman" w:cs="Times New Roman"/>
                <w:sz w:val="21"/>
                <w:szCs w:val="18"/>
              </w:rPr>
            </w:pPr>
          </w:p>
        </w:tc>
        <w:tc>
          <w:tcPr>
            <w:tcW w:w="1130" w:type="dxa"/>
            <w:tcBorders>
              <w:top w:val="single" w:color="auto" w:sz="4" w:space="0"/>
              <w:left w:val="single" w:color="auto" w:sz="4" w:space="0"/>
              <w:bottom w:val="single" w:color="auto" w:sz="4" w:space="0"/>
              <w:right w:val="single" w:color="auto" w:sz="4" w:space="0"/>
            </w:tcBorders>
            <w:noWrap/>
            <w:vAlign w:val="center"/>
          </w:tcPr>
          <w:p w14:paraId="64B60A50">
            <w:pPr>
              <w:spacing w:line="240" w:lineRule="auto"/>
              <w:jc w:val="center"/>
              <w:rPr>
                <w:rFonts w:ascii="Times New Roman" w:hAnsi="Times New Roman" w:cs="Times New Roman"/>
                <w:sz w:val="21"/>
                <w:szCs w:val="18"/>
              </w:rPr>
            </w:pPr>
          </w:p>
        </w:tc>
        <w:tc>
          <w:tcPr>
            <w:tcW w:w="811" w:type="dxa"/>
            <w:tcBorders>
              <w:top w:val="single" w:color="auto" w:sz="4" w:space="0"/>
              <w:left w:val="single" w:color="auto" w:sz="4" w:space="0"/>
              <w:bottom w:val="single" w:color="auto" w:sz="4" w:space="0"/>
              <w:right w:val="single" w:color="auto" w:sz="4" w:space="0"/>
            </w:tcBorders>
            <w:vAlign w:val="center"/>
          </w:tcPr>
          <w:p w14:paraId="3A901F5C">
            <w:pPr>
              <w:spacing w:line="240" w:lineRule="auto"/>
              <w:jc w:val="center"/>
              <w:rPr>
                <w:rFonts w:ascii="Times New Roman" w:hAnsi="Times New Roman" w:cs="Times New Roman"/>
                <w:sz w:val="21"/>
                <w:szCs w:val="18"/>
              </w:rPr>
            </w:pPr>
          </w:p>
        </w:tc>
      </w:tr>
      <w:tr w14:paraId="2CAEA7E4">
        <w:tblPrEx>
          <w:tblCellMar>
            <w:top w:w="0" w:type="dxa"/>
            <w:left w:w="108" w:type="dxa"/>
            <w:bottom w:w="0" w:type="dxa"/>
            <w:right w:w="108" w:type="dxa"/>
          </w:tblCellMar>
        </w:tblPrEx>
        <w:trPr>
          <w:trHeight w:val="467" w:hRule="atLeast"/>
        </w:trPr>
        <w:tc>
          <w:tcPr>
            <w:tcW w:w="893" w:type="dxa"/>
            <w:tcBorders>
              <w:top w:val="single" w:color="auto" w:sz="4" w:space="0"/>
              <w:left w:val="single" w:color="auto" w:sz="4" w:space="0"/>
              <w:bottom w:val="single" w:color="auto" w:sz="4" w:space="0"/>
              <w:right w:val="single" w:color="auto" w:sz="4" w:space="0"/>
            </w:tcBorders>
            <w:vAlign w:val="center"/>
          </w:tcPr>
          <w:p w14:paraId="5329ADE6">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6</w:t>
            </w:r>
          </w:p>
        </w:tc>
        <w:tc>
          <w:tcPr>
            <w:tcW w:w="3000" w:type="dxa"/>
            <w:tcBorders>
              <w:top w:val="single" w:color="auto" w:sz="4" w:space="0"/>
              <w:left w:val="single" w:color="auto" w:sz="4" w:space="0"/>
              <w:bottom w:val="single" w:color="auto" w:sz="4" w:space="0"/>
              <w:right w:val="single" w:color="auto" w:sz="4" w:space="0"/>
            </w:tcBorders>
            <w:vAlign w:val="center"/>
          </w:tcPr>
          <w:p w14:paraId="33BC3F5D">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专项工程</w:t>
            </w: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64F89DE6">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4111A1A1">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0B55048F">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30826A51">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309CF254">
            <w:pPr>
              <w:spacing w:line="240" w:lineRule="auto"/>
              <w:jc w:val="center"/>
              <w:rPr>
                <w:rFonts w:ascii="Times New Roman" w:hAnsi="Times New Roman" w:cs="Times New Roman"/>
                <w:sz w:val="21"/>
                <w:szCs w:val="18"/>
              </w:rPr>
            </w:pPr>
          </w:p>
        </w:tc>
        <w:tc>
          <w:tcPr>
            <w:tcW w:w="774" w:type="dxa"/>
            <w:tcBorders>
              <w:top w:val="single" w:color="auto" w:sz="4" w:space="0"/>
              <w:left w:val="single" w:color="auto" w:sz="4" w:space="0"/>
              <w:bottom w:val="single" w:color="auto" w:sz="4" w:space="0"/>
              <w:right w:val="single" w:color="auto" w:sz="4" w:space="0"/>
            </w:tcBorders>
            <w:vAlign w:val="center"/>
          </w:tcPr>
          <w:p w14:paraId="3F488E33">
            <w:pPr>
              <w:spacing w:line="240" w:lineRule="auto"/>
              <w:jc w:val="center"/>
              <w:rPr>
                <w:rFonts w:ascii="Times New Roman" w:hAnsi="Times New Roman" w:cs="Times New Roman"/>
                <w:sz w:val="21"/>
                <w:szCs w:val="18"/>
              </w:rPr>
            </w:pPr>
            <w:r>
              <w:t>m</w:t>
            </w:r>
            <w:r>
              <w:rPr>
                <w:vertAlign w:val="superscript"/>
              </w:rPr>
              <w:t>2</w:t>
            </w:r>
          </w:p>
        </w:tc>
        <w:tc>
          <w:tcPr>
            <w:tcW w:w="1288" w:type="dxa"/>
            <w:tcBorders>
              <w:top w:val="single" w:color="auto" w:sz="4" w:space="0"/>
              <w:left w:val="single" w:color="auto" w:sz="4" w:space="0"/>
              <w:bottom w:val="single" w:color="auto" w:sz="4" w:space="0"/>
              <w:right w:val="single" w:color="auto" w:sz="4" w:space="0"/>
            </w:tcBorders>
            <w:vAlign w:val="center"/>
          </w:tcPr>
          <w:p w14:paraId="45FE373C">
            <w:pPr>
              <w:spacing w:line="240" w:lineRule="auto"/>
              <w:jc w:val="center"/>
              <w:rPr>
                <w:rFonts w:ascii="Times New Roman" w:hAnsi="Times New Roman" w:cs="Times New Roman"/>
                <w:sz w:val="21"/>
                <w:szCs w:val="18"/>
              </w:rPr>
            </w:pPr>
          </w:p>
        </w:tc>
        <w:tc>
          <w:tcPr>
            <w:tcW w:w="1235" w:type="dxa"/>
            <w:tcBorders>
              <w:top w:val="single" w:color="auto" w:sz="4" w:space="0"/>
              <w:left w:val="single" w:color="auto" w:sz="4" w:space="0"/>
              <w:bottom w:val="single" w:color="auto" w:sz="4" w:space="0"/>
              <w:right w:val="single" w:color="auto" w:sz="4" w:space="0"/>
            </w:tcBorders>
            <w:vAlign w:val="center"/>
          </w:tcPr>
          <w:p w14:paraId="0F528F5F">
            <w:pPr>
              <w:spacing w:line="240" w:lineRule="auto"/>
              <w:jc w:val="center"/>
              <w:rPr>
                <w:rFonts w:ascii="Times New Roman" w:hAnsi="Times New Roman" w:cs="Times New Roman"/>
                <w:sz w:val="21"/>
                <w:szCs w:val="18"/>
              </w:rPr>
            </w:pPr>
          </w:p>
        </w:tc>
        <w:tc>
          <w:tcPr>
            <w:tcW w:w="1130" w:type="dxa"/>
            <w:tcBorders>
              <w:top w:val="single" w:color="auto" w:sz="4" w:space="0"/>
              <w:left w:val="single" w:color="auto" w:sz="4" w:space="0"/>
              <w:bottom w:val="single" w:color="auto" w:sz="4" w:space="0"/>
              <w:right w:val="single" w:color="auto" w:sz="4" w:space="0"/>
            </w:tcBorders>
            <w:noWrap/>
            <w:vAlign w:val="center"/>
          </w:tcPr>
          <w:p w14:paraId="56CBA87F">
            <w:pPr>
              <w:spacing w:line="240" w:lineRule="auto"/>
              <w:jc w:val="center"/>
              <w:rPr>
                <w:rFonts w:ascii="Times New Roman" w:hAnsi="Times New Roman" w:cs="Times New Roman"/>
                <w:sz w:val="21"/>
                <w:szCs w:val="18"/>
              </w:rPr>
            </w:pPr>
          </w:p>
        </w:tc>
        <w:tc>
          <w:tcPr>
            <w:tcW w:w="811" w:type="dxa"/>
            <w:tcBorders>
              <w:top w:val="single" w:color="auto" w:sz="4" w:space="0"/>
              <w:left w:val="single" w:color="auto" w:sz="4" w:space="0"/>
              <w:bottom w:val="single" w:color="auto" w:sz="4" w:space="0"/>
              <w:right w:val="single" w:color="auto" w:sz="4" w:space="0"/>
            </w:tcBorders>
            <w:vAlign w:val="center"/>
          </w:tcPr>
          <w:p w14:paraId="552CABC0">
            <w:pPr>
              <w:spacing w:line="240" w:lineRule="auto"/>
              <w:jc w:val="center"/>
              <w:rPr>
                <w:rFonts w:ascii="Times New Roman" w:hAnsi="Times New Roman" w:cs="Times New Roman"/>
                <w:sz w:val="21"/>
                <w:szCs w:val="18"/>
              </w:rPr>
            </w:pPr>
          </w:p>
        </w:tc>
      </w:tr>
      <w:tr w14:paraId="4A9F62EE">
        <w:tblPrEx>
          <w:tblCellMar>
            <w:top w:w="0" w:type="dxa"/>
            <w:left w:w="108" w:type="dxa"/>
            <w:bottom w:w="0" w:type="dxa"/>
            <w:right w:w="108" w:type="dxa"/>
          </w:tblCellMar>
        </w:tblPrEx>
        <w:trPr>
          <w:trHeight w:val="467" w:hRule="atLeast"/>
        </w:trPr>
        <w:tc>
          <w:tcPr>
            <w:tcW w:w="893" w:type="dxa"/>
            <w:tcBorders>
              <w:top w:val="single" w:color="auto" w:sz="4" w:space="0"/>
              <w:left w:val="single" w:color="auto" w:sz="4" w:space="0"/>
              <w:bottom w:val="single" w:color="auto" w:sz="4" w:space="0"/>
              <w:right w:val="single" w:color="auto" w:sz="4" w:space="0"/>
            </w:tcBorders>
            <w:vAlign w:val="center"/>
          </w:tcPr>
          <w:p w14:paraId="1A0CF363">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7</w:t>
            </w:r>
          </w:p>
        </w:tc>
        <w:tc>
          <w:tcPr>
            <w:tcW w:w="3000" w:type="dxa"/>
            <w:tcBorders>
              <w:top w:val="single" w:color="auto" w:sz="4" w:space="0"/>
              <w:left w:val="single" w:color="auto" w:sz="4" w:space="0"/>
              <w:bottom w:val="single" w:color="auto" w:sz="4" w:space="0"/>
              <w:right w:val="single" w:color="auto" w:sz="4" w:space="0"/>
            </w:tcBorders>
            <w:vAlign w:val="center"/>
          </w:tcPr>
          <w:p w14:paraId="08613086">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外部配套</w:t>
            </w: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5C07C448">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36B4D09D">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158B7D7B">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78899922">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121FED59">
            <w:pPr>
              <w:spacing w:line="240" w:lineRule="auto"/>
              <w:jc w:val="center"/>
              <w:rPr>
                <w:rFonts w:ascii="Times New Roman" w:hAnsi="Times New Roman" w:cs="Times New Roman"/>
                <w:sz w:val="21"/>
                <w:szCs w:val="18"/>
              </w:rPr>
            </w:pPr>
          </w:p>
        </w:tc>
        <w:tc>
          <w:tcPr>
            <w:tcW w:w="774" w:type="dxa"/>
            <w:tcBorders>
              <w:top w:val="single" w:color="auto" w:sz="4" w:space="0"/>
              <w:left w:val="single" w:color="auto" w:sz="4" w:space="0"/>
              <w:bottom w:val="single" w:color="auto" w:sz="4" w:space="0"/>
              <w:right w:val="single" w:color="auto" w:sz="4" w:space="0"/>
            </w:tcBorders>
            <w:vAlign w:val="center"/>
          </w:tcPr>
          <w:p w14:paraId="013D6797">
            <w:pPr>
              <w:spacing w:line="240" w:lineRule="auto"/>
              <w:jc w:val="center"/>
              <w:rPr>
                <w:rFonts w:ascii="Times New Roman" w:hAnsi="Times New Roman" w:cs="Times New Roman"/>
                <w:sz w:val="21"/>
                <w:szCs w:val="18"/>
              </w:rPr>
            </w:pPr>
            <w:r>
              <w:t>m</w:t>
            </w:r>
            <w:r>
              <w:rPr>
                <w:vertAlign w:val="superscript"/>
              </w:rPr>
              <w:t>2</w:t>
            </w:r>
          </w:p>
        </w:tc>
        <w:tc>
          <w:tcPr>
            <w:tcW w:w="1288" w:type="dxa"/>
            <w:tcBorders>
              <w:top w:val="single" w:color="auto" w:sz="4" w:space="0"/>
              <w:left w:val="single" w:color="auto" w:sz="4" w:space="0"/>
              <w:bottom w:val="single" w:color="auto" w:sz="4" w:space="0"/>
              <w:right w:val="single" w:color="auto" w:sz="4" w:space="0"/>
            </w:tcBorders>
            <w:vAlign w:val="center"/>
          </w:tcPr>
          <w:p w14:paraId="5D0BFE9D">
            <w:pPr>
              <w:spacing w:line="240" w:lineRule="auto"/>
              <w:jc w:val="center"/>
              <w:rPr>
                <w:rFonts w:ascii="Times New Roman" w:hAnsi="Times New Roman" w:cs="Times New Roman"/>
                <w:sz w:val="21"/>
                <w:szCs w:val="18"/>
              </w:rPr>
            </w:pPr>
          </w:p>
        </w:tc>
        <w:tc>
          <w:tcPr>
            <w:tcW w:w="1235" w:type="dxa"/>
            <w:tcBorders>
              <w:top w:val="single" w:color="auto" w:sz="4" w:space="0"/>
              <w:left w:val="single" w:color="auto" w:sz="4" w:space="0"/>
              <w:bottom w:val="single" w:color="auto" w:sz="4" w:space="0"/>
              <w:right w:val="single" w:color="auto" w:sz="4" w:space="0"/>
            </w:tcBorders>
            <w:vAlign w:val="center"/>
          </w:tcPr>
          <w:p w14:paraId="3BAB48D8">
            <w:pPr>
              <w:spacing w:line="240" w:lineRule="auto"/>
              <w:jc w:val="center"/>
              <w:rPr>
                <w:rFonts w:ascii="Times New Roman" w:hAnsi="Times New Roman" w:cs="Times New Roman"/>
                <w:sz w:val="21"/>
                <w:szCs w:val="18"/>
              </w:rPr>
            </w:pPr>
          </w:p>
        </w:tc>
        <w:tc>
          <w:tcPr>
            <w:tcW w:w="1130" w:type="dxa"/>
            <w:tcBorders>
              <w:top w:val="single" w:color="auto" w:sz="4" w:space="0"/>
              <w:left w:val="single" w:color="auto" w:sz="4" w:space="0"/>
              <w:bottom w:val="single" w:color="auto" w:sz="4" w:space="0"/>
              <w:right w:val="single" w:color="auto" w:sz="4" w:space="0"/>
            </w:tcBorders>
            <w:noWrap/>
            <w:vAlign w:val="center"/>
          </w:tcPr>
          <w:p w14:paraId="6DEE8417">
            <w:pPr>
              <w:spacing w:line="240" w:lineRule="auto"/>
              <w:jc w:val="center"/>
              <w:rPr>
                <w:rFonts w:ascii="Times New Roman" w:hAnsi="Times New Roman" w:cs="Times New Roman"/>
                <w:sz w:val="21"/>
                <w:szCs w:val="18"/>
              </w:rPr>
            </w:pPr>
          </w:p>
        </w:tc>
        <w:tc>
          <w:tcPr>
            <w:tcW w:w="811" w:type="dxa"/>
            <w:tcBorders>
              <w:top w:val="single" w:color="auto" w:sz="4" w:space="0"/>
              <w:left w:val="single" w:color="auto" w:sz="4" w:space="0"/>
              <w:bottom w:val="single" w:color="auto" w:sz="4" w:space="0"/>
              <w:right w:val="single" w:color="auto" w:sz="4" w:space="0"/>
            </w:tcBorders>
            <w:vAlign w:val="center"/>
          </w:tcPr>
          <w:p w14:paraId="7E3320EF">
            <w:pPr>
              <w:spacing w:line="240" w:lineRule="auto"/>
              <w:jc w:val="center"/>
              <w:rPr>
                <w:rFonts w:ascii="Times New Roman" w:hAnsi="Times New Roman" w:cs="Times New Roman"/>
                <w:sz w:val="21"/>
                <w:szCs w:val="18"/>
              </w:rPr>
            </w:pPr>
          </w:p>
        </w:tc>
      </w:tr>
      <w:tr w14:paraId="22261EB9">
        <w:tblPrEx>
          <w:tblCellMar>
            <w:top w:w="0" w:type="dxa"/>
            <w:left w:w="108" w:type="dxa"/>
            <w:bottom w:w="0" w:type="dxa"/>
            <w:right w:w="108" w:type="dxa"/>
          </w:tblCellMar>
        </w:tblPrEx>
        <w:trPr>
          <w:trHeight w:val="467" w:hRule="atLeast"/>
        </w:trPr>
        <w:tc>
          <w:tcPr>
            <w:tcW w:w="893" w:type="dxa"/>
            <w:tcBorders>
              <w:top w:val="single" w:color="auto" w:sz="4" w:space="0"/>
              <w:left w:val="single" w:color="auto" w:sz="4" w:space="0"/>
              <w:bottom w:val="single" w:color="auto" w:sz="4" w:space="0"/>
              <w:right w:val="single" w:color="auto" w:sz="4" w:space="0"/>
            </w:tcBorders>
            <w:vAlign w:val="center"/>
          </w:tcPr>
          <w:p w14:paraId="7E88140E">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（二）</w:t>
            </w:r>
          </w:p>
        </w:tc>
        <w:tc>
          <w:tcPr>
            <w:tcW w:w="3000" w:type="dxa"/>
            <w:tcBorders>
              <w:top w:val="single" w:color="auto" w:sz="4" w:space="0"/>
              <w:left w:val="single" w:color="auto" w:sz="4" w:space="0"/>
              <w:bottom w:val="single" w:color="auto" w:sz="4" w:space="0"/>
              <w:right w:val="single" w:color="auto" w:sz="4" w:space="0"/>
            </w:tcBorders>
            <w:vAlign w:val="center"/>
          </w:tcPr>
          <w:p w14:paraId="1CAF9493">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设备购置及安装工程费</w:t>
            </w: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05A49E0D">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35B6A4B9">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6D5131E6">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3FD31814">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1819349E">
            <w:pPr>
              <w:spacing w:line="240" w:lineRule="auto"/>
              <w:jc w:val="center"/>
              <w:rPr>
                <w:rFonts w:ascii="Times New Roman" w:hAnsi="Times New Roman" w:cs="Times New Roman"/>
                <w:sz w:val="21"/>
                <w:szCs w:val="18"/>
              </w:rPr>
            </w:pPr>
          </w:p>
        </w:tc>
        <w:tc>
          <w:tcPr>
            <w:tcW w:w="774" w:type="dxa"/>
            <w:tcBorders>
              <w:top w:val="single" w:color="auto" w:sz="4" w:space="0"/>
              <w:left w:val="single" w:color="auto" w:sz="4" w:space="0"/>
              <w:bottom w:val="single" w:color="auto" w:sz="4" w:space="0"/>
              <w:right w:val="single" w:color="auto" w:sz="4" w:space="0"/>
            </w:tcBorders>
            <w:vAlign w:val="center"/>
          </w:tcPr>
          <w:p w14:paraId="75AC306D">
            <w:pPr>
              <w:spacing w:line="240" w:lineRule="auto"/>
              <w:jc w:val="center"/>
              <w:rPr>
                <w:rFonts w:ascii="Times New Roman" w:hAnsi="Times New Roman" w:cs="Times New Roman"/>
                <w:sz w:val="21"/>
                <w:szCs w:val="18"/>
              </w:rPr>
            </w:pPr>
          </w:p>
        </w:tc>
        <w:tc>
          <w:tcPr>
            <w:tcW w:w="1288" w:type="dxa"/>
            <w:tcBorders>
              <w:top w:val="single" w:color="auto" w:sz="4" w:space="0"/>
              <w:left w:val="single" w:color="auto" w:sz="4" w:space="0"/>
              <w:bottom w:val="single" w:color="auto" w:sz="4" w:space="0"/>
              <w:right w:val="single" w:color="auto" w:sz="4" w:space="0"/>
            </w:tcBorders>
            <w:vAlign w:val="center"/>
          </w:tcPr>
          <w:p w14:paraId="0C3CBBCB">
            <w:pPr>
              <w:spacing w:line="240" w:lineRule="auto"/>
              <w:jc w:val="center"/>
              <w:rPr>
                <w:rFonts w:ascii="Times New Roman" w:hAnsi="Times New Roman" w:cs="Times New Roman"/>
                <w:sz w:val="21"/>
                <w:szCs w:val="18"/>
              </w:rPr>
            </w:pPr>
          </w:p>
        </w:tc>
        <w:tc>
          <w:tcPr>
            <w:tcW w:w="1235" w:type="dxa"/>
            <w:tcBorders>
              <w:top w:val="single" w:color="auto" w:sz="4" w:space="0"/>
              <w:left w:val="single" w:color="auto" w:sz="4" w:space="0"/>
              <w:bottom w:val="single" w:color="auto" w:sz="4" w:space="0"/>
              <w:right w:val="single" w:color="auto" w:sz="4" w:space="0"/>
            </w:tcBorders>
            <w:vAlign w:val="center"/>
          </w:tcPr>
          <w:p w14:paraId="1580F71E">
            <w:pPr>
              <w:spacing w:line="240" w:lineRule="auto"/>
              <w:jc w:val="center"/>
              <w:rPr>
                <w:rFonts w:ascii="Times New Roman" w:hAnsi="Times New Roman" w:cs="Times New Roman"/>
                <w:sz w:val="21"/>
                <w:szCs w:val="18"/>
              </w:rPr>
            </w:pPr>
          </w:p>
        </w:tc>
        <w:tc>
          <w:tcPr>
            <w:tcW w:w="1130" w:type="dxa"/>
            <w:tcBorders>
              <w:top w:val="single" w:color="auto" w:sz="4" w:space="0"/>
              <w:left w:val="single" w:color="auto" w:sz="4" w:space="0"/>
              <w:bottom w:val="single" w:color="auto" w:sz="4" w:space="0"/>
              <w:right w:val="single" w:color="auto" w:sz="4" w:space="0"/>
            </w:tcBorders>
            <w:noWrap/>
            <w:vAlign w:val="center"/>
          </w:tcPr>
          <w:p w14:paraId="3A744342">
            <w:pPr>
              <w:spacing w:line="240" w:lineRule="auto"/>
              <w:jc w:val="center"/>
              <w:rPr>
                <w:rFonts w:ascii="Times New Roman" w:hAnsi="Times New Roman" w:cs="Times New Roman"/>
                <w:sz w:val="21"/>
                <w:szCs w:val="18"/>
              </w:rPr>
            </w:pPr>
          </w:p>
        </w:tc>
        <w:tc>
          <w:tcPr>
            <w:tcW w:w="811" w:type="dxa"/>
            <w:tcBorders>
              <w:top w:val="single" w:color="auto" w:sz="4" w:space="0"/>
              <w:left w:val="single" w:color="auto" w:sz="4" w:space="0"/>
              <w:bottom w:val="single" w:color="auto" w:sz="4" w:space="0"/>
              <w:right w:val="single" w:color="auto" w:sz="4" w:space="0"/>
            </w:tcBorders>
            <w:vAlign w:val="center"/>
          </w:tcPr>
          <w:p w14:paraId="39E764DA">
            <w:pPr>
              <w:spacing w:line="240" w:lineRule="auto"/>
              <w:jc w:val="center"/>
              <w:rPr>
                <w:rFonts w:ascii="Times New Roman" w:hAnsi="Times New Roman" w:cs="Times New Roman"/>
                <w:sz w:val="21"/>
                <w:szCs w:val="18"/>
              </w:rPr>
            </w:pPr>
          </w:p>
        </w:tc>
      </w:tr>
      <w:tr w14:paraId="5ADE9F50">
        <w:tblPrEx>
          <w:tblCellMar>
            <w:top w:w="0" w:type="dxa"/>
            <w:left w:w="108" w:type="dxa"/>
            <w:bottom w:w="0" w:type="dxa"/>
            <w:right w:w="108" w:type="dxa"/>
          </w:tblCellMar>
        </w:tblPrEx>
        <w:trPr>
          <w:trHeight w:val="468" w:hRule="atLeast"/>
        </w:trPr>
        <w:tc>
          <w:tcPr>
            <w:tcW w:w="893" w:type="dxa"/>
            <w:tcBorders>
              <w:top w:val="single" w:color="auto" w:sz="4" w:space="0"/>
              <w:left w:val="single" w:color="auto" w:sz="4" w:space="0"/>
              <w:bottom w:val="single" w:color="auto" w:sz="4" w:space="0"/>
              <w:right w:val="single" w:color="auto" w:sz="4" w:space="0"/>
            </w:tcBorders>
            <w:vAlign w:val="center"/>
          </w:tcPr>
          <w:p w14:paraId="60121D89">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1</w:t>
            </w:r>
          </w:p>
        </w:tc>
        <w:tc>
          <w:tcPr>
            <w:tcW w:w="3000" w:type="dxa"/>
            <w:tcBorders>
              <w:top w:val="single" w:color="auto" w:sz="4" w:space="0"/>
              <w:left w:val="single" w:color="auto" w:sz="4" w:space="0"/>
              <w:bottom w:val="single" w:color="auto" w:sz="4" w:space="0"/>
              <w:right w:val="single" w:color="auto" w:sz="4" w:space="0"/>
            </w:tcBorders>
            <w:vAlign w:val="center"/>
          </w:tcPr>
          <w:p w14:paraId="018AF192">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3AD60CA0">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0AD7F6D9">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0A0D9CF5">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06C580BB">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3B784C42">
            <w:pPr>
              <w:spacing w:line="240" w:lineRule="auto"/>
              <w:jc w:val="center"/>
              <w:rPr>
                <w:rFonts w:ascii="Times New Roman" w:hAnsi="Times New Roman" w:cs="Times New Roman"/>
                <w:sz w:val="21"/>
                <w:szCs w:val="18"/>
              </w:rPr>
            </w:pPr>
          </w:p>
        </w:tc>
        <w:tc>
          <w:tcPr>
            <w:tcW w:w="774" w:type="dxa"/>
            <w:tcBorders>
              <w:top w:val="single" w:color="auto" w:sz="4" w:space="0"/>
              <w:left w:val="single" w:color="auto" w:sz="4" w:space="0"/>
              <w:bottom w:val="single" w:color="auto" w:sz="4" w:space="0"/>
              <w:right w:val="single" w:color="auto" w:sz="4" w:space="0"/>
            </w:tcBorders>
            <w:vAlign w:val="center"/>
          </w:tcPr>
          <w:p w14:paraId="6CBA2C4C">
            <w:pPr>
              <w:spacing w:line="240" w:lineRule="auto"/>
              <w:jc w:val="center"/>
              <w:rPr>
                <w:rFonts w:ascii="Times New Roman" w:hAnsi="Times New Roman" w:cs="Times New Roman"/>
                <w:sz w:val="21"/>
                <w:szCs w:val="18"/>
              </w:rPr>
            </w:pPr>
          </w:p>
        </w:tc>
        <w:tc>
          <w:tcPr>
            <w:tcW w:w="1288" w:type="dxa"/>
            <w:tcBorders>
              <w:top w:val="single" w:color="auto" w:sz="4" w:space="0"/>
              <w:left w:val="single" w:color="auto" w:sz="4" w:space="0"/>
              <w:bottom w:val="single" w:color="auto" w:sz="4" w:space="0"/>
              <w:right w:val="single" w:color="auto" w:sz="4" w:space="0"/>
            </w:tcBorders>
            <w:vAlign w:val="center"/>
          </w:tcPr>
          <w:p w14:paraId="00A7F9E4">
            <w:pPr>
              <w:spacing w:line="240" w:lineRule="auto"/>
              <w:jc w:val="center"/>
              <w:rPr>
                <w:rFonts w:ascii="Times New Roman" w:hAnsi="Times New Roman" w:cs="Times New Roman"/>
                <w:sz w:val="21"/>
                <w:szCs w:val="18"/>
              </w:rPr>
            </w:pPr>
          </w:p>
        </w:tc>
        <w:tc>
          <w:tcPr>
            <w:tcW w:w="1235" w:type="dxa"/>
            <w:tcBorders>
              <w:top w:val="single" w:color="auto" w:sz="4" w:space="0"/>
              <w:left w:val="single" w:color="auto" w:sz="4" w:space="0"/>
              <w:bottom w:val="single" w:color="auto" w:sz="4" w:space="0"/>
              <w:right w:val="single" w:color="auto" w:sz="4" w:space="0"/>
            </w:tcBorders>
            <w:vAlign w:val="center"/>
          </w:tcPr>
          <w:p w14:paraId="4F743A14">
            <w:pPr>
              <w:spacing w:line="240" w:lineRule="auto"/>
              <w:jc w:val="center"/>
              <w:rPr>
                <w:rFonts w:ascii="Times New Roman" w:hAnsi="Times New Roman" w:cs="Times New Roman"/>
                <w:sz w:val="21"/>
                <w:szCs w:val="18"/>
              </w:rPr>
            </w:pPr>
          </w:p>
        </w:tc>
        <w:tc>
          <w:tcPr>
            <w:tcW w:w="1130" w:type="dxa"/>
            <w:tcBorders>
              <w:top w:val="single" w:color="auto" w:sz="4" w:space="0"/>
              <w:left w:val="single" w:color="auto" w:sz="4" w:space="0"/>
              <w:bottom w:val="single" w:color="auto" w:sz="4" w:space="0"/>
              <w:right w:val="single" w:color="auto" w:sz="4" w:space="0"/>
            </w:tcBorders>
            <w:noWrap/>
            <w:vAlign w:val="center"/>
          </w:tcPr>
          <w:p w14:paraId="7DE39D24">
            <w:pPr>
              <w:spacing w:line="240" w:lineRule="auto"/>
              <w:jc w:val="center"/>
              <w:rPr>
                <w:rFonts w:ascii="Times New Roman" w:hAnsi="Times New Roman" w:cs="Times New Roman"/>
                <w:sz w:val="21"/>
                <w:szCs w:val="18"/>
              </w:rPr>
            </w:pPr>
          </w:p>
        </w:tc>
        <w:tc>
          <w:tcPr>
            <w:tcW w:w="811" w:type="dxa"/>
            <w:tcBorders>
              <w:top w:val="single" w:color="auto" w:sz="4" w:space="0"/>
              <w:left w:val="single" w:color="auto" w:sz="4" w:space="0"/>
              <w:bottom w:val="single" w:color="auto" w:sz="4" w:space="0"/>
              <w:right w:val="single" w:color="auto" w:sz="4" w:space="0"/>
            </w:tcBorders>
            <w:vAlign w:val="center"/>
          </w:tcPr>
          <w:p w14:paraId="608A76D7">
            <w:pPr>
              <w:spacing w:line="240" w:lineRule="auto"/>
              <w:jc w:val="center"/>
              <w:rPr>
                <w:rFonts w:ascii="Times New Roman" w:hAnsi="Times New Roman" w:cs="Times New Roman"/>
                <w:sz w:val="21"/>
                <w:szCs w:val="18"/>
              </w:rPr>
            </w:pPr>
          </w:p>
        </w:tc>
      </w:tr>
      <w:tr w14:paraId="21A0D453">
        <w:tblPrEx>
          <w:tblCellMar>
            <w:top w:w="0" w:type="dxa"/>
            <w:left w:w="108" w:type="dxa"/>
            <w:bottom w:w="0" w:type="dxa"/>
            <w:right w:w="108" w:type="dxa"/>
          </w:tblCellMar>
        </w:tblPrEx>
        <w:trPr>
          <w:trHeight w:val="468" w:hRule="atLeast"/>
        </w:trPr>
        <w:tc>
          <w:tcPr>
            <w:tcW w:w="893" w:type="dxa"/>
            <w:tcBorders>
              <w:top w:val="single" w:color="auto" w:sz="4" w:space="0"/>
              <w:left w:val="single" w:color="auto" w:sz="4" w:space="0"/>
              <w:bottom w:val="single" w:color="auto" w:sz="4" w:space="0"/>
              <w:right w:val="single" w:color="auto" w:sz="4" w:space="0"/>
            </w:tcBorders>
            <w:vAlign w:val="center"/>
          </w:tcPr>
          <w:p w14:paraId="427BADF2">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2</w:t>
            </w:r>
          </w:p>
        </w:tc>
        <w:tc>
          <w:tcPr>
            <w:tcW w:w="3000" w:type="dxa"/>
            <w:tcBorders>
              <w:top w:val="single" w:color="auto" w:sz="4" w:space="0"/>
              <w:left w:val="single" w:color="auto" w:sz="4" w:space="0"/>
              <w:bottom w:val="single" w:color="auto" w:sz="4" w:space="0"/>
              <w:right w:val="single" w:color="auto" w:sz="4" w:space="0"/>
            </w:tcBorders>
            <w:vAlign w:val="center"/>
          </w:tcPr>
          <w:p w14:paraId="08D28013">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41B44D30">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156AD752">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45DB5534">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52798173">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3B52C821">
            <w:pPr>
              <w:spacing w:line="240" w:lineRule="auto"/>
              <w:jc w:val="center"/>
              <w:rPr>
                <w:rFonts w:ascii="Times New Roman" w:hAnsi="Times New Roman" w:cs="Times New Roman"/>
                <w:sz w:val="21"/>
                <w:szCs w:val="18"/>
              </w:rPr>
            </w:pPr>
          </w:p>
        </w:tc>
        <w:tc>
          <w:tcPr>
            <w:tcW w:w="774" w:type="dxa"/>
            <w:tcBorders>
              <w:top w:val="single" w:color="auto" w:sz="4" w:space="0"/>
              <w:left w:val="single" w:color="auto" w:sz="4" w:space="0"/>
              <w:bottom w:val="single" w:color="auto" w:sz="4" w:space="0"/>
              <w:right w:val="single" w:color="auto" w:sz="4" w:space="0"/>
            </w:tcBorders>
            <w:vAlign w:val="center"/>
          </w:tcPr>
          <w:p w14:paraId="2C13FAE8">
            <w:pPr>
              <w:spacing w:line="240" w:lineRule="auto"/>
              <w:jc w:val="center"/>
              <w:rPr>
                <w:rFonts w:ascii="Times New Roman" w:hAnsi="Times New Roman" w:cs="Times New Roman"/>
                <w:sz w:val="21"/>
                <w:szCs w:val="18"/>
              </w:rPr>
            </w:pPr>
          </w:p>
        </w:tc>
        <w:tc>
          <w:tcPr>
            <w:tcW w:w="1288" w:type="dxa"/>
            <w:tcBorders>
              <w:top w:val="single" w:color="auto" w:sz="4" w:space="0"/>
              <w:left w:val="single" w:color="auto" w:sz="4" w:space="0"/>
              <w:bottom w:val="single" w:color="auto" w:sz="4" w:space="0"/>
              <w:right w:val="single" w:color="auto" w:sz="4" w:space="0"/>
            </w:tcBorders>
            <w:vAlign w:val="center"/>
          </w:tcPr>
          <w:p w14:paraId="0B773331">
            <w:pPr>
              <w:spacing w:line="240" w:lineRule="auto"/>
              <w:jc w:val="center"/>
              <w:rPr>
                <w:rFonts w:ascii="Times New Roman" w:hAnsi="Times New Roman" w:cs="Times New Roman"/>
                <w:sz w:val="21"/>
                <w:szCs w:val="18"/>
              </w:rPr>
            </w:pPr>
          </w:p>
        </w:tc>
        <w:tc>
          <w:tcPr>
            <w:tcW w:w="1235" w:type="dxa"/>
            <w:tcBorders>
              <w:top w:val="single" w:color="auto" w:sz="4" w:space="0"/>
              <w:left w:val="single" w:color="auto" w:sz="4" w:space="0"/>
              <w:bottom w:val="single" w:color="auto" w:sz="4" w:space="0"/>
              <w:right w:val="single" w:color="auto" w:sz="4" w:space="0"/>
            </w:tcBorders>
            <w:vAlign w:val="center"/>
          </w:tcPr>
          <w:p w14:paraId="69D6D4EF">
            <w:pPr>
              <w:spacing w:line="240" w:lineRule="auto"/>
              <w:jc w:val="center"/>
              <w:rPr>
                <w:rFonts w:ascii="Times New Roman" w:hAnsi="Times New Roman" w:cs="Times New Roman"/>
                <w:sz w:val="21"/>
                <w:szCs w:val="18"/>
              </w:rPr>
            </w:pPr>
          </w:p>
        </w:tc>
        <w:tc>
          <w:tcPr>
            <w:tcW w:w="1130" w:type="dxa"/>
            <w:tcBorders>
              <w:top w:val="single" w:color="auto" w:sz="4" w:space="0"/>
              <w:left w:val="single" w:color="auto" w:sz="4" w:space="0"/>
              <w:bottom w:val="single" w:color="auto" w:sz="4" w:space="0"/>
              <w:right w:val="single" w:color="auto" w:sz="4" w:space="0"/>
            </w:tcBorders>
            <w:noWrap/>
            <w:vAlign w:val="center"/>
          </w:tcPr>
          <w:p w14:paraId="54D846C2">
            <w:pPr>
              <w:spacing w:line="240" w:lineRule="auto"/>
              <w:jc w:val="center"/>
              <w:rPr>
                <w:rFonts w:ascii="Times New Roman" w:hAnsi="Times New Roman" w:cs="Times New Roman"/>
                <w:sz w:val="21"/>
                <w:szCs w:val="18"/>
              </w:rPr>
            </w:pPr>
          </w:p>
        </w:tc>
        <w:tc>
          <w:tcPr>
            <w:tcW w:w="811" w:type="dxa"/>
            <w:tcBorders>
              <w:top w:val="single" w:color="auto" w:sz="4" w:space="0"/>
              <w:left w:val="single" w:color="auto" w:sz="4" w:space="0"/>
              <w:bottom w:val="single" w:color="auto" w:sz="4" w:space="0"/>
              <w:right w:val="single" w:color="auto" w:sz="4" w:space="0"/>
            </w:tcBorders>
            <w:vAlign w:val="center"/>
          </w:tcPr>
          <w:p w14:paraId="0A745B6F">
            <w:pPr>
              <w:spacing w:line="240" w:lineRule="auto"/>
              <w:jc w:val="center"/>
              <w:rPr>
                <w:rFonts w:ascii="Times New Roman" w:hAnsi="Times New Roman" w:cs="Times New Roman"/>
                <w:sz w:val="21"/>
                <w:szCs w:val="18"/>
              </w:rPr>
            </w:pPr>
          </w:p>
        </w:tc>
      </w:tr>
      <w:tr w14:paraId="1AFB9B5C">
        <w:tblPrEx>
          <w:tblCellMar>
            <w:top w:w="0" w:type="dxa"/>
            <w:left w:w="108" w:type="dxa"/>
            <w:bottom w:w="0" w:type="dxa"/>
            <w:right w:w="108" w:type="dxa"/>
          </w:tblCellMar>
        </w:tblPrEx>
        <w:trPr>
          <w:trHeight w:val="468" w:hRule="atLeast"/>
        </w:trPr>
        <w:tc>
          <w:tcPr>
            <w:tcW w:w="893" w:type="dxa"/>
            <w:tcBorders>
              <w:top w:val="single" w:color="auto" w:sz="4" w:space="0"/>
              <w:left w:val="single" w:color="auto" w:sz="4" w:space="0"/>
              <w:bottom w:val="single" w:color="auto" w:sz="4" w:space="0"/>
              <w:right w:val="single" w:color="auto" w:sz="4" w:space="0"/>
            </w:tcBorders>
            <w:vAlign w:val="center"/>
          </w:tcPr>
          <w:p w14:paraId="5D7D03C1">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二</w:t>
            </w:r>
          </w:p>
        </w:tc>
        <w:tc>
          <w:tcPr>
            <w:tcW w:w="3000" w:type="dxa"/>
            <w:tcBorders>
              <w:top w:val="single" w:color="auto" w:sz="4" w:space="0"/>
              <w:left w:val="single" w:color="auto" w:sz="4" w:space="0"/>
              <w:bottom w:val="single" w:color="auto" w:sz="4" w:space="0"/>
              <w:right w:val="single" w:color="auto" w:sz="4" w:space="0"/>
            </w:tcBorders>
            <w:vAlign w:val="center"/>
          </w:tcPr>
          <w:p w14:paraId="1F5C4298">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工程建设其它费用</w:t>
            </w: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39BF23E7">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3B0D6F52">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51FF37A1">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3EFC4BC7">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68382F5B">
            <w:pPr>
              <w:spacing w:line="240" w:lineRule="auto"/>
              <w:jc w:val="center"/>
              <w:rPr>
                <w:rFonts w:ascii="Times New Roman" w:hAnsi="Times New Roman" w:cs="Times New Roman"/>
                <w:sz w:val="21"/>
                <w:szCs w:val="18"/>
              </w:rPr>
            </w:pPr>
          </w:p>
        </w:tc>
        <w:tc>
          <w:tcPr>
            <w:tcW w:w="774" w:type="dxa"/>
            <w:tcBorders>
              <w:top w:val="single" w:color="auto" w:sz="4" w:space="0"/>
              <w:left w:val="single" w:color="auto" w:sz="4" w:space="0"/>
              <w:bottom w:val="single" w:color="auto" w:sz="4" w:space="0"/>
              <w:right w:val="single" w:color="auto" w:sz="4" w:space="0"/>
            </w:tcBorders>
            <w:vAlign w:val="center"/>
          </w:tcPr>
          <w:p w14:paraId="4513631A">
            <w:pPr>
              <w:spacing w:line="240" w:lineRule="auto"/>
              <w:jc w:val="center"/>
              <w:rPr>
                <w:rFonts w:ascii="Times New Roman" w:hAnsi="Times New Roman" w:cs="Times New Roman"/>
                <w:sz w:val="21"/>
                <w:szCs w:val="18"/>
              </w:rPr>
            </w:pPr>
            <w:r>
              <w:t>m</w:t>
            </w:r>
            <w:r>
              <w:rPr>
                <w:vertAlign w:val="superscript"/>
              </w:rPr>
              <w:t>2</w:t>
            </w:r>
          </w:p>
        </w:tc>
        <w:tc>
          <w:tcPr>
            <w:tcW w:w="1288" w:type="dxa"/>
            <w:tcBorders>
              <w:top w:val="single" w:color="auto" w:sz="4" w:space="0"/>
              <w:left w:val="single" w:color="auto" w:sz="4" w:space="0"/>
              <w:bottom w:val="single" w:color="auto" w:sz="4" w:space="0"/>
              <w:right w:val="single" w:color="auto" w:sz="4" w:space="0"/>
            </w:tcBorders>
            <w:vAlign w:val="center"/>
          </w:tcPr>
          <w:p w14:paraId="2678D88B">
            <w:pPr>
              <w:spacing w:line="240" w:lineRule="auto"/>
              <w:jc w:val="center"/>
              <w:rPr>
                <w:rFonts w:ascii="Times New Roman" w:hAnsi="Times New Roman" w:cs="Times New Roman"/>
                <w:sz w:val="21"/>
                <w:szCs w:val="18"/>
              </w:rPr>
            </w:pPr>
          </w:p>
        </w:tc>
        <w:tc>
          <w:tcPr>
            <w:tcW w:w="1235" w:type="dxa"/>
            <w:tcBorders>
              <w:top w:val="single" w:color="auto" w:sz="4" w:space="0"/>
              <w:left w:val="single" w:color="auto" w:sz="4" w:space="0"/>
              <w:bottom w:val="single" w:color="auto" w:sz="4" w:space="0"/>
              <w:right w:val="single" w:color="auto" w:sz="4" w:space="0"/>
            </w:tcBorders>
            <w:vAlign w:val="center"/>
          </w:tcPr>
          <w:p w14:paraId="5F330E70">
            <w:pPr>
              <w:spacing w:line="240" w:lineRule="auto"/>
              <w:jc w:val="center"/>
              <w:rPr>
                <w:rFonts w:ascii="Times New Roman" w:hAnsi="Times New Roman" w:cs="Times New Roman"/>
                <w:sz w:val="21"/>
                <w:szCs w:val="18"/>
              </w:rPr>
            </w:pPr>
          </w:p>
        </w:tc>
        <w:tc>
          <w:tcPr>
            <w:tcW w:w="1130" w:type="dxa"/>
            <w:tcBorders>
              <w:top w:val="single" w:color="auto" w:sz="4" w:space="0"/>
              <w:left w:val="single" w:color="auto" w:sz="4" w:space="0"/>
              <w:bottom w:val="single" w:color="auto" w:sz="4" w:space="0"/>
              <w:right w:val="single" w:color="auto" w:sz="4" w:space="0"/>
            </w:tcBorders>
            <w:noWrap/>
            <w:vAlign w:val="center"/>
          </w:tcPr>
          <w:p w14:paraId="0731FEF2">
            <w:pPr>
              <w:spacing w:line="240" w:lineRule="auto"/>
              <w:jc w:val="center"/>
              <w:rPr>
                <w:rFonts w:ascii="Times New Roman" w:hAnsi="Times New Roman" w:cs="Times New Roman"/>
                <w:sz w:val="21"/>
                <w:szCs w:val="18"/>
              </w:rPr>
            </w:pPr>
          </w:p>
        </w:tc>
        <w:tc>
          <w:tcPr>
            <w:tcW w:w="811" w:type="dxa"/>
            <w:tcBorders>
              <w:top w:val="single" w:color="auto" w:sz="4" w:space="0"/>
              <w:left w:val="single" w:color="auto" w:sz="4" w:space="0"/>
              <w:bottom w:val="single" w:color="auto" w:sz="4" w:space="0"/>
              <w:right w:val="single" w:color="auto" w:sz="4" w:space="0"/>
            </w:tcBorders>
            <w:vAlign w:val="center"/>
          </w:tcPr>
          <w:p w14:paraId="5496714E">
            <w:pPr>
              <w:spacing w:line="240" w:lineRule="auto"/>
              <w:jc w:val="center"/>
              <w:rPr>
                <w:rFonts w:ascii="Times New Roman" w:hAnsi="Times New Roman" w:cs="Times New Roman"/>
                <w:sz w:val="21"/>
                <w:szCs w:val="18"/>
              </w:rPr>
            </w:pPr>
          </w:p>
        </w:tc>
      </w:tr>
      <w:tr w14:paraId="1DBB0328">
        <w:tblPrEx>
          <w:tblCellMar>
            <w:top w:w="0" w:type="dxa"/>
            <w:left w:w="108" w:type="dxa"/>
            <w:bottom w:w="0" w:type="dxa"/>
            <w:right w:w="108" w:type="dxa"/>
          </w:tblCellMar>
        </w:tblPrEx>
        <w:trPr>
          <w:trHeight w:val="90" w:hRule="atLeast"/>
        </w:trPr>
        <w:tc>
          <w:tcPr>
            <w:tcW w:w="893" w:type="dxa"/>
            <w:tcBorders>
              <w:top w:val="single" w:color="auto" w:sz="4" w:space="0"/>
              <w:left w:val="single" w:color="auto" w:sz="4" w:space="0"/>
              <w:bottom w:val="single" w:color="auto" w:sz="4" w:space="0"/>
              <w:right w:val="single" w:color="auto" w:sz="4" w:space="0"/>
            </w:tcBorders>
            <w:vAlign w:val="center"/>
          </w:tcPr>
          <w:p w14:paraId="3332C480">
            <w:pPr>
              <w:spacing w:line="240" w:lineRule="auto"/>
              <w:jc w:val="center"/>
              <w:rPr>
                <w:rFonts w:ascii="Times New Roman" w:hAnsi="Times New Roman" w:cs="Times New Roman"/>
                <w:sz w:val="21"/>
                <w:szCs w:val="18"/>
              </w:rPr>
            </w:pPr>
          </w:p>
        </w:tc>
        <w:tc>
          <w:tcPr>
            <w:tcW w:w="3000" w:type="dxa"/>
            <w:tcBorders>
              <w:top w:val="single" w:color="auto" w:sz="4" w:space="0"/>
              <w:left w:val="single" w:color="auto" w:sz="4" w:space="0"/>
              <w:bottom w:val="single" w:color="auto" w:sz="4" w:space="0"/>
              <w:right w:val="single" w:color="auto" w:sz="4" w:space="0"/>
            </w:tcBorders>
            <w:vAlign w:val="center"/>
          </w:tcPr>
          <w:p w14:paraId="39EC67CE">
            <w:pPr>
              <w:widowControl/>
              <w:jc w:val="center"/>
              <w:textAlignment w:val="center"/>
              <w:rPr>
                <w:rFonts w:ascii="Times New Roman" w:hAnsi="Times New Roman" w:cs="Times New Roman"/>
                <w:sz w:val="21"/>
              </w:rPr>
            </w:pPr>
            <w:r>
              <w:rPr>
                <w:rFonts w:hint="eastAsia" w:ascii="Times New Roman" w:hAnsi="Times New Roman" w:cs="Times New Roman"/>
                <w:sz w:val="21"/>
                <w:szCs w:val="18"/>
              </w:rPr>
              <w:t>......</w:t>
            </w: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326B8A05">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3338B3CA">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57093711">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60868D36">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6460B16C">
            <w:pPr>
              <w:spacing w:line="240" w:lineRule="auto"/>
              <w:jc w:val="center"/>
              <w:rPr>
                <w:rFonts w:ascii="Times New Roman" w:hAnsi="Times New Roman" w:cs="Times New Roman"/>
                <w:sz w:val="21"/>
                <w:szCs w:val="18"/>
              </w:rPr>
            </w:pPr>
          </w:p>
        </w:tc>
        <w:tc>
          <w:tcPr>
            <w:tcW w:w="774" w:type="dxa"/>
            <w:tcBorders>
              <w:top w:val="single" w:color="auto" w:sz="4" w:space="0"/>
              <w:left w:val="single" w:color="auto" w:sz="4" w:space="0"/>
              <w:bottom w:val="single" w:color="auto" w:sz="4" w:space="0"/>
              <w:right w:val="single" w:color="auto" w:sz="4" w:space="0"/>
            </w:tcBorders>
            <w:vAlign w:val="center"/>
          </w:tcPr>
          <w:p w14:paraId="2D09B0AC">
            <w:pPr>
              <w:spacing w:line="240" w:lineRule="auto"/>
              <w:jc w:val="center"/>
              <w:rPr>
                <w:rFonts w:ascii="Times New Roman" w:hAnsi="Times New Roman" w:cs="Times New Roman"/>
                <w:sz w:val="21"/>
                <w:szCs w:val="18"/>
              </w:rPr>
            </w:pPr>
          </w:p>
        </w:tc>
        <w:tc>
          <w:tcPr>
            <w:tcW w:w="1288" w:type="dxa"/>
            <w:tcBorders>
              <w:top w:val="single" w:color="auto" w:sz="4" w:space="0"/>
              <w:left w:val="single" w:color="auto" w:sz="4" w:space="0"/>
              <w:bottom w:val="single" w:color="auto" w:sz="4" w:space="0"/>
              <w:right w:val="single" w:color="auto" w:sz="4" w:space="0"/>
            </w:tcBorders>
            <w:vAlign w:val="center"/>
          </w:tcPr>
          <w:p w14:paraId="067C22D6">
            <w:pPr>
              <w:spacing w:line="240" w:lineRule="auto"/>
              <w:jc w:val="center"/>
              <w:rPr>
                <w:rFonts w:ascii="Times New Roman" w:hAnsi="Times New Roman" w:cs="Times New Roman"/>
                <w:sz w:val="21"/>
                <w:szCs w:val="18"/>
              </w:rPr>
            </w:pPr>
          </w:p>
        </w:tc>
        <w:tc>
          <w:tcPr>
            <w:tcW w:w="1235" w:type="dxa"/>
            <w:tcBorders>
              <w:top w:val="single" w:color="auto" w:sz="4" w:space="0"/>
              <w:left w:val="single" w:color="auto" w:sz="4" w:space="0"/>
              <w:bottom w:val="single" w:color="auto" w:sz="4" w:space="0"/>
              <w:right w:val="single" w:color="auto" w:sz="4" w:space="0"/>
            </w:tcBorders>
            <w:vAlign w:val="center"/>
          </w:tcPr>
          <w:p w14:paraId="73D1026E">
            <w:pPr>
              <w:spacing w:line="240" w:lineRule="auto"/>
              <w:jc w:val="center"/>
              <w:rPr>
                <w:rFonts w:ascii="Times New Roman" w:hAnsi="Times New Roman" w:cs="Times New Roman"/>
                <w:sz w:val="21"/>
                <w:szCs w:val="18"/>
              </w:rPr>
            </w:pPr>
          </w:p>
        </w:tc>
        <w:tc>
          <w:tcPr>
            <w:tcW w:w="1130" w:type="dxa"/>
            <w:tcBorders>
              <w:top w:val="single" w:color="auto" w:sz="4" w:space="0"/>
              <w:left w:val="single" w:color="auto" w:sz="4" w:space="0"/>
              <w:bottom w:val="single" w:color="auto" w:sz="4" w:space="0"/>
              <w:right w:val="single" w:color="auto" w:sz="4" w:space="0"/>
            </w:tcBorders>
            <w:noWrap/>
            <w:vAlign w:val="center"/>
          </w:tcPr>
          <w:p w14:paraId="0220D98F">
            <w:pPr>
              <w:spacing w:line="240" w:lineRule="auto"/>
              <w:jc w:val="center"/>
              <w:rPr>
                <w:rFonts w:ascii="Times New Roman" w:hAnsi="Times New Roman" w:cs="Times New Roman"/>
                <w:sz w:val="21"/>
                <w:szCs w:val="18"/>
              </w:rPr>
            </w:pPr>
          </w:p>
        </w:tc>
        <w:tc>
          <w:tcPr>
            <w:tcW w:w="811" w:type="dxa"/>
            <w:tcBorders>
              <w:top w:val="single" w:color="auto" w:sz="4" w:space="0"/>
              <w:left w:val="single" w:color="auto" w:sz="4" w:space="0"/>
              <w:bottom w:val="single" w:color="auto" w:sz="4" w:space="0"/>
              <w:right w:val="single" w:color="auto" w:sz="4" w:space="0"/>
            </w:tcBorders>
            <w:vAlign w:val="center"/>
          </w:tcPr>
          <w:p w14:paraId="374551E1">
            <w:pPr>
              <w:spacing w:line="240" w:lineRule="auto"/>
              <w:jc w:val="center"/>
              <w:rPr>
                <w:rFonts w:ascii="Times New Roman" w:hAnsi="Times New Roman" w:cs="Times New Roman"/>
                <w:sz w:val="21"/>
                <w:szCs w:val="18"/>
              </w:rPr>
            </w:pPr>
          </w:p>
        </w:tc>
      </w:tr>
      <w:tr w14:paraId="30E4DBDB">
        <w:tblPrEx>
          <w:tblCellMar>
            <w:top w:w="0" w:type="dxa"/>
            <w:left w:w="108" w:type="dxa"/>
            <w:bottom w:w="0" w:type="dxa"/>
            <w:right w:w="108" w:type="dxa"/>
          </w:tblCellMar>
        </w:tblPrEx>
        <w:trPr>
          <w:trHeight w:val="468" w:hRule="atLeast"/>
        </w:trPr>
        <w:tc>
          <w:tcPr>
            <w:tcW w:w="893" w:type="dxa"/>
            <w:tcBorders>
              <w:top w:val="single" w:color="auto" w:sz="4" w:space="0"/>
              <w:left w:val="single" w:color="auto" w:sz="4" w:space="0"/>
              <w:bottom w:val="single" w:color="auto" w:sz="4" w:space="0"/>
              <w:right w:val="single" w:color="auto" w:sz="4" w:space="0"/>
            </w:tcBorders>
            <w:vAlign w:val="center"/>
          </w:tcPr>
          <w:p w14:paraId="25BE7736">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三</w:t>
            </w:r>
          </w:p>
        </w:tc>
        <w:tc>
          <w:tcPr>
            <w:tcW w:w="3000" w:type="dxa"/>
            <w:tcBorders>
              <w:top w:val="single" w:color="auto" w:sz="4" w:space="0"/>
              <w:left w:val="single" w:color="auto" w:sz="4" w:space="0"/>
              <w:bottom w:val="single" w:color="auto" w:sz="4" w:space="0"/>
              <w:right w:val="single" w:color="auto" w:sz="4" w:space="0"/>
            </w:tcBorders>
            <w:vAlign w:val="center"/>
          </w:tcPr>
          <w:p w14:paraId="7238C694">
            <w:pPr>
              <w:spacing w:line="240" w:lineRule="auto"/>
              <w:jc w:val="center"/>
              <w:rPr>
                <w:rFonts w:ascii="Times New Roman" w:hAnsi="Times New Roman" w:cs="Times New Roman"/>
                <w:sz w:val="21"/>
              </w:rPr>
            </w:pPr>
            <w:r>
              <w:rPr>
                <w:rFonts w:hint="eastAsia" w:ascii="Times New Roman" w:hAnsi="Times New Roman" w:cs="Times New Roman"/>
                <w:sz w:val="21"/>
                <w:szCs w:val="18"/>
              </w:rPr>
              <w:t>预备费</w:t>
            </w: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680B86BD">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78F81A79">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47B1EF13">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188A3BDD">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6AA69BE8">
            <w:pPr>
              <w:spacing w:line="240" w:lineRule="auto"/>
              <w:jc w:val="center"/>
              <w:rPr>
                <w:rFonts w:ascii="Times New Roman" w:hAnsi="Times New Roman" w:cs="Times New Roman"/>
                <w:sz w:val="21"/>
                <w:szCs w:val="18"/>
              </w:rPr>
            </w:pPr>
          </w:p>
        </w:tc>
        <w:tc>
          <w:tcPr>
            <w:tcW w:w="774" w:type="dxa"/>
            <w:tcBorders>
              <w:top w:val="single" w:color="auto" w:sz="4" w:space="0"/>
              <w:left w:val="single" w:color="auto" w:sz="4" w:space="0"/>
              <w:bottom w:val="single" w:color="auto" w:sz="4" w:space="0"/>
              <w:right w:val="single" w:color="auto" w:sz="4" w:space="0"/>
            </w:tcBorders>
            <w:vAlign w:val="center"/>
          </w:tcPr>
          <w:p w14:paraId="6C776656">
            <w:pPr>
              <w:spacing w:line="240" w:lineRule="auto"/>
              <w:jc w:val="center"/>
              <w:rPr>
                <w:rFonts w:ascii="Times New Roman" w:hAnsi="Times New Roman" w:cs="Times New Roman"/>
                <w:sz w:val="21"/>
                <w:szCs w:val="18"/>
              </w:rPr>
            </w:pPr>
            <w:r>
              <w:t>m</w:t>
            </w:r>
            <w:r>
              <w:rPr>
                <w:vertAlign w:val="superscript"/>
              </w:rPr>
              <w:t>2</w:t>
            </w:r>
          </w:p>
        </w:tc>
        <w:tc>
          <w:tcPr>
            <w:tcW w:w="1288" w:type="dxa"/>
            <w:tcBorders>
              <w:top w:val="single" w:color="auto" w:sz="4" w:space="0"/>
              <w:left w:val="single" w:color="auto" w:sz="4" w:space="0"/>
              <w:bottom w:val="single" w:color="auto" w:sz="4" w:space="0"/>
              <w:right w:val="single" w:color="auto" w:sz="4" w:space="0"/>
            </w:tcBorders>
            <w:vAlign w:val="center"/>
          </w:tcPr>
          <w:p w14:paraId="0F834766">
            <w:pPr>
              <w:spacing w:line="240" w:lineRule="auto"/>
              <w:jc w:val="center"/>
              <w:rPr>
                <w:rFonts w:ascii="Times New Roman" w:hAnsi="Times New Roman" w:cs="Times New Roman"/>
                <w:sz w:val="21"/>
                <w:szCs w:val="18"/>
              </w:rPr>
            </w:pPr>
          </w:p>
        </w:tc>
        <w:tc>
          <w:tcPr>
            <w:tcW w:w="1235" w:type="dxa"/>
            <w:tcBorders>
              <w:top w:val="single" w:color="auto" w:sz="4" w:space="0"/>
              <w:left w:val="single" w:color="auto" w:sz="4" w:space="0"/>
              <w:bottom w:val="single" w:color="auto" w:sz="4" w:space="0"/>
              <w:right w:val="single" w:color="auto" w:sz="4" w:space="0"/>
            </w:tcBorders>
            <w:vAlign w:val="center"/>
          </w:tcPr>
          <w:p w14:paraId="3B1D13B9">
            <w:pPr>
              <w:spacing w:line="240" w:lineRule="auto"/>
              <w:jc w:val="center"/>
              <w:rPr>
                <w:rFonts w:ascii="Times New Roman" w:hAnsi="Times New Roman" w:cs="Times New Roman"/>
                <w:sz w:val="21"/>
                <w:szCs w:val="18"/>
              </w:rPr>
            </w:pPr>
          </w:p>
        </w:tc>
        <w:tc>
          <w:tcPr>
            <w:tcW w:w="1130" w:type="dxa"/>
            <w:tcBorders>
              <w:top w:val="single" w:color="auto" w:sz="4" w:space="0"/>
              <w:left w:val="single" w:color="auto" w:sz="4" w:space="0"/>
              <w:bottom w:val="single" w:color="auto" w:sz="4" w:space="0"/>
              <w:right w:val="single" w:color="auto" w:sz="4" w:space="0"/>
            </w:tcBorders>
            <w:noWrap/>
            <w:vAlign w:val="center"/>
          </w:tcPr>
          <w:p w14:paraId="5A4962C4">
            <w:pPr>
              <w:spacing w:line="240" w:lineRule="auto"/>
              <w:jc w:val="center"/>
              <w:rPr>
                <w:rFonts w:ascii="Times New Roman" w:hAnsi="Times New Roman" w:cs="Times New Roman"/>
                <w:sz w:val="21"/>
                <w:szCs w:val="18"/>
              </w:rPr>
            </w:pPr>
          </w:p>
        </w:tc>
        <w:tc>
          <w:tcPr>
            <w:tcW w:w="811" w:type="dxa"/>
            <w:tcBorders>
              <w:top w:val="single" w:color="auto" w:sz="4" w:space="0"/>
              <w:left w:val="single" w:color="auto" w:sz="4" w:space="0"/>
              <w:bottom w:val="single" w:color="auto" w:sz="4" w:space="0"/>
              <w:right w:val="single" w:color="auto" w:sz="4" w:space="0"/>
            </w:tcBorders>
            <w:vAlign w:val="center"/>
          </w:tcPr>
          <w:p w14:paraId="3BAC2098">
            <w:pPr>
              <w:spacing w:line="240" w:lineRule="auto"/>
              <w:jc w:val="center"/>
              <w:rPr>
                <w:rFonts w:ascii="Times New Roman" w:hAnsi="Times New Roman" w:cs="Times New Roman"/>
                <w:sz w:val="21"/>
                <w:szCs w:val="18"/>
              </w:rPr>
            </w:pPr>
          </w:p>
        </w:tc>
      </w:tr>
      <w:tr w14:paraId="10486E4C">
        <w:tblPrEx>
          <w:tblCellMar>
            <w:top w:w="0" w:type="dxa"/>
            <w:left w:w="108" w:type="dxa"/>
            <w:bottom w:w="0" w:type="dxa"/>
            <w:right w:w="108" w:type="dxa"/>
          </w:tblCellMar>
        </w:tblPrEx>
        <w:trPr>
          <w:trHeight w:val="468" w:hRule="atLeast"/>
        </w:trPr>
        <w:tc>
          <w:tcPr>
            <w:tcW w:w="893" w:type="dxa"/>
            <w:tcBorders>
              <w:top w:val="single" w:color="auto" w:sz="4" w:space="0"/>
              <w:left w:val="single" w:color="auto" w:sz="4" w:space="0"/>
              <w:bottom w:val="single" w:color="auto" w:sz="4" w:space="0"/>
              <w:right w:val="single" w:color="auto" w:sz="4" w:space="0"/>
            </w:tcBorders>
            <w:vAlign w:val="center"/>
          </w:tcPr>
          <w:p w14:paraId="55E60B20">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1</w:t>
            </w:r>
          </w:p>
        </w:tc>
        <w:tc>
          <w:tcPr>
            <w:tcW w:w="3000" w:type="dxa"/>
            <w:tcBorders>
              <w:top w:val="single" w:color="auto" w:sz="4" w:space="0"/>
              <w:left w:val="single" w:color="auto" w:sz="4" w:space="0"/>
              <w:bottom w:val="single" w:color="auto" w:sz="4" w:space="0"/>
              <w:right w:val="single" w:color="auto" w:sz="4" w:space="0"/>
            </w:tcBorders>
            <w:vAlign w:val="center"/>
          </w:tcPr>
          <w:p w14:paraId="725EF7FC">
            <w:pPr>
              <w:spacing w:line="240" w:lineRule="auto"/>
              <w:jc w:val="center"/>
              <w:rPr>
                <w:rFonts w:ascii="Times New Roman" w:hAnsi="Times New Roman" w:cs="Times New Roman"/>
                <w:sz w:val="21"/>
              </w:rPr>
            </w:pPr>
            <w:r>
              <w:rPr>
                <w:rFonts w:hint="eastAsia" w:ascii="Times New Roman" w:hAnsi="Times New Roman" w:cs="Times New Roman"/>
                <w:sz w:val="21"/>
                <w:szCs w:val="18"/>
              </w:rPr>
              <w:t>基本预备费</w:t>
            </w: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3282279A">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4637BA0A">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41AC92C0">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6CDDF7DA">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74C4149D">
            <w:pPr>
              <w:spacing w:line="240" w:lineRule="auto"/>
              <w:jc w:val="center"/>
              <w:rPr>
                <w:rFonts w:ascii="Times New Roman" w:hAnsi="Times New Roman" w:cs="Times New Roman"/>
                <w:sz w:val="21"/>
                <w:szCs w:val="18"/>
              </w:rPr>
            </w:pPr>
          </w:p>
        </w:tc>
        <w:tc>
          <w:tcPr>
            <w:tcW w:w="774" w:type="dxa"/>
            <w:tcBorders>
              <w:top w:val="single" w:color="auto" w:sz="4" w:space="0"/>
              <w:left w:val="single" w:color="auto" w:sz="4" w:space="0"/>
              <w:bottom w:val="single" w:color="auto" w:sz="4" w:space="0"/>
              <w:right w:val="single" w:color="auto" w:sz="4" w:space="0"/>
            </w:tcBorders>
            <w:vAlign w:val="center"/>
          </w:tcPr>
          <w:p w14:paraId="4CB75726">
            <w:pPr>
              <w:spacing w:line="240" w:lineRule="auto"/>
              <w:jc w:val="center"/>
              <w:rPr>
                <w:rFonts w:ascii="Times New Roman" w:hAnsi="Times New Roman" w:cs="Times New Roman"/>
                <w:sz w:val="21"/>
                <w:szCs w:val="18"/>
              </w:rPr>
            </w:pPr>
            <w:r>
              <w:t>m</w:t>
            </w:r>
            <w:r>
              <w:rPr>
                <w:vertAlign w:val="superscript"/>
              </w:rPr>
              <w:t>2</w:t>
            </w:r>
          </w:p>
        </w:tc>
        <w:tc>
          <w:tcPr>
            <w:tcW w:w="1288" w:type="dxa"/>
            <w:tcBorders>
              <w:top w:val="single" w:color="auto" w:sz="4" w:space="0"/>
              <w:left w:val="single" w:color="auto" w:sz="4" w:space="0"/>
              <w:bottom w:val="single" w:color="auto" w:sz="4" w:space="0"/>
              <w:right w:val="single" w:color="auto" w:sz="4" w:space="0"/>
            </w:tcBorders>
            <w:vAlign w:val="center"/>
          </w:tcPr>
          <w:p w14:paraId="109C9AF6">
            <w:pPr>
              <w:spacing w:line="240" w:lineRule="auto"/>
              <w:jc w:val="center"/>
              <w:rPr>
                <w:rFonts w:ascii="Times New Roman" w:hAnsi="Times New Roman" w:cs="Times New Roman"/>
                <w:sz w:val="21"/>
                <w:szCs w:val="18"/>
              </w:rPr>
            </w:pPr>
          </w:p>
        </w:tc>
        <w:tc>
          <w:tcPr>
            <w:tcW w:w="1235" w:type="dxa"/>
            <w:tcBorders>
              <w:top w:val="single" w:color="auto" w:sz="4" w:space="0"/>
              <w:left w:val="single" w:color="auto" w:sz="4" w:space="0"/>
              <w:bottom w:val="single" w:color="auto" w:sz="4" w:space="0"/>
              <w:right w:val="single" w:color="auto" w:sz="4" w:space="0"/>
            </w:tcBorders>
            <w:vAlign w:val="center"/>
          </w:tcPr>
          <w:p w14:paraId="545B2EFC">
            <w:pPr>
              <w:spacing w:line="240" w:lineRule="auto"/>
              <w:jc w:val="center"/>
              <w:rPr>
                <w:rFonts w:ascii="Times New Roman" w:hAnsi="Times New Roman" w:cs="Times New Roman"/>
                <w:sz w:val="21"/>
                <w:szCs w:val="18"/>
              </w:rPr>
            </w:pPr>
          </w:p>
        </w:tc>
        <w:tc>
          <w:tcPr>
            <w:tcW w:w="1130" w:type="dxa"/>
            <w:tcBorders>
              <w:top w:val="single" w:color="auto" w:sz="4" w:space="0"/>
              <w:left w:val="single" w:color="auto" w:sz="4" w:space="0"/>
              <w:bottom w:val="single" w:color="auto" w:sz="4" w:space="0"/>
              <w:right w:val="single" w:color="auto" w:sz="4" w:space="0"/>
            </w:tcBorders>
            <w:noWrap/>
            <w:vAlign w:val="center"/>
          </w:tcPr>
          <w:p w14:paraId="1A5C296B">
            <w:pPr>
              <w:spacing w:line="240" w:lineRule="auto"/>
              <w:jc w:val="center"/>
              <w:rPr>
                <w:rFonts w:ascii="Times New Roman" w:hAnsi="Times New Roman" w:cs="Times New Roman"/>
                <w:sz w:val="21"/>
                <w:szCs w:val="18"/>
              </w:rPr>
            </w:pPr>
          </w:p>
        </w:tc>
        <w:tc>
          <w:tcPr>
            <w:tcW w:w="811" w:type="dxa"/>
            <w:tcBorders>
              <w:top w:val="single" w:color="auto" w:sz="4" w:space="0"/>
              <w:left w:val="single" w:color="auto" w:sz="4" w:space="0"/>
              <w:bottom w:val="single" w:color="auto" w:sz="4" w:space="0"/>
              <w:right w:val="single" w:color="auto" w:sz="4" w:space="0"/>
            </w:tcBorders>
            <w:vAlign w:val="center"/>
          </w:tcPr>
          <w:p w14:paraId="18E8187B">
            <w:pPr>
              <w:spacing w:line="240" w:lineRule="auto"/>
              <w:jc w:val="center"/>
              <w:rPr>
                <w:rFonts w:ascii="Times New Roman" w:hAnsi="Times New Roman" w:cs="Times New Roman"/>
                <w:sz w:val="21"/>
                <w:szCs w:val="18"/>
              </w:rPr>
            </w:pPr>
          </w:p>
        </w:tc>
      </w:tr>
      <w:tr w14:paraId="4EA18BCB">
        <w:tblPrEx>
          <w:tblCellMar>
            <w:top w:w="0" w:type="dxa"/>
            <w:left w:w="108" w:type="dxa"/>
            <w:bottom w:w="0" w:type="dxa"/>
            <w:right w:w="108" w:type="dxa"/>
          </w:tblCellMar>
        </w:tblPrEx>
        <w:trPr>
          <w:trHeight w:val="468" w:hRule="atLeast"/>
        </w:trPr>
        <w:tc>
          <w:tcPr>
            <w:tcW w:w="893" w:type="dxa"/>
            <w:tcBorders>
              <w:top w:val="single" w:color="auto" w:sz="4" w:space="0"/>
              <w:left w:val="single" w:color="auto" w:sz="4" w:space="0"/>
              <w:bottom w:val="single" w:color="auto" w:sz="4" w:space="0"/>
              <w:right w:val="single" w:color="auto" w:sz="4" w:space="0"/>
            </w:tcBorders>
            <w:vAlign w:val="center"/>
          </w:tcPr>
          <w:p w14:paraId="3F09E31C">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2</w:t>
            </w:r>
          </w:p>
        </w:tc>
        <w:tc>
          <w:tcPr>
            <w:tcW w:w="3000" w:type="dxa"/>
            <w:tcBorders>
              <w:top w:val="single" w:color="auto" w:sz="4" w:space="0"/>
              <w:left w:val="single" w:color="auto" w:sz="4" w:space="0"/>
              <w:bottom w:val="single" w:color="auto" w:sz="4" w:space="0"/>
              <w:right w:val="single" w:color="auto" w:sz="4" w:space="0"/>
            </w:tcBorders>
            <w:vAlign w:val="center"/>
          </w:tcPr>
          <w:p w14:paraId="734718B5">
            <w:pPr>
              <w:spacing w:line="240" w:lineRule="auto"/>
              <w:jc w:val="center"/>
              <w:rPr>
                <w:rFonts w:ascii="Times New Roman" w:hAnsi="Times New Roman" w:cs="Times New Roman"/>
                <w:sz w:val="21"/>
              </w:rPr>
            </w:pPr>
            <w:r>
              <w:rPr>
                <w:rFonts w:hint="eastAsia" w:ascii="Times New Roman" w:hAnsi="Times New Roman" w:cs="Times New Roman"/>
                <w:sz w:val="21"/>
                <w:szCs w:val="18"/>
              </w:rPr>
              <w:t>价差预备费</w:t>
            </w: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4FE813A3">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50CC575D">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46DF0E7C">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7C9768EB">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05666A21">
            <w:pPr>
              <w:spacing w:line="240" w:lineRule="auto"/>
              <w:jc w:val="center"/>
              <w:rPr>
                <w:rFonts w:ascii="Times New Roman" w:hAnsi="Times New Roman" w:cs="Times New Roman"/>
                <w:sz w:val="21"/>
                <w:szCs w:val="18"/>
              </w:rPr>
            </w:pPr>
          </w:p>
        </w:tc>
        <w:tc>
          <w:tcPr>
            <w:tcW w:w="774" w:type="dxa"/>
            <w:tcBorders>
              <w:top w:val="single" w:color="auto" w:sz="4" w:space="0"/>
              <w:left w:val="single" w:color="auto" w:sz="4" w:space="0"/>
              <w:bottom w:val="single" w:color="auto" w:sz="4" w:space="0"/>
              <w:right w:val="single" w:color="auto" w:sz="4" w:space="0"/>
            </w:tcBorders>
            <w:vAlign w:val="center"/>
          </w:tcPr>
          <w:p w14:paraId="13668530">
            <w:pPr>
              <w:spacing w:line="240" w:lineRule="auto"/>
              <w:jc w:val="center"/>
              <w:rPr>
                <w:rFonts w:ascii="Times New Roman" w:hAnsi="Times New Roman" w:cs="Times New Roman"/>
                <w:sz w:val="21"/>
                <w:szCs w:val="18"/>
              </w:rPr>
            </w:pPr>
            <w:r>
              <w:t>m</w:t>
            </w:r>
            <w:r>
              <w:rPr>
                <w:vertAlign w:val="superscript"/>
              </w:rPr>
              <w:t>2</w:t>
            </w:r>
          </w:p>
        </w:tc>
        <w:tc>
          <w:tcPr>
            <w:tcW w:w="1288" w:type="dxa"/>
            <w:tcBorders>
              <w:top w:val="single" w:color="auto" w:sz="4" w:space="0"/>
              <w:left w:val="single" w:color="auto" w:sz="4" w:space="0"/>
              <w:bottom w:val="single" w:color="auto" w:sz="4" w:space="0"/>
              <w:right w:val="single" w:color="auto" w:sz="4" w:space="0"/>
            </w:tcBorders>
            <w:vAlign w:val="center"/>
          </w:tcPr>
          <w:p w14:paraId="0FF81E39">
            <w:pPr>
              <w:spacing w:line="240" w:lineRule="auto"/>
              <w:jc w:val="center"/>
              <w:rPr>
                <w:rFonts w:ascii="Times New Roman" w:hAnsi="Times New Roman" w:cs="Times New Roman"/>
                <w:sz w:val="21"/>
                <w:szCs w:val="18"/>
              </w:rPr>
            </w:pPr>
          </w:p>
        </w:tc>
        <w:tc>
          <w:tcPr>
            <w:tcW w:w="1235" w:type="dxa"/>
            <w:tcBorders>
              <w:top w:val="single" w:color="auto" w:sz="4" w:space="0"/>
              <w:left w:val="single" w:color="auto" w:sz="4" w:space="0"/>
              <w:bottom w:val="single" w:color="auto" w:sz="4" w:space="0"/>
              <w:right w:val="single" w:color="auto" w:sz="4" w:space="0"/>
            </w:tcBorders>
            <w:vAlign w:val="center"/>
          </w:tcPr>
          <w:p w14:paraId="52AA1C6B">
            <w:pPr>
              <w:spacing w:line="240" w:lineRule="auto"/>
              <w:jc w:val="center"/>
              <w:rPr>
                <w:rFonts w:ascii="Times New Roman" w:hAnsi="Times New Roman" w:cs="Times New Roman"/>
                <w:sz w:val="21"/>
                <w:szCs w:val="18"/>
              </w:rPr>
            </w:pPr>
          </w:p>
        </w:tc>
        <w:tc>
          <w:tcPr>
            <w:tcW w:w="1130" w:type="dxa"/>
            <w:tcBorders>
              <w:top w:val="single" w:color="auto" w:sz="4" w:space="0"/>
              <w:left w:val="single" w:color="auto" w:sz="4" w:space="0"/>
              <w:bottom w:val="single" w:color="auto" w:sz="4" w:space="0"/>
              <w:right w:val="single" w:color="auto" w:sz="4" w:space="0"/>
            </w:tcBorders>
            <w:noWrap/>
            <w:vAlign w:val="center"/>
          </w:tcPr>
          <w:p w14:paraId="39E5E97B">
            <w:pPr>
              <w:spacing w:line="240" w:lineRule="auto"/>
              <w:jc w:val="center"/>
              <w:rPr>
                <w:rFonts w:ascii="Times New Roman" w:hAnsi="Times New Roman" w:cs="Times New Roman"/>
                <w:sz w:val="21"/>
                <w:szCs w:val="18"/>
              </w:rPr>
            </w:pPr>
          </w:p>
        </w:tc>
        <w:tc>
          <w:tcPr>
            <w:tcW w:w="811" w:type="dxa"/>
            <w:tcBorders>
              <w:top w:val="single" w:color="auto" w:sz="4" w:space="0"/>
              <w:left w:val="single" w:color="auto" w:sz="4" w:space="0"/>
              <w:bottom w:val="single" w:color="auto" w:sz="4" w:space="0"/>
              <w:right w:val="single" w:color="auto" w:sz="4" w:space="0"/>
            </w:tcBorders>
            <w:vAlign w:val="center"/>
          </w:tcPr>
          <w:p w14:paraId="7B01FCD9">
            <w:pPr>
              <w:spacing w:line="240" w:lineRule="auto"/>
              <w:jc w:val="center"/>
              <w:rPr>
                <w:rFonts w:ascii="Times New Roman" w:hAnsi="Times New Roman" w:cs="Times New Roman"/>
                <w:sz w:val="21"/>
                <w:szCs w:val="18"/>
              </w:rPr>
            </w:pPr>
          </w:p>
        </w:tc>
      </w:tr>
      <w:tr w14:paraId="106C4876">
        <w:tblPrEx>
          <w:tblCellMar>
            <w:top w:w="0" w:type="dxa"/>
            <w:left w:w="108" w:type="dxa"/>
            <w:bottom w:w="0" w:type="dxa"/>
            <w:right w:w="108" w:type="dxa"/>
          </w:tblCellMar>
        </w:tblPrEx>
        <w:trPr>
          <w:trHeight w:val="468" w:hRule="atLeast"/>
        </w:trPr>
        <w:tc>
          <w:tcPr>
            <w:tcW w:w="893" w:type="dxa"/>
            <w:tcBorders>
              <w:top w:val="single" w:color="auto" w:sz="4" w:space="0"/>
              <w:left w:val="single" w:color="auto" w:sz="4" w:space="0"/>
              <w:bottom w:val="single" w:color="auto" w:sz="4" w:space="0"/>
              <w:right w:val="single" w:color="auto" w:sz="4" w:space="0"/>
            </w:tcBorders>
            <w:vAlign w:val="center"/>
          </w:tcPr>
          <w:p w14:paraId="0245E483">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四</w:t>
            </w:r>
          </w:p>
        </w:tc>
        <w:tc>
          <w:tcPr>
            <w:tcW w:w="3000" w:type="dxa"/>
            <w:tcBorders>
              <w:top w:val="single" w:color="auto" w:sz="4" w:space="0"/>
              <w:left w:val="single" w:color="auto" w:sz="4" w:space="0"/>
              <w:bottom w:val="single" w:color="auto" w:sz="4" w:space="0"/>
              <w:right w:val="single" w:color="auto" w:sz="4" w:space="0"/>
            </w:tcBorders>
            <w:vAlign w:val="center"/>
          </w:tcPr>
          <w:p w14:paraId="61D4D968">
            <w:pPr>
              <w:spacing w:line="240" w:lineRule="auto"/>
              <w:jc w:val="center"/>
              <w:rPr>
                <w:sz w:val="21"/>
              </w:rPr>
            </w:pPr>
            <w:r>
              <w:rPr>
                <w:rFonts w:hint="eastAsia" w:ascii="Times New Roman" w:hAnsi="Times New Roman" w:cs="Times New Roman"/>
                <w:sz w:val="21"/>
                <w:szCs w:val="18"/>
              </w:rPr>
              <w:t>建设期融资费用</w:t>
            </w: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46C1DAAB">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2B7D5253">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71AB094C">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1F005E6D">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67A8D157">
            <w:pPr>
              <w:spacing w:line="240" w:lineRule="auto"/>
              <w:jc w:val="center"/>
              <w:rPr>
                <w:rFonts w:ascii="Times New Roman" w:hAnsi="Times New Roman" w:cs="Times New Roman"/>
                <w:sz w:val="21"/>
                <w:szCs w:val="18"/>
              </w:rPr>
            </w:pPr>
          </w:p>
        </w:tc>
        <w:tc>
          <w:tcPr>
            <w:tcW w:w="774" w:type="dxa"/>
            <w:tcBorders>
              <w:top w:val="single" w:color="auto" w:sz="4" w:space="0"/>
              <w:left w:val="single" w:color="auto" w:sz="4" w:space="0"/>
              <w:bottom w:val="single" w:color="auto" w:sz="4" w:space="0"/>
              <w:right w:val="single" w:color="auto" w:sz="4" w:space="0"/>
            </w:tcBorders>
            <w:vAlign w:val="center"/>
          </w:tcPr>
          <w:p w14:paraId="1B09DC48">
            <w:pPr>
              <w:spacing w:line="240" w:lineRule="auto"/>
              <w:jc w:val="center"/>
              <w:rPr>
                <w:rFonts w:ascii="Times New Roman" w:hAnsi="Times New Roman" w:cs="Times New Roman"/>
                <w:sz w:val="21"/>
                <w:szCs w:val="18"/>
              </w:rPr>
            </w:pPr>
            <w:r>
              <w:t>m</w:t>
            </w:r>
            <w:r>
              <w:rPr>
                <w:vertAlign w:val="superscript"/>
              </w:rPr>
              <w:t>2</w:t>
            </w:r>
          </w:p>
        </w:tc>
        <w:tc>
          <w:tcPr>
            <w:tcW w:w="1288" w:type="dxa"/>
            <w:tcBorders>
              <w:top w:val="single" w:color="auto" w:sz="4" w:space="0"/>
              <w:left w:val="single" w:color="auto" w:sz="4" w:space="0"/>
              <w:bottom w:val="single" w:color="auto" w:sz="4" w:space="0"/>
              <w:right w:val="single" w:color="auto" w:sz="4" w:space="0"/>
            </w:tcBorders>
            <w:vAlign w:val="center"/>
          </w:tcPr>
          <w:p w14:paraId="48B52993">
            <w:pPr>
              <w:spacing w:line="240" w:lineRule="auto"/>
              <w:jc w:val="center"/>
              <w:rPr>
                <w:rFonts w:ascii="Times New Roman" w:hAnsi="Times New Roman" w:cs="Times New Roman"/>
                <w:sz w:val="21"/>
                <w:szCs w:val="18"/>
              </w:rPr>
            </w:pPr>
          </w:p>
        </w:tc>
        <w:tc>
          <w:tcPr>
            <w:tcW w:w="1235" w:type="dxa"/>
            <w:tcBorders>
              <w:top w:val="single" w:color="auto" w:sz="4" w:space="0"/>
              <w:left w:val="single" w:color="auto" w:sz="4" w:space="0"/>
              <w:bottom w:val="single" w:color="auto" w:sz="4" w:space="0"/>
              <w:right w:val="single" w:color="auto" w:sz="4" w:space="0"/>
            </w:tcBorders>
            <w:vAlign w:val="center"/>
          </w:tcPr>
          <w:p w14:paraId="47DD8D72">
            <w:pPr>
              <w:spacing w:line="240" w:lineRule="auto"/>
              <w:jc w:val="center"/>
              <w:rPr>
                <w:rFonts w:ascii="Times New Roman" w:hAnsi="Times New Roman" w:cs="Times New Roman"/>
                <w:sz w:val="21"/>
                <w:szCs w:val="18"/>
              </w:rPr>
            </w:pPr>
          </w:p>
        </w:tc>
        <w:tc>
          <w:tcPr>
            <w:tcW w:w="1130" w:type="dxa"/>
            <w:tcBorders>
              <w:top w:val="single" w:color="auto" w:sz="4" w:space="0"/>
              <w:left w:val="single" w:color="auto" w:sz="4" w:space="0"/>
              <w:bottom w:val="single" w:color="auto" w:sz="4" w:space="0"/>
              <w:right w:val="single" w:color="auto" w:sz="4" w:space="0"/>
            </w:tcBorders>
            <w:noWrap/>
            <w:vAlign w:val="center"/>
          </w:tcPr>
          <w:p w14:paraId="6D228572">
            <w:pPr>
              <w:spacing w:line="240" w:lineRule="auto"/>
              <w:jc w:val="center"/>
              <w:rPr>
                <w:rFonts w:ascii="Times New Roman" w:hAnsi="Times New Roman" w:cs="Times New Roman"/>
                <w:sz w:val="21"/>
                <w:szCs w:val="18"/>
              </w:rPr>
            </w:pPr>
          </w:p>
        </w:tc>
        <w:tc>
          <w:tcPr>
            <w:tcW w:w="811" w:type="dxa"/>
            <w:tcBorders>
              <w:top w:val="single" w:color="auto" w:sz="4" w:space="0"/>
              <w:left w:val="single" w:color="auto" w:sz="4" w:space="0"/>
              <w:bottom w:val="single" w:color="auto" w:sz="4" w:space="0"/>
              <w:right w:val="single" w:color="auto" w:sz="4" w:space="0"/>
            </w:tcBorders>
            <w:vAlign w:val="center"/>
          </w:tcPr>
          <w:p w14:paraId="44641083">
            <w:pPr>
              <w:spacing w:line="240" w:lineRule="auto"/>
              <w:jc w:val="center"/>
              <w:rPr>
                <w:rFonts w:ascii="Times New Roman" w:hAnsi="Times New Roman" w:cs="Times New Roman"/>
                <w:sz w:val="21"/>
                <w:szCs w:val="18"/>
              </w:rPr>
            </w:pPr>
          </w:p>
        </w:tc>
      </w:tr>
      <w:tr w14:paraId="7515729A">
        <w:tblPrEx>
          <w:tblCellMar>
            <w:top w:w="0" w:type="dxa"/>
            <w:left w:w="108" w:type="dxa"/>
            <w:bottom w:w="0" w:type="dxa"/>
            <w:right w:w="108" w:type="dxa"/>
          </w:tblCellMar>
        </w:tblPrEx>
        <w:trPr>
          <w:trHeight w:val="468" w:hRule="atLeast"/>
        </w:trPr>
        <w:tc>
          <w:tcPr>
            <w:tcW w:w="893" w:type="dxa"/>
            <w:tcBorders>
              <w:top w:val="single" w:color="auto" w:sz="4" w:space="0"/>
              <w:left w:val="single" w:color="auto" w:sz="4" w:space="0"/>
              <w:bottom w:val="single" w:color="auto" w:sz="4" w:space="0"/>
              <w:right w:val="single" w:color="auto" w:sz="4" w:space="0"/>
            </w:tcBorders>
            <w:vAlign w:val="center"/>
          </w:tcPr>
          <w:p w14:paraId="7EFF94F2">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五</w:t>
            </w:r>
          </w:p>
        </w:tc>
        <w:tc>
          <w:tcPr>
            <w:tcW w:w="3000" w:type="dxa"/>
            <w:tcBorders>
              <w:top w:val="single" w:color="auto" w:sz="4" w:space="0"/>
              <w:left w:val="single" w:color="auto" w:sz="4" w:space="0"/>
              <w:bottom w:val="single" w:color="auto" w:sz="4" w:space="0"/>
              <w:right w:val="single" w:color="auto" w:sz="4" w:space="0"/>
            </w:tcBorders>
            <w:vAlign w:val="center"/>
          </w:tcPr>
          <w:p w14:paraId="16D08AD4">
            <w:pPr>
              <w:spacing w:line="240" w:lineRule="auto"/>
              <w:jc w:val="center"/>
              <w:rPr>
                <w:rFonts w:ascii="Times New Roman" w:hAnsi="Times New Roman" w:cs="Times New Roman"/>
                <w:sz w:val="21"/>
              </w:rPr>
            </w:pPr>
            <w:r>
              <w:rPr>
                <w:rFonts w:hint="eastAsia" w:ascii="Times New Roman" w:hAnsi="Times New Roman" w:cs="Times New Roman"/>
                <w:sz w:val="21"/>
                <w:szCs w:val="18"/>
              </w:rPr>
              <w:t>概算总投资</w:t>
            </w: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2404F1FA">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16A31FBB">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2B987A74">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4CB26719">
            <w:pPr>
              <w:spacing w:line="240" w:lineRule="auto"/>
              <w:jc w:val="center"/>
              <w:rPr>
                <w:rFonts w:ascii="Times New Roman" w:hAnsi="Times New Roman" w:cs="Times New Roman"/>
                <w:sz w:val="21"/>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162DC1BB">
            <w:pPr>
              <w:spacing w:line="240" w:lineRule="auto"/>
              <w:jc w:val="center"/>
              <w:rPr>
                <w:rFonts w:ascii="Times New Roman" w:hAnsi="Times New Roman" w:cs="Times New Roman"/>
                <w:sz w:val="21"/>
                <w:szCs w:val="18"/>
              </w:rPr>
            </w:pPr>
          </w:p>
        </w:tc>
        <w:tc>
          <w:tcPr>
            <w:tcW w:w="774" w:type="dxa"/>
            <w:tcBorders>
              <w:top w:val="single" w:color="auto" w:sz="4" w:space="0"/>
              <w:left w:val="single" w:color="auto" w:sz="4" w:space="0"/>
              <w:bottom w:val="single" w:color="auto" w:sz="4" w:space="0"/>
              <w:right w:val="single" w:color="auto" w:sz="4" w:space="0"/>
            </w:tcBorders>
            <w:vAlign w:val="center"/>
          </w:tcPr>
          <w:p w14:paraId="173EDCA0">
            <w:pPr>
              <w:spacing w:line="240" w:lineRule="auto"/>
              <w:jc w:val="center"/>
              <w:rPr>
                <w:rFonts w:ascii="Times New Roman" w:hAnsi="Times New Roman" w:cs="Times New Roman"/>
                <w:sz w:val="21"/>
                <w:szCs w:val="18"/>
              </w:rPr>
            </w:pPr>
            <w:r>
              <w:t>m</w:t>
            </w:r>
            <w:r>
              <w:rPr>
                <w:vertAlign w:val="superscript"/>
              </w:rPr>
              <w:t>2</w:t>
            </w:r>
          </w:p>
        </w:tc>
        <w:tc>
          <w:tcPr>
            <w:tcW w:w="1288" w:type="dxa"/>
            <w:tcBorders>
              <w:top w:val="single" w:color="auto" w:sz="4" w:space="0"/>
              <w:left w:val="single" w:color="auto" w:sz="4" w:space="0"/>
              <w:bottom w:val="single" w:color="auto" w:sz="4" w:space="0"/>
              <w:right w:val="single" w:color="auto" w:sz="4" w:space="0"/>
            </w:tcBorders>
            <w:vAlign w:val="center"/>
          </w:tcPr>
          <w:p w14:paraId="5988DE4E">
            <w:pPr>
              <w:spacing w:line="240" w:lineRule="auto"/>
              <w:jc w:val="center"/>
              <w:rPr>
                <w:rFonts w:ascii="Times New Roman" w:hAnsi="Times New Roman" w:cs="Times New Roman"/>
                <w:sz w:val="21"/>
                <w:szCs w:val="18"/>
              </w:rPr>
            </w:pPr>
          </w:p>
        </w:tc>
        <w:tc>
          <w:tcPr>
            <w:tcW w:w="1235" w:type="dxa"/>
            <w:tcBorders>
              <w:top w:val="single" w:color="auto" w:sz="4" w:space="0"/>
              <w:left w:val="single" w:color="auto" w:sz="4" w:space="0"/>
              <w:bottom w:val="single" w:color="auto" w:sz="4" w:space="0"/>
              <w:right w:val="single" w:color="auto" w:sz="4" w:space="0"/>
            </w:tcBorders>
            <w:vAlign w:val="center"/>
          </w:tcPr>
          <w:p w14:paraId="3E96239A">
            <w:pPr>
              <w:spacing w:line="240" w:lineRule="auto"/>
              <w:jc w:val="center"/>
              <w:rPr>
                <w:rFonts w:ascii="Times New Roman" w:hAnsi="Times New Roman" w:cs="Times New Roman"/>
                <w:sz w:val="21"/>
                <w:szCs w:val="18"/>
              </w:rPr>
            </w:pPr>
          </w:p>
        </w:tc>
        <w:tc>
          <w:tcPr>
            <w:tcW w:w="1130" w:type="dxa"/>
            <w:tcBorders>
              <w:top w:val="single" w:color="auto" w:sz="4" w:space="0"/>
              <w:left w:val="single" w:color="auto" w:sz="4" w:space="0"/>
              <w:bottom w:val="single" w:color="auto" w:sz="4" w:space="0"/>
              <w:right w:val="single" w:color="auto" w:sz="4" w:space="0"/>
            </w:tcBorders>
            <w:noWrap/>
            <w:vAlign w:val="center"/>
          </w:tcPr>
          <w:p w14:paraId="0183C24E">
            <w:pPr>
              <w:spacing w:line="240" w:lineRule="auto"/>
              <w:jc w:val="center"/>
              <w:rPr>
                <w:rFonts w:ascii="Times New Roman" w:hAnsi="Times New Roman" w:cs="Times New Roman"/>
                <w:sz w:val="21"/>
                <w:szCs w:val="18"/>
              </w:rPr>
            </w:pPr>
          </w:p>
        </w:tc>
        <w:tc>
          <w:tcPr>
            <w:tcW w:w="811" w:type="dxa"/>
            <w:tcBorders>
              <w:top w:val="single" w:color="auto" w:sz="4" w:space="0"/>
              <w:left w:val="single" w:color="auto" w:sz="4" w:space="0"/>
              <w:bottom w:val="single" w:color="auto" w:sz="4" w:space="0"/>
              <w:right w:val="single" w:color="auto" w:sz="4" w:space="0"/>
            </w:tcBorders>
            <w:vAlign w:val="center"/>
          </w:tcPr>
          <w:p w14:paraId="42C9F78D">
            <w:pPr>
              <w:spacing w:line="240" w:lineRule="auto"/>
              <w:jc w:val="center"/>
              <w:rPr>
                <w:rFonts w:ascii="Times New Roman" w:hAnsi="Times New Roman" w:cs="Times New Roman"/>
                <w:sz w:val="21"/>
                <w:szCs w:val="18"/>
              </w:rPr>
            </w:pPr>
          </w:p>
        </w:tc>
      </w:tr>
      <w:tr w14:paraId="3EC0F738">
        <w:tblPrEx>
          <w:tblCellMar>
            <w:top w:w="0" w:type="dxa"/>
            <w:left w:w="108" w:type="dxa"/>
            <w:bottom w:w="0" w:type="dxa"/>
            <w:right w:w="108" w:type="dxa"/>
          </w:tblCellMar>
        </w:tblPrEx>
        <w:trPr>
          <w:trHeight w:val="468" w:hRule="atLeast"/>
        </w:trPr>
        <w:tc>
          <w:tcPr>
            <w:tcW w:w="893" w:type="dxa"/>
            <w:tcBorders>
              <w:top w:val="single" w:color="auto" w:sz="4" w:space="0"/>
              <w:left w:val="single" w:color="auto" w:sz="4" w:space="0"/>
              <w:bottom w:val="single" w:color="auto" w:sz="4" w:space="0"/>
              <w:right w:val="single" w:color="auto" w:sz="4" w:space="0"/>
            </w:tcBorders>
            <w:vAlign w:val="center"/>
          </w:tcPr>
          <w:p w14:paraId="6B23E4AA">
            <w:pPr>
              <w:spacing w:line="240" w:lineRule="auto"/>
              <w:jc w:val="center"/>
              <w:rPr>
                <w:rFonts w:ascii="Times New Roman" w:hAnsi="Times New Roman" w:cs="Times New Roman"/>
                <w:sz w:val="21"/>
                <w:szCs w:val="18"/>
              </w:rPr>
            </w:pPr>
          </w:p>
        </w:tc>
        <w:tc>
          <w:tcPr>
            <w:tcW w:w="3000" w:type="dxa"/>
            <w:tcBorders>
              <w:top w:val="single" w:color="auto" w:sz="4" w:space="0"/>
              <w:left w:val="single" w:color="auto" w:sz="4" w:space="0"/>
              <w:bottom w:val="single" w:color="auto" w:sz="4" w:space="0"/>
              <w:right w:val="single" w:color="auto" w:sz="4" w:space="0"/>
            </w:tcBorders>
            <w:vAlign w:val="center"/>
          </w:tcPr>
          <w:p w14:paraId="3168D2B1">
            <w:pPr>
              <w:spacing w:line="240" w:lineRule="auto"/>
              <w:jc w:val="center"/>
              <w:rPr>
                <w:rFonts w:ascii="Times New Roman" w:hAnsi="Times New Roman" w:cs="Times New Roman"/>
                <w:sz w:val="21"/>
              </w:rPr>
            </w:pPr>
            <w:r>
              <w:rPr>
                <w:rFonts w:hint="eastAsia" w:ascii="Times New Roman" w:hAnsi="Times New Roman" w:cs="Times New Roman"/>
                <w:sz w:val="21"/>
                <w:szCs w:val="18"/>
              </w:rPr>
              <w:t>占总投资比例</w:t>
            </w: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5E8C58F0">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w:t>
            </w: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1450C84B">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w:t>
            </w: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488CE690">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w:t>
            </w: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6636145B">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w:t>
            </w:r>
          </w:p>
        </w:tc>
        <w:tc>
          <w:tcPr>
            <w:tcW w:w="964" w:type="dxa"/>
            <w:gridSpan w:val="2"/>
            <w:tcBorders>
              <w:top w:val="single" w:color="auto" w:sz="4" w:space="0"/>
              <w:left w:val="single" w:color="auto" w:sz="4" w:space="0"/>
              <w:bottom w:val="single" w:color="auto" w:sz="4" w:space="0"/>
              <w:right w:val="single" w:color="auto" w:sz="4" w:space="0"/>
            </w:tcBorders>
            <w:vAlign w:val="center"/>
          </w:tcPr>
          <w:p w14:paraId="2BC2179D">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w:t>
            </w:r>
          </w:p>
        </w:tc>
        <w:tc>
          <w:tcPr>
            <w:tcW w:w="774" w:type="dxa"/>
            <w:tcBorders>
              <w:top w:val="single" w:color="auto" w:sz="4" w:space="0"/>
              <w:left w:val="single" w:color="auto" w:sz="4" w:space="0"/>
              <w:bottom w:val="single" w:color="auto" w:sz="4" w:space="0"/>
              <w:right w:val="single" w:color="auto" w:sz="4" w:space="0"/>
            </w:tcBorders>
            <w:vAlign w:val="center"/>
          </w:tcPr>
          <w:p w14:paraId="62D4EC6A">
            <w:pPr>
              <w:spacing w:line="240" w:lineRule="auto"/>
              <w:jc w:val="center"/>
              <w:rPr>
                <w:rFonts w:ascii="Times New Roman" w:hAnsi="Times New Roman" w:cs="Times New Roman"/>
                <w:sz w:val="21"/>
                <w:szCs w:val="18"/>
              </w:rPr>
            </w:pPr>
          </w:p>
        </w:tc>
        <w:tc>
          <w:tcPr>
            <w:tcW w:w="1288" w:type="dxa"/>
            <w:tcBorders>
              <w:top w:val="single" w:color="auto" w:sz="4" w:space="0"/>
              <w:left w:val="single" w:color="auto" w:sz="4" w:space="0"/>
              <w:bottom w:val="single" w:color="auto" w:sz="4" w:space="0"/>
              <w:right w:val="single" w:color="auto" w:sz="4" w:space="0"/>
            </w:tcBorders>
            <w:vAlign w:val="center"/>
          </w:tcPr>
          <w:p w14:paraId="4C0D173B">
            <w:pPr>
              <w:spacing w:line="240" w:lineRule="auto"/>
              <w:jc w:val="center"/>
              <w:rPr>
                <w:rFonts w:ascii="Times New Roman" w:hAnsi="Times New Roman" w:cs="Times New Roman"/>
                <w:sz w:val="21"/>
                <w:szCs w:val="18"/>
              </w:rPr>
            </w:pPr>
          </w:p>
        </w:tc>
        <w:tc>
          <w:tcPr>
            <w:tcW w:w="1235" w:type="dxa"/>
            <w:tcBorders>
              <w:top w:val="single" w:color="auto" w:sz="4" w:space="0"/>
              <w:left w:val="single" w:color="auto" w:sz="4" w:space="0"/>
              <w:bottom w:val="single" w:color="auto" w:sz="4" w:space="0"/>
              <w:right w:val="single" w:color="auto" w:sz="4" w:space="0"/>
            </w:tcBorders>
            <w:vAlign w:val="center"/>
          </w:tcPr>
          <w:p w14:paraId="17CC5810">
            <w:pPr>
              <w:spacing w:line="240" w:lineRule="auto"/>
              <w:jc w:val="center"/>
              <w:rPr>
                <w:rFonts w:ascii="Times New Roman" w:hAnsi="Times New Roman" w:cs="Times New Roman"/>
                <w:sz w:val="21"/>
                <w:szCs w:val="18"/>
              </w:rPr>
            </w:pPr>
          </w:p>
        </w:tc>
        <w:tc>
          <w:tcPr>
            <w:tcW w:w="1130" w:type="dxa"/>
            <w:tcBorders>
              <w:top w:val="single" w:color="auto" w:sz="4" w:space="0"/>
              <w:left w:val="single" w:color="auto" w:sz="4" w:space="0"/>
              <w:bottom w:val="single" w:color="auto" w:sz="4" w:space="0"/>
              <w:right w:val="single" w:color="auto" w:sz="4" w:space="0"/>
            </w:tcBorders>
            <w:noWrap/>
            <w:vAlign w:val="center"/>
          </w:tcPr>
          <w:p w14:paraId="4D3B76C6">
            <w:pPr>
              <w:spacing w:line="240" w:lineRule="auto"/>
              <w:jc w:val="center"/>
              <w:rPr>
                <w:rFonts w:ascii="Times New Roman" w:hAnsi="Times New Roman" w:cs="Times New Roman"/>
                <w:sz w:val="21"/>
                <w:szCs w:val="18"/>
              </w:rPr>
            </w:pPr>
          </w:p>
        </w:tc>
        <w:tc>
          <w:tcPr>
            <w:tcW w:w="811" w:type="dxa"/>
            <w:tcBorders>
              <w:top w:val="single" w:color="auto" w:sz="4" w:space="0"/>
              <w:left w:val="single" w:color="auto" w:sz="4" w:space="0"/>
              <w:bottom w:val="single" w:color="auto" w:sz="4" w:space="0"/>
              <w:right w:val="single" w:color="auto" w:sz="4" w:space="0"/>
            </w:tcBorders>
            <w:vAlign w:val="center"/>
          </w:tcPr>
          <w:p w14:paraId="45CD7E9F">
            <w:pPr>
              <w:spacing w:line="240" w:lineRule="auto"/>
              <w:jc w:val="center"/>
              <w:rPr>
                <w:rFonts w:ascii="Times New Roman" w:hAnsi="Times New Roman" w:cs="Times New Roman"/>
                <w:sz w:val="21"/>
                <w:szCs w:val="18"/>
              </w:rPr>
            </w:pPr>
          </w:p>
        </w:tc>
      </w:tr>
    </w:tbl>
    <w:p w14:paraId="225AA26C">
      <w:pPr>
        <w:ind w:firstLine="480"/>
        <w:rPr>
          <w:rFonts w:ascii="宋体" w:hAnsi="宋体"/>
          <w:kern w:val="0"/>
          <w:szCs w:val="24"/>
        </w:rPr>
      </w:pPr>
    </w:p>
    <w:tbl>
      <w:tblPr>
        <w:tblStyle w:val="28"/>
        <w:tblW w:w="4972" w:type="pct"/>
        <w:tblInd w:w="12" w:type="dxa"/>
        <w:tblLayout w:type="fixed"/>
        <w:tblCellMar>
          <w:top w:w="0" w:type="dxa"/>
          <w:left w:w="108" w:type="dxa"/>
          <w:bottom w:w="0" w:type="dxa"/>
          <w:right w:w="108" w:type="dxa"/>
        </w:tblCellMar>
      </w:tblPr>
      <w:tblGrid>
        <w:gridCol w:w="1297"/>
        <w:gridCol w:w="1353"/>
        <w:gridCol w:w="2111"/>
        <w:gridCol w:w="894"/>
        <w:gridCol w:w="944"/>
        <w:gridCol w:w="894"/>
        <w:gridCol w:w="911"/>
        <w:gridCol w:w="894"/>
        <w:gridCol w:w="927"/>
        <w:gridCol w:w="803"/>
        <w:gridCol w:w="1238"/>
        <w:gridCol w:w="927"/>
        <w:gridCol w:w="902"/>
      </w:tblGrid>
      <w:tr w14:paraId="0B9616E4">
        <w:tblPrEx>
          <w:tblCellMar>
            <w:top w:w="0" w:type="dxa"/>
            <w:left w:w="108" w:type="dxa"/>
            <w:bottom w:w="0" w:type="dxa"/>
            <w:right w:w="108" w:type="dxa"/>
          </w:tblCellMar>
        </w:tblPrEx>
        <w:trPr>
          <w:trHeight w:val="382" w:hRule="atLeast"/>
          <w:tblHeader/>
        </w:trPr>
        <w:tc>
          <w:tcPr>
            <w:tcW w:w="5000" w:type="pct"/>
            <w:gridSpan w:val="13"/>
            <w:tcBorders>
              <w:top w:val="nil"/>
              <w:left w:val="nil"/>
              <w:bottom w:val="nil"/>
              <w:right w:val="nil"/>
            </w:tcBorders>
            <w:noWrap/>
            <w:vAlign w:val="center"/>
          </w:tcPr>
          <w:p w14:paraId="6D18E25A">
            <w:pPr>
              <w:keepNext/>
              <w:keepLines/>
              <w:outlineLvl w:val="2"/>
              <w:rPr>
                <w:rFonts w:cs="Times New Roman"/>
                <w:bCs/>
                <w:szCs w:val="32"/>
              </w:rPr>
            </w:pPr>
            <w:r>
              <w:rPr>
                <w:rFonts w:hint="eastAsia" w:cs="Times New Roman"/>
                <w:bCs/>
                <w:szCs w:val="32"/>
              </w:rPr>
              <w:t>A.0.6  总概算表样式（二级编制形式）</w:t>
            </w:r>
          </w:p>
        </w:tc>
      </w:tr>
      <w:tr w14:paraId="638B2677">
        <w:tblPrEx>
          <w:tblCellMar>
            <w:top w:w="0" w:type="dxa"/>
            <w:left w:w="108" w:type="dxa"/>
            <w:bottom w:w="0" w:type="dxa"/>
            <w:right w:w="108" w:type="dxa"/>
          </w:tblCellMar>
        </w:tblPrEx>
        <w:trPr>
          <w:trHeight w:val="303" w:hRule="atLeast"/>
          <w:tblHeader/>
        </w:trPr>
        <w:tc>
          <w:tcPr>
            <w:tcW w:w="5000" w:type="pct"/>
            <w:gridSpan w:val="13"/>
            <w:tcBorders>
              <w:top w:val="nil"/>
              <w:left w:val="nil"/>
              <w:bottom w:val="nil"/>
              <w:right w:val="nil"/>
            </w:tcBorders>
            <w:noWrap/>
            <w:vAlign w:val="center"/>
          </w:tcPr>
          <w:p w14:paraId="16F5DD4B">
            <w:pPr>
              <w:jc w:val="center"/>
              <w:rPr>
                <w:rFonts w:cs="Times New Roman"/>
                <w:b/>
                <w:bCs/>
                <w:sz w:val="32"/>
                <w:szCs w:val="32"/>
              </w:rPr>
            </w:pPr>
            <w:r>
              <w:rPr>
                <w:rFonts w:hint="eastAsia" w:cs="Times New Roman"/>
                <w:b/>
                <w:bCs/>
                <w:sz w:val="32"/>
                <w:szCs w:val="32"/>
              </w:rPr>
              <w:t>总 概 算 表</w:t>
            </w:r>
          </w:p>
        </w:tc>
      </w:tr>
      <w:tr w14:paraId="798901DC">
        <w:tblPrEx>
          <w:tblCellMar>
            <w:top w:w="0" w:type="dxa"/>
            <w:left w:w="108" w:type="dxa"/>
            <w:bottom w:w="0" w:type="dxa"/>
            <w:right w:w="108" w:type="dxa"/>
          </w:tblCellMar>
        </w:tblPrEx>
        <w:trPr>
          <w:trHeight w:val="534" w:hRule="atLeast"/>
          <w:tblHeader/>
        </w:trPr>
        <w:tc>
          <w:tcPr>
            <w:tcW w:w="940" w:type="pct"/>
            <w:gridSpan w:val="2"/>
            <w:tcBorders>
              <w:top w:val="nil"/>
              <w:left w:val="nil"/>
              <w:bottom w:val="single" w:color="auto" w:sz="4" w:space="0"/>
              <w:right w:val="nil"/>
            </w:tcBorders>
            <w:noWrap/>
            <w:vAlign w:val="center"/>
          </w:tcPr>
          <w:p w14:paraId="6B816DA4">
            <w:pPr>
              <w:rPr>
                <w:rFonts w:ascii="宋体" w:hAnsi="宋体"/>
                <w:b/>
                <w:bCs/>
                <w:color w:val="000000"/>
                <w:kern w:val="0"/>
                <w:sz w:val="21"/>
                <w:lang w:bidi="ar"/>
              </w:rPr>
            </w:pPr>
            <w:r>
              <w:rPr>
                <w:rFonts w:hint="eastAsia" w:ascii="宋体" w:hAnsi="宋体"/>
                <w:b/>
                <w:bCs/>
                <w:color w:val="000000"/>
                <w:kern w:val="0"/>
                <w:sz w:val="21"/>
                <w:lang w:bidi="ar"/>
              </w:rPr>
              <w:t>工程名称：×××项目</w:t>
            </w:r>
          </w:p>
        </w:tc>
        <w:tc>
          <w:tcPr>
            <w:tcW w:w="749" w:type="pct"/>
            <w:tcBorders>
              <w:top w:val="nil"/>
              <w:left w:val="nil"/>
              <w:bottom w:val="single" w:color="auto" w:sz="4" w:space="0"/>
              <w:right w:val="nil"/>
            </w:tcBorders>
            <w:noWrap/>
            <w:vAlign w:val="center"/>
          </w:tcPr>
          <w:p w14:paraId="7FEC5A82">
            <w:pPr>
              <w:rPr>
                <w:rFonts w:ascii="宋体" w:hAnsi="宋体"/>
                <w:b/>
                <w:bCs/>
                <w:color w:val="000000"/>
                <w:kern w:val="0"/>
                <w:sz w:val="21"/>
                <w:lang w:bidi="ar"/>
              </w:rPr>
            </w:pPr>
          </w:p>
        </w:tc>
        <w:tc>
          <w:tcPr>
            <w:tcW w:w="317" w:type="pct"/>
            <w:tcBorders>
              <w:top w:val="nil"/>
              <w:left w:val="nil"/>
              <w:bottom w:val="single" w:color="auto" w:sz="4" w:space="0"/>
              <w:right w:val="nil"/>
            </w:tcBorders>
            <w:noWrap/>
            <w:vAlign w:val="center"/>
          </w:tcPr>
          <w:p w14:paraId="0F5F9BE8">
            <w:pPr>
              <w:rPr>
                <w:rFonts w:ascii="宋体" w:hAnsi="宋体"/>
                <w:b/>
                <w:bCs/>
                <w:color w:val="000000"/>
                <w:kern w:val="0"/>
                <w:sz w:val="21"/>
                <w:lang w:bidi="ar"/>
              </w:rPr>
            </w:pPr>
          </w:p>
        </w:tc>
        <w:tc>
          <w:tcPr>
            <w:tcW w:w="335" w:type="pct"/>
            <w:tcBorders>
              <w:top w:val="nil"/>
              <w:left w:val="nil"/>
              <w:bottom w:val="single" w:color="auto" w:sz="4" w:space="0"/>
              <w:right w:val="nil"/>
            </w:tcBorders>
            <w:noWrap/>
            <w:vAlign w:val="center"/>
          </w:tcPr>
          <w:p w14:paraId="55ED1B70">
            <w:pPr>
              <w:rPr>
                <w:rFonts w:ascii="宋体" w:hAnsi="宋体"/>
                <w:b/>
                <w:bCs/>
                <w:color w:val="000000"/>
                <w:kern w:val="0"/>
                <w:sz w:val="21"/>
                <w:lang w:bidi="ar"/>
              </w:rPr>
            </w:pPr>
          </w:p>
        </w:tc>
        <w:tc>
          <w:tcPr>
            <w:tcW w:w="317" w:type="pct"/>
            <w:tcBorders>
              <w:top w:val="nil"/>
              <w:left w:val="nil"/>
              <w:bottom w:val="single" w:color="auto" w:sz="4" w:space="0"/>
              <w:right w:val="nil"/>
            </w:tcBorders>
            <w:noWrap/>
            <w:vAlign w:val="center"/>
          </w:tcPr>
          <w:p w14:paraId="66519A42">
            <w:pPr>
              <w:rPr>
                <w:rFonts w:ascii="宋体" w:hAnsi="宋体"/>
                <w:b/>
                <w:bCs/>
                <w:color w:val="000000"/>
                <w:kern w:val="0"/>
                <w:sz w:val="21"/>
                <w:lang w:bidi="ar"/>
              </w:rPr>
            </w:pPr>
          </w:p>
        </w:tc>
        <w:tc>
          <w:tcPr>
            <w:tcW w:w="323" w:type="pct"/>
            <w:tcBorders>
              <w:top w:val="nil"/>
              <w:left w:val="nil"/>
              <w:bottom w:val="single" w:color="auto" w:sz="4" w:space="0"/>
              <w:right w:val="nil"/>
            </w:tcBorders>
            <w:noWrap/>
            <w:vAlign w:val="center"/>
          </w:tcPr>
          <w:p w14:paraId="5C0AB104">
            <w:pPr>
              <w:rPr>
                <w:rFonts w:ascii="宋体" w:hAnsi="宋体"/>
                <w:b/>
                <w:bCs/>
                <w:color w:val="000000"/>
                <w:kern w:val="0"/>
                <w:sz w:val="21"/>
                <w:lang w:bidi="ar"/>
              </w:rPr>
            </w:pPr>
          </w:p>
        </w:tc>
        <w:tc>
          <w:tcPr>
            <w:tcW w:w="317" w:type="pct"/>
            <w:tcBorders>
              <w:top w:val="nil"/>
              <w:left w:val="nil"/>
              <w:bottom w:val="single" w:color="auto" w:sz="4" w:space="0"/>
              <w:right w:val="nil"/>
            </w:tcBorders>
            <w:noWrap/>
            <w:vAlign w:val="center"/>
          </w:tcPr>
          <w:p w14:paraId="4417C486">
            <w:pPr>
              <w:rPr>
                <w:rFonts w:ascii="宋体" w:hAnsi="宋体"/>
                <w:color w:val="000000"/>
                <w:sz w:val="21"/>
              </w:rPr>
            </w:pPr>
          </w:p>
        </w:tc>
        <w:tc>
          <w:tcPr>
            <w:tcW w:w="329" w:type="pct"/>
            <w:tcBorders>
              <w:top w:val="nil"/>
              <w:left w:val="nil"/>
              <w:bottom w:val="single" w:color="auto" w:sz="4" w:space="0"/>
              <w:right w:val="nil"/>
            </w:tcBorders>
            <w:noWrap/>
            <w:vAlign w:val="center"/>
          </w:tcPr>
          <w:p w14:paraId="71560771">
            <w:pPr>
              <w:rPr>
                <w:rFonts w:ascii="宋体" w:hAnsi="宋体"/>
                <w:color w:val="000000"/>
                <w:sz w:val="21"/>
              </w:rPr>
            </w:pPr>
          </w:p>
        </w:tc>
        <w:tc>
          <w:tcPr>
            <w:tcW w:w="285" w:type="pct"/>
            <w:tcBorders>
              <w:top w:val="nil"/>
              <w:left w:val="nil"/>
              <w:bottom w:val="single" w:color="auto" w:sz="4" w:space="0"/>
              <w:right w:val="nil"/>
            </w:tcBorders>
            <w:noWrap/>
            <w:vAlign w:val="center"/>
          </w:tcPr>
          <w:p w14:paraId="33CA3DDF">
            <w:pPr>
              <w:rPr>
                <w:rFonts w:ascii="宋体" w:hAnsi="宋体"/>
                <w:color w:val="000000"/>
                <w:sz w:val="21"/>
              </w:rPr>
            </w:pPr>
          </w:p>
        </w:tc>
        <w:tc>
          <w:tcPr>
            <w:tcW w:w="438" w:type="pct"/>
            <w:tcBorders>
              <w:top w:val="nil"/>
              <w:left w:val="nil"/>
              <w:bottom w:val="single" w:color="auto" w:sz="4" w:space="0"/>
              <w:right w:val="nil"/>
            </w:tcBorders>
            <w:noWrap/>
            <w:vAlign w:val="center"/>
          </w:tcPr>
          <w:p w14:paraId="19EF863F">
            <w:pPr>
              <w:rPr>
                <w:rFonts w:ascii="宋体" w:hAnsi="宋体"/>
                <w:color w:val="000000"/>
                <w:sz w:val="21"/>
              </w:rPr>
            </w:pPr>
          </w:p>
        </w:tc>
        <w:tc>
          <w:tcPr>
            <w:tcW w:w="642" w:type="pct"/>
            <w:gridSpan w:val="2"/>
            <w:tcBorders>
              <w:top w:val="nil"/>
              <w:left w:val="nil"/>
              <w:bottom w:val="single" w:color="auto" w:sz="4" w:space="0"/>
              <w:right w:val="nil"/>
            </w:tcBorders>
            <w:noWrap/>
            <w:vAlign w:val="center"/>
          </w:tcPr>
          <w:p w14:paraId="7C59B76C">
            <w:pPr>
              <w:widowControl/>
              <w:jc w:val="center"/>
              <w:textAlignment w:val="center"/>
              <w:rPr>
                <w:rFonts w:ascii="宋体" w:hAnsi="宋体"/>
                <w:b/>
                <w:bCs/>
                <w:color w:val="000000"/>
                <w:kern w:val="0"/>
                <w:sz w:val="21"/>
                <w:lang w:bidi="ar"/>
              </w:rPr>
            </w:pPr>
            <w:r>
              <w:rPr>
                <w:rFonts w:hint="eastAsia" w:ascii="宋体" w:hAnsi="宋体"/>
                <w:b/>
                <w:bCs/>
                <w:color w:val="000000"/>
                <w:kern w:val="0"/>
                <w:sz w:val="21"/>
                <w:lang w:bidi="ar"/>
              </w:rPr>
              <w:t>单位：万元</w:t>
            </w:r>
          </w:p>
        </w:tc>
      </w:tr>
      <w:tr w14:paraId="7BA98461">
        <w:tblPrEx>
          <w:tblCellMar>
            <w:top w:w="0" w:type="dxa"/>
            <w:left w:w="108" w:type="dxa"/>
            <w:bottom w:w="0" w:type="dxa"/>
            <w:right w:w="108" w:type="dxa"/>
          </w:tblCellMar>
        </w:tblPrEx>
        <w:trPr>
          <w:trHeight w:val="420" w:hRule="atLeast"/>
          <w:tblHeader/>
        </w:trPr>
        <w:tc>
          <w:tcPr>
            <w:tcW w:w="460" w:type="pct"/>
            <w:vMerge w:val="restart"/>
            <w:tcBorders>
              <w:top w:val="single" w:color="auto" w:sz="4" w:space="0"/>
              <w:left w:val="single" w:color="auto" w:sz="4" w:space="0"/>
              <w:right w:val="single" w:color="auto" w:sz="4" w:space="0"/>
            </w:tcBorders>
            <w:noWrap/>
            <w:vAlign w:val="center"/>
          </w:tcPr>
          <w:p w14:paraId="0E7039DC">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序号</w:t>
            </w:r>
          </w:p>
        </w:tc>
        <w:tc>
          <w:tcPr>
            <w:tcW w:w="1229" w:type="pct"/>
            <w:gridSpan w:val="2"/>
            <w:vMerge w:val="restart"/>
            <w:tcBorders>
              <w:top w:val="single" w:color="auto" w:sz="4" w:space="0"/>
              <w:left w:val="single" w:color="auto" w:sz="4" w:space="0"/>
              <w:bottom w:val="single" w:color="auto" w:sz="4" w:space="0"/>
              <w:right w:val="single" w:color="auto" w:sz="4" w:space="0"/>
            </w:tcBorders>
            <w:vAlign w:val="center"/>
          </w:tcPr>
          <w:p w14:paraId="6926924C">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工程项目或费用名称</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14:paraId="26288EC1">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建筑</w:t>
            </w:r>
          </w:p>
          <w:p w14:paraId="6CCAF30A">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工程费</w:t>
            </w:r>
          </w:p>
        </w:tc>
        <w:tc>
          <w:tcPr>
            <w:tcW w:w="335" w:type="pct"/>
            <w:vMerge w:val="restart"/>
            <w:tcBorders>
              <w:top w:val="single" w:color="auto" w:sz="4" w:space="0"/>
              <w:left w:val="single" w:color="auto" w:sz="4" w:space="0"/>
              <w:bottom w:val="single" w:color="auto" w:sz="4" w:space="0"/>
              <w:right w:val="single" w:color="auto" w:sz="4" w:space="0"/>
            </w:tcBorders>
            <w:vAlign w:val="center"/>
          </w:tcPr>
          <w:p w14:paraId="413EEE19">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安装工程费</w:t>
            </w:r>
          </w:p>
        </w:tc>
        <w:tc>
          <w:tcPr>
            <w:tcW w:w="317" w:type="pct"/>
            <w:vMerge w:val="restart"/>
            <w:tcBorders>
              <w:top w:val="single" w:color="auto" w:sz="4" w:space="0"/>
              <w:left w:val="single" w:color="auto" w:sz="4" w:space="0"/>
              <w:bottom w:val="single" w:color="auto" w:sz="4" w:space="0"/>
              <w:right w:val="single" w:color="auto" w:sz="4" w:space="0"/>
            </w:tcBorders>
            <w:vAlign w:val="center"/>
          </w:tcPr>
          <w:p w14:paraId="183FDE4E">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设备购置费</w:t>
            </w:r>
          </w:p>
        </w:tc>
        <w:tc>
          <w:tcPr>
            <w:tcW w:w="323" w:type="pct"/>
            <w:vMerge w:val="restart"/>
            <w:tcBorders>
              <w:top w:val="single" w:color="auto" w:sz="4" w:space="0"/>
              <w:left w:val="single" w:color="auto" w:sz="4" w:space="0"/>
              <w:bottom w:val="single" w:color="auto" w:sz="4" w:space="0"/>
              <w:right w:val="single" w:color="auto" w:sz="4" w:space="0"/>
            </w:tcBorders>
            <w:vAlign w:val="center"/>
          </w:tcPr>
          <w:p w14:paraId="55111BA8">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其它费用</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14:paraId="07EB49D5">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合计</w:t>
            </w:r>
          </w:p>
        </w:tc>
        <w:tc>
          <w:tcPr>
            <w:tcW w:w="329" w:type="pct"/>
            <w:vMerge w:val="restart"/>
            <w:tcBorders>
              <w:top w:val="single" w:color="auto" w:sz="4" w:space="0"/>
              <w:left w:val="single" w:color="auto" w:sz="4" w:space="0"/>
              <w:bottom w:val="single" w:color="auto" w:sz="4" w:space="0"/>
              <w:right w:val="single" w:color="auto" w:sz="4" w:space="0"/>
            </w:tcBorders>
            <w:noWrap/>
            <w:vAlign w:val="center"/>
          </w:tcPr>
          <w:p w14:paraId="1A5541D2">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单位</w:t>
            </w:r>
          </w:p>
        </w:tc>
        <w:tc>
          <w:tcPr>
            <w:tcW w:w="724" w:type="pct"/>
            <w:gridSpan w:val="2"/>
            <w:tcBorders>
              <w:top w:val="single" w:color="auto" w:sz="4" w:space="0"/>
              <w:left w:val="single" w:color="auto" w:sz="4" w:space="0"/>
              <w:bottom w:val="single" w:color="auto" w:sz="4" w:space="0"/>
              <w:right w:val="single" w:color="auto" w:sz="4" w:space="0"/>
            </w:tcBorders>
            <w:vAlign w:val="center"/>
          </w:tcPr>
          <w:p w14:paraId="59AFC463">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技术经济指标</w:t>
            </w:r>
          </w:p>
        </w:tc>
        <w:tc>
          <w:tcPr>
            <w:tcW w:w="329" w:type="pct"/>
            <w:vMerge w:val="restart"/>
            <w:tcBorders>
              <w:top w:val="single" w:color="auto" w:sz="4" w:space="0"/>
              <w:left w:val="single" w:color="auto" w:sz="4" w:space="0"/>
              <w:bottom w:val="single" w:color="auto" w:sz="4" w:space="0"/>
              <w:right w:val="single" w:color="auto" w:sz="4" w:space="0"/>
            </w:tcBorders>
            <w:vAlign w:val="center"/>
          </w:tcPr>
          <w:p w14:paraId="78D9C8D2">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占总投资比列（%）</w:t>
            </w:r>
          </w:p>
        </w:tc>
        <w:tc>
          <w:tcPr>
            <w:tcW w:w="312" w:type="pct"/>
            <w:vMerge w:val="restart"/>
            <w:tcBorders>
              <w:top w:val="single" w:color="auto" w:sz="4" w:space="0"/>
              <w:left w:val="single" w:color="auto" w:sz="4" w:space="0"/>
              <w:bottom w:val="single" w:color="auto" w:sz="4" w:space="0"/>
              <w:right w:val="single" w:color="auto" w:sz="4" w:space="0"/>
            </w:tcBorders>
            <w:vAlign w:val="center"/>
          </w:tcPr>
          <w:p w14:paraId="380BF750">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备 注</w:t>
            </w:r>
          </w:p>
        </w:tc>
      </w:tr>
      <w:tr w14:paraId="6646DC64">
        <w:tblPrEx>
          <w:tblCellMar>
            <w:top w:w="0" w:type="dxa"/>
            <w:left w:w="108" w:type="dxa"/>
            <w:bottom w:w="0" w:type="dxa"/>
            <w:right w:w="108" w:type="dxa"/>
          </w:tblCellMar>
        </w:tblPrEx>
        <w:trPr>
          <w:trHeight w:val="600" w:hRule="atLeast"/>
          <w:tblHeader/>
        </w:trPr>
        <w:tc>
          <w:tcPr>
            <w:tcW w:w="460" w:type="pct"/>
            <w:vMerge w:val="continue"/>
            <w:tcBorders>
              <w:left w:val="single" w:color="auto" w:sz="4" w:space="0"/>
              <w:bottom w:val="single" w:color="auto" w:sz="4" w:space="0"/>
              <w:right w:val="single" w:color="auto" w:sz="4" w:space="0"/>
            </w:tcBorders>
            <w:noWrap/>
            <w:vAlign w:val="center"/>
          </w:tcPr>
          <w:p w14:paraId="094A2058">
            <w:pPr>
              <w:spacing w:line="240" w:lineRule="auto"/>
              <w:jc w:val="center"/>
              <w:rPr>
                <w:rFonts w:ascii="Times New Roman" w:hAnsi="Times New Roman" w:cs="Times New Roman"/>
                <w:b/>
                <w:bCs/>
                <w:sz w:val="21"/>
                <w:szCs w:val="18"/>
              </w:rPr>
            </w:pPr>
          </w:p>
        </w:tc>
        <w:tc>
          <w:tcPr>
            <w:tcW w:w="1229" w:type="pct"/>
            <w:gridSpan w:val="2"/>
            <w:vMerge w:val="continue"/>
            <w:tcBorders>
              <w:top w:val="single" w:color="auto" w:sz="4" w:space="0"/>
              <w:left w:val="single" w:color="auto" w:sz="4" w:space="0"/>
              <w:bottom w:val="single" w:color="auto" w:sz="4" w:space="0"/>
              <w:right w:val="single" w:color="auto" w:sz="4" w:space="0"/>
            </w:tcBorders>
            <w:vAlign w:val="center"/>
          </w:tcPr>
          <w:p w14:paraId="36CB8B9C">
            <w:pPr>
              <w:spacing w:line="240" w:lineRule="auto"/>
              <w:jc w:val="center"/>
              <w:rPr>
                <w:rFonts w:ascii="Times New Roman" w:hAnsi="Times New Roman" w:cs="Times New Roman"/>
                <w:b/>
                <w:bCs/>
                <w:sz w:val="21"/>
                <w:szCs w:val="18"/>
              </w:rPr>
            </w:pP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14:paraId="285EED8D">
            <w:pPr>
              <w:spacing w:line="240" w:lineRule="auto"/>
              <w:jc w:val="center"/>
              <w:rPr>
                <w:rFonts w:ascii="Times New Roman" w:hAnsi="Times New Roman" w:cs="Times New Roman"/>
                <w:b/>
                <w:bCs/>
                <w:sz w:val="21"/>
                <w:szCs w:val="18"/>
              </w:rPr>
            </w:pPr>
          </w:p>
        </w:tc>
        <w:tc>
          <w:tcPr>
            <w:tcW w:w="335" w:type="pct"/>
            <w:vMerge w:val="continue"/>
            <w:tcBorders>
              <w:top w:val="single" w:color="auto" w:sz="4" w:space="0"/>
              <w:left w:val="single" w:color="auto" w:sz="4" w:space="0"/>
              <w:bottom w:val="single" w:color="auto" w:sz="4" w:space="0"/>
              <w:right w:val="single" w:color="auto" w:sz="4" w:space="0"/>
            </w:tcBorders>
            <w:vAlign w:val="center"/>
          </w:tcPr>
          <w:p w14:paraId="41631E3C">
            <w:pPr>
              <w:spacing w:line="240" w:lineRule="auto"/>
              <w:jc w:val="center"/>
              <w:rPr>
                <w:rFonts w:ascii="Times New Roman" w:hAnsi="Times New Roman" w:cs="Times New Roman"/>
                <w:b/>
                <w:bCs/>
                <w:sz w:val="21"/>
                <w:szCs w:val="18"/>
              </w:rPr>
            </w:pPr>
          </w:p>
        </w:tc>
        <w:tc>
          <w:tcPr>
            <w:tcW w:w="317" w:type="pct"/>
            <w:vMerge w:val="continue"/>
            <w:tcBorders>
              <w:top w:val="single" w:color="auto" w:sz="4" w:space="0"/>
              <w:left w:val="single" w:color="auto" w:sz="4" w:space="0"/>
              <w:bottom w:val="single" w:color="auto" w:sz="4" w:space="0"/>
              <w:right w:val="single" w:color="auto" w:sz="4" w:space="0"/>
            </w:tcBorders>
            <w:vAlign w:val="center"/>
          </w:tcPr>
          <w:p w14:paraId="51F84F3D">
            <w:pPr>
              <w:spacing w:line="240" w:lineRule="auto"/>
              <w:jc w:val="center"/>
              <w:rPr>
                <w:rFonts w:ascii="Times New Roman" w:hAnsi="Times New Roman" w:cs="Times New Roman"/>
                <w:b/>
                <w:bCs/>
                <w:sz w:val="21"/>
                <w:szCs w:val="18"/>
              </w:rPr>
            </w:pPr>
          </w:p>
        </w:tc>
        <w:tc>
          <w:tcPr>
            <w:tcW w:w="323" w:type="pct"/>
            <w:vMerge w:val="continue"/>
            <w:tcBorders>
              <w:top w:val="single" w:color="auto" w:sz="4" w:space="0"/>
              <w:left w:val="single" w:color="auto" w:sz="4" w:space="0"/>
              <w:bottom w:val="single" w:color="auto" w:sz="4" w:space="0"/>
              <w:right w:val="single" w:color="auto" w:sz="4" w:space="0"/>
            </w:tcBorders>
            <w:vAlign w:val="center"/>
          </w:tcPr>
          <w:p w14:paraId="4D2670A3">
            <w:pPr>
              <w:spacing w:line="240" w:lineRule="auto"/>
              <w:jc w:val="center"/>
              <w:rPr>
                <w:rFonts w:ascii="Times New Roman" w:hAnsi="Times New Roman" w:cs="Times New Roman"/>
                <w:b/>
                <w:bCs/>
                <w:sz w:val="21"/>
                <w:szCs w:val="18"/>
              </w:rPr>
            </w:pP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14:paraId="40A4D7BD">
            <w:pPr>
              <w:spacing w:line="240" w:lineRule="auto"/>
              <w:jc w:val="center"/>
              <w:rPr>
                <w:rFonts w:ascii="Times New Roman" w:hAnsi="Times New Roman" w:cs="Times New Roman"/>
                <w:b/>
                <w:bCs/>
                <w:sz w:val="21"/>
                <w:szCs w:val="18"/>
              </w:rPr>
            </w:pPr>
          </w:p>
        </w:tc>
        <w:tc>
          <w:tcPr>
            <w:tcW w:w="329" w:type="pct"/>
            <w:vMerge w:val="continue"/>
            <w:tcBorders>
              <w:top w:val="single" w:color="auto" w:sz="4" w:space="0"/>
              <w:left w:val="single" w:color="auto" w:sz="4" w:space="0"/>
              <w:bottom w:val="single" w:color="auto" w:sz="4" w:space="0"/>
              <w:right w:val="single" w:color="auto" w:sz="4" w:space="0"/>
            </w:tcBorders>
            <w:noWrap/>
            <w:vAlign w:val="center"/>
          </w:tcPr>
          <w:p w14:paraId="01260AC6">
            <w:pPr>
              <w:spacing w:line="240" w:lineRule="auto"/>
              <w:jc w:val="center"/>
              <w:rPr>
                <w:rFonts w:ascii="Times New Roman" w:hAnsi="Times New Roman" w:cs="Times New Roman"/>
                <w:b/>
                <w:bCs/>
                <w:sz w:val="21"/>
                <w:szCs w:val="18"/>
              </w:rPr>
            </w:pPr>
          </w:p>
        </w:tc>
        <w:tc>
          <w:tcPr>
            <w:tcW w:w="285" w:type="pct"/>
            <w:tcBorders>
              <w:top w:val="single" w:color="auto" w:sz="4" w:space="0"/>
              <w:left w:val="single" w:color="auto" w:sz="4" w:space="0"/>
              <w:bottom w:val="single" w:color="auto" w:sz="4" w:space="0"/>
              <w:right w:val="single" w:color="auto" w:sz="4" w:space="0"/>
            </w:tcBorders>
            <w:vAlign w:val="center"/>
          </w:tcPr>
          <w:p w14:paraId="5EC21484">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规模</w:t>
            </w:r>
          </w:p>
        </w:tc>
        <w:tc>
          <w:tcPr>
            <w:tcW w:w="438" w:type="pct"/>
            <w:tcBorders>
              <w:top w:val="single" w:color="auto" w:sz="4" w:space="0"/>
              <w:left w:val="single" w:color="auto" w:sz="4" w:space="0"/>
              <w:bottom w:val="single" w:color="auto" w:sz="4" w:space="0"/>
              <w:right w:val="single" w:color="auto" w:sz="4" w:space="0"/>
            </w:tcBorders>
            <w:vAlign w:val="center"/>
          </w:tcPr>
          <w:p w14:paraId="12CF5BC2">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单位造价(元/单位)</w:t>
            </w:r>
          </w:p>
        </w:tc>
        <w:tc>
          <w:tcPr>
            <w:tcW w:w="329" w:type="pct"/>
            <w:vMerge w:val="continue"/>
            <w:tcBorders>
              <w:top w:val="single" w:color="auto" w:sz="4" w:space="0"/>
              <w:left w:val="single" w:color="auto" w:sz="4" w:space="0"/>
              <w:bottom w:val="single" w:color="auto" w:sz="4" w:space="0"/>
              <w:right w:val="single" w:color="auto" w:sz="4" w:space="0"/>
            </w:tcBorders>
            <w:vAlign w:val="center"/>
          </w:tcPr>
          <w:p w14:paraId="0CE63A22">
            <w:pPr>
              <w:jc w:val="center"/>
              <w:rPr>
                <w:rFonts w:ascii="宋体" w:hAnsi="宋体"/>
                <w:color w:val="000000"/>
                <w:szCs w:val="24"/>
              </w:rPr>
            </w:pPr>
          </w:p>
        </w:tc>
        <w:tc>
          <w:tcPr>
            <w:tcW w:w="312" w:type="pct"/>
            <w:vMerge w:val="continue"/>
            <w:tcBorders>
              <w:top w:val="single" w:color="auto" w:sz="4" w:space="0"/>
              <w:left w:val="single" w:color="auto" w:sz="4" w:space="0"/>
              <w:bottom w:val="single" w:color="auto" w:sz="4" w:space="0"/>
              <w:right w:val="single" w:color="auto" w:sz="4" w:space="0"/>
            </w:tcBorders>
            <w:vAlign w:val="center"/>
          </w:tcPr>
          <w:p w14:paraId="0EE63995">
            <w:pPr>
              <w:jc w:val="center"/>
              <w:rPr>
                <w:rFonts w:ascii="宋体" w:hAnsi="宋体"/>
                <w:color w:val="000000"/>
                <w:szCs w:val="24"/>
              </w:rPr>
            </w:pPr>
          </w:p>
        </w:tc>
      </w:tr>
      <w:tr w14:paraId="6A201773">
        <w:tblPrEx>
          <w:tblCellMar>
            <w:top w:w="0" w:type="dxa"/>
            <w:left w:w="108" w:type="dxa"/>
            <w:bottom w:w="0" w:type="dxa"/>
            <w:right w:w="108" w:type="dxa"/>
          </w:tblCellMar>
        </w:tblPrEx>
        <w:trPr>
          <w:trHeight w:val="476" w:hRule="atLeast"/>
        </w:trPr>
        <w:tc>
          <w:tcPr>
            <w:tcW w:w="460" w:type="pct"/>
            <w:tcBorders>
              <w:top w:val="single" w:color="auto" w:sz="4" w:space="0"/>
              <w:left w:val="single" w:color="auto" w:sz="4" w:space="0"/>
              <w:bottom w:val="single" w:color="auto" w:sz="4" w:space="0"/>
              <w:right w:val="single" w:color="auto" w:sz="4" w:space="0"/>
            </w:tcBorders>
            <w:vAlign w:val="center"/>
          </w:tcPr>
          <w:p w14:paraId="43AA90D1">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一</w:t>
            </w:r>
          </w:p>
        </w:tc>
        <w:tc>
          <w:tcPr>
            <w:tcW w:w="1229" w:type="pct"/>
            <w:gridSpan w:val="2"/>
            <w:tcBorders>
              <w:top w:val="single" w:color="auto" w:sz="4" w:space="0"/>
              <w:left w:val="single" w:color="auto" w:sz="4" w:space="0"/>
              <w:bottom w:val="single" w:color="auto" w:sz="4" w:space="0"/>
              <w:right w:val="single" w:color="auto" w:sz="4" w:space="0"/>
            </w:tcBorders>
            <w:vAlign w:val="center"/>
          </w:tcPr>
          <w:p w14:paraId="481D02D2">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工程费用</w:t>
            </w:r>
          </w:p>
        </w:tc>
        <w:tc>
          <w:tcPr>
            <w:tcW w:w="317" w:type="pct"/>
            <w:tcBorders>
              <w:top w:val="single" w:color="auto" w:sz="4" w:space="0"/>
              <w:left w:val="single" w:color="auto" w:sz="4" w:space="0"/>
              <w:bottom w:val="single" w:color="auto" w:sz="4" w:space="0"/>
              <w:right w:val="single" w:color="auto" w:sz="4" w:space="0"/>
            </w:tcBorders>
            <w:vAlign w:val="center"/>
          </w:tcPr>
          <w:p w14:paraId="4F5C14B9">
            <w:pPr>
              <w:spacing w:line="240" w:lineRule="auto"/>
              <w:jc w:val="center"/>
              <w:rPr>
                <w:rFonts w:ascii="Times New Roman" w:hAnsi="Times New Roman" w:cs="Times New Roman"/>
                <w:sz w:val="21"/>
                <w:szCs w:val="18"/>
              </w:rPr>
            </w:pPr>
          </w:p>
        </w:tc>
        <w:tc>
          <w:tcPr>
            <w:tcW w:w="335" w:type="pct"/>
            <w:tcBorders>
              <w:top w:val="single" w:color="auto" w:sz="4" w:space="0"/>
              <w:left w:val="single" w:color="auto" w:sz="4" w:space="0"/>
              <w:bottom w:val="single" w:color="auto" w:sz="4" w:space="0"/>
              <w:right w:val="single" w:color="auto" w:sz="4" w:space="0"/>
            </w:tcBorders>
            <w:vAlign w:val="center"/>
          </w:tcPr>
          <w:p w14:paraId="1F6F2E6F">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4D76CAE7">
            <w:pPr>
              <w:spacing w:line="240" w:lineRule="auto"/>
              <w:jc w:val="center"/>
              <w:rPr>
                <w:rFonts w:ascii="Times New Roman" w:hAnsi="Times New Roman" w:cs="Times New Roman"/>
                <w:sz w:val="21"/>
                <w:szCs w:val="18"/>
              </w:rPr>
            </w:pPr>
          </w:p>
        </w:tc>
        <w:tc>
          <w:tcPr>
            <w:tcW w:w="323" w:type="pct"/>
            <w:tcBorders>
              <w:top w:val="single" w:color="auto" w:sz="4" w:space="0"/>
              <w:left w:val="single" w:color="auto" w:sz="4" w:space="0"/>
              <w:bottom w:val="single" w:color="auto" w:sz="4" w:space="0"/>
              <w:right w:val="single" w:color="auto" w:sz="4" w:space="0"/>
            </w:tcBorders>
            <w:vAlign w:val="center"/>
          </w:tcPr>
          <w:p w14:paraId="640B2C0C">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77E65E7B">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078DB876">
            <w:pPr>
              <w:spacing w:line="240" w:lineRule="auto"/>
              <w:jc w:val="center"/>
              <w:rPr>
                <w:rFonts w:ascii="Times New Roman" w:hAnsi="Times New Roman" w:cs="Times New Roman"/>
                <w:sz w:val="21"/>
                <w:szCs w:val="18"/>
              </w:rPr>
            </w:pPr>
            <w:r>
              <w:t>m</w:t>
            </w:r>
            <w:r>
              <w:rPr>
                <w:vertAlign w:val="superscript"/>
              </w:rPr>
              <w:t>2</w:t>
            </w:r>
          </w:p>
        </w:tc>
        <w:tc>
          <w:tcPr>
            <w:tcW w:w="285" w:type="pct"/>
            <w:tcBorders>
              <w:top w:val="single" w:color="auto" w:sz="4" w:space="0"/>
              <w:left w:val="single" w:color="auto" w:sz="4" w:space="0"/>
              <w:bottom w:val="single" w:color="auto" w:sz="4" w:space="0"/>
              <w:right w:val="single" w:color="auto" w:sz="4" w:space="0"/>
            </w:tcBorders>
            <w:vAlign w:val="center"/>
          </w:tcPr>
          <w:p w14:paraId="5A99FCBB">
            <w:pPr>
              <w:spacing w:line="240" w:lineRule="auto"/>
              <w:jc w:val="center"/>
              <w:rPr>
                <w:rFonts w:ascii="Times New Roman" w:hAnsi="Times New Roman" w:cs="Times New Roman"/>
                <w:sz w:val="21"/>
                <w:szCs w:val="18"/>
              </w:rPr>
            </w:pPr>
          </w:p>
        </w:tc>
        <w:tc>
          <w:tcPr>
            <w:tcW w:w="438" w:type="pct"/>
            <w:tcBorders>
              <w:top w:val="single" w:color="auto" w:sz="4" w:space="0"/>
              <w:left w:val="single" w:color="auto" w:sz="4" w:space="0"/>
              <w:bottom w:val="single" w:color="auto" w:sz="4" w:space="0"/>
              <w:right w:val="single" w:color="auto" w:sz="4" w:space="0"/>
            </w:tcBorders>
            <w:vAlign w:val="center"/>
          </w:tcPr>
          <w:p w14:paraId="560F156B">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noWrap/>
            <w:vAlign w:val="center"/>
          </w:tcPr>
          <w:p w14:paraId="3A7FA16B">
            <w:pPr>
              <w:spacing w:line="240" w:lineRule="auto"/>
              <w:jc w:val="center"/>
              <w:rPr>
                <w:rFonts w:ascii="Times New Roman" w:hAnsi="Times New Roman" w:cs="Times New Roman"/>
                <w:sz w:val="21"/>
                <w:szCs w:val="18"/>
              </w:rPr>
            </w:pPr>
          </w:p>
        </w:tc>
        <w:tc>
          <w:tcPr>
            <w:tcW w:w="312" w:type="pct"/>
            <w:tcBorders>
              <w:top w:val="single" w:color="auto" w:sz="4" w:space="0"/>
              <w:left w:val="single" w:color="auto" w:sz="4" w:space="0"/>
              <w:bottom w:val="single" w:color="auto" w:sz="4" w:space="0"/>
              <w:right w:val="single" w:color="auto" w:sz="4" w:space="0"/>
            </w:tcBorders>
            <w:vAlign w:val="center"/>
          </w:tcPr>
          <w:p w14:paraId="3DC4EB0E">
            <w:pPr>
              <w:spacing w:line="240" w:lineRule="auto"/>
              <w:jc w:val="center"/>
              <w:rPr>
                <w:rFonts w:ascii="Times New Roman" w:hAnsi="Times New Roman" w:cs="Times New Roman"/>
                <w:sz w:val="21"/>
                <w:szCs w:val="18"/>
              </w:rPr>
            </w:pPr>
          </w:p>
        </w:tc>
      </w:tr>
      <w:tr w14:paraId="75005CC1">
        <w:tblPrEx>
          <w:tblCellMar>
            <w:top w:w="0" w:type="dxa"/>
            <w:left w:w="108" w:type="dxa"/>
            <w:bottom w:w="0" w:type="dxa"/>
            <w:right w:w="108" w:type="dxa"/>
          </w:tblCellMar>
        </w:tblPrEx>
        <w:trPr>
          <w:trHeight w:val="476" w:hRule="atLeast"/>
        </w:trPr>
        <w:tc>
          <w:tcPr>
            <w:tcW w:w="460" w:type="pct"/>
            <w:tcBorders>
              <w:top w:val="single" w:color="auto" w:sz="4" w:space="0"/>
              <w:left w:val="single" w:color="auto" w:sz="4" w:space="0"/>
              <w:bottom w:val="single" w:color="auto" w:sz="4" w:space="0"/>
              <w:right w:val="single" w:color="auto" w:sz="4" w:space="0"/>
            </w:tcBorders>
            <w:vAlign w:val="center"/>
          </w:tcPr>
          <w:p w14:paraId="26AD0832">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（一）</w:t>
            </w:r>
          </w:p>
        </w:tc>
        <w:tc>
          <w:tcPr>
            <w:tcW w:w="1229" w:type="pct"/>
            <w:gridSpan w:val="2"/>
            <w:tcBorders>
              <w:top w:val="single" w:color="auto" w:sz="4" w:space="0"/>
              <w:left w:val="single" w:color="auto" w:sz="4" w:space="0"/>
              <w:bottom w:val="single" w:color="auto" w:sz="4" w:space="0"/>
              <w:right w:val="single" w:color="auto" w:sz="4" w:space="0"/>
            </w:tcBorders>
            <w:vAlign w:val="center"/>
          </w:tcPr>
          <w:p w14:paraId="5CB0601B">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建筑工程费用</w:t>
            </w:r>
          </w:p>
        </w:tc>
        <w:tc>
          <w:tcPr>
            <w:tcW w:w="317" w:type="pct"/>
            <w:tcBorders>
              <w:top w:val="single" w:color="auto" w:sz="4" w:space="0"/>
              <w:left w:val="single" w:color="auto" w:sz="4" w:space="0"/>
              <w:bottom w:val="single" w:color="auto" w:sz="4" w:space="0"/>
              <w:right w:val="single" w:color="auto" w:sz="4" w:space="0"/>
            </w:tcBorders>
            <w:vAlign w:val="center"/>
          </w:tcPr>
          <w:p w14:paraId="0137E4B2">
            <w:pPr>
              <w:spacing w:line="240" w:lineRule="auto"/>
              <w:jc w:val="center"/>
              <w:rPr>
                <w:rFonts w:ascii="Times New Roman" w:hAnsi="Times New Roman" w:cs="Times New Roman"/>
                <w:sz w:val="21"/>
                <w:szCs w:val="18"/>
              </w:rPr>
            </w:pPr>
          </w:p>
        </w:tc>
        <w:tc>
          <w:tcPr>
            <w:tcW w:w="335" w:type="pct"/>
            <w:tcBorders>
              <w:top w:val="single" w:color="auto" w:sz="4" w:space="0"/>
              <w:left w:val="single" w:color="auto" w:sz="4" w:space="0"/>
              <w:bottom w:val="single" w:color="auto" w:sz="4" w:space="0"/>
              <w:right w:val="single" w:color="auto" w:sz="4" w:space="0"/>
            </w:tcBorders>
            <w:vAlign w:val="center"/>
          </w:tcPr>
          <w:p w14:paraId="783A0DD5">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34D31F9E">
            <w:pPr>
              <w:spacing w:line="240" w:lineRule="auto"/>
              <w:jc w:val="center"/>
              <w:rPr>
                <w:rFonts w:ascii="Times New Roman" w:hAnsi="Times New Roman" w:cs="Times New Roman"/>
                <w:sz w:val="21"/>
                <w:szCs w:val="18"/>
              </w:rPr>
            </w:pPr>
          </w:p>
        </w:tc>
        <w:tc>
          <w:tcPr>
            <w:tcW w:w="323" w:type="pct"/>
            <w:tcBorders>
              <w:top w:val="single" w:color="auto" w:sz="4" w:space="0"/>
              <w:left w:val="single" w:color="auto" w:sz="4" w:space="0"/>
              <w:bottom w:val="single" w:color="auto" w:sz="4" w:space="0"/>
              <w:right w:val="single" w:color="auto" w:sz="4" w:space="0"/>
            </w:tcBorders>
            <w:vAlign w:val="center"/>
          </w:tcPr>
          <w:p w14:paraId="028AA359">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704AAEF1">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2718C62D">
            <w:pPr>
              <w:spacing w:line="240" w:lineRule="auto"/>
              <w:jc w:val="center"/>
              <w:rPr>
                <w:rFonts w:ascii="Times New Roman" w:hAnsi="Times New Roman" w:cs="Times New Roman"/>
                <w:sz w:val="21"/>
                <w:szCs w:val="18"/>
              </w:rPr>
            </w:pPr>
            <w:r>
              <w:t>m</w:t>
            </w:r>
            <w:r>
              <w:rPr>
                <w:vertAlign w:val="superscript"/>
              </w:rPr>
              <w:t>2</w:t>
            </w:r>
          </w:p>
        </w:tc>
        <w:tc>
          <w:tcPr>
            <w:tcW w:w="285" w:type="pct"/>
            <w:tcBorders>
              <w:top w:val="single" w:color="auto" w:sz="4" w:space="0"/>
              <w:left w:val="single" w:color="auto" w:sz="4" w:space="0"/>
              <w:bottom w:val="single" w:color="auto" w:sz="4" w:space="0"/>
              <w:right w:val="single" w:color="auto" w:sz="4" w:space="0"/>
            </w:tcBorders>
            <w:vAlign w:val="center"/>
          </w:tcPr>
          <w:p w14:paraId="0517AD14">
            <w:pPr>
              <w:spacing w:line="240" w:lineRule="auto"/>
              <w:jc w:val="center"/>
              <w:rPr>
                <w:rFonts w:ascii="Times New Roman" w:hAnsi="Times New Roman" w:cs="Times New Roman"/>
                <w:sz w:val="21"/>
                <w:szCs w:val="18"/>
              </w:rPr>
            </w:pPr>
          </w:p>
        </w:tc>
        <w:tc>
          <w:tcPr>
            <w:tcW w:w="438" w:type="pct"/>
            <w:tcBorders>
              <w:top w:val="single" w:color="auto" w:sz="4" w:space="0"/>
              <w:left w:val="single" w:color="auto" w:sz="4" w:space="0"/>
              <w:bottom w:val="single" w:color="auto" w:sz="4" w:space="0"/>
              <w:right w:val="single" w:color="auto" w:sz="4" w:space="0"/>
            </w:tcBorders>
            <w:vAlign w:val="center"/>
          </w:tcPr>
          <w:p w14:paraId="32E13D76">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noWrap/>
            <w:vAlign w:val="center"/>
          </w:tcPr>
          <w:p w14:paraId="7D7CCEC9">
            <w:pPr>
              <w:spacing w:line="240" w:lineRule="auto"/>
              <w:jc w:val="center"/>
              <w:rPr>
                <w:rFonts w:ascii="Times New Roman" w:hAnsi="Times New Roman" w:cs="Times New Roman"/>
                <w:sz w:val="21"/>
                <w:szCs w:val="18"/>
              </w:rPr>
            </w:pPr>
          </w:p>
        </w:tc>
        <w:tc>
          <w:tcPr>
            <w:tcW w:w="312" w:type="pct"/>
            <w:tcBorders>
              <w:top w:val="single" w:color="auto" w:sz="4" w:space="0"/>
              <w:left w:val="single" w:color="auto" w:sz="4" w:space="0"/>
              <w:bottom w:val="single" w:color="auto" w:sz="4" w:space="0"/>
              <w:right w:val="single" w:color="auto" w:sz="4" w:space="0"/>
            </w:tcBorders>
            <w:vAlign w:val="center"/>
          </w:tcPr>
          <w:p w14:paraId="2330EE2C">
            <w:pPr>
              <w:spacing w:line="240" w:lineRule="auto"/>
              <w:jc w:val="center"/>
              <w:rPr>
                <w:rFonts w:ascii="Times New Roman" w:hAnsi="Times New Roman" w:cs="Times New Roman"/>
                <w:sz w:val="21"/>
                <w:szCs w:val="18"/>
              </w:rPr>
            </w:pPr>
          </w:p>
        </w:tc>
      </w:tr>
      <w:tr w14:paraId="5616B603">
        <w:tblPrEx>
          <w:tblCellMar>
            <w:top w:w="0" w:type="dxa"/>
            <w:left w:w="108" w:type="dxa"/>
            <w:bottom w:w="0" w:type="dxa"/>
            <w:right w:w="108" w:type="dxa"/>
          </w:tblCellMar>
        </w:tblPrEx>
        <w:trPr>
          <w:trHeight w:val="511" w:hRule="atLeast"/>
        </w:trPr>
        <w:tc>
          <w:tcPr>
            <w:tcW w:w="460" w:type="pct"/>
            <w:tcBorders>
              <w:top w:val="single" w:color="auto" w:sz="4" w:space="0"/>
              <w:left w:val="single" w:color="auto" w:sz="4" w:space="0"/>
              <w:bottom w:val="single" w:color="auto" w:sz="4" w:space="0"/>
              <w:right w:val="single" w:color="auto" w:sz="4" w:space="0"/>
            </w:tcBorders>
            <w:vAlign w:val="center"/>
          </w:tcPr>
          <w:p w14:paraId="25C3DB04">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1</w:t>
            </w:r>
          </w:p>
        </w:tc>
        <w:tc>
          <w:tcPr>
            <w:tcW w:w="1229" w:type="pct"/>
            <w:gridSpan w:val="2"/>
            <w:tcBorders>
              <w:top w:val="single" w:color="auto" w:sz="4" w:space="0"/>
              <w:left w:val="single" w:color="auto" w:sz="4" w:space="0"/>
              <w:bottom w:val="single" w:color="auto" w:sz="4" w:space="0"/>
              <w:right w:val="single" w:color="auto" w:sz="4" w:space="0"/>
            </w:tcBorders>
            <w:vAlign w:val="center"/>
          </w:tcPr>
          <w:p w14:paraId="6A6A948C">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竖向土石方工程</w:t>
            </w:r>
          </w:p>
        </w:tc>
        <w:tc>
          <w:tcPr>
            <w:tcW w:w="317" w:type="pct"/>
            <w:tcBorders>
              <w:top w:val="single" w:color="auto" w:sz="4" w:space="0"/>
              <w:left w:val="single" w:color="auto" w:sz="4" w:space="0"/>
              <w:bottom w:val="single" w:color="auto" w:sz="4" w:space="0"/>
              <w:right w:val="single" w:color="auto" w:sz="4" w:space="0"/>
            </w:tcBorders>
            <w:vAlign w:val="center"/>
          </w:tcPr>
          <w:p w14:paraId="038BE5FF">
            <w:pPr>
              <w:spacing w:line="240" w:lineRule="auto"/>
              <w:jc w:val="center"/>
              <w:rPr>
                <w:rFonts w:ascii="Times New Roman" w:hAnsi="Times New Roman" w:cs="Times New Roman"/>
                <w:sz w:val="21"/>
                <w:szCs w:val="18"/>
              </w:rPr>
            </w:pPr>
          </w:p>
        </w:tc>
        <w:tc>
          <w:tcPr>
            <w:tcW w:w="335" w:type="pct"/>
            <w:tcBorders>
              <w:top w:val="single" w:color="auto" w:sz="4" w:space="0"/>
              <w:left w:val="single" w:color="auto" w:sz="4" w:space="0"/>
              <w:bottom w:val="single" w:color="auto" w:sz="4" w:space="0"/>
              <w:right w:val="single" w:color="auto" w:sz="4" w:space="0"/>
            </w:tcBorders>
            <w:vAlign w:val="center"/>
          </w:tcPr>
          <w:p w14:paraId="26EAE8F0">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0DE43E4A">
            <w:pPr>
              <w:spacing w:line="240" w:lineRule="auto"/>
              <w:jc w:val="center"/>
              <w:rPr>
                <w:rFonts w:ascii="Times New Roman" w:hAnsi="Times New Roman" w:cs="Times New Roman"/>
                <w:sz w:val="21"/>
                <w:szCs w:val="18"/>
              </w:rPr>
            </w:pPr>
          </w:p>
        </w:tc>
        <w:tc>
          <w:tcPr>
            <w:tcW w:w="323" w:type="pct"/>
            <w:tcBorders>
              <w:top w:val="single" w:color="auto" w:sz="4" w:space="0"/>
              <w:left w:val="single" w:color="auto" w:sz="4" w:space="0"/>
              <w:bottom w:val="single" w:color="auto" w:sz="4" w:space="0"/>
              <w:right w:val="single" w:color="auto" w:sz="4" w:space="0"/>
            </w:tcBorders>
            <w:vAlign w:val="center"/>
          </w:tcPr>
          <w:p w14:paraId="1A0B223A">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22E6A7AD">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51238C75">
            <w:pPr>
              <w:spacing w:line="240" w:lineRule="auto"/>
              <w:jc w:val="center"/>
              <w:rPr>
                <w:rFonts w:ascii="Times New Roman" w:hAnsi="Times New Roman" w:cs="Times New Roman"/>
                <w:sz w:val="21"/>
                <w:szCs w:val="18"/>
              </w:rPr>
            </w:pPr>
            <w:r>
              <w:t>m</w:t>
            </w:r>
            <w:r>
              <w:rPr>
                <w:vertAlign w:val="superscript"/>
              </w:rPr>
              <w:t>2</w:t>
            </w:r>
          </w:p>
        </w:tc>
        <w:tc>
          <w:tcPr>
            <w:tcW w:w="285" w:type="pct"/>
            <w:tcBorders>
              <w:top w:val="single" w:color="auto" w:sz="4" w:space="0"/>
              <w:left w:val="single" w:color="auto" w:sz="4" w:space="0"/>
              <w:bottom w:val="single" w:color="auto" w:sz="4" w:space="0"/>
              <w:right w:val="single" w:color="auto" w:sz="4" w:space="0"/>
            </w:tcBorders>
            <w:vAlign w:val="center"/>
          </w:tcPr>
          <w:p w14:paraId="7BA7D6DC">
            <w:pPr>
              <w:spacing w:line="240" w:lineRule="auto"/>
              <w:jc w:val="center"/>
              <w:rPr>
                <w:rFonts w:ascii="Times New Roman" w:hAnsi="Times New Roman" w:cs="Times New Roman"/>
                <w:sz w:val="21"/>
                <w:szCs w:val="18"/>
              </w:rPr>
            </w:pPr>
          </w:p>
        </w:tc>
        <w:tc>
          <w:tcPr>
            <w:tcW w:w="438" w:type="pct"/>
            <w:tcBorders>
              <w:top w:val="single" w:color="auto" w:sz="4" w:space="0"/>
              <w:left w:val="single" w:color="auto" w:sz="4" w:space="0"/>
              <w:bottom w:val="single" w:color="auto" w:sz="4" w:space="0"/>
              <w:right w:val="single" w:color="auto" w:sz="4" w:space="0"/>
            </w:tcBorders>
            <w:vAlign w:val="center"/>
          </w:tcPr>
          <w:p w14:paraId="1F5E1221">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noWrap/>
            <w:vAlign w:val="center"/>
          </w:tcPr>
          <w:p w14:paraId="075646F6">
            <w:pPr>
              <w:spacing w:line="240" w:lineRule="auto"/>
              <w:jc w:val="center"/>
              <w:rPr>
                <w:rFonts w:ascii="Times New Roman" w:hAnsi="Times New Roman" w:cs="Times New Roman"/>
                <w:sz w:val="21"/>
                <w:szCs w:val="18"/>
              </w:rPr>
            </w:pPr>
          </w:p>
        </w:tc>
        <w:tc>
          <w:tcPr>
            <w:tcW w:w="312" w:type="pct"/>
            <w:tcBorders>
              <w:top w:val="single" w:color="auto" w:sz="4" w:space="0"/>
              <w:left w:val="single" w:color="auto" w:sz="4" w:space="0"/>
              <w:bottom w:val="single" w:color="auto" w:sz="4" w:space="0"/>
              <w:right w:val="single" w:color="auto" w:sz="4" w:space="0"/>
            </w:tcBorders>
            <w:vAlign w:val="center"/>
          </w:tcPr>
          <w:p w14:paraId="4278CCE9">
            <w:pPr>
              <w:spacing w:line="240" w:lineRule="auto"/>
              <w:jc w:val="center"/>
              <w:rPr>
                <w:rFonts w:ascii="Times New Roman" w:hAnsi="Times New Roman" w:cs="Times New Roman"/>
                <w:sz w:val="21"/>
                <w:szCs w:val="18"/>
              </w:rPr>
            </w:pPr>
          </w:p>
        </w:tc>
      </w:tr>
      <w:tr w14:paraId="4DF021C2">
        <w:tblPrEx>
          <w:tblCellMar>
            <w:top w:w="0" w:type="dxa"/>
            <w:left w:w="108" w:type="dxa"/>
            <w:bottom w:w="0" w:type="dxa"/>
            <w:right w:w="108" w:type="dxa"/>
          </w:tblCellMar>
        </w:tblPrEx>
        <w:trPr>
          <w:trHeight w:val="476" w:hRule="atLeast"/>
        </w:trPr>
        <w:tc>
          <w:tcPr>
            <w:tcW w:w="460" w:type="pct"/>
            <w:tcBorders>
              <w:top w:val="single" w:color="auto" w:sz="4" w:space="0"/>
              <w:left w:val="single" w:color="auto" w:sz="4" w:space="0"/>
              <w:bottom w:val="single" w:color="auto" w:sz="4" w:space="0"/>
              <w:right w:val="single" w:color="auto" w:sz="4" w:space="0"/>
            </w:tcBorders>
            <w:vAlign w:val="center"/>
          </w:tcPr>
          <w:p w14:paraId="22C4C352">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2</w:t>
            </w:r>
          </w:p>
        </w:tc>
        <w:tc>
          <w:tcPr>
            <w:tcW w:w="1229" w:type="pct"/>
            <w:gridSpan w:val="2"/>
            <w:tcBorders>
              <w:top w:val="single" w:color="auto" w:sz="4" w:space="0"/>
              <w:left w:val="single" w:color="auto" w:sz="4" w:space="0"/>
              <w:bottom w:val="single" w:color="auto" w:sz="4" w:space="0"/>
              <w:right w:val="single" w:color="auto" w:sz="4" w:space="0"/>
            </w:tcBorders>
            <w:vAlign w:val="center"/>
          </w:tcPr>
          <w:p w14:paraId="2FF1432C">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地下室</w:t>
            </w:r>
          </w:p>
        </w:tc>
        <w:tc>
          <w:tcPr>
            <w:tcW w:w="317" w:type="pct"/>
            <w:tcBorders>
              <w:top w:val="single" w:color="auto" w:sz="4" w:space="0"/>
              <w:left w:val="single" w:color="auto" w:sz="4" w:space="0"/>
              <w:bottom w:val="single" w:color="auto" w:sz="4" w:space="0"/>
              <w:right w:val="single" w:color="auto" w:sz="4" w:space="0"/>
            </w:tcBorders>
            <w:vAlign w:val="center"/>
          </w:tcPr>
          <w:p w14:paraId="0ABEE65E">
            <w:pPr>
              <w:spacing w:line="240" w:lineRule="auto"/>
              <w:jc w:val="center"/>
              <w:rPr>
                <w:rFonts w:ascii="Times New Roman" w:hAnsi="Times New Roman" w:cs="Times New Roman"/>
                <w:sz w:val="21"/>
                <w:szCs w:val="18"/>
              </w:rPr>
            </w:pPr>
          </w:p>
        </w:tc>
        <w:tc>
          <w:tcPr>
            <w:tcW w:w="335" w:type="pct"/>
            <w:tcBorders>
              <w:top w:val="single" w:color="auto" w:sz="4" w:space="0"/>
              <w:left w:val="single" w:color="auto" w:sz="4" w:space="0"/>
              <w:bottom w:val="single" w:color="auto" w:sz="4" w:space="0"/>
              <w:right w:val="single" w:color="auto" w:sz="4" w:space="0"/>
            </w:tcBorders>
            <w:vAlign w:val="center"/>
          </w:tcPr>
          <w:p w14:paraId="4F3BD55B">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141DC8DD">
            <w:pPr>
              <w:spacing w:line="240" w:lineRule="auto"/>
              <w:jc w:val="center"/>
              <w:rPr>
                <w:rFonts w:ascii="Times New Roman" w:hAnsi="Times New Roman" w:cs="Times New Roman"/>
                <w:sz w:val="21"/>
                <w:szCs w:val="18"/>
              </w:rPr>
            </w:pPr>
          </w:p>
        </w:tc>
        <w:tc>
          <w:tcPr>
            <w:tcW w:w="323" w:type="pct"/>
            <w:tcBorders>
              <w:top w:val="single" w:color="auto" w:sz="4" w:space="0"/>
              <w:left w:val="single" w:color="auto" w:sz="4" w:space="0"/>
              <w:bottom w:val="single" w:color="auto" w:sz="4" w:space="0"/>
              <w:right w:val="single" w:color="auto" w:sz="4" w:space="0"/>
            </w:tcBorders>
            <w:vAlign w:val="center"/>
          </w:tcPr>
          <w:p w14:paraId="659CEFC0">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203420FC">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059F20D3">
            <w:pPr>
              <w:spacing w:line="240" w:lineRule="auto"/>
              <w:jc w:val="center"/>
              <w:rPr>
                <w:rFonts w:ascii="Times New Roman" w:hAnsi="Times New Roman" w:cs="Times New Roman"/>
                <w:sz w:val="21"/>
                <w:szCs w:val="18"/>
              </w:rPr>
            </w:pPr>
            <w:r>
              <w:t>m</w:t>
            </w:r>
            <w:r>
              <w:rPr>
                <w:vertAlign w:val="superscript"/>
              </w:rPr>
              <w:t>2</w:t>
            </w:r>
          </w:p>
        </w:tc>
        <w:tc>
          <w:tcPr>
            <w:tcW w:w="285" w:type="pct"/>
            <w:tcBorders>
              <w:top w:val="single" w:color="auto" w:sz="4" w:space="0"/>
              <w:left w:val="single" w:color="auto" w:sz="4" w:space="0"/>
              <w:bottom w:val="single" w:color="auto" w:sz="4" w:space="0"/>
              <w:right w:val="single" w:color="auto" w:sz="4" w:space="0"/>
            </w:tcBorders>
            <w:vAlign w:val="center"/>
          </w:tcPr>
          <w:p w14:paraId="4227A92D">
            <w:pPr>
              <w:spacing w:line="240" w:lineRule="auto"/>
              <w:jc w:val="center"/>
              <w:rPr>
                <w:rFonts w:ascii="Times New Roman" w:hAnsi="Times New Roman" w:cs="Times New Roman"/>
                <w:sz w:val="21"/>
                <w:szCs w:val="18"/>
              </w:rPr>
            </w:pPr>
          </w:p>
        </w:tc>
        <w:tc>
          <w:tcPr>
            <w:tcW w:w="438" w:type="pct"/>
            <w:tcBorders>
              <w:top w:val="single" w:color="auto" w:sz="4" w:space="0"/>
              <w:left w:val="single" w:color="auto" w:sz="4" w:space="0"/>
              <w:bottom w:val="single" w:color="auto" w:sz="4" w:space="0"/>
              <w:right w:val="single" w:color="auto" w:sz="4" w:space="0"/>
            </w:tcBorders>
            <w:vAlign w:val="center"/>
          </w:tcPr>
          <w:p w14:paraId="57C7C36B">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noWrap/>
            <w:vAlign w:val="center"/>
          </w:tcPr>
          <w:p w14:paraId="018B6AD2">
            <w:pPr>
              <w:spacing w:line="240" w:lineRule="auto"/>
              <w:jc w:val="center"/>
              <w:rPr>
                <w:rFonts w:ascii="Times New Roman" w:hAnsi="Times New Roman" w:cs="Times New Roman"/>
                <w:sz w:val="21"/>
                <w:szCs w:val="18"/>
              </w:rPr>
            </w:pPr>
          </w:p>
        </w:tc>
        <w:tc>
          <w:tcPr>
            <w:tcW w:w="312" w:type="pct"/>
            <w:tcBorders>
              <w:top w:val="single" w:color="auto" w:sz="4" w:space="0"/>
              <w:left w:val="single" w:color="auto" w:sz="4" w:space="0"/>
              <w:bottom w:val="single" w:color="auto" w:sz="4" w:space="0"/>
              <w:right w:val="single" w:color="auto" w:sz="4" w:space="0"/>
            </w:tcBorders>
            <w:vAlign w:val="center"/>
          </w:tcPr>
          <w:p w14:paraId="3D802984">
            <w:pPr>
              <w:spacing w:line="240" w:lineRule="auto"/>
              <w:jc w:val="center"/>
              <w:rPr>
                <w:rFonts w:ascii="Times New Roman" w:hAnsi="Times New Roman" w:cs="Times New Roman"/>
                <w:sz w:val="21"/>
                <w:szCs w:val="18"/>
              </w:rPr>
            </w:pPr>
          </w:p>
        </w:tc>
      </w:tr>
      <w:tr w14:paraId="09AFB0F9">
        <w:tblPrEx>
          <w:tblCellMar>
            <w:top w:w="0" w:type="dxa"/>
            <w:left w:w="108" w:type="dxa"/>
            <w:bottom w:w="0" w:type="dxa"/>
            <w:right w:w="108" w:type="dxa"/>
          </w:tblCellMar>
        </w:tblPrEx>
        <w:trPr>
          <w:trHeight w:val="476" w:hRule="atLeast"/>
        </w:trPr>
        <w:tc>
          <w:tcPr>
            <w:tcW w:w="460" w:type="pct"/>
            <w:tcBorders>
              <w:top w:val="single" w:color="auto" w:sz="4" w:space="0"/>
              <w:left w:val="single" w:color="auto" w:sz="4" w:space="0"/>
              <w:bottom w:val="single" w:color="auto" w:sz="4" w:space="0"/>
              <w:right w:val="single" w:color="auto" w:sz="4" w:space="0"/>
            </w:tcBorders>
            <w:vAlign w:val="center"/>
          </w:tcPr>
          <w:p w14:paraId="4450B37C">
            <w:pPr>
              <w:spacing w:line="240" w:lineRule="auto"/>
              <w:jc w:val="center"/>
              <w:rPr>
                <w:rFonts w:ascii="Times New Roman" w:hAnsi="Times New Roman" w:cs="Times New Roman"/>
                <w:sz w:val="21"/>
                <w:szCs w:val="18"/>
              </w:rPr>
            </w:pPr>
          </w:p>
        </w:tc>
        <w:tc>
          <w:tcPr>
            <w:tcW w:w="1229" w:type="pct"/>
            <w:gridSpan w:val="2"/>
            <w:tcBorders>
              <w:top w:val="single" w:color="auto" w:sz="4" w:space="0"/>
              <w:left w:val="single" w:color="auto" w:sz="4" w:space="0"/>
              <w:bottom w:val="single" w:color="auto" w:sz="4" w:space="0"/>
              <w:right w:val="single" w:color="auto" w:sz="4" w:space="0"/>
            </w:tcBorders>
            <w:vAlign w:val="center"/>
          </w:tcPr>
          <w:p w14:paraId="66D463EB">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w:t>
            </w:r>
          </w:p>
        </w:tc>
        <w:tc>
          <w:tcPr>
            <w:tcW w:w="317" w:type="pct"/>
            <w:tcBorders>
              <w:top w:val="single" w:color="auto" w:sz="4" w:space="0"/>
              <w:left w:val="single" w:color="auto" w:sz="4" w:space="0"/>
              <w:bottom w:val="single" w:color="auto" w:sz="4" w:space="0"/>
              <w:right w:val="single" w:color="auto" w:sz="4" w:space="0"/>
            </w:tcBorders>
            <w:vAlign w:val="center"/>
          </w:tcPr>
          <w:p w14:paraId="2D996AE5">
            <w:pPr>
              <w:spacing w:line="240" w:lineRule="auto"/>
              <w:jc w:val="center"/>
              <w:rPr>
                <w:rFonts w:ascii="Times New Roman" w:hAnsi="Times New Roman" w:cs="Times New Roman"/>
                <w:sz w:val="21"/>
                <w:szCs w:val="18"/>
              </w:rPr>
            </w:pPr>
          </w:p>
        </w:tc>
        <w:tc>
          <w:tcPr>
            <w:tcW w:w="335" w:type="pct"/>
            <w:tcBorders>
              <w:top w:val="single" w:color="auto" w:sz="4" w:space="0"/>
              <w:left w:val="single" w:color="auto" w:sz="4" w:space="0"/>
              <w:bottom w:val="single" w:color="auto" w:sz="4" w:space="0"/>
              <w:right w:val="single" w:color="auto" w:sz="4" w:space="0"/>
            </w:tcBorders>
            <w:vAlign w:val="center"/>
          </w:tcPr>
          <w:p w14:paraId="04900F1E">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0A5E56CB">
            <w:pPr>
              <w:spacing w:line="240" w:lineRule="auto"/>
              <w:jc w:val="center"/>
              <w:rPr>
                <w:rFonts w:ascii="Times New Roman" w:hAnsi="Times New Roman" w:cs="Times New Roman"/>
                <w:sz w:val="21"/>
                <w:szCs w:val="18"/>
              </w:rPr>
            </w:pPr>
          </w:p>
        </w:tc>
        <w:tc>
          <w:tcPr>
            <w:tcW w:w="323" w:type="pct"/>
            <w:tcBorders>
              <w:top w:val="single" w:color="auto" w:sz="4" w:space="0"/>
              <w:left w:val="single" w:color="auto" w:sz="4" w:space="0"/>
              <w:bottom w:val="single" w:color="auto" w:sz="4" w:space="0"/>
              <w:right w:val="single" w:color="auto" w:sz="4" w:space="0"/>
            </w:tcBorders>
            <w:vAlign w:val="center"/>
          </w:tcPr>
          <w:p w14:paraId="0E51A7DD">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69C83E92">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4A67E255">
            <w:pPr>
              <w:spacing w:line="240" w:lineRule="auto"/>
              <w:jc w:val="center"/>
              <w:rPr>
                <w:rFonts w:ascii="Times New Roman" w:hAnsi="Times New Roman" w:cs="Times New Roman"/>
                <w:sz w:val="21"/>
                <w:szCs w:val="18"/>
              </w:rPr>
            </w:pPr>
            <w:r>
              <w:t>m</w:t>
            </w:r>
            <w:r>
              <w:rPr>
                <w:vertAlign w:val="superscript"/>
              </w:rPr>
              <w:t>2</w:t>
            </w:r>
          </w:p>
        </w:tc>
        <w:tc>
          <w:tcPr>
            <w:tcW w:w="285" w:type="pct"/>
            <w:tcBorders>
              <w:top w:val="single" w:color="auto" w:sz="4" w:space="0"/>
              <w:left w:val="single" w:color="auto" w:sz="4" w:space="0"/>
              <w:bottom w:val="single" w:color="auto" w:sz="4" w:space="0"/>
              <w:right w:val="single" w:color="auto" w:sz="4" w:space="0"/>
            </w:tcBorders>
            <w:vAlign w:val="center"/>
          </w:tcPr>
          <w:p w14:paraId="2F1D3D30">
            <w:pPr>
              <w:spacing w:line="240" w:lineRule="auto"/>
              <w:jc w:val="center"/>
              <w:rPr>
                <w:rFonts w:ascii="Times New Roman" w:hAnsi="Times New Roman" w:cs="Times New Roman"/>
                <w:sz w:val="21"/>
                <w:szCs w:val="18"/>
              </w:rPr>
            </w:pPr>
          </w:p>
        </w:tc>
        <w:tc>
          <w:tcPr>
            <w:tcW w:w="438" w:type="pct"/>
            <w:tcBorders>
              <w:top w:val="single" w:color="auto" w:sz="4" w:space="0"/>
              <w:left w:val="single" w:color="auto" w:sz="4" w:space="0"/>
              <w:bottom w:val="single" w:color="auto" w:sz="4" w:space="0"/>
              <w:right w:val="single" w:color="auto" w:sz="4" w:space="0"/>
            </w:tcBorders>
            <w:vAlign w:val="center"/>
          </w:tcPr>
          <w:p w14:paraId="6A952C2B">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noWrap/>
            <w:vAlign w:val="center"/>
          </w:tcPr>
          <w:p w14:paraId="32B26D06">
            <w:pPr>
              <w:spacing w:line="240" w:lineRule="auto"/>
              <w:jc w:val="center"/>
              <w:rPr>
                <w:rFonts w:ascii="Times New Roman" w:hAnsi="Times New Roman" w:cs="Times New Roman"/>
                <w:sz w:val="21"/>
                <w:szCs w:val="18"/>
              </w:rPr>
            </w:pPr>
          </w:p>
        </w:tc>
        <w:tc>
          <w:tcPr>
            <w:tcW w:w="312" w:type="pct"/>
            <w:tcBorders>
              <w:top w:val="single" w:color="auto" w:sz="4" w:space="0"/>
              <w:left w:val="single" w:color="auto" w:sz="4" w:space="0"/>
              <w:bottom w:val="single" w:color="auto" w:sz="4" w:space="0"/>
              <w:right w:val="single" w:color="auto" w:sz="4" w:space="0"/>
            </w:tcBorders>
            <w:vAlign w:val="center"/>
          </w:tcPr>
          <w:p w14:paraId="207DE63B">
            <w:pPr>
              <w:spacing w:line="240" w:lineRule="auto"/>
              <w:jc w:val="center"/>
              <w:rPr>
                <w:rFonts w:ascii="Times New Roman" w:hAnsi="Times New Roman" w:cs="Times New Roman"/>
                <w:sz w:val="21"/>
                <w:szCs w:val="18"/>
              </w:rPr>
            </w:pPr>
          </w:p>
        </w:tc>
      </w:tr>
      <w:tr w14:paraId="640CCAAA">
        <w:tblPrEx>
          <w:tblCellMar>
            <w:top w:w="0" w:type="dxa"/>
            <w:left w:w="108" w:type="dxa"/>
            <w:bottom w:w="0" w:type="dxa"/>
            <w:right w:w="108" w:type="dxa"/>
          </w:tblCellMar>
        </w:tblPrEx>
        <w:trPr>
          <w:trHeight w:val="476" w:hRule="atLeast"/>
        </w:trPr>
        <w:tc>
          <w:tcPr>
            <w:tcW w:w="460" w:type="pct"/>
            <w:tcBorders>
              <w:top w:val="single" w:color="auto" w:sz="4" w:space="0"/>
              <w:left w:val="single" w:color="auto" w:sz="4" w:space="0"/>
              <w:bottom w:val="single" w:color="auto" w:sz="4" w:space="0"/>
              <w:right w:val="single" w:color="auto" w:sz="4" w:space="0"/>
            </w:tcBorders>
            <w:vAlign w:val="center"/>
          </w:tcPr>
          <w:p w14:paraId="38C2E3F1">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3</w:t>
            </w:r>
          </w:p>
        </w:tc>
        <w:tc>
          <w:tcPr>
            <w:tcW w:w="1229" w:type="pct"/>
            <w:gridSpan w:val="2"/>
            <w:tcBorders>
              <w:top w:val="single" w:color="auto" w:sz="4" w:space="0"/>
              <w:left w:val="single" w:color="auto" w:sz="4" w:space="0"/>
              <w:bottom w:val="single" w:color="auto" w:sz="4" w:space="0"/>
              <w:right w:val="single" w:color="auto" w:sz="4" w:space="0"/>
            </w:tcBorders>
            <w:vAlign w:val="center"/>
          </w:tcPr>
          <w:p w14:paraId="21AE1C02">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地上工程单体1（单体名称）</w:t>
            </w:r>
          </w:p>
        </w:tc>
        <w:tc>
          <w:tcPr>
            <w:tcW w:w="317" w:type="pct"/>
            <w:tcBorders>
              <w:top w:val="single" w:color="auto" w:sz="4" w:space="0"/>
              <w:left w:val="single" w:color="auto" w:sz="4" w:space="0"/>
              <w:bottom w:val="single" w:color="auto" w:sz="4" w:space="0"/>
              <w:right w:val="single" w:color="auto" w:sz="4" w:space="0"/>
            </w:tcBorders>
            <w:vAlign w:val="center"/>
          </w:tcPr>
          <w:p w14:paraId="488826D9">
            <w:pPr>
              <w:spacing w:line="240" w:lineRule="auto"/>
              <w:jc w:val="center"/>
              <w:rPr>
                <w:rFonts w:ascii="Times New Roman" w:hAnsi="Times New Roman" w:cs="Times New Roman"/>
                <w:sz w:val="21"/>
                <w:szCs w:val="18"/>
              </w:rPr>
            </w:pPr>
          </w:p>
        </w:tc>
        <w:tc>
          <w:tcPr>
            <w:tcW w:w="335" w:type="pct"/>
            <w:tcBorders>
              <w:top w:val="single" w:color="auto" w:sz="4" w:space="0"/>
              <w:left w:val="single" w:color="auto" w:sz="4" w:space="0"/>
              <w:bottom w:val="single" w:color="auto" w:sz="4" w:space="0"/>
              <w:right w:val="single" w:color="auto" w:sz="4" w:space="0"/>
            </w:tcBorders>
            <w:vAlign w:val="center"/>
          </w:tcPr>
          <w:p w14:paraId="136F40FC">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71C79FAD">
            <w:pPr>
              <w:spacing w:line="240" w:lineRule="auto"/>
              <w:jc w:val="center"/>
              <w:rPr>
                <w:rFonts w:ascii="Times New Roman" w:hAnsi="Times New Roman" w:cs="Times New Roman"/>
                <w:sz w:val="21"/>
                <w:szCs w:val="18"/>
              </w:rPr>
            </w:pPr>
          </w:p>
        </w:tc>
        <w:tc>
          <w:tcPr>
            <w:tcW w:w="323" w:type="pct"/>
            <w:tcBorders>
              <w:top w:val="single" w:color="auto" w:sz="4" w:space="0"/>
              <w:left w:val="single" w:color="auto" w:sz="4" w:space="0"/>
              <w:bottom w:val="single" w:color="auto" w:sz="4" w:space="0"/>
              <w:right w:val="single" w:color="auto" w:sz="4" w:space="0"/>
            </w:tcBorders>
            <w:vAlign w:val="center"/>
          </w:tcPr>
          <w:p w14:paraId="1660E098">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64610181">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2F62F630">
            <w:pPr>
              <w:spacing w:line="240" w:lineRule="auto"/>
              <w:jc w:val="center"/>
            </w:pPr>
            <w:r>
              <w:t>m</w:t>
            </w:r>
            <w:r>
              <w:rPr>
                <w:vertAlign w:val="superscript"/>
              </w:rPr>
              <w:t>2</w:t>
            </w:r>
          </w:p>
        </w:tc>
        <w:tc>
          <w:tcPr>
            <w:tcW w:w="285" w:type="pct"/>
            <w:tcBorders>
              <w:top w:val="single" w:color="auto" w:sz="4" w:space="0"/>
              <w:left w:val="single" w:color="auto" w:sz="4" w:space="0"/>
              <w:bottom w:val="single" w:color="auto" w:sz="4" w:space="0"/>
              <w:right w:val="single" w:color="auto" w:sz="4" w:space="0"/>
            </w:tcBorders>
            <w:vAlign w:val="center"/>
          </w:tcPr>
          <w:p w14:paraId="6712548C">
            <w:pPr>
              <w:spacing w:line="240" w:lineRule="auto"/>
              <w:jc w:val="center"/>
              <w:rPr>
                <w:rFonts w:ascii="Times New Roman" w:hAnsi="Times New Roman" w:cs="Times New Roman"/>
                <w:sz w:val="21"/>
                <w:szCs w:val="18"/>
              </w:rPr>
            </w:pPr>
          </w:p>
        </w:tc>
        <w:tc>
          <w:tcPr>
            <w:tcW w:w="438" w:type="pct"/>
            <w:tcBorders>
              <w:top w:val="single" w:color="auto" w:sz="4" w:space="0"/>
              <w:left w:val="single" w:color="auto" w:sz="4" w:space="0"/>
              <w:bottom w:val="single" w:color="auto" w:sz="4" w:space="0"/>
              <w:right w:val="single" w:color="auto" w:sz="4" w:space="0"/>
            </w:tcBorders>
            <w:vAlign w:val="center"/>
          </w:tcPr>
          <w:p w14:paraId="66FC0A7F">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noWrap/>
            <w:vAlign w:val="center"/>
          </w:tcPr>
          <w:p w14:paraId="74B313E7">
            <w:pPr>
              <w:spacing w:line="240" w:lineRule="auto"/>
              <w:jc w:val="center"/>
              <w:rPr>
                <w:rFonts w:ascii="Times New Roman" w:hAnsi="Times New Roman" w:cs="Times New Roman"/>
                <w:sz w:val="21"/>
                <w:szCs w:val="18"/>
              </w:rPr>
            </w:pPr>
          </w:p>
        </w:tc>
        <w:tc>
          <w:tcPr>
            <w:tcW w:w="312" w:type="pct"/>
            <w:tcBorders>
              <w:top w:val="single" w:color="auto" w:sz="4" w:space="0"/>
              <w:left w:val="single" w:color="auto" w:sz="4" w:space="0"/>
              <w:bottom w:val="single" w:color="auto" w:sz="4" w:space="0"/>
              <w:right w:val="single" w:color="auto" w:sz="4" w:space="0"/>
            </w:tcBorders>
            <w:vAlign w:val="center"/>
          </w:tcPr>
          <w:p w14:paraId="6433FF01">
            <w:pPr>
              <w:spacing w:line="240" w:lineRule="auto"/>
              <w:jc w:val="center"/>
              <w:rPr>
                <w:rFonts w:ascii="Times New Roman" w:hAnsi="Times New Roman" w:cs="Times New Roman"/>
                <w:sz w:val="21"/>
                <w:szCs w:val="18"/>
              </w:rPr>
            </w:pPr>
          </w:p>
        </w:tc>
      </w:tr>
      <w:tr w14:paraId="4BB5298C">
        <w:tblPrEx>
          <w:tblCellMar>
            <w:top w:w="0" w:type="dxa"/>
            <w:left w:w="108" w:type="dxa"/>
            <w:bottom w:w="0" w:type="dxa"/>
            <w:right w:w="108" w:type="dxa"/>
          </w:tblCellMar>
        </w:tblPrEx>
        <w:trPr>
          <w:trHeight w:val="476" w:hRule="atLeast"/>
        </w:trPr>
        <w:tc>
          <w:tcPr>
            <w:tcW w:w="460" w:type="pct"/>
            <w:tcBorders>
              <w:top w:val="single" w:color="auto" w:sz="4" w:space="0"/>
              <w:left w:val="single" w:color="auto" w:sz="4" w:space="0"/>
              <w:bottom w:val="single" w:color="auto" w:sz="4" w:space="0"/>
              <w:right w:val="single" w:color="auto" w:sz="4" w:space="0"/>
            </w:tcBorders>
            <w:vAlign w:val="center"/>
          </w:tcPr>
          <w:p w14:paraId="7E867ABB">
            <w:pPr>
              <w:spacing w:line="240" w:lineRule="auto"/>
              <w:jc w:val="center"/>
              <w:rPr>
                <w:rFonts w:ascii="Times New Roman" w:hAnsi="Times New Roman" w:cs="Times New Roman"/>
                <w:sz w:val="21"/>
                <w:szCs w:val="18"/>
              </w:rPr>
            </w:pPr>
          </w:p>
        </w:tc>
        <w:tc>
          <w:tcPr>
            <w:tcW w:w="1229" w:type="pct"/>
            <w:gridSpan w:val="2"/>
            <w:tcBorders>
              <w:top w:val="single" w:color="auto" w:sz="4" w:space="0"/>
              <w:left w:val="single" w:color="auto" w:sz="4" w:space="0"/>
              <w:bottom w:val="single" w:color="auto" w:sz="4" w:space="0"/>
              <w:right w:val="single" w:color="auto" w:sz="4" w:space="0"/>
            </w:tcBorders>
            <w:vAlign w:val="center"/>
          </w:tcPr>
          <w:p w14:paraId="0CA30684">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w:t>
            </w:r>
          </w:p>
        </w:tc>
        <w:tc>
          <w:tcPr>
            <w:tcW w:w="317" w:type="pct"/>
            <w:tcBorders>
              <w:top w:val="single" w:color="auto" w:sz="4" w:space="0"/>
              <w:left w:val="single" w:color="auto" w:sz="4" w:space="0"/>
              <w:bottom w:val="single" w:color="auto" w:sz="4" w:space="0"/>
              <w:right w:val="single" w:color="auto" w:sz="4" w:space="0"/>
            </w:tcBorders>
            <w:vAlign w:val="center"/>
          </w:tcPr>
          <w:p w14:paraId="0C9AE14F">
            <w:pPr>
              <w:spacing w:line="240" w:lineRule="auto"/>
              <w:jc w:val="center"/>
              <w:rPr>
                <w:rFonts w:ascii="Times New Roman" w:hAnsi="Times New Roman" w:cs="Times New Roman"/>
                <w:sz w:val="21"/>
                <w:szCs w:val="18"/>
              </w:rPr>
            </w:pPr>
          </w:p>
        </w:tc>
        <w:tc>
          <w:tcPr>
            <w:tcW w:w="335" w:type="pct"/>
            <w:tcBorders>
              <w:top w:val="single" w:color="auto" w:sz="4" w:space="0"/>
              <w:left w:val="single" w:color="auto" w:sz="4" w:space="0"/>
              <w:bottom w:val="single" w:color="auto" w:sz="4" w:space="0"/>
              <w:right w:val="single" w:color="auto" w:sz="4" w:space="0"/>
            </w:tcBorders>
            <w:vAlign w:val="center"/>
          </w:tcPr>
          <w:p w14:paraId="14C4B5EE">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6DE193A4">
            <w:pPr>
              <w:spacing w:line="240" w:lineRule="auto"/>
              <w:jc w:val="center"/>
              <w:rPr>
                <w:rFonts w:ascii="Times New Roman" w:hAnsi="Times New Roman" w:cs="Times New Roman"/>
                <w:sz w:val="21"/>
                <w:szCs w:val="18"/>
              </w:rPr>
            </w:pPr>
          </w:p>
        </w:tc>
        <w:tc>
          <w:tcPr>
            <w:tcW w:w="323" w:type="pct"/>
            <w:tcBorders>
              <w:top w:val="single" w:color="auto" w:sz="4" w:space="0"/>
              <w:left w:val="single" w:color="auto" w:sz="4" w:space="0"/>
              <w:bottom w:val="single" w:color="auto" w:sz="4" w:space="0"/>
              <w:right w:val="single" w:color="auto" w:sz="4" w:space="0"/>
            </w:tcBorders>
            <w:vAlign w:val="center"/>
          </w:tcPr>
          <w:p w14:paraId="3CF34DB7">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1608E32C">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293EFCC1">
            <w:pPr>
              <w:spacing w:line="240" w:lineRule="auto"/>
              <w:jc w:val="center"/>
              <w:rPr>
                <w:rFonts w:ascii="Times New Roman" w:hAnsi="Times New Roman" w:cs="Times New Roman"/>
                <w:sz w:val="21"/>
                <w:szCs w:val="18"/>
              </w:rPr>
            </w:pPr>
            <w:r>
              <w:t>m</w:t>
            </w:r>
            <w:r>
              <w:rPr>
                <w:vertAlign w:val="superscript"/>
              </w:rPr>
              <w:t>2</w:t>
            </w:r>
          </w:p>
        </w:tc>
        <w:tc>
          <w:tcPr>
            <w:tcW w:w="285" w:type="pct"/>
            <w:tcBorders>
              <w:top w:val="single" w:color="auto" w:sz="4" w:space="0"/>
              <w:left w:val="single" w:color="auto" w:sz="4" w:space="0"/>
              <w:bottom w:val="single" w:color="auto" w:sz="4" w:space="0"/>
              <w:right w:val="single" w:color="auto" w:sz="4" w:space="0"/>
            </w:tcBorders>
            <w:vAlign w:val="center"/>
          </w:tcPr>
          <w:p w14:paraId="20BAF9FB">
            <w:pPr>
              <w:spacing w:line="240" w:lineRule="auto"/>
              <w:jc w:val="center"/>
              <w:rPr>
                <w:rFonts w:ascii="Times New Roman" w:hAnsi="Times New Roman" w:cs="Times New Roman"/>
                <w:sz w:val="21"/>
                <w:szCs w:val="18"/>
              </w:rPr>
            </w:pPr>
          </w:p>
        </w:tc>
        <w:tc>
          <w:tcPr>
            <w:tcW w:w="438" w:type="pct"/>
            <w:tcBorders>
              <w:top w:val="single" w:color="auto" w:sz="4" w:space="0"/>
              <w:left w:val="single" w:color="auto" w:sz="4" w:space="0"/>
              <w:bottom w:val="single" w:color="auto" w:sz="4" w:space="0"/>
              <w:right w:val="single" w:color="auto" w:sz="4" w:space="0"/>
            </w:tcBorders>
            <w:vAlign w:val="center"/>
          </w:tcPr>
          <w:p w14:paraId="7E27B480">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noWrap/>
            <w:vAlign w:val="center"/>
          </w:tcPr>
          <w:p w14:paraId="2CE6BFDE">
            <w:pPr>
              <w:spacing w:line="240" w:lineRule="auto"/>
              <w:jc w:val="center"/>
              <w:rPr>
                <w:rFonts w:ascii="Times New Roman" w:hAnsi="Times New Roman" w:cs="Times New Roman"/>
                <w:sz w:val="21"/>
                <w:szCs w:val="18"/>
              </w:rPr>
            </w:pPr>
          </w:p>
        </w:tc>
        <w:tc>
          <w:tcPr>
            <w:tcW w:w="312" w:type="pct"/>
            <w:tcBorders>
              <w:top w:val="single" w:color="auto" w:sz="4" w:space="0"/>
              <w:left w:val="single" w:color="auto" w:sz="4" w:space="0"/>
              <w:bottom w:val="single" w:color="auto" w:sz="4" w:space="0"/>
              <w:right w:val="single" w:color="auto" w:sz="4" w:space="0"/>
            </w:tcBorders>
            <w:vAlign w:val="center"/>
          </w:tcPr>
          <w:p w14:paraId="727585DF">
            <w:pPr>
              <w:spacing w:line="240" w:lineRule="auto"/>
              <w:jc w:val="center"/>
              <w:rPr>
                <w:rFonts w:ascii="Times New Roman" w:hAnsi="Times New Roman" w:cs="Times New Roman"/>
                <w:sz w:val="21"/>
                <w:szCs w:val="18"/>
              </w:rPr>
            </w:pPr>
          </w:p>
        </w:tc>
      </w:tr>
      <w:tr w14:paraId="4D83C28F">
        <w:tblPrEx>
          <w:tblCellMar>
            <w:top w:w="0" w:type="dxa"/>
            <w:left w:w="108" w:type="dxa"/>
            <w:bottom w:w="0" w:type="dxa"/>
            <w:right w:w="108" w:type="dxa"/>
          </w:tblCellMar>
        </w:tblPrEx>
        <w:trPr>
          <w:trHeight w:val="476" w:hRule="atLeast"/>
        </w:trPr>
        <w:tc>
          <w:tcPr>
            <w:tcW w:w="460" w:type="pct"/>
            <w:tcBorders>
              <w:top w:val="single" w:color="auto" w:sz="4" w:space="0"/>
              <w:left w:val="single" w:color="auto" w:sz="4" w:space="0"/>
              <w:bottom w:val="single" w:color="auto" w:sz="4" w:space="0"/>
              <w:right w:val="single" w:color="auto" w:sz="4" w:space="0"/>
            </w:tcBorders>
            <w:vAlign w:val="center"/>
          </w:tcPr>
          <w:p w14:paraId="5D8AE31B">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4</w:t>
            </w:r>
          </w:p>
        </w:tc>
        <w:tc>
          <w:tcPr>
            <w:tcW w:w="1229" w:type="pct"/>
            <w:gridSpan w:val="2"/>
            <w:tcBorders>
              <w:top w:val="single" w:color="auto" w:sz="4" w:space="0"/>
              <w:left w:val="single" w:color="auto" w:sz="4" w:space="0"/>
              <w:bottom w:val="single" w:color="auto" w:sz="4" w:space="0"/>
              <w:right w:val="single" w:color="auto" w:sz="4" w:space="0"/>
            </w:tcBorders>
            <w:vAlign w:val="center"/>
          </w:tcPr>
          <w:p w14:paraId="2A63690C">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地上工程单体1（单体名称）</w:t>
            </w:r>
          </w:p>
        </w:tc>
        <w:tc>
          <w:tcPr>
            <w:tcW w:w="317" w:type="pct"/>
            <w:tcBorders>
              <w:top w:val="single" w:color="auto" w:sz="4" w:space="0"/>
              <w:left w:val="single" w:color="auto" w:sz="4" w:space="0"/>
              <w:bottom w:val="single" w:color="auto" w:sz="4" w:space="0"/>
              <w:right w:val="single" w:color="auto" w:sz="4" w:space="0"/>
            </w:tcBorders>
            <w:vAlign w:val="center"/>
          </w:tcPr>
          <w:p w14:paraId="7C35B8F9">
            <w:pPr>
              <w:spacing w:line="240" w:lineRule="auto"/>
              <w:jc w:val="center"/>
              <w:rPr>
                <w:rFonts w:ascii="Times New Roman" w:hAnsi="Times New Roman" w:cs="Times New Roman"/>
                <w:sz w:val="21"/>
                <w:szCs w:val="18"/>
              </w:rPr>
            </w:pPr>
          </w:p>
        </w:tc>
        <w:tc>
          <w:tcPr>
            <w:tcW w:w="335" w:type="pct"/>
            <w:tcBorders>
              <w:top w:val="single" w:color="auto" w:sz="4" w:space="0"/>
              <w:left w:val="single" w:color="auto" w:sz="4" w:space="0"/>
              <w:bottom w:val="single" w:color="auto" w:sz="4" w:space="0"/>
              <w:right w:val="single" w:color="auto" w:sz="4" w:space="0"/>
            </w:tcBorders>
            <w:vAlign w:val="center"/>
          </w:tcPr>
          <w:p w14:paraId="51E32E6E">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2E810A27">
            <w:pPr>
              <w:spacing w:line="240" w:lineRule="auto"/>
              <w:jc w:val="center"/>
              <w:rPr>
                <w:rFonts w:ascii="Times New Roman" w:hAnsi="Times New Roman" w:cs="Times New Roman"/>
                <w:sz w:val="21"/>
                <w:szCs w:val="18"/>
              </w:rPr>
            </w:pPr>
          </w:p>
        </w:tc>
        <w:tc>
          <w:tcPr>
            <w:tcW w:w="323" w:type="pct"/>
            <w:tcBorders>
              <w:top w:val="single" w:color="auto" w:sz="4" w:space="0"/>
              <w:left w:val="single" w:color="auto" w:sz="4" w:space="0"/>
              <w:bottom w:val="single" w:color="auto" w:sz="4" w:space="0"/>
              <w:right w:val="single" w:color="auto" w:sz="4" w:space="0"/>
            </w:tcBorders>
            <w:vAlign w:val="center"/>
          </w:tcPr>
          <w:p w14:paraId="70A87575">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263F5BC1">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114F5CE4">
            <w:pPr>
              <w:spacing w:line="240" w:lineRule="auto"/>
              <w:jc w:val="center"/>
            </w:pPr>
            <w:r>
              <w:t>m</w:t>
            </w:r>
            <w:r>
              <w:rPr>
                <w:vertAlign w:val="superscript"/>
              </w:rPr>
              <w:t>2</w:t>
            </w:r>
          </w:p>
        </w:tc>
        <w:tc>
          <w:tcPr>
            <w:tcW w:w="285" w:type="pct"/>
            <w:tcBorders>
              <w:top w:val="single" w:color="auto" w:sz="4" w:space="0"/>
              <w:left w:val="single" w:color="auto" w:sz="4" w:space="0"/>
              <w:bottom w:val="single" w:color="auto" w:sz="4" w:space="0"/>
              <w:right w:val="single" w:color="auto" w:sz="4" w:space="0"/>
            </w:tcBorders>
            <w:vAlign w:val="center"/>
          </w:tcPr>
          <w:p w14:paraId="58297757">
            <w:pPr>
              <w:spacing w:line="240" w:lineRule="auto"/>
              <w:jc w:val="center"/>
              <w:rPr>
                <w:rFonts w:ascii="Times New Roman" w:hAnsi="Times New Roman" w:cs="Times New Roman"/>
                <w:sz w:val="21"/>
                <w:szCs w:val="18"/>
              </w:rPr>
            </w:pPr>
          </w:p>
        </w:tc>
        <w:tc>
          <w:tcPr>
            <w:tcW w:w="438" w:type="pct"/>
            <w:tcBorders>
              <w:top w:val="single" w:color="auto" w:sz="4" w:space="0"/>
              <w:left w:val="single" w:color="auto" w:sz="4" w:space="0"/>
              <w:bottom w:val="single" w:color="auto" w:sz="4" w:space="0"/>
              <w:right w:val="single" w:color="auto" w:sz="4" w:space="0"/>
            </w:tcBorders>
            <w:vAlign w:val="center"/>
          </w:tcPr>
          <w:p w14:paraId="4FDBE2C3">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noWrap/>
            <w:vAlign w:val="center"/>
          </w:tcPr>
          <w:p w14:paraId="47D460F1">
            <w:pPr>
              <w:spacing w:line="240" w:lineRule="auto"/>
              <w:jc w:val="center"/>
              <w:rPr>
                <w:rFonts w:ascii="Times New Roman" w:hAnsi="Times New Roman" w:cs="Times New Roman"/>
                <w:sz w:val="21"/>
                <w:szCs w:val="18"/>
              </w:rPr>
            </w:pPr>
          </w:p>
        </w:tc>
        <w:tc>
          <w:tcPr>
            <w:tcW w:w="312" w:type="pct"/>
            <w:tcBorders>
              <w:top w:val="single" w:color="auto" w:sz="4" w:space="0"/>
              <w:left w:val="single" w:color="auto" w:sz="4" w:space="0"/>
              <w:bottom w:val="single" w:color="auto" w:sz="4" w:space="0"/>
              <w:right w:val="single" w:color="auto" w:sz="4" w:space="0"/>
            </w:tcBorders>
            <w:vAlign w:val="center"/>
          </w:tcPr>
          <w:p w14:paraId="532A669B">
            <w:pPr>
              <w:spacing w:line="240" w:lineRule="auto"/>
              <w:jc w:val="center"/>
              <w:rPr>
                <w:rFonts w:ascii="Times New Roman" w:hAnsi="Times New Roman" w:cs="Times New Roman"/>
                <w:sz w:val="21"/>
                <w:szCs w:val="18"/>
              </w:rPr>
            </w:pPr>
          </w:p>
        </w:tc>
      </w:tr>
      <w:tr w14:paraId="2E0CBBA0">
        <w:tblPrEx>
          <w:tblCellMar>
            <w:top w:w="0" w:type="dxa"/>
            <w:left w:w="108" w:type="dxa"/>
            <w:bottom w:w="0" w:type="dxa"/>
            <w:right w:w="108" w:type="dxa"/>
          </w:tblCellMar>
        </w:tblPrEx>
        <w:trPr>
          <w:trHeight w:val="476" w:hRule="atLeast"/>
        </w:trPr>
        <w:tc>
          <w:tcPr>
            <w:tcW w:w="460" w:type="pct"/>
            <w:tcBorders>
              <w:top w:val="single" w:color="auto" w:sz="4" w:space="0"/>
              <w:left w:val="single" w:color="auto" w:sz="4" w:space="0"/>
              <w:bottom w:val="single" w:color="auto" w:sz="4" w:space="0"/>
              <w:right w:val="single" w:color="auto" w:sz="4" w:space="0"/>
            </w:tcBorders>
            <w:vAlign w:val="center"/>
          </w:tcPr>
          <w:p w14:paraId="6EB82697">
            <w:pPr>
              <w:spacing w:line="240" w:lineRule="auto"/>
              <w:jc w:val="center"/>
              <w:rPr>
                <w:rFonts w:ascii="Times New Roman" w:hAnsi="Times New Roman" w:cs="Times New Roman"/>
                <w:sz w:val="21"/>
                <w:szCs w:val="18"/>
              </w:rPr>
            </w:pPr>
          </w:p>
        </w:tc>
        <w:tc>
          <w:tcPr>
            <w:tcW w:w="1229" w:type="pct"/>
            <w:gridSpan w:val="2"/>
            <w:tcBorders>
              <w:top w:val="single" w:color="auto" w:sz="4" w:space="0"/>
              <w:left w:val="single" w:color="auto" w:sz="4" w:space="0"/>
              <w:bottom w:val="single" w:color="auto" w:sz="4" w:space="0"/>
              <w:right w:val="single" w:color="auto" w:sz="4" w:space="0"/>
            </w:tcBorders>
            <w:vAlign w:val="center"/>
          </w:tcPr>
          <w:p w14:paraId="0270A2BF">
            <w:pPr>
              <w:pStyle w:val="80"/>
              <w:jc w:val="center"/>
              <w:rPr>
                <w:rFonts w:hint="default" w:ascii="Times New Roman" w:hAnsi="Times New Roman" w:cs="Times New Roman"/>
                <w:szCs w:val="18"/>
              </w:rPr>
            </w:pPr>
            <w:r>
              <w:rPr>
                <w:rFonts w:ascii="Times New Roman" w:hAnsi="Times New Roman" w:cs="Times New Roman"/>
                <w:szCs w:val="18"/>
              </w:rPr>
              <w:t>......</w:t>
            </w:r>
          </w:p>
        </w:tc>
        <w:tc>
          <w:tcPr>
            <w:tcW w:w="317" w:type="pct"/>
            <w:tcBorders>
              <w:top w:val="single" w:color="auto" w:sz="4" w:space="0"/>
              <w:left w:val="single" w:color="auto" w:sz="4" w:space="0"/>
              <w:bottom w:val="single" w:color="auto" w:sz="4" w:space="0"/>
              <w:right w:val="single" w:color="auto" w:sz="4" w:space="0"/>
            </w:tcBorders>
            <w:vAlign w:val="center"/>
          </w:tcPr>
          <w:p w14:paraId="16C747F6">
            <w:pPr>
              <w:spacing w:line="240" w:lineRule="auto"/>
              <w:jc w:val="center"/>
              <w:rPr>
                <w:rFonts w:ascii="Times New Roman" w:hAnsi="Times New Roman" w:cs="Times New Roman"/>
                <w:sz w:val="21"/>
                <w:szCs w:val="18"/>
              </w:rPr>
            </w:pPr>
          </w:p>
        </w:tc>
        <w:tc>
          <w:tcPr>
            <w:tcW w:w="335" w:type="pct"/>
            <w:tcBorders>
              <w:top w:val="single" w:color="auto" w:sz="4" w:space="0"/>
              <w:left w:val="single" w:color="auto" w:sz="4" w:space="0"/>
              <w:bottom w:val="single" w:color="auto" w:sz="4" w:space="0"/>
              <w:right w:val="single" w:color="auto" w:sz="4" w:space="0"/>
            </w:tcBorders>
            <w:vAlign w:val="center"/>
          </w:tcPr>
          <w:p w14:paraId="4602BE87">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3C657E4D">
            <w:pPr>
              <w:spacing w:line="240" w:lineRule="auto"/>
              <w:jc w:val="center"/>
              <w:rPr>
                <w:rFonts w:ascii="Times New Roman" w:hAnsi="Times New Roman" w:cs="Times New Roman"/>
                <w:sz w:val="21"/>
                <w:szCs w:val="18"/>
              </w:rPr>
            </w:pPr>
          </w:p>
        </w:tc>
        <w:tc>
          <w:tcPr>
            <w:tcW w:w="323" w:type="pct"/>
            <w:tcBorders>
              <w:top w:val="single" w:color="auto" w:sz="4" w:space="0"/>
              <w:left w:val="single" w:color="auto" w:sz="4" w:space="0"/>
              <w:bottom w:val="single" w:color="auto" w:sz="4" w:space="0"/>
              <w:right w:val="single" w:color="auto" w:sz="4" w:space="0"/>
            </w:tcBorders>
            <w:vAlign w:val="center"/>
          </w:tcPr>
          <w:p w14:paraId="186A016B">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3FDEBBA4">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10B00804">
            <w:pPr>
              <w:spacing w:line="240" w:lineRule="auto"/>
              <w:jc w:val="center"/>
              <w:rPr>
                <w:rFonts w:ascii="Times New Roman" w:hAnsi="Times New Roman" w:cs="Times New Roman"/>
                <w:sz w:val="21"/>
                <w:szCs w:val="18"/>
              </w:rPr>
            </w:pPr>
            <w:r>
              <w:t>m</w:t>
            </w:r>
            <w:r>
              <w:rPr>
                <w:vertAlign w:val="superscript"/>
              </w:rPr>
              <w:t>2</w:t>
            </w:r>
          </w:p>
        </w:tc>
        <w:tc>
          <w:tcPr>
            <w:tcW w:w="285" w:type="pct"/>
            <w:tcBorders>
              <w:top w:val="single" w:color="auto" w:sz="4" w:space="0"/>
              <w:left w:val="single" w:color="auto" w:sz="4" w:space="0"/>
              <w:bottom w:val="single" w:color="auto" w:sz="4" w:space="0"/>
              <w:right w:val="single" w:color="auto" w:sz="4" w:space="0"/>
            </w:tcBorders>
            <w:vAlign w:val="center"/>
          </w:tcPr>
          <w:p w14:paraId="021AB7BD">
            <w:pPr>
              <w:spacing w:line="240" w:lineRule="auto"/>
              <w:jc w:val="center"/>
              <w:rPr>
                <w:rFonts w:ascii="Times New Roman" w:hAnsi="Times New Roman" w:cs="Times New Roman"/>
                <w:sz w:val="21"/>
                <w:szCs w:val="18"/>
              </w:rPr>
            </w:pPr>
          </w:p>
        </w:tc>
        <w:tc>
          <w:tcPr>
            <w:tcW w:w="438" w:type="pct"/>
            <w:tcBorders>
              <w:top w:val="single" w:color="auto" w:sz="4" w:space="0"/>
              <w:left w:val="single" w:color="auto" w:sz="4" w:space="0"/>
              <w:bottom w:val="single" w:color="auto" w:sz="4" w:space="0"/>
              <w:right w:val="single" w:color="auto" w:sz="4" w:space="0"/>
            </w:tcBorders>
            <w:vAlign w:val="center"/>
          </w:tcPr>
          <w:p w14:paraId="7151F60C">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noWrap/>
            <w:vAlign w:val="center"/>
          </w:tcPr>
          <w:p w14:paraId="49170736">
            <w:pPr>
              <w:spacing w:line="240" w:lineRule="auto"/>
              <w:jc w:val="center"/>
              <w:rPr>
                <w:rFonts w:ascii="Times New Roman" w:hAnsi="Times New Roman" w:cs="Times New Roman"/>
                <w:sz w:val="21"/>
                <w:szCs w:val="18"/>
              </w:rPr>
            </w:pPr>
          </w:p>
        </w:tc>
        <w:tc>
          <w:tcPr>
            <w:tcW w:w="312" w:type="pct"/>
            <w:tcBorders>
              <w:top w:val="single" w:color="auto" w:sz="4" w:space="0"/>
              <w:left w:val="single" w:color="auto" w:sz="4" w:space="0"/>
              <w:bottom w:val="single" w:color="auto" w:sz="4" w:space="0"/>
              <w:right w:val="single" w:color="auto" w:sz="4" w:space="0"/>
            </w:tcBorders>
            <w:vAlign w:val="center"/>
          </w:tcPr>
          <w:p w14:paraId="752983A7">
            <w:pPr>
              <w:spacing w:line="240" w:lineRule="auto"/>
              <w:jc w:val="center"/>
              <w:rPr>
                <w:rFonts w:ascii="Times New Roman" w:hAnsi="Times New Roman" w:cs="Times New Roman"/>
                <w:sz w:val="21"/>
                <w:szCs w:val="18"/>
              </w:rPr>
            </w:pPr>
          </w:p>
        </w:tc>
      </w:tr>
      <w:tr w14:paraId="0EEB6303">
        <w:tblPrEx>
          <w:tblCellMar>
            <w:top w:w="0" w:type="dxa"/>
            <w:left w:w="108" w:type="dxa"/>
            <w:bottom w:w="0" w:type="dxa"/>
            <w:right w:w="108" w:type="dxa"/>
          </w:tblCellMar>
        </w:tblPrEx>
        <w:trPr>
          <w:trHeight w:val="476" w:hRule="atLeast"/>
        </w:trPr>
        <w:tc>
          <w:tcPr>
            <w:tcW w:w="460" w:type="pct"/>
            <w:tcBorders>
              <w:top w:val="single" w:color="auto" w:sz="4" w:space="0"/>
              <w:left w:val="single" w:color="auto" w:sz="4" w:space="0"/>
              <w:bottom w:val="single" w:color="auto" w:sz="4" w:space="0"/>
              <w:right w:val="single" w:color="auto" w:sz="4" w:space="0"/>
            </w:tcBorders>
            <w:vAlign w:val="center"/>
          </w:tcPr>
          <w:p w14:paraId="70C3F1AC">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5</w:t>
            </w:r>
          </w:p>
        </w:tc>
        <w:tc>
          <w:tcPr>
            <w:tcW w:w="1229" w:type="pct"/>
            <w:gridSpan w:val="2"/>
            <w:tcBorders>
              <w:top w:val="single" w:color="auto" w:sz="4" w:space="0"/>
              <w:left w:val="single" w:color="auto" w:sz="4" w:space="0"/>
              <w:bottom w:val="single" w:color="auto" w:sz="4" w:space="0"/>
              <w:right w:val="single" w:color="auto" w:sz="4" w:space="0"/>
            </w:tcBorders>
            <w:vAlign w:val="center"/>
          </w:tcPr>
          <w:p w14:paraId="13F0CA19">
            <w:pPr>
              <w:spacing w:line="240" w:lineRule="auto"/>
              <w:jc w:val="center"/>
              <w:rPr>
                <w:rFonts w:ascii="Times New Roman" w:hAnsi="Times New Roman" w:cs="Times New Roman"/>
                <w:sz w:val="21"/>
                <w:szCs w:val="18"/>
              </w:rPr>
            </w:pPr>
            <w:r>
              <w:t>总平面图工程</w:t>
            </w:r>
          </w:p>
        </w:tc>
        <w:tc>
          <w:tcPr>
            <w:tcW w:w="317" w:type="pct"/>
            <w:tcBorders>
              <w:top w:val="single" w:color="auto" w:sz="4" w:space="0"/>
              <w:left w:val="single" w:color="auto" w:sz="4" w:space="0"/>
              <w:bottom w:val="single" w:color="auto" w:sz="4" w:space="0"/>
              <w:right w:val="single" w:color="auto" w:sz="4" w:space="0"/>
            </w:tcBorders>
            <w:vAlign w:val="center"/>
          </w:tcPr>
          <w:p w14:paraId="63A6A569">
            <w:pPr>
              <w:spacing w:line="240" w:lineRule="auto"/>
              <w:jc w:val="center"/>
              <w:rPr>
                <w:rFonts w:ascii="Times New Roman" w:hAnsi="Times New Roman" w:cs="Times New Roman"/>
                <w:sz w:val="21"/>
                <w:szCs w:val="18"/>
              </w:rPr>
            </w:pPr>
          </w:p>
        </w:tc>
        <w:tc>
          <w:tcPr>
            <w:tcW w:w="335" w:type="pct"/>
            <w:tcBorders>
              <w:top w:val="single" w:color="auto" w:sz="4" w:space="0"/>
              <w:left w:val="single" w:color="auto" w:sz="4" w:space="0"/>
              <w:bottom w:val="single" w:color="auto" w:sz="4" w:space="0"/>
              <w:right w:val="single" w:color="auto" w:sz="4" w:space="0"/>
            </w:tcBorders>
            <w:vAlign w:val="center"/>
          </w:tcPr>
          <w:p w14:paraId="4C8EA046">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38369C0B">
            <w:pPr>
              <w:spacing w:line="240" w:lineRule="auto"/>
              <w:jc w:val="center"/>
              <w:rPr>
                <w:rFonts w:ascii="Times New Roman" w:hAnsi="Times New Roman" w:cs="Times New Roman"/>
                <w:sz w:val="21"/>
                <w:szCs w:val="18"/>
              </w:rPr>
            </w:pPr>
          </w:p>
        </w:tc>
        <w:tc>
          <w:tcPr>
            <w:tcW w:w="323" w:type="pct"/>
            <w:tcBorders>
              <w:top w:val="single" w:color="auto" w:sz="4" w:space="0"/>
              <w:left w:val="single" w:color="auto" w:sz="4" w:space="0"/>
              <w:bottom w:val="single" w:color="auto" w:sz="4" w:space="0"/>
              <w:right w:val="single" w:color="auto" w:sz="4" w:space="0"/>
            </w:tcBorders>
            <w:vAlign w:val="center"/>
          </w:tcPr>
          <w:p w14:paraId="2D0F34CE">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75C30110">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77402916">
            <w:pPr>
              <w:spacing w:line="240" w:lineRule="auto"/>
              <w:jc w:val="center"/>
              <w:rPr>
                <w:rFonts w:ascii="Times New Roman" w:hAnsi="Times New Roman" w:cs="Times New Roman"/>
                <w:sz w:val="21"/>
                <w:szCs w:val="18"/>
              </w:rPr>
            </w:pPr>
            <w:r>
              <w:t>m</w:t>
            </w:r>
            <w:r>
              <w:rPr>
                <w:vertAlign w:val="superscript"/>
              </w:rPr>
              <w:t>2</w:t>
            </w:r>
          </w:p>
        </w:tc>
        <w:tc>
          <w:tcPr>
            <w:tcW w:w="285" w:type="pct"/>
            <w:tcBorders>
              <w:top w:val="single" w:color="auto" w:sz="4" w:space="0"/>
              <w:left w:val="single" w:color="auto" w:sz="4" w:space="0"/>
              <w:bottom w:val="single" w:color="auto" w:sz="4" w:space="0"/>
              <w:right w:val="single" w:color="auto" w:sz="4" w:space="0"/>
            </w:tcBorders>
            <w:vAlign w:val="center"/>
          </w:tcPr>
          <w:p w14:paraId="17CC2839">
            <w:pPr>
              <w:spacing w:line="240" w:lineRule="auto"/>
              <w:jc w:val="center"/>
              <w:rPr>
                <w:rFonts w:ascii="Times New Roman" w:hAnsi="Times New Roman" w:cs="Times New Roman"/>
                <w:sz w:val="21"/>
                <w:szCs w:val="18"/>
              </w:rPr>
            </w:pPr>
          </w:p>
        </w:tc>
        <w:tc>
          <w:tcPr>
            <w:tcW w:w="438" w:type="pct"/>
            <w:tcBorders>
              <w:top w:val="single" w:color="auto" w:sz="4" w:space="0"/>
              <w:left w:val="single" w:color="auto" w:sz="4" w:space="0"/>
              <w:bottom w:val="single" w:color="auto" w:sz="4" w:space="0"/>
              <w:right w:val="single" w:color="auto" w:sz="4" w:space="0"/>
            </w:tcBorders>
            <w:vAlign w:val="center"/>
          </w:tcPr>
          <w:p w14:paraId="632F05D9">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noWrap/>
            <w:vAlign w:val="center"/>
          </w:tcPr>
          <w:p w14:paraId="592DF5D4">
            <w:pPr>
              <w:spacing w:line="240" w:lineRule="auto"/>
              <w:jc w:val="center"/>
              <w:rPr>
                <w:rFonts w:ascii="Times New Roman" w:hAnsi="Times New Roman" w:cs="Times New Roman"/>
                <w:sz w:val="21"/>
                <w:szCs w:val="18"/>
              </w:rPr>
            </w:pPr>
          </w:p>
        </w:tc>
        <w:tc>
          <w:tcPr>
            <w:tcW w:w="312" w:type="pct"/>
            <w:tcBorders>
              <w:top w:val="single" w:color="auto" w:sz="4" w:space="0"/>
              <w:left w:val="single" w:color="auto" w:sz="4" w:space="0"/>
              <w:bottom w:val="single" w:color="auto" w:sz="4" w:space="0"/>
              <w:right w:val="single" w:color="auto" w:sz="4" w:space="0"/>
            </w:tcBorders>
            <w:vAlign w:val="center"/>
          </w:tcPr>
          <w:p w14:paraId="556D3400">
            <w:pPr>
              <w:spacing w:line="240" w:lineRule="auto"/>
              <w:jc w:val="center"/>
              <w:rPr>
                <w:rFonts w:ascii="Times New Roman" w:hAnsi="Times New Roman" w:cs="Times New Roman"/>
                <w:sz w:val="21"/>
                <w:szCs w:val="18"/>
              </w:rPr>
            </w:pPr>
          </w:p>
        </w:tc>
      </w:tr>
      <w:tr w14:paraId="7C5A5E74">
        <w:tblPrEx>
          <w:tblCellMar>
            <w:top w:w="0" w:type="dxa"/>
            <w:left w:w="108" w:type="dxa"/>
            <w:bottom w:w="0" w:type="dxa"/>
            <w:right w:w="108" w:type="dxa"/>
          </w:tblCellMar>
        </w:tblPrEx>
        <w:trPr>
          <w:trHeight w:val="476" w:hRule="atLeast"/>
        </w:trPr>
        <w:tc>
          <w:tcPr>
            <w:tcW w:w="460" w:type="pct"/>
            <w:tcBorders>
              <w:top w:val="single" w:color="auto" w:sz="4" w:space="0"/>
              <w:left w:val="single" w:color="auto" w:sz="4" w:space="0"/>
              <w:bottom w:val="single" w:color="auto" w:sz="4" w:space="0"/>
              <w:right w:val="single" w:color="auto" w:sz="4" w:space="0"/>
            </w:tcBorders>
            <w:vAlign w:val="center"/>
          </w:tcPr>
          <w:p w14:paraId="64A31D1B">
            <w:pPr>
              <w:pStyle w:val="80"/>
              <w:rPr>
                <w:rFonts w:hint="default" w:ascii="Times New Roman" w:hAnsi="Times New Roman" w:cs="Times New Roman"/>
                <w:szCs w:val="18"/>
              </w:rPr>
            </w:pPr>
          </w:p>
        </w:tc>
        <w:tc>
          <w:tcPr>
            <w:tcW w:w="1229" w:type="pct"/>
            <w:gridSpan w:val="2"/>
            <w:tcBorders>
              <w:top w:val="single" w:color="auto" w:sz="4" w:space="0"/>
              <w:left w:val="single" w:color="auto" w:sz="4" w:space="0"/>
              <w:bottom w:val="single" w:color="auto" w:sz="4" w:space="0"/>
              <w:right w:val="single" w:color="auto" w:sz="4" w:space="0"/>
            </w:tcBorders>
            <w:vAlign w:val="center"/>
          </w:tcPr>
          <w:p w14:paraId="5CAE74E8">
            <w:pPr>
              <w:pStyle w:val="80"/>
              <w:jc w:val="center"/>
              <w:rPr>
                <w:rFonts w:hint="default" w:ascii="Times New Roman" w:hAnsi="Times New Roman" w:cs="Times New Roman"/>
                <w:szCs w:val="18"/>
              </w:rPr>
            </w:pPr>
            <w:r>
              <w:rPr>
                <w:rFonts w:ascii="Times New Roman" w:hAnsi="Times New Roman" w:cs="Times New Roman"/>
                <w:szCs w:val="18"/>
              </w:rPr>
              <w:t>......</w:t>
            </w:r>
          </w:p>
        </w:tc>
        <w:tc>
          <w:tcPr>
            <w:tcW w:w="317" w:type="pct"/>
            <w:tcBorders>
              <w:top w:val="single" w:color="auto" w:sz="4" w:space="0"/>
              <w:left w:val="single" w:color="auto" w:sz="4" w:space="0"/>
              <w:bottom w:val="single" w:color="auto" w:sz="4" w:space="0"/>
              <w:right w:val="single" w:color="auto" w:sz="4" w:space="0"/>
            </w:tcBorders>
            <w:vAlign w:val="center"/>
          </w:tcPr>
          <w:p w14:paraId="68C7FAA4">
            <w:pPr>
              <w:spacing w:line="240" w:lineRule="auto"/>
              <w:jc w:val="center"/>
              <w:rPr>
                <w:rFonts w:ascii="Times New Roman" w:hAnsi="Times New Roman" w:cs="Times New Roman"/>
                <w:sz w:val="21"/>
                <w:szCs w:val="18"/>
              </w:rPr>
            </w:pPr>
          </w:p>
        </w:tc>
        <w:tc>
          <w:tcPr>
            <w:tcW w:w="335" w:type="pct"/>
            <w:tcBorders>
              <w:top w:val="single" w:color="auto" w:sz="4" w:space="0"/>
              <w:left w:val="single" w:color="auto" w:sz="4" w:space="0"/>
              <w:bottom w:val="single" w:color="auto" w:sz="4" w:space="0"/>
              <w:right w:val="single" w:color="auto" w:sz="4" w:space="0"/>
            </w:tcBorders>
            <w:vAlign w:val="center"/>
          </w:tcPr>
          <w:p w14:paraId="0649CC1F">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5CD79666">
            <w:pPr>
              <w:spacing w:line="240" w:lineRule="auto"/>
              <w:jc w:val="center"/>
              <w:rPr>
                <w:rFonts w:ascii="Times New Roman" w:hAnsi="Times New Roman" w:cs="Times New Roman"/>
                <w:sz w:val="21"/>
                <w:szCs w:val="18"/>
              </w:rPr>
            </w:pPr>
          </w:p>
        </w:tc>
        <w:tc>
          <w:tcPr>
            <w:tcW w:w="323" w:type="pct"/>
            <w:tcBorders>
              <w:top w:val="single" w:color="auto" w:sz="4" w:space="0"/>
              <w:left w:val="single" w:color="auto" w:sz="4" w:space="0"/>
              <w:bottom w:val="single" w:color="auto" w:sz="4" w:space="0"/>
              <w:right w:val="single" w:color="auto" w:sz="4" w:space="0"/>
            </w:tcBorders>
            <w:vAlign w:val="center"/>
          </w:tcPr>
          <w:p w14:paraId="319310C1">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0F692860">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00157F24">
            <w:pPr>
              <w:spacing w:line="240" w:lineRule="auto"/>
              <w:jc w:val="center"/>
              <w:rPr>
                <w:rFonts w:ascii="Times New Roman" w:hAnsi="Times New Roman" w:cs="Times New Roman"/>
                <w:sz w:val="21"/>
                <w:szCs w:val="18"/>
              </w:rPr>
            </w:pPr>
            <w:r>
              <w:t>m</w:t>
            </w:r>
            <w:r>
              <w:rPr>
                <w:vertAlign w:val="superscript"/>
              </w:rPr>
              <w:t>2</w:t>
            </w:r>
          </w:p>
        </w:tc>
        <w:tc>
          <w:tcPr>
            <w:tcW w:w="285" w:type="pct"/>
            <w:tcBorders>
              <w:top w:val="single" w:color="auto" w:sz="4" w:space="0"/>
              <w:left w:val="single" w:color="auto" w:sz="4" w:space="0"/>
              <w:bottom w:val="single" w:color="auto" w:sz="4" w:space="0"/>
              <w:right w:val="single" w:color="auto" w:sz="4" w:space="0"/>
            </w:tcBorders>
            <w:vAlign w:val="center"/>
          </w:tcPr>
          <w:p w14:paraId="286AF684">
            <w:pPr>
              <w:spacing w:line="240" w:lineRule="auto"/>
              <w:jc w:val="center"/>
              <w:rPr>
                <w:rFonts w:ascii="Times New Roman" w:hAnsi="Times New Roman" w:cs="Times New Roman"/>
                <w:sz w:val="21"/>
                <w:szCs w:val="18"/>
              </w:rPr>
            </w:pPr>
          </w:p>
        </w:tc>
        <w:tc>
          <w:tcPr>
            <w:tcW w:w="438" w:type="pct"/>
            <w:tcBorders>
              <w:top w:val="single" w:color="auto" w:sz="4" w:space="0"/>
              <w:left w:val="single" w:color="auto" w:sz="4" w:space="0"/>
              <w:bottom w:val="single" w:color="auto" w:sz="4" w:space="0"/>
              <w:right w:val="single" w:color="auto" w:sz="4" w:space="0"/>
            </w:tcBorders>
            <w:vAlign w:val="center"/>
          </w:tcPr>
          <w:p w14:paraId="0E174943">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noWrap/>
            <w:vAlign w:val="center"/>
          </w:tcPr>
          <w:p w14:paraId="602DCC2B">
            <w:pPr>
              <w:spacing w:line="240" w:lineRule="auto"/>
              <w:jc w:val="center"/>
              <w:rPr>
                <w:rFonts w:ascii="Times New Roman" w:hAnsi="Times New Roman" w:cs="Times New Roman"/>
                <w:sz w:val="21"/>
                <w:szCs w:val="18"/>
              </w:rPr>
            </w:pPr>
          </w:p>
        </w:tc>
        <w:tc>
          <w:tcPr>
            <w:tcW w:w="312" w:type="pct"/>
            <w:tcBorders>
              <w:top w:val="single" w:color="auto" w:sz="4" w:space="0"/>
              <w:left w:val="single" w:color="auto" w:sz="4" w:space="0"/>
              <w:bottom w:val="single" w:color="auto" w:sz="4" w:space="0"/>
              <w:right w:val="single" w:color="auto" w:sz="4" w:space="0"/>
            </w:tcBorders>
            <w:vAlign w:val="center"/>
          </w:tcPr>
          <w:p w14:paraId="02EF33FC">
            <w:pPr>
              <w:spacing w:line="240" w:lineRule="auto"/>
              <w:jc w:val="center"/>
              <w:rPr>
                <w:rFonts w:ascii="Times New Roman" w:hAnsi="Times New Roman" w:cs="Times New Roman"/>
                <w:sz w:val="21"/>
                <w:szCs w:val="18"/>
              </w:rPr>
            </w:pPr>
          </w:p>
        </w:tc>
      </w:tr>
      <w:tr w14:paraId="1D43F344">
        <w:tblPrEx>
          <w:tblCellMar>
            <w:top w:w="0" w:type="dxa"/>
            <w:left w:w="108" w:type="dxa"/>
            <w:bottom w:w="0" w:type="dxa"/>
            <w:right w:w="108" w:type="dxa"/>
          </w:tblCellMar>
        </w:tblPrEx>
        <w:trPr>
          <w:trHeight w:val="476" w:hRule="atLeast"/>
        </w:trPr>
        <w:tc>
          <w:tcPr>
            <w:tcW w:w="460" w:type="pct"/>
            <w:tcBorders>
              <w:top w:val="single" w:color="auto" w:sz="4" w:space="0"/>
              <w:left w:val="single" w:color="auto" w:sz="4" w:space="0"/>
              <w:bottom w:val="single" w:color="auto" w:sz="4" w:space="0"/>
              <w:right w:val="single" w:color="auto" w:sz="4" w:space="0"/>
            </w:tcBorders>
            <w:vAlign w:val="center"/>
          </w:tcPr>
          <w:p w14:paraId="132103B9">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6</w:t>
            </w:r>
          </w:p>
        </w:tc>
        <w:tc>
          <w:tcPr>
            <w:tcW w:w="1229" w:type="pct"/>
            <w:gridSpan w:val="2"/>
            <w:tcBorders>
              <w:top w:val="single" w:color="auto" w:sz="4" w:space="0"/>
              <w:left w:val="single" w:color="auto" w:sz="4" w:space="0"/>
              <w:bottom w:val="single" w:color="auto" w:sz="4" w:space="0"/>
              <w:right w:val="single" w:color="auto" w:sz="4" w:space="0"/>
            </w:tcBorders>
            <w:vAlign w:val="center"/>
          </w:tcPr>
          <w:p w14:paraId="17A21D0D">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专项工程</w:t>
            </w:r>
          </w:p>
        </w:tc>
        <w:tc>
          <w:tcPr>
            <w:tcW w:w="317" w:type="pct"/>
            <w:tcBorders>
              <w:top w:val="single" w:color="auto" w:sz="4" w:space="0"/>
              <w:left w:val="single" w:color="auto" w:sz="4" w:space="0"/>
              <w:bottom w:val="single" w:color="auto" w:sz="4" w:space="0"/>
              <w:right w:val="single" w:color="auto" w:sz="4" w:space="0"/>
            </w:tcBorders>
            <w:vAlign w:val="center"/>
          </w:tcPr>
          <w:p w14:paraId="11D9F548">
            <w:pPr>
              <w:spacing w:line="240" w:lineRule="auto"/>
              <w:jc w:val="center"/>
              <w:rPr>
                <w:rFonts w:ascii="Times New Roman" w:hAnsi="Times New Roman" w:cs="Times New Roman"/>
                <w:sz w:val="21"/>
                <w:szCs w:val="18"/>
              </w:rPr>
            </w:pPr>
          </w:p>
        </w:tc>
        <w:tc>
          <w:tcPr>
            <w:tcW w:w="335" w:type="pct"/>
            <w:tcBorders>
              <w:top w:val="single" w:color="auto" w:sz="4" w:space="0"/>
              <w:left w:val="single" w:color="auto" w:sz="4" w:space="0"/>
              <w:bottom w:val="single" w:color="auto" w:sz="4" w:space="0"/>
              <w:right w:val="single" w:color="auto" w:sz="4" w:space="0"/>
            </w:tcBorders>
            <w:vAlign w:val="center"/>
          </w:tcPr>
          <w:p w14:paraId="0A973432">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36E56926">
            <w:pPr>
              <w:spacing w:line="240" w:lineRule="auto"/>
              <w:jc w:val="center"/>
              <w:rPr>
                <w:rFonts w:ascii="Times New Roman" w:hAnsi="Times New Roman" w:cs="Times New Roman"/>
                <w:sz w:val="21"/>
                <w:szCs w:val="18"/>
              </w:rPr>
            </w:pPr>
          </w:p>
        </w:tc>
        <w:tc>
          <w:tcPr>
            <w:tcW w:w="323" w:type="pct"/>
            <w:tcBorders>
              <w:top w:val="single" w:color="auto" w:sz="4" w:space="0"/>
              <w:left w:val="single" w:color="auto" w:sz="4" w:space="0"/>
              <w:bottom w:val="single" w:color="auto" w:sz="4" w:space="0"/>
              <w:right w:val="single" w:color="auto" w:sz="4" w:space="0"/>
            </w:tcBorders>
            <w:vAlign w:val="center"/>
          </w:tcPr>
          <w:p w14:paraId="66F48E4D">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45AA8C85">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217DDEE1">
            <w:pPr>
              <w:spacing w:line="240" w:lineRule="auto"/>
              <w:jc w:val="center"/>
              <w:rPr>
                <w:rFonts w:ascii="Times New Roman" w:hAnsi="Times New Roman" w:cs="Times New Roman"/>
                <w:sz w:val="21"/>
                <w:szCs w:val="18"/>
              </w:rPr>
            </w:pPr>
            <w:r>
              <w:t>m</w:t>
            </w:r>
            <w:r>
              <w:rPr>
                <w:vertAlign w:val="superscript"/>
              </w:rPr>
              <w:t>2</w:t>
            </w:r>
          </w:p>
        </w:tc>
        <w:tc>
          <w:tcPr>
            <w:tcW w:w="285" w:type="pct"/>
            <w:tcBorders>
              <w:top w:val="single" w:color="auto" w:sz="4" w:space="0"/>
              <w:left w:val="single" w:color="auto" w:sz="4" w:space="0"/>
              <w:bottom w:val="single" w:color="auto" w:sz="4" w:space="0"/>
              <w:right w:val="single" w:color="auto" w:sz="4" w:space="0"/>
            </w:tcBorders>
            <w:vAlign w:val="center"/>
          </w:tcPr>
          <w:p w14:paraId="2490CCFD">
            <w:pPr>
              <w:spacing w:line="240" w:lineRule="auto"/>
              <w:jc w:val="center"/>
              <w:rPr>
                <w:rFonts w:ascii="Times New Roman" w:hAnsi="Times New Roman" w:cs="Times New Roman"/>
                <w:sz w:val="21"/>
                <w:szCs w:val="18"/>
              </w:rPr>
            </w:pPr>
          </w:p>
        </w:tc>
        <w:tc>
          <w:tcPr>
            <w:tcW w:w="438" w:type="pct"/>
            <w:tcBorders>
              <w:top w:val="single" w:color="auto" w:sz="4" w:space="0"/>
              <w:left w:val="single" w:color="auto" w:sz="4" w:space="0"/>
              <w:bottom w:val="single" w:color="auto" w:sz="4" w:space="0"/>
              <w:right w:val="single" w:color="auto" w:sz="4" w:space="0"/>
            </w:tcBorders>
            <w:vAlign w:val="center"/>
          </w:tcPr>
          <w:p w14:paraId="456552B9">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noWrap/>
            <w:vAlign w:val="center"/>
          </w:tcPr>
          <w:p w14:paraId="29685A27">
            <w:pPr>
              <w:spacing w:line="240" w:lineRule="auto"/>
              <w:jc w:val="center"/>
              <w:rPr>
                <w:rFonts w:ascii="Times New Roman" w:hAnsi="Times New Roman" w:cs="Times New Roman"/>
                <w:sz w:val="21"/>
                <w:szCs w:val="18"/>
              </w:rPr>
            </w:pPr>
          </w:p>
        </w:tc>
        <w:tc>
          <w:tcPr>
            <w:tcW w:w="312" w:type="pct"/>
            <w:tcBorders>
              <w:top w:val="single" w:color="auto" w:sz="4" w:space="0"/>
              <w:left w:val="single" w:color="auto" w:sz="4" w:space="0"/>
              <w:bottom w:val="single" w:color="auto" w:sz="4" w:space="0"/>
              <w:right w:val="single" w:color="auto" w:sz="4" w:space="0"/>
            </w:tcBorders>
            <w:vAlign w:val="center"/>
          </w:tcPr>
          <w:p w14:paraId="20A459A1">
            <w:pPr>
              <w:spacing w:line="240" w:lineRule="auto"/>
              <w:jc w:val="center"/>
              <w:rPr>
                <w:rFonts w:ascii="Times New Roman" w:hAnsi="Times New Roman" w:cs="Times New Roman"/>
                <w:sz w:val="21"/>
                <w:szCs w:val="18"/>
              </w:rPr>
            </w:pPr>
          </w:p>
        </w:tc>
      </w:tr>
      <w:tr w14:paraId="0D914E83">
        <w:tblPrEx>
          <w:tblCellMar>
            <w:top w:w="0" w:type="dxa"/>
            <w:left w:w="108" w:type="dxa"/>
            <w:bottom w:w="0" w:type="dxa"/>
            <w:right w:w="108" w:type="dxa"/>
          </w:tblCellMar>
        </w:tblPrEx>
        <w:trPr>
          <w:trHeight w:val="476" w:hRule="atLeast"/>
        </w:trPr>
        <w:tc>
          <w:tcPr>
            <w:tcW w:w="460" w:type="pct"/>
            <w:tcBorders>
              <w:top w:val="single" w:color="auto" w:sz="4" w:space="0"/>
              <w:left w:val="single" w:color="auto" w:sz="4" w:space="0"/>
              <w:bottom w:val="single" w:color="auto" w:sz="4" w:space="0"/>
              <w:right w:val="single" w:color="auto" w:sz="4" w:space="0"/>
            </w:tcBorders>
            <w:vAlign w:val="center"/>
          </w:tcPr>
          <w:p w14:paraId="1819ABC3">
            <w:pPr>
              <w:spacing w:line="240" w:lineRule="auto"/>
              <w:jc w:val="center"/>
              <w:rPr>
                <w:rFonts w:ascii="Times New Roman" w:hAnsi="Times New Roman" w:cs="Times New Roman"/>
                <w:sz w:val="21"/>
                <w:szCs w:val="18"/>
              </w:rPr>
            </w:pPr>
          </w:p>
        </w:tc>
        <w:tc>
          <w:tcPr>
            <w:tcW w:w="1229" w:type="pct"/>
            <w:gridSpan w:val="2"/>
            <w:tcBorders>
              <w:top w:val="single" w:color="auto" w:sz="4" w:space="0"/>
              <w:left w:val="single" w:color="auto" w:sz="4" w:space="0"/>
              <w:bottom w:val="single" w:color="auto" w:sz="4" w:space="0"/>
              <w:right w:val="single" w:color="auto" w:sz="4" w:space="0"/>
            </w:tcBorders>
            <w:vAlign w:val="center"/>
          </w:tcPr>
          <w:p w14:paraId="112C2B20">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w:t>
            </w:r>
          </w:p>
        </w:tc>
        <w:tc>
          <w:tcPr>
            <w:tcW w:w="317" w:type="pct"/>
            <w:tcBorders>
              <w:top w:val="single" w:color="auto" w:sz="4" w:space="0"/>
              <w:left w:val="single" w:color="auto" w:sz="4" w:space="0"/>
              <w:bottom w:val="single" w:color="auto" w:sz="4" w:space="0"/>
              <w:right w:val="single" w:color="auto" w:sz="4" w:space="0"/>
            </w:tcBorders>
            <w:vAlign w:val="center"/>
          </w:tcPr>
          <w:p w14:paraId="5EAEEDDF">
            <w:pPr>
              <w:spacing w:line="240" w:lineRule="auto"/>
              <w:jc w:val="center"/>
              <w:rPr>
                <w:rFonts w:ascii="Times New Roman" w:hAnsi="Times New Roman" w:cs="Times New Roman"/>
                <w:sz w:val="21"/>
                <w:szCs w:val="18"/>
              </w:rPr>
            </w:pPr>
          </w:p>
        </w:tc>
        <w:tc>
          <w:tcPr>
            <w:tcW w:w="335" w:type="pct"/>
            <w:tcBorders>
              <w:top w:val="single" w:color="auto" w:sz="4" w:space="0"/>
              <w:left w:val="single" w:color="auto" w:sz="4" w:space="0"/>
              <w:bottom w:val="single" w:color="auto" w:sz="4" w:space="0"/>
              <w:right w:val="single" w:color="auto" w:sz="4" w:space="0"/>
            </w:tcBorders>
            <w:vAlign w:val="center"/>
          </w:tcPr>
          <w:p w14:paraId="0BFFFCB0">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604F3467">
            <w:pPr>
              <w:spacing w:line="240" w:lineRule="auto"/>
              <w:jc w:val="center"/>
              <w:rPr>
                <w:rFonts w:ascii="Times New Roman" w:hAnsi="Times New Roman" w:cs="Times New Roman"/>
                <w:sz w:val="21"/>
                <w:szCs w:val="18"/>
              </w:rPr>
            </w:pPr>
          </w:p>
        </w:tc>
        <w:tc>
          <w:tcPr>
            <w:tcW w:w="323" w:type="pct"/>
            <w:tcBorders>
              <w:top w:val="single" w:color="auto" w:sz="4" w:space="0"/>
              <w:left w:val="single" w:color="auto" w:sz="4" w:space="0"/>
              <w:bottom w:val="single" w:color="auto" w:sz="4" w:space="0"/>
              <w:right w:val="single" w:color="auto" w:sz="4" w:space="0"/>
            </w:tcBorders>
            <w:vAlign w:val="center"/>
          </w:tcPr>
          <w:p w14:paraId="61BD45DD">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4348D1E3">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4EAE12B5">
            <w:pPr>
              <w:spacing w:line="240" w:lineRule="auto"/>
              <w:jc w:val="center"/>
              <w:rPr>
                <w:rFonts w:ascii="Times New Roman" w:hAnsi="Times New Roman" w:cs="Times New Roman"/>
                <w:sz w:val="21"/>
                <w:szCs w:val="18"/>
              </w:rPr>
            </w:pPr>
            <w:r>
              <w:t>m</w:t>
            </w:r>
            <w:r>
              <w:rPr>
                <w:vertAlign w:val="superscript"/>
              </w:rPr>
              <w:t>2</w:t>
            </w:r>
          </w:p>
        </w:tc>
        <w:tc>
          <w:tcPr>
            <w:tcW w:w="285" w:type="pct"/>
            <w:tcBorders>
              <w:top w:val="single" w:color="auto" w:sz="4" w:space="0"/>
              <w:left w:val="single" w:color="auto" w:sz="4" w:space="0"/>
              <w:bottom w:val="single" w:color="auto" w:sz="4" w:space="0"/>
              <w:right w:val="single" w:color="auto" w:sz="4" w:space="0"/>
            </w:tcBorders>
            <w:vAlign w:val="center"/>
          </w:tcPr>
          <w:p w14:paraId="1558FF33">
            <w:pPr>
              <w:spacing w:line="240" w:lineRule="auto"/>
              <w:jc w:val="center"/>
              <w:rPr>
                <w:rFonts w:ascii="Times New Roman" w:hAnsi="Times New Roman" w:cs="Times New Roman"/>
                <w:sz w:val="21"/>
                <w:szCs w:val="18"/>
              </w:rPr>
            </w:pPr>
          </w:p>
        </w:tc>
        <w:tc>
          <w:tcPr>
            <w:tcW w:w="438" w:type="pct"/>
            <w:tcBorders>
              <w:top w:val="single" w:color="auto" w:sz="4" w:space="0"/>
              <w:left w:val="single" w:color="auto" w:sz="4" w:space="0"/>
              <w:bottom w:val="single" w:color="auto" w:sz="4" w:space="0"/>
              <w:right w:val="single" w:color="auto" w:sz="4" w:space="0"/>
            </w:tcBorders>
            <w:vAlign w:val="center"/>
          </w:tcPr>
          <w:p w14:paraId="02215782">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noWrap/>
            <w:vAlign w:val="center"/>
          </w:tcPr>
          <w:p w14:paraId="519D3653">
            <w:pPr>
              <w:spacing w:line="240" w:lineRule="auto"/>
              <w:jc w:val="center"/>
              <w:rPr>
                <w:rFonts w:ascii="Times New Roman" w:hAnsi="Times New Roman" w:cs="Times New Roman"/>
                <w:sz w:val="21"/>
                <w:szCs w:val="18"/>
              </w:rPr>
            </w:pPr>
          </w:p>
        </w:tc>
        <w:tc>
          <w:tcPr>
            <w:tcW w:w="312" w:type="pct"/>
            <w:tcBorders>
              <w:top w:val="single" w:color="auto" w:sz="4" w:space="0"/>
              <w:left w:val="single" w:color="auto" w:sz="4" w:space="0"/>
              <w:bottom w:val="single" w:color="auto" w:sz="4" w:space="0"/>
              <w:right w:val="single" w:color="auto" w:sz="4" w:space="0"/>
            </w:tcBorders>
            <w:vAlign w:val="center"/>
          </w:tcPr>
          <w:p w14:paraId="3287992E">
            <w:pPr>
              <w:spacing w:line="240" w:lineRule="auto"/>
              <w:jc w:val="center"/>
              <w:rPr>
                <w:rFonts w:ascii="Times New Roman" w:hAnsi="Times New Roman" w:cs="Times New Roman"/>
                <w:sz w:val="21"/>
                <w:szCs w:val="18"/>
              </w:rPr>
            </w:pPr>
          </w:p>
        </w:tc>
      </w:tr>
      <w:tr w14:paraId="64F96682">
        <w:tblPrEx>
          <w:tblCellMar>
            <w:top w:w="0" w:type="dxa"/>
            <w:left w:w="108" w:type="dxa"/>
            <w:bottom w:w="0" w:type="dxa"/>
            <w:right w:w="108" w:type="dxa"/>
          </w:tblCellMar>
        </w:tblPrEx>
        <w:trPr>
          <w:trHeight w:val="476" w:hRule="atLeast"/>
        </w:trPr>
        <w:tc>
          <w:tcPr>
            <w:tcW w:w="460" w:type="pct"/>
            <w:tcBorders>
              <w:top w:val="single" w:color="auto" w:sz="4" w:space="0"/>
              <w:left w:val="single" w:color="auto" w:sz="4" w:space="0"/>
              <w:bottom w:val="single" w:color="auto" w:sz="4" w:space="0"/>
              <w:right w:val="single" w:color="auto" w:sz="4" w:space="0"/>
            </w:tcBorders>
            <w:vAlign w:val="center"/>
          </w:tcPr>
          <w:p w14:paraId="0BDFBA2E">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7</w:t>
            </w:r>
          </w:p>
        </w:tc>
        <w:tc>
          <w:tcPr>
            <w:tcW w:w="1229" w:type="pct"/>
            <w:gridSpan w:val="2"/>
            <w:tcBorders>
              <w:top w:val="single" w:color="auto" w:sz="4" w:space="0"/>
              <w:left w:val="single" w:color="auto" w:sz="4" w:space="0"/>
              <w:bottom w:val="single" w:color="auto" w:sz="4" w:space="0"/>
              <w:right w:val="single" w:color="auto" w:sz="4" w:space="0"/>
            </w:tcBorders>
            <w:vAlign w:val="center"/>
          </w:tcPr>
          <w:p w14:paraId="3FF5BD36">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外部配套</w:t>
            </w:r>
          </w:p>
        </w:tc>
        <w:tc>
          <w:tcPr>
            <w:tcW w:w="317" w:type="pct"/>
            <w:tcBorders>
              <w:top w:val="single" w:color="auto" w:sz="4" w:space="0"/>
              <w:left w:val="single" w:color="auto" w:sz="4" w:space="0"/>
              <w:bottom w:val="single" w:color="auto" w:sz="4" w:space="0"/>
              <w:right w:val="single" w:color="auto" w:sz="4" w:space="0"/>
            </w:tcBorders>
            <w:vAlign w:val="center"/>
          </w:tcPr>
          <w:p w14:paraId="185A82AD">
            <w:pPr>
              <w:spacing w:line="240" w:lineRule="auto"/>
              <w:jc w:val="center"/>
              <w:rPr>
                <w:rFonts w:ascii="Times New Roman" w:hAnsi="Times New Roman" w:cs="Times New Roman"/>
                <w:sz w:val="21"/>
                <w:szCs w:val="18"/>
              </w:rPr>
            </w:pPr>
          </w:p>
        </w:tc>
        <w:tc>
          <w:tcPr>
            <w:tcW w:w="335" w:type="pct"/>
            <w:tcBorders>
              <w:top w:val="single" w:color="auto" w:sz="4" w:space="0"/>
              <w:left w:val="single" w:color="auto" w:sz="4" w:space="0"/>
              <w:bottom w:val="single" w:color="auto" w:sz="4" w:space="0"/>
              <w:right w:val="single" w:color="auto" w:sz="4" w:space="0"/>
            </w:tcBorders>
            <w:vAlign w:val="center"/>
          </w:tcPr>
          <w:p w14:paraId="4B7DEA1B">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383D9B7D">
            <w:pPr>
              <w:spacing w:line="240" w:lineRule="auto"/>
              <w:jc w:val="center"/>
              <w:rPr>
                <w:rFonts w:ascii="Times New Roman" w:hAnsi="Times New Roman" w:cs="Times New Roman"/>
                <w:sz w:val="21"/>
                <w:szCs w:val="18"/>
              </w:rPr>
            </w:pPr>
          </w:p>
        </w:tc>
        <w:tc>
          <w:tcPr>
            <w:tcW w:w="323" w:type="pct"/>
            <w:tcBorders>
              <w:top w:val="single" w:color="auto" w:sz="4" w:space="0"/>
              <w:left w:val="single" w:color="auto" w:sz="4" w:space="0"/>
              <w:bottom w:val="single" w:color="auto" w:sz="4" w:space="0"/>
              <w:right w:val="single" w:color="auto" w:sz="4" w:space="0"/>
            </w:tcBorders>
            <w:vAlign w:val="center"/>
          </w:tcPr>
          <w:p w14:paraId="40FBBEC0">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5255C4F4">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56147C64">
            <w:pPr>
              <w:spacing w:line="240" w:lineRule="auto"/>
              <w:ind w:firstLine="240" w:firstLineChars="100"/>
            </w:pPr>
            <w:r>
              <w:t>m</w:t>
            </w:r>
            <w:r>
              <w:rPr>
                <w:vertAlign w:val="superscript"/>
              </w:rPr>
              <w:t>2</w:t>
            </w:r>
          </w:p>
        </w:tc>
        <w:tc>
          <w:tcPr>
            <w:tcW w:w="285" w:type="pct"/>
            <w:tcBorders>
              <w:top w:val="single" w:color="auto" w:sz="4" w:space="0"/>
              <w:left w:val="single" w:color="auto" w:sz="4" w:space="0"/>
              <w:bottom w:val="single" w:color="auto" w:sz="4" w:space="0"/>
              <w:right w:val="single" w:color="auto" w:sz="4" w:space="0"/>
            </w:tcBorders>
            <w:vAlign w:val="center"/>
          </w:tcPr>
          <w:p w14:paraId="41A2E867">
            <w:pPr>
              <w:spacing w:line="240" w:lineRule="auto"/>
              <w:jc w:val="center"/>
              <w:rPr>
                <w:rFonts w:ascii="Times New Roman" w:hAnsi="Times New Roman" w:cs="Times New Roman"/>
                <w:sz w:val="21"/>
                <w:szCs w:val="18"/>
              </w:rPr>
            </w:pPr>
          </w:p>
        </w:tc>
        <w:tc>
          <w:tcPr>
            <w:tcW w:w="438" w:type="pct"/>
            <w:tcBorders>
              <w:top w:val="single" w:color="auto" w:sz="4" w:space="0"/>
              <w:left w:val="single" w:color="auto" w:sz="4" w:space="0"/>
              <w:bottom w:val="single" w:color="auto" w:sz="4" w:space="0"/>
              <w:right w:val="single" w:color="auto" w:sz="4" w:space="0"/>
            </w:tcBorders>
            <w:vAlign w:val="center"/>
          </w:tcPr>
          <w:p w14:paraId="75795E7C">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noWrap/>
            <w:vAlign w:val="center"/>
          </w:tcPr>
          <w:p w14:paraId="7A55F716">
            <w:pPr>
              <w:spacing w:line="240" w:lineRule="auto"/>
              <w:jc w:val="center"/>
              <w:rPr>
                <w:rFonts w:ascii="Times New Roman" w:hAnsi="Times New Roman" w:cs="Times New Roman"/>
                <w:sz w:val="21"/>
                <w:szCs w:val="18"/>
              </w:rPr>
            </w:pPr>
          </w:p>
        </w:tc>
        <w:tc>
          <w:tcPr>
            <w:tcW w:w="312" w:type="pct"/>
            <w:tcBorders>
              <w:top w:val="single" w:color="auto" w:sz="4" w:space="0"/>
              <w:left w:val="single" w:color="auto" w:sz="4" w:space="0"/>
              <w:bottom w:val="single" w:color="auto" w:sz="4" w:space="0"/>
              <w:right w:val="single" w:color="auto" w:sz="4" w:space="0"/>
            </w:tcBorders>
            <w:vAlign w:val="center"/>
          </w:tcPr>
          <w:p w14:paraId="5FCA94F1">
            <w:pPr>
              <w:spacing w:line="240" w:lineRule="auto"/>
              <w:jc w:val="center"/>
              <w:rPr>
                <w:rFonts w:ascii="Times New Roman" w:hAnsi="Times New Roman" w:cs="Times New Roman"/>
                <w:sz w:val="21"/>
                <w:szCs w:val="18"/>
              </w:rPr>
            </w:pPr>
          </w:p>
        </w:tc>
      </w:tr>
      <w:tr w14:paraId="2FB09766">
        <w:tblPrEx>
          <w:tblCellMar>
            <w:top w:w="0" w:type="dxa"/>
            <w:left w:w="108" w:type="dxa"/>
            <w:bottom w:w="0" w:type="dxa"/>
            <w:right w:w="108" w:type="dxa"/>
          </w:tblCellMar>
        </w:tblPrEx>
        <w:trPr>
          <w:trHeight w:val="476" w:hRule="atLeast"/>
        </w:trPr>
        <w:tc>
          <w:tcPr>
            <w:tcW w:w="460" w:type="pct"/>
            <w:tcBorders>
              <w:top w:val="single" w:color="auto" w:sz="4" w:space="0"/>
              <w:left w:val="single" w:color="auto" w:sz="4" w:space="0"/>
              <w:bottom w:val="single" w:color="auto" w:sz="4" w:space="0"/>
              <w:right w:val="single" w:color="auto" w:sz="4" w:space="0"/>
            </w:tcBorders>
            <w:vAlign w:val="center"/>
          </w:tcPr>
          <w:p w14:paraId="2F4256F2">
            <w:pPr>
              <w:spacing w:line="240" w:lineRule="auto"/>
              <w:jc w:val="center"/>
              <w:rPr>
                <w:rFonts w:ascii="Times New Roman" w:hAnsi="Times New Roman" w:cs="Times New Roman"/>
                <w:sz w:val="21"/>
                <w:szCs w:val="18"/>
              </w:rPr>
            </w:pPr>
          </w:p>
        </w:tc>
        <w:tc>
          <w:tcPr>
            <w:tcW w:w="1229" w:type="pct"/>
            <w:gridSpan w:val="2"/>
            <w:tcBorders>
              <w:top w:val="single" w:color="auto" w:sz="4" w:space="0"/>
              <w:left w:val="single" w:color="auto" w:sz="4" w:space="0"/>
              <w:bottom w:val="single" w:color="auto" w:sz="4" w:space="0"/>
              <w:right w:val="single" w:color="auto" w:sz="4" w:space="0"/>
            </w:tcBorders>
            <w:vAlign w:val="center"/>
          </w:tcPr>
          <w:p w14:paraId="776B825B">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w:t>
            </w:r>
          </w:p>
        </w:tc>
        <w:tc>
          <w:tcPr>
            <w:tcW w:w="317" w:type="pct"/>
            <w:tcBorders>
              <w:top w:val="single" w:color="auto" w:sz="4" w:space="0"/>
              <w:left w:val="single" w:color="auto" w:sz="4" w:space="0"/>
              <w:bottom w:val="single" w:color="auto" w:sz="4" w:space="0"/>
              <w:right w:val="single" w:color="auto" w:sz="4" w:space="0"/>
            </w:tcBorders>
            <w:vAlign w:val="center"/>
          </w:tcPr>
          <w:p w14:paraId="04729633">
            <w:pPr>
              <w:spacing w:line="240" w:lineRule="auto"/>
              <w:jc w:val="center"/>
              <w:rPr>
                <w:rFonts w:ascii="Times New Roman" w:hAnsi="Times New Roman" w:cs="Times New Roman"/>
                <w:sz w:val="21"/>
                <w:szCs w:val="18"/>
              </w:rPr>
            </w:pPr>
          </w:p>
        </w:tc>
        <w:tc>
          <w:tcPr>
            <w:tcW w:w="335" w:type="pct"/>
            <w:tcBorders>
              <w:top w:val="single" w:color="auto" w:sz="4" w:space="0"/>
              <w:left w:val="single" w:color="auto" w:sz="4" w:space="0"/>
              <w:bottom w:val="single" w:color="auto" w:sz="4" w:space="0"/>
              <w:right w:val="single" w:color="auto" w:sz="4" w:space="0"/>
            </w:tcBorders>
            <w:vAlign w:val="center"/>
          </w:tcPr>
          <w:p w14:paraId="3CB8CE90">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156070DA">
            <w:pPr>
              <w:spacing w:line="240" w:lineRule="auto"/>
              <w:jc w:val="center"/>
              <w:rPr>
                <w:rFonts w:ascii="Times New Roman" w:hAnsi="Times New Roman" w:cs="Times New Roman"/>
                <w:sz w:val="21"/>
                <w:szCs w:val="18"/>
              </w:rPr>
            </w:pPr>
          </w:p>
        </w:tc>
        <w:tc>
          <w:tcPr>
            <w:tcW w:w="323" w:type="pct"/>
            <w:tcBorders>
              <w:top w:val="single" w:color="auto" w:sz="4" w:space="0"/>
              <w:left w:val="single" w:color="auto" w:sz="4" w:space="0"/>
              <w:bottom w:val="single" w:color="auto" w:sz="4" w:space="0"/>
              <w:right w:val="single" w:color="auto" w:sz="4" w:space="0"/>
            </w:tcBorders>
            <w:vAlign w:val="center"/>
          </w:tcPr>
          <w:p w14:paraId="22669950">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41124127">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62A2554B">
            <w:pPr>
              <w:spacing w:line="240" w:lineRule="auto"/>
              <w:jc w:val="center"/>
            </w:pPr>
            <w:r>
              <w:t>m</w:t>
            </w:r>
            <w:r>
              <w:rPr>
                <w:vertAlign w:val="superscript"/>
              </w:rPr>
              <w:t>2</w:t>
            </w:r>
          </w:p>
        </w:tc>
        <w:tc>
          <w:tcPr>
            <w:tcW w:w="285" w:type="pct"/>
            <w:tcBorders>
              <w:top w:val="single" w:color="auto" w:sz="4" w:space="0"/>
              <w:left w:val="single" w:color="auto" w:sz="4" w:space="0"/>
              <w:bottom w:val="single" w:color="auto" w:sz="4" w:space="0"/>
              <w:right w:val="single" w:color="auto" w:sz="4" w:space="0"/>
            </w:tcBorders>
            <w:vAlign w:val="center"/>
          </w:tcPr>
          <w:p w14:paraId="7C964D69">
            <w:pPr>
              <w:spacing w:line="240" w:lineRule="auto"/>
              <w:jc w:val="center"/>
              <w:rPr>
                <w:rFonts w:ascii="Times New Roman" w:hAnsi="Times New Roman" w:cs="Times New Roman"/>
                <w:sz w:val="21"/>
                <w:szCs w:val="18"/>
              </w:rPr>
            </w:pPr>
          </w:p>
        </w:tc>
        <w:tc>
          <w:tcPr>
            <w:tcW w:w="438" w:type="pct"/>
            <w:tcBorders>
              <w:top w:val="single" w:color="auto" w:sz="4" w:space="0"/>
              <w:left w:val="single" w:color="auto" w:sz="4" w:space="0"/>
              <w:bottom w:val="single" w:color="auto" w:sz="4" w:space="0"/>
              <w:right w:val="single" w:color="auto" w:sz="4" w:space="0"/>
            </w:tcBorders>
            <w:vAlign w:val="center"/>
          </w:tcPr>
          <w:p w14:paraId="67A7E00A">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noWrap/>
            <w:vAlign w:val="center"/>
          </w:tcPr>
          <w:p w14:paraId="55096A25">
            <w:pPr>
              <w:spacing w:line="240" w:lineRule="auto"/>
              <w:jc w:val="center"/>
              <w:rPr>
                <w:rFonts w:ascii="Times New Roman" w:hAnsi="Times New Roman" w:cs="Times New Roman"/>
                <w:sz w:val="21"/>
                <w:szCs w:val="18"/>
              </w:rPr>
            </w:pPr>
          </w:p>
        </w:tc>
        <w:tc>
          <w:tcPr>
            <w:tcW w:w="312" w:type="pct"/>
            <w:tcBorders>
              <w:top w:val="single" w:color="auto" w:sz="4" w:space="0"/>
              <w:left w:val="single" w:color="auto" w:sz="4" w:space="0"/>
              <w:bottom w:val="single" w:color="auto" w:sz="4" w:space="0"/>
              <w:right w:val="single" w:color="auto" w:sz="4" w:space="0"/>
            </w:tcBorders>
            <w:vAlign w:val="center"/>
          </w:tcPr>
          <w:p w14:paraId="72D61920">
            <w:pPr>
              <w:spacing w:line="240" w:lineRule="auto"/>
              <w:jc w:val="center"/>
              <w:rPr>
                <w:rFonts w:ascii="Times New Roman" w:hAnsi="Times New Roman" w:cs="Times New Roman"/>
                <w:sz w:val="21"/>
                <w:szCs w:val="18"/>
              </w:rPr>
            </w:pPr>
          </w:p>
        </w:tc>
      </w:tr>
      <w:tr w14:paraId="3EA480E3">
        <w:tblPrEx>
          <w:tblCellMar>
            <w:top w:w="0" w:type="dxa"/>
            <w:left w:w="108" w:type="dxa"/>
            <w:bottom w:w="0" w:type="dxa"/>
            <w:right w:w="108" w:type="dxa"/>
          </w:tblCellMar>
        </w:tblPrEx>
        <w:trPr>
          <w:trHeight w:val="476" w:hRule="atLeast"/>
        </w:trPr>
        <w:tc>
          <w:tcPr>
            <w:tcW w:w="460" w:type="pct"/>
            <w:tcBorders>
              <w:top w:val="single" w:color="auto" w:sz="4" w:space="0"/>
              <w:left w:val="single" w:color="auto" w:sz="4" w:space="0"/>
              <w:bottom w:val="single" w:color="auto" w:sz="4" w:space="0"/>
              <w:right w:val="single" w:color="auto" w:sz="4" w:space="0"/>
            </w:tcBorders>
            <w:vAlign w:val="center"/>
          </w:tcPr>
          <w:p w14:paraId="3D9E713E">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（二）</w:t>
            </w:r>
          </w:p>
        </w:tc>
        <w:tc>
          <w:tcPr>
            <w:tcW w:w="1229" w:type="pct"/>
            <w:gridSpan w:val="2"/>
            <w:tcBorders>
              <w:top w:val="single" w:color="auto" w:sz="4" w:space="0"/>
              <w:left w:val="single" w:color="auto" w:sz="4" w:space="0"/>
              <w:bottom w:val="single" w:color="auto" w:sz="4" w:space="0"/>
              <w:right w:val="single" w:color="auto" w:sz="4" w:space="0"/>
            </w:tcBorders>
            <w:vAlign w:val="center"/>
          </w:tcPr>
          <w:p w14:paraId="63EB7993">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设备购置及安装工程费</w:t>
            </w:r>
          </w:p>
        </w:tc>
        <w:tc>
          <w:tcPr>
            <w:tcW w:w="317" w:type="pct"/>
            <w:tcBorders>
              <w:top w:val="single" w:color="auto" w:sz="4" w:space="0"/>
              <w:left w:val="single" w:color="auto" w:sz="4" w:space="0"/>
              <w:bottom w:val="single" w:color="auto" w:sz="4" w:space="0"/>
              <w:right w:val="single" w:color="auto" w:sz="4" w:space="0"/>
            </w:tcBorders>
            <w:vAlign w:val="center"/>
          </w:tcPr>
          <w:p w14:paraId="4F45F822">
            <w:pPr>
              <w:spacing w:line="240" w:lineRule="auto"/>
              <w:jc w:val="center"/>
              <w:rPr>
                <w:rFonts w:ascii="Times New Roman" w:hAnsi="Times New Roman" w:cs="Times New Roman"/>
                <w:sz w:val="21"/>
                <w:szCs w:val="18"/>
              </w:rPr>
            </w:pPr>
          </w:p>
        </w:tc>
        <w:tc>
          <w:tcPr>
            <w:tcW w:w="335" w:type="pct"/>
            <w:tcBorders>
              <w:top w:val="single" w:color="auto" w:sz="4" w:space="0"/>
              <w:left w:val="single" w:color="auto" w:sz="4" w:space="0"/>
              <w:bottom w:val="single" w:color="auto" w:sz="4" w:space="0"/>
              <w:right w:val="single" w:color="auto" w:sz="4" w:space="0"/>
            </w:tcBorders>
            <w:vAlign w:val="center"/>
          </w:tcPr>
          <w:p w14:paraId="245DC0E8">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323BC82B">
            <w:pPr>
              <w:spacing w:line="240" w:lineRule="auto"/>
              <w:jc w:val="center"/>
              <w:rPr>
                <w:rFonts w:ascii="Times New Roman" w:hAnsi="Times New Roman" w:cs="Times New Roman"/>
                <w:sz w:val="21"/>
                <w:szCs w:val="18"/>
              </w:rPr>
            </w:pPr>
          </w:p>
        </w:tc>
        <w:tc>
          <w:tcPr>
            <w:tcW w:w="323" w:type="pct"/>
            <w:tcBorders>
              <w:top w:val="single" w:color="auto" w:sz="4" w:space="0"/>
              <w:left w:val="single" w:color="auto" w:sz="4" w:space="0"/>
              <w:bottom w:val="single" w:color="auto" w:sz="4" w:space="0"/>
              <w:right w:val="single" w:color="auto" w:sz="4" w:space="0"/>
            </w:tcBorders>
            <w:vAlign w:val="center"/>
          </w:tcPr>
          <w:p w14:paraId="0589275F">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50B967B2">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0351F545">
            <w:pPr>
              <w:spacing w:line="240" w:lineRule="auto"/>
              <w:jc w:val="center"/>
            </w:pPr>
            <w:r>
              <w:t>m</w:t>
            </w:r>
            <w:r>
              <w:rPr>
                <w:vertAlign w:val="superscript"/>
              </w:rPr>
              <w:t>2</w:t>
            </w:r>
          </w:p>
        </w:tc>
        <w:tc>
          <w:tcPr>
            <w:tcW w:w="285" w:type="pct"/>
            <w:tcBorders>
              <w:top w:val="single" w:color="auto" w:sz="4" w:space="0"/>
              <w:left w:val="single" w:color="auto" w:sz="4" w:space="0"/>
              <w:bottom w:val="single" w:color="auto" w:sz="4" w:space="0"/>
              <w:right w:val="single" w:color="auto" w:sz="4" w:space="0"/>
            </w:tcBorders>
            <w:vAlign w:val="center"/>
          </w:tcPr>
          <w:p w14:paraId="1ACC7DCA">
            <w:pPr>
              <w:spacing w:line="240" w:lineRule="auto"/>
              <w:jc w:val="center"/>
              <w:rPr>
                <w:rFonts w:ascii="Times New Roman" w:hAnsi="Times New Roman" w:cs="Times New Roman"/>
                <w:sz w:val="21"/>
                <w:szCs w:val="18"/>
              </w:rPr>
            </w:pPr>
          </w:p>
        </w:tc>
        <w:tc>
          <w:tcPr>
            <w:tcW w:w="438" w:type="pct"/>
            <w:tcBorders>
              <w:top w:val="single" w:color="auto" w:sz="4" w:space="0"/>
              <w:left w:val="single" w:color="auto" w:sz="4" w:space="0"/>
              <w:bottom w:val="single" w:color="auto" w:sz="4" w:space="0"/>
              <w:right w:val="single" w:color="auto" w:sz="4" w:space="0"/>
            </w:tcBorders>
            <w:vAlign w:val="center"/>
          </w:tcPr>
          <w:p w14:paraId="5CAAE85B">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noWrap/>
            <w:vAlign w:val="center"/>
          </w:tcPr>
          <w:p w14:paraId="3DE7B35A">
            <w:pPr>
              <w:spacing w:line="240" w:lineRule="auto"/>
              <w:jc w:val="center"/>
              <w:rPr>
                <w:rFonts w:ascii="Times New Roman" w:hAnsi="Times New Roman" w:cs="Times New Roman"/>
                <w:sz w:val="21"/>
                <w:szCs w:val="18"/>
              </w:rPr>
            </w:pPr>
          </w:p>
        </w:tc>
        <w:tc>
          <w:tcPr>
            <w:tcW w:w="312" w:type="pct"/>
            <w:tcBorders>
              <w:top w:val="single" w:color="auto" w:sz="4" w:space="0"/>
              <w:left w:val="single" w:color="auto" w:sz="4" w:space="0"/>
              <w:bottom w:val="single" w:color="auto" w:sz="4" w:space="0"/>
              <w:right w:val="single" w:color="auto" w:sz="4" w:space="0"/>
            </w:tcBorders>
            <w:vAlign w:val="center"/>
          </w:tcPr>
          <w:p w14:paraId="76A6B79F">
            <w:pPr>
              <w:spacing w:line="240" w:lineRule="auto"/>
              <w:jc w:val="center"/>
              <w:rPr>
                <w:rFonts w:ascii="Times New Roman" w:hAnsi="Times New Roman" w:cs="Times New Roman"/>
                <w:sz w:val="21"/>
                <w:szCs w:val="18"/>
              </w:rPr>
            </w:pPr>
          </w:p>
        </w:tc>
      </w:tr>
      <w:tr w14:paraId="2A6388B2">
        <w:tblPrEx>
          <w:tblCellMar>
            <w:top w:w="0" w:type="dxa"/>
            <w:left w:w="108" w:type="dxa"/>
            <w:bottom w:w="0" w:type="dxa"/>
            <w:right w:w="108" w:type="dxa"/>
          </w:tblCellMar>
        </w:tblPrEx>
        <w:trPr>
          <w:trHeight w:val="476" w:hRule="atLeast"/>
        </w:trPr>
        <w:tc>
          <w:tcPr>
            <w:tcW w:w="460" w:type="pct"/>
            <w:tcBorders>
              <w:top w:val="single" w:color="auto" w:sz="4" w:space="0"/>
              <w:left w:val="single" w:color="auto" w:sz="4" w:space="0"/>
              <w:bottom w:val="single" w:color="auto" w:sz="4" w:space="0"/>
              <w:right w:val="single" w:color="auto" w:sz="4" w:space="0"/>
            </w:tcBorders>
            <w:vAlign w:val="center"/>
          </w:tcPr>
          <w:p w14:paraId="288764DF">
            <w:pPr>
              <w:pStyle w:val="80"/>
              <w:jc w:val="center"/>
              <w:rPr>
                <w:rFonts w:hint="default" w:ascii="Times New Roman" w:hAnsi="Times New Roman" w:cs="Times New Roman"/>
                <w:szCs w:val="18"/>
              </w:rPr>
            </w:pPr>
            <w:r>
              <w:rPr>
                <w:rFonts w:ascii="Times New Roman" w:hAnsi="Times New Roman" w:cs="Times New Roman"/>
                <w:szCs w:val="18"/>
              </w:rPr>
              <w:t>1</w:t>
            </w:r>
          </w:p>
        </w:tc>
        <w:tc>
          <w:tcPr>
            <w:tcW w:w="1229" w:type="pct"/>
            <w:gridSpan w:val="2"/>
            <w:tcBorders>
              <w:top w:val="single" w:color="auto" w:sz="4" w:space="0"/>
              <w:left w:val="single" w:color="auto" w:sz="4" w:space="0"/>
              <w:bottom w:val="single" w:color="auto" w:sz="4" w:space="0"/>
              <w:right w:val="single" w:color="auto" w:sz="4" w:space="0"/>
            </w:tcBorders>
            <w:vAlign w:val="center"/>
          </w:tcPr>
          <w:p w14:paraId="471804A9">
            <w:pPr>
              <w:pStyle w:val="80"/>
              <w:jc w:val="center"/>
              <w:rPr>
                <w:rFonts w:hint="default" w:ascii="Times New Roman" w:hAnsi="Times New Roman" w:cs="Times New Roman"/>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5F32BDC1">
            <w:pPr>
              <w:spacing w:line="240" w:lineRule="auto"/>
              <w:jc w:val="center"/>
              <w:rPr>
                <w:rFonts w:ascii="Times New Roman" w:hAnsi="Times New Roman" w:cs="Times New Roman"/>
                <w:sz w:val="21"/>
                <w:szCs w:val="18"/>
              </w:rPr>
            </w:pPr>
          </w:p>
        </w:tc>
        <w:tc>
          <w:tcPr>
            <w:tcW w:w="335" w:type="pct"/>
            <w:tcBorders>
              <w:top w:val="single" w:color="auto" w:sz="4" w:space="0"/>
              <w:left w:val="single" w:color="auto" w:sz="4" w:space="0"/>
              <w:bottom w:val="single" w:color="auto" w:sz="4" w:space="0"/>
              <w:right w:val="single" w:color="auto" w:sz="4" w:space="0"/>
            </w:tcBorders>
            <w:vAlign w:val="center"/>
          </w:tcPr>
          <w:p w14:paraId="1D6F6A7D">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583F42F8">
            <w:pPr>
              <w:spacing w:line="240" w:lineRule="auto"/>
              <w:jc w:val="center"/>
              <w:rPr>
                <w:rFonts w:ascii="Times New Roman" w:hAnsi="Times New Roman" w:cs="Times New Roman"/>
                <w:sz w:val="21"/>
                <w:szCs w:val="18"/>
              </w:rPr>
            </w:pPr>
          </w:p>
        </w:tc>
        <w:tc>
          <w:tcPr>
            <w:tcW w:w="323" w:type="pct"/>
            <w:tcBorders>
              <w:top w:val="single" w:color="auto" w:sz="4" w:space="0"/>
              <w:left w:val="single" w:color="auto" w:sz="4" w:space="0"/>
              <w:bottom w:val="single" w:color="auto" w:sz="4" w:space="0"/>
              <w:right w:val="single" w:color="auto" w:sz="4" w:space="0"/>
            </w:tcBorders>
            <w:vAlign w:val="center"/>
          </w:tcPr>
          <w:p w14:paraId="4EF362AB">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2E0BF250">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44F5F16C">
            <w:pPr>
              <w:spacing w:line="240" w:lineRule="auto"/>
              <w:jc w:val="center"/>
            </w:pPr>
            <w:r>
              <w:t>m</w:t>
            </w:r>
            <w:r>
              <w:rPr>
                <w:vertAlign w:val="superscript"/>
              </w:rPr>
              <w:t>2</w:t>
            </w:r>
          </w:p>
        </w:tc>
        <w:tc>
          <w:tcPr>
            <w:tcW w:w="285" w:type="pct"/>
            <w:tcBorders>
              <w:top w:val="single" w:color="auto" w:sz="4" w:space="0"/>
              <w:left w:val="single" w:color="auto" w:sz="4" w:space="0"/>
              <w:bottom w:val="single" w:color="auto" w:sz="4" w:space="0"/>
              <w:right w:val="single" w:color="auto" w:sz="4" w:space="0"/>
            </w:tcBorders>
            <w:vAlign w:val="center"/>
          </w:tcPr>
          <w:p w14:paraId="6C7BA13C">
            <w:pPr>
              <w:spacing w:line="240" w:lineRule="auto"/>
              <w:jc w:val="center"/>
              <w:rPr>
                <w:rFonts w:ascii="Times New Roman" w:hAnsi="Times New Roman" w:cs="Times New Roman"/>
                <w:sz w:val="21"/>
                <w:szCs w:val="18"/>
              </w:rPr>
            </w:pPr>
          </w:p>
        </w:tc>
        <w:tc>
          <w:tcPr>
            <w:tcW w:w="438" w:type="pct"/>
            <w:tcBorders>
              <w:top w:val="single" w:color="auto" w:sz="4" w:space="0"/>
              <w:left w:val="single" w:color="auto" w:sz="4" w:space="0"/>
              <w:bottom w:val="single" w:color="auto" w:sz="4" w:space="0"/>
              <w:right w:val="single" w:color="auto" w:sz="4" w:space="0"/>
            </w:tcBorders>
            <w:vAlign w:val="center"/>
          </w:tcPr>
          <w:p w14:paraId="7E61BCCA">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noWrap/>
            <w:vAlign w:val="center"/>
          </w:tcPr>
          <w:p w14:paraId="53FA69C4">
            <w:pPr>
              <w:spacing w:line="240" w:lineRule="auto"/>
              <w:jc w:val="center"/>
              <w:rPr>
                <w:rFonts w:ascii="Times New Roman" w:hAnsi="Times New Roman" w:cs="Times New Roman"/>
                <w:sz w:val="21"/>
                <w:szCs w:val="18"/>
              </w:rPr>
            </w:pPr>
          </w:p>
        </w:tc>
        <w:tc>
          <w:tcPr>
            <w:tcW w:w="312" w:type="pct"/>
            <w:tcBorders>
              <w:top w:val="single" w:color="auto" w:sz="4" w:space="0"/>
              <w:left w:val="single" w:color="auto" w:sz="4" w:space="0"/>
              <w:bottom w:val="single" w:color="auto" w:sz="4" w:space="0"/>
              <w:right w:val="single" w:color="auto" w:sz="4" w:space="0"/>
            </w:tcBorders>
            <w:vAlign w:val="center"/>
          </w:tcPr>
          <w:p w14:paraId="1CEC68BB">
            <w:pPr>
              <w:spacing w:line="240" w:lineRule="auto"/>
              <w:jc w:val="center"/>
              <w:rPr>
                <w:rFonts w:ascii="Times New Roman" w:hAnsi="Times New Roman" w:cs="Times New Roman"/>
                <w:sz w:val="21"/>
                <w:szCs w:val="18"/>
              </w:rPr>
            </w:pPr>
          </w:p>
        </w:tc>
      </w:tr>
      <w:tr w14:paraId="68ED9955">
        <w:tblPrEx>
          <w:tblCellMar>
            <w:top w:w="0" w:type="dxa"/>
            <w:left w:w="108" w:type="dxa"/>
            <w:bottom w:w="0" w:type="dxa"/>
            <w:right w:w="108" w:type="dxa"/>
          </w:tblCellMar>
        </w:tblPrEx>
        <w:trPr>
          <w:trHeight w:val="484" w:hRule="atLeast"/>
        </w:trPr>
        <w:tc>
          <w:tcPr>
            <w:tcW w:w="460" w:type="pct"/>
            <w:tcBorders>
              <w:top w:val="single" w:color="auto" w:sz="4" w:space="0"/>
              <w:left w:val="single" w:color="auto" w:sz="4" w:space="0"/>
              <w:bottom w:val="single" w:color="auto" w:sz="4" w:space="0"/>
              <w:right w:val="single" w:color="auto" w:sz="4" w:space="0"/>
            </w:tcBorders>
            <w:vAlign w:val="center"/>
          </w:tcPr>
          <w:p w14:paraId="1E435EFF">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2</w:t>
            </w:r>
          </w:p>
        </w:tc>
        <w:tc>
          <w:tcPr>
            <w:tcW w:w="1229" w:type="pct"/>
            <w:gridSpan w:val="2"/>
            <w:tcBorders>
              <w:top w:val="single" w:color="auto" w:sz="4" w:space="0"/>
              <w:left w:val="single" w:color="auto" w:sz="4" w:space="0"/>
              <w:bottom w:val="single" w:color="auto" w:sz="4" w:space="0"/>
              <w:right w:val="single" w:color="auto" w:sz="4" w:space="0"/>
            </w:tcBorders>
            <w:vAlign w:val="center"/>
          </w:tcPr>
          <w:p w14:paraId="5C92253C">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37FAF24C">
            <w:pPr>
              <w:spacing w:line="240" w:lineRule="auto"/>
              <w:jc w:val="center"/>
              <w:rPr>
                <w:rFonts w:ascii="Times New Roman" w:hAnsi="Times New Roman" w:cs="Times New Roman"/>
                <w:sz w:val="21"/>
                <w:szCs w:val="18"/>
              </w:rPr>
            </w:pPr>
          </w:p>
        </w:tc>
        <w:tc>
          <w:tcPr>
            <w:tcW w:w="335" w:type="pct"/>
            <w:tcBorders>
              <w:top w:val="single" w:color="auto" w:sz="4" w:space="0"/>
              <w:left w:val="single" w:color="auto" w:sz="4" w:space="0"/>
              <w:bottom w:val="single" w:color="auto" w:sz="4" w:space="0"/>
              <w:right w:val="single" w:color="auto" w:sz="4" w:space="0"/>
            </w:tcBorders>
            <w:vAlign w:val="center"/>
          </w:tcPr>
          <w:p w14:paraId="5D651A59">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3C55A6CA">
            <w:pPr>
              <w:spacing w:line="240" w:lineRule="auto"/>
              <w:jc w:val="center"/>
              <w:rPr>
                <w:rFonts w:ascii="Times New Roman" w:hAnsi="Times New Roman" w:cs="Times New Roman"/>
                <w:sz w:val="21"/>
                <w:szCs w:val="18"/>
              </w:rPr>
            </w:pPr>
          </w:p>
        </w:tc>
        <w:tc>
          <w:tcPr>
            <w:tcW w:w="323" w:type="pct"/>
            <w:tcBorders>
              <w:top w:val="single" w:color="auto" w:sz="4" w:space="0"/>
              <w:left w:val="single" w:color="auto" w:sz="4" w:space="0"/>
              <w:bottom w:val="single" w:color="auto" w:sz="4" w:space="0"/>
              <w:right w:val="single" w:color="auto" w:sz="4" w:space="0"/>
            </w:tcBorders>
            <w:vAlign w:val="center"/>
          </w:tcPr>
          <w:p w14:paraId="7396F4E6">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54091C44">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3DEF50BF">
            <w:pPr>
              <w:spacing w:line="240" w:lineRule="auto"/>
              <w:jc w:val="center"/>
              <w:rPr>
                <w:rFonts w:ascii="Times New Roman" w:hAnsi="Times New Roman" w:cs="Times New Roman"/>
                <w:sz w:val="21"/>
                <w:szCs w:val="18"/>
              </w:rPr>
            </w:pPr>
            <w:r>
              <w:t>m</w:t>
            </w:r>
            <w:r>
              <w:rPr>
                <w:vertAlign w:val="superscript"/>
              </w:rPr>
              <w:t>2</w:t>
            </w:r>
          </w:p>
        </w:tc>
        <w:tc>
          <w:tcPr>
            <w:tcW w:w="285" w:type="pct"/>
            <w:tcBorders>
              <w:top w:val="single" w:color="auto" w:sz="4" w:space="0"/>
              <w:left w:val="single" w:color="auto" w:sz="4" w:space="0"/>
              <w:bottom w:val="single" w:color="auto" w:sz="4" w:space="0"/>
              <w:right w:val="single" w:color="auto" w:sz="4" w:space="0"/>
            </w:tcBorders>
            <w:vAlign w:val="center"/>
          </w:tcPr>
          <w:p w14:paraId="64F3B2C6">
            <w:pPr>
              <w:spacing w:line="240" w:lineRule="auto"/>
              <w:jc w:val="center"/>
              <w:rPr>
                <w:rFonts w:ascii="Times New Roman" w:hAnsi="Times New Roman" w:cs="Times New Roman"/>
                <w:sz w:val="21"/>
                <w:szCs w:val="18"/>
              </w:rPr>
            </w:pPr>
          </w:p>
        </w:tc>
        <w:tc>
          <w:tcPr>
            <w:tcW w:w="438" w:type="pct"/>
            <w:tcBorders>
              <w:top w:val="single" w:color="auto" w:sz="4" w:space="0"/>
              <w:left w:val="single" w:color="auto" w:sz="4" w:space="0"/>
              <w:bottom w:val="single" w:color="auto" w:sz="4" w:space="0"/>
              <w:right w:val="single" w:color="auto" w:sz="4" w:space="0"/>
            </w:tcBorders>
            <w:vAlign w:val="center"/>
          </w:tcPr>
          <w:p w14:paraId="647BE08B">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noWrap/>
            <w:vAlign w:val="center"/>
          </w:tcPr>
          <w:p w14:paraId="36B12BDE">
            <w:pPr>
              <w:spacing w:line="240" w:lineRule="auto"/>
              <w:jc w:val="center"/>
              <w:rPr>
                <w:rFonts w:ascii="Times New Roman" w:hAnsi="Times New Roman" w:cs="Times New Roman"/>
                <w:sz w:val="21"/>
                <w:szCs w:val="18"/>
              </w:rPr>
            </w:pPr>
          </w:p>
        </w:tc>
        <w:tc>
          <w:tcPr>
            <w:tcW w:w="312" w:type="pct"/>
            <w:tcBorders>
              <w:top w:val="single" w:color="auto" w:sz="4" w:space="0"/>
              <w:left w:val="single" w:color="auto" w:sz="4" w:space="0"/>
              <w:bottom w:val="single" w:color="auto" w:sz="4" w:space="0"/>
              <w:right w:val="single" w:color="auto" w:sz="4" w:space="0"/>
            </w:tcBorders>
            <w:vAlign w:val="center"/>
          </w:tcPr>
          <w:p w14:paraId="513D3E61">
            <w:pPr>
              <w:spacing w:line="240" w:lineRule="auto"/>
              <w:jc w:val="center"/>
              <w:rPr>
                <w:rFonts w:ascii="Times New Roman" w:hAnsi="Times New Roman" w:cs="Times New Roman"/>
                <w:sz w:val="21"/>
                <w:szCs w:val="18"/>
              </w:rPr>
            </w:pPr>
          </w:p>
        </w:tc>
      </w:tr>
      <w:tr w14:paraId="78EA40A6">
        <w:tblPrEx>
          <w:tblCellMar>
            <w:top w:w="0" w:type="dxa"/>
            <w:left w:w="108" w:type="dxa"/>
            <w:bottom w:w="0" w:type="dxa"/>
            <w:right w:w="108" w:type="dxa"/>
          </w:tblCellMar>
        </w:tblPrEx>
        <w:trPr>
          <w:trHeight w:val="484" w:hRule="atLeast"/>
        </w:trPr>
        <w:tc>
          <w:tcPr>
            <w:tcW w:w="460" w:type="pct"/>
            <w:tcBorders>
              <w:top w:val="single" w:color="auto" w:sz="4" w:space="0"/>
              <w:left w:val="single" w:color="auto" w:sz="4" w:space="0"/>
              <w:bottom w:val="single" w:color="auto" w:sz="4" w:space="0"/>
              <w:right w:val="single" w:color="auto" w:sz="4" w:space="0"/>
            </w:tcBorders>
            <w:vAlign w:val="center"/>
          </w:tcPr>
          <w:p w14:paraId="12E2BD56">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二</w:t>
            </w:r>
          </w:p>
        </w:tc>
        <w:tc>
          <w:tcPr>
            <w:tcW w:w="1229" w:type="pct"/>
            <w:gridSpan w:val="2"/>
            <w:tcBorders>
              <w:top w:val="single" w:color="auto" w:sz="4" w:space="0"/>
              <w:left w:val="single" w:color="auto" w:sz="4" w:space="0"/>
              <w:bottom w:val="single" w:color="auto" w:sz="4" w:space="0"/>
              <w:right w:val="single" w:color="auto" w:sz="4" w:space="0"/>
            </w:tcBorders>
            <w:vAlign w:val="center"/>
          </w:tcPr>
          <w:p w14:paraId="4C150CD6">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工程建设其它费用</w:t>
            </w:r>
          </w:p>
        </w:tc>
        <w:tc>
          <w:tcPr>
            <w:tcW w:w="317" w:type="pct"/>
            <w:tcBorders>
              <w:top w:val="single" w:color="auto" w:sz="4" w:space="0"/>
              <w:left w:val="single" w:color="auto" w:sz="4" w:space="0"/>
              <w:bottom w:val="single" w:color="auto" w:sz="4" w:space="0"/>
              <w:right w:val="single" w:color="auto" w:sz="4" w:space="0"/>
            </w:tcBorders>
            <w:vAlign w:val="center"/>
          </w:tcPr>
          <w:p w14:paraId="1D6054F4">
            <w:pPr>
              <w:spacing w:line="240" w:lineRule="auto"/>
              <w:jc w:val="center"/>
              <w:rPr>
                <w:rFonts w:ascii="Times New Roman" w:hAnsi="Times New Roman" w:cs="Times New Roman"/>
                <w:sz w:val="21"/>
                <w:szCs w:val="18"/>
              </w:rPr>
            </w:pPr>
          </w:p>
        </w:tc>
        <w:tc>
          <w:tcPr>
            <w:tcW w:w="335" w:type="pct"/>
            <w:tcBorders>
              <w:top w:val="single" w:color="auto" w:sz="4" w:space="0"/>
              <w:left w:val="single" w:color="auto" w:sz="4" w:space="0"/>
              <w:bottom w:val="single" w:color="auto" w:sz="4" w:space="0"/>
              <w:right w:val="single" w:color="auto" w:sz="4" w:space="0"/>
            </w:tcBorders>
            <w:vAlign w:val="center"/>
          </w:tcPr>
          <w:p w14:paraId="5976190C">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1B2FE344">
            <w:pPr>
              <w:spacing w:line="240" w:lineRule="auto"/>
              <w:jc w:val="center"/>
              <w:rPr>
                <w:rFonts w:ascii="Times New Roman" w:hAnsi="Times New Roman" w:cs="Times New Roman"/>
                <w:sz w:val="21"/>
                <w:szCs w:val="18"/>
              </w:rPr>
            </w:pPr>
          </w:p>
        </w:tc>
        <w:tc>
          <w:tcPr>
            <w:tcW w:w="323" w:type="pct"/>
            <w:tcBorders>
              <w:top w:val="single" w:color="auto" w:sz="4" w:space="0"/>
              <w:left w:val="single" w:color="auto" w:sz="4" w:space="0"/>
              <w:bottom w:val="single" w:color="auto" w:sz="4" w:space="0"/>
              <w:right w:val="single" w:color="auto" w:sz="4" w:space="0"/>
            </w:tcBorders>
            <w:vAlign w:val="center"/>
          </w:tcPr>
          <w:p w14:paraId="669ECD5B">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5FE1C9C2">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0E691F77">
            <w:pPr>
              <w:spacing w:line="240" w:lineRule="auto"/>
              <w:jc w:val="center"/>
              <w:rPr>
                <w:rFonts w:ascii="Times New Roman" w:hAnsi="Times New Roman" w:cs="Times New Roman"/>
                <w:sz w:val="21"/>
                <w:szCs w:val="18"/>
              </w:rPr>
            </w:pPr>
            <w:r>
              <w:t>m</w:t>
            </w:r>
            <w:r>
              <w:rPr>
                <w:vertAlign w:val="superscript"/>
              </w:rPr>
              <w:t>2</w:t>
            </w:r>
          </w:p>
        </w:tc>
        <w:tc>
          <w:tcPr>
            <w:tcW w:w="285" w:type="pct"/>
            <w:tcBorders>
              <w:top w:val="single" w:color="auto" w:sz="4" w:space="0"/>
              <w:left w:val="single" w:color="auto" w:sz="4" w:space="0"/>
              <w:bottom w:val="single" w:color="auto" w:sz="4" w:space="0"/>
              <w:right w:val="single" w:color="auto" w:sz="4" w:space="0"/>
            </w:tcBorders>
            <w:vAlign w:val="center"/>
          </w:tcPr>
          <w:p w14:paraId="008AB44B">
            <w:pPr>
              <w:spacing w:line="240" w:lineRule="auto"/>
              <w:jc w:val="center"/>
              <w:rPr>
                <w:rFonts w:ascii="Times New Roman" w:hAnsi="Times New Roman" w:cs="Times New Roman"/>
                <w:sz w:val="21"/>
                <w:szCs w:val="18"/>
              </w:rPr>
            </w:pPr>
          </w:p>
        </w:tc>
        <w:tc>
          <w:tcPr>
            <w:tcW w:w="438" w:type="pct"/>
            <w:tcBorders>
              <w:top w:val="single" w:color="auto" w:sz="4" w:space="0"/>
              <w:left w:val="single" w:color="auto" w:sz="4" w:space="0"/>
              <w:bottom w:val="single" w:color="auto" w:sz="4" w:space="0"/>
              <w:right w:val="single" w:color="auto" w:sz="4" w:space="0"/>
            </w:tcBorders>
            <w:vAlign w:val="center"/>
          </w:tcPr>
          <w:p w14:paraId="16A16F38">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noWrap/>
            <w:vAlign w:val="center"/>
          </w:tcPr>
          <w:p w14:paraId="70D1C47B">
            <w:pPr>
              <w:spacing w:line="240" w:lineRule="auto"/>
              <w:jc w:val="center"/>
              <w:rPr>
                <w:rFonts w:ascii="Times New Roman" w:hAnsi="Times New Roman" w:cs="Times New Roman"/>
                <w:sz w:val="21"/>
                <w:szCs w:val="18"/>
              </w:rPr>
            </w:pPr>
          </w:p>
        </w:tc>
        <w:tc>
          <w:tcPr>
            <w:tcW w:w="312" w:type="pct"/>
            <w:tcBorders>
              <w:top w:val="single" w:color="auto" w:sz="4" w:space="0"/>
              <w:left w:val="single" w:color="auto" w:sz="4" w:space="0"/>
              <w:bottom w:val="single" w:color="auto" w:sz="4" w:space="0"/>
              <w:right w:val="single" w:color="auto" w:sz="4" w:space="0"/>
            </w:tcBorders>
            <w:vAlign w:val="center"/>
          </w:tcPr>
          <w:p w14:paraId="05C7DAEC">
            <w:pPr>
              <w:spacing w:line="240" w:lineRule="auto"/>
              <w:jc w:val="center"/>
              <w:rPr>
                <w:rFonts w:ascii="Times New Roman" w:hAnsi="Times New Roman" w:cs="Times New Roman"/>
                <w:sz w:val="21"/>
                <w:szCs w:val="18"/>
              </w:rPr>
            </w:pPr>
          </w:p>
        </w:tc>
      </w:tr>
      <w:tr w14:paraId="68E15BE1">
        <w:tblPrEx>
          <w:tblCellMar>
            <w:top w:w="0" w:type="dxa"/>
            <w:left w:w="108" w:type="dxa"/>
            <w:bottom w:w="0" w:type="dxa"/>
            <w:right w:w="108" w:type="dxa"/>
          </w:tblCellMar>
        </w:tblPrEx>
        <w:trPr>
          <w:trHeight w:val="484" w:hRule="atLeast"/>
        </w:trPr>
        <w:tc>
          <w:tcPr>
            <w:tcW w:w="460" w:type="pct"/>
            <w:tcBorders>
              <w:top w:val="single" w:color="auto" w:sz="4" w:space="0"/>
              <w:left w:val="single" w:color="auto" w:sz="4" w:space="0"/>
              <w:bottom w:val="single" w:color="auto" w:sz="4" w:space="0"/>
              <w:right w:val="single" w:color="auto" w:sz="4" w:space="0"/>
            </w:tcBorders>
            <w:vAlign w:val="center"/>
          </w:tcPr>
          <w:p w14:paraId="05A04A68">
            <w:pPr>
              <w:spacing w:line="240" w:lineRule="auto"/>
              <w:jc w:val="center"/>
              <w:rPr>
                <w:rFonts w:ascii="Times New Roman" w:hAnsi="Times New Roman" w:cs="Times New Roman"/>
                <w:sz w:val="21"/>
                <w:szCs w:val="18"/>
              </w:rPr>
            </w:pPr>
          </w:p>
        </w:tc>
        <w:tc>
          <w:tcPr>
            <w:tcW w:w="1229" w:type="pct"/>
            <w:gridSpan w:val="2"/>
            <w:tcBorders>
              <w:top w:val="single" w:color="auto" w:sz="4" w:space="0"/>
              <w:left w:val="single" w:color="auto" w:sz="4" w:space="0"/>
              <w:bottom w:val="single" w:color="auto" w:sz="4" w:space="0"/>
              <w:right w:val="single" w:color="auto" w:sz="4" w:space="0"/>
            </w:tcBorders>
            <w:vAlign w:val="center"/>
          </w:tcPr>
          <w:p w14:paraId="6074EF1F">
            <w:pPr>
              <w:widowControl/>
              <w:jc w:val="center"/>
              <w:textAlignment w:val="center"/>
              <w:rPr>
                <w:rFonts w:ascii="Times New Roman" w:hAnsi="Times New Roman" w:cs="Times New Roman"/>
                <w:sz w:val="21"/>
              </w:rPr>
            </w:pPr>
            <w:r>
              <w:rPr>
                <w:rFonts w:hint="eastAsia" w:ascii="Times New Roman" w:hAnsi="Times New Roman" w:cs="Times New Roman"/>
                <w:sz w:val="21"/>
                <w:szCs w:val="18"/>
              </w:rPr>
              <w:t>......</w:t>
            </w:r>
          </w:p>
        </w:tc>
        <w:tc>
          <w:tcPr>
            <w:tcW w:w="317" w:type="pct"/>
            <w:tcBorders>
              <w:top w:val="single" w:color="auto" w:sz="4" w:space="0"/>
              <w:left w:val="single" w:color="auto" w:sz="4" w:space="0"/>
              <w:bottom w:val="single" w:color="auto" w:sz="4" w:space="0"/>
              <w:right w:val="single" w:color="auto" w:sz="4" w:space="0"/>
            </w:tcBorders>
            <w:vAlign w:val="center"/>
          </w:tcPr>
          <w:p w14:paraId="35719682">
            <w:pPr>
              <w:spacing w:line="240" w:lineRule="auto"/>
              <w:jc w:val="center"/>
              <w:rPr>
                <w:rFonts w:ascii="Times New Roman" w:hAnsi="Times New Roman" w:cs="Times New Roman"/>
                <w:sz w:val="21"/>
                <w:szCs w:val="18"/>
              </w:rPr>
            </w:pPr>
          </w:p>
        </w:tc>
        <w:tc>
          <w:tcPr>
            <w:tcW w:w="335" w:type="pct"/>
            <w:tcBorders>
              <w:top w:val="single" w:color="auto" w:sz="4" w:space="0"/>
              <w:left w:val="single" w:color="auto" w:sz="4" w:space="0"/>
              <w:bottom w:val="single" w:color="auto" w:sz="4" w:space="0"/>
              <w:right w:val="single" w:color="auto" w:sz="4" w:space="0"/>
            </w:tcBorders>
            <w:vAlign w:val="center"/>
          </w:tcPr>
          <w:p w14:paraId="7B3E9634">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41069799">
            <w:pPr>
              <w:spacing w:line="240" w:lineRule="auto"/>
              <w:jc w:val="center"/>
              <w:rPr>
                <w:rFonts w:ascii="Times New Roman" w:hAnsi="Times New Roman" w:cs="Times New Roman"/>
                <w:sz w:val="21"/>
                <w:szCs w:val="18"/>
              </w:rPr>
            </w:pPr>
          </w:p>
        </w:tc>
        <w:tc>
          <w:tcPr>
            <w:tcW w:w="323" w:type="pct"/>
            <w:tcBorders>
              <w:top w:val="single" w:color="auto" w:sz="4" w:space="0"/>
              <w:left w:val="single" w:color="auto" w:sz="4" w:space="0"/>
              <w:bottom w:val="single" w:color="auto" w:sz="4" w:space="0"/>
              <w:right w:val="single" w:color="auto" w:sz="4" w:space="0"/>
            </w:tcBorders>
            <w:vAlign w:val="center"/>
          </w:tcPr>
          <w:p w14:paraId="1C5561FD">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5B2469D4">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72811908">
            <w:pPr>
              <w:spacing w:line="240" w:lineRule="auto"/>
              <w:jc w:val="center"/>
              <w:rPr>
                <w:rFonts w:ascii="Times New Roman" w:hAnsi="Times New Roman" w:cs="Times New Roman"/>
                <w:sz w:val="21"/>
                <w:szCs w:val="18"/>
              </w:rPr>
            </w:pPr>
          </w:p>
        </w:tc>
        <w:tc>
          <w:tcPr>
            <w:tcW w:w="285" w:type="pct"/>
            <w:tcBorders>
              <w:top w:val="single" w:color="auto" w:sz="4" w:space="0"/>
              <w:left w:val="single" w:color="auto" w:sz="4" w:space="0"/>
              <w:bottom w:val="single" w:color="auto" w:sz="4" w:space="0"/>
              <w:right w:val="single" w:color="auto" w:sz="4" w:space="0"/>
            </w:tcBorders>
            <w:vAlign w:val="center"/>
          </w:tcPr>
          <w:p w14:paraId="14AF86CF">
            <w:pPr>
              <w:spacing w:line="240" w:lineRule="auto"/>
              <w:jc w:val="center"/>
              <w:rPr>
                <w:rFonts w:ascii="Times New Roman" w:hAnsi="Times New Roman" w:cs="Times New Roman"/>
                <w:sz w:val="21"/>
                <w:szCs w:val="18"/>
              </w:rPr>
            </w:pPr>
          </w:p>
        </w:tc>
        <w:tc>
          <w:tcPr>
            <w:tcW w:w="438" w:type="pct"/>
            <w:tcBorders>
              <w:top w:val="single" w:color="auto" w:sz="4" w:space="0"/>
              <w:left w:val="single" w:color="auto" w:sz="4" w:space="0"/>
              <w:bottom w:val="single" w:color="auto" w:sz="4" w:space="0"/>
              <w:right w:val="single" w:color="auto" w:sz="4" w:space="0"/>
            </w:tcBorders>
            <w:vAlign w:val="center"/>
          </w:tcPr>
          <w:p w14:paraId="640746AD">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noWrap/>
            <w:vAlign w:val="center"/>
          </w:tcPr>
          <w:p w14:paraId="470BC2C1">
            <w:pPr>
              <w:spacing w:line="240" w:lineRule="auto"/>
              <w:jc w:val="center"/>
              <w:rPr>
                <w:rFonts w:ascii="Times New Roman" w:hAnsi="Times New Roman" w:cs="Times New Roman"/>
                <w:sz w:val="21"/>
                <w:szCs w:val="18"/>
              </w:rPr>
            </w:pPr>
          </w:p>
        </w:tc>
        <w:tc>
          <w:tcPr>
            <w:tcW w:w="312" w:type="pct"/>
            <w:tcBorders>
              <w:top w:val="single" w:color="auto" w:sz="4" w:space="0"/>
              <w:left w:val="single" w:color="auto" w:sz="4" w:space="0"/>
              <w:bottom w:val="single" w:color="auto" w:sz="4" w:space="0"/>
              <w:right w:val="single" w:color="auto" w:sz="4" w:space="0"/>
            </w:tcBorders>
            <w:vAlign w:val="center"/>
          </w:tcPr>
          <w:p w14:paraId="462A8E8C">
            <w:pPr>
              <w:spacing w:line="240" w:lineRule="auto"/>
              <w:jc w:val="center"/>
              <w:rPr>
                <w:rFonts w:ascii="Times New Roman" w:hAnsi="Times New Roman" w:cs="Times New Roman"/>
                <w:sz w:val="21"/>
                <w:szCs w:val="18"/>
              </w:rPr>
            </w:pPr>
          </w:p>
        </w:tc>
      </w:tr>
      <w:tr w14:paraId="483F2812">
        <w:tblPrEx>
          <w:tblCellMar>
            <w:top w:w="0" w:type="dxa"/>
            <w:left w:w="108" w:type="dxa"/>
            <w:bottom w:w="0" w:type="dxa"/>
            <w:right w:w="108" w:type="dxa"/>
          </w:tblCellMar>
        </w:tblPrEx>
        <w:trPr>
          <w:trHeight w:val="484" w:hRule="atLeast"/>
        </w:trPr>
        <w:tc>
          <w:tcPr>
            <w:tcW w:w="460" w:type="pct"/>
            <w:tcBorders>
              <w:top w:val="single" w:color="auto" w:sz="4" w:space="0"/>
              <w:left w:val="single" w:color="auto" w:sz="4" w:space="0"/>
              <w:bottom w:val="single" w:color="auto" w:sz="4" w:space="0"/>
              <w:right w:val="single" w:color="auto" w:sz="4" w:space="0"/>
            </w:tcBorders>
            <w:vAlign w:val="center"/>
          </w:tcPr>
          <w:p w14:paraId="183C5CAE">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三</w:t>
            </w:r>
          </w:p>
        </w:tc>
        <w:tc>
          <w:tcPr>
            <w:tcW w:w="1229" w:type="pct"/>
            <w:gridSpan w:val="2"/>
            <w:tcBorders>
              <w:top w:val="single" w:color="auto" w:sz="4" w:space="0"/>
              <w:left w:val="single" w:color="auto" w:sz="4" w:space="0"/>
              <w:bottom w:val="single" w:color="auto" w:sz="4" w:space="0"/>
              <w:right w:val="single" w:color="auto" w:sz="4" w:space="0"/>
            </w:tcBorders>
            <w:vAlign w:val="center"/>
          </w:tcPr>
          <w:p w14:paraId="15848A06">
            <w:pPr>
              <w:spacing w:line="240" w:lineRule="auto"/>
              <w:jc w:val="center"/>
              <w:rPr>
                <w:rFonts w:ascii="Times New Roman" w:hAnsi="Times New Roman" w:cs="Times New Roman"/>
                <w:sz w:val="21"/>
              </w:rPr>
            </w:pPr>
            <w:r>
              <w:rPr>
                <w:rFonts w:hint="eastAsia" w:ascii="Times New Roman" w:hAnsi="Times New Roman" w:cs="Times New Roman"/>
                <w:sz w:val="21"/>
                <w:szCs w:val="18"/>
              </w:rPr>
              <w:t>预备费</w:t>
            </w:r>
          </w:p>
        </w:tc>
        <w:tc>
          <w:tcPr>
            <w:tcW w:w="317" w:type="pct"/>
            <w:tcBorders>
              <w:top w:val="single" w:color="auto" w:sz="4" w:space="0"/>
              <w:left w:val="single" w:color="auto" w:sz="4" w:space="0"/>
              <w:bottom w:val="single" w:color="auto" w:sz="4" w:space="0"/>
              <w:right w:val="single" w:color="auto" w:sz="4" w:space="0"/>
            </w:tcBorders>
            <w:vAlign w:val="center"/>
          </w:tcPr>
          <w:p w14:paraId="78EC4EB0">
            <w:pPr>
              <w:spacing w:line="240" w:lineRule="auto"/>
              <w:jc w:val="center"/>
              <w:rPr>
                <w:rFonts w:ascii="Times New Roman" w:hAnsi="Times New Roman" w:cs="Times New Roman"/>
                <w:sz w:val="21"/>
                <w:szCs w:val="18"/>
              </w:rPr>
            </w:pPr>
          </w:p>
        </w:tc>
        <w:tc>
          <w:tcPr>
            <w:tcW w:w="335" w:type="pct"/>
            <w:tcBorders>
              <w:top w:val="single" w:color="auto" w:sz="4" w:space="0"/>
              <w:left w:val="single" w:color="auto" w:sz="4" w:space="0"/>
              <w:bottom w:val="single" w:color="auto" w:sz="4" w:space="0"/>
              <w:right w:val="single" w:color="auto" w:sz="4" w:space="0"/>
            </w:tcBorders>
            <w:vAlign w:val="center"/>
          </w:tcPr>
          <w:p w14:paraId="2C366E2F">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69D1FF7E">
            <w:pPr>
              <w:spacing w:line="240" w:lineRule="auto"/>
              <w:jc w:val="center"/>
              <w:rPr>
                <w:rFonts w:ascii="Times New Roman" w:hAnsi="Times New Roman" w:cs="Times New Roman"/>
                <w:sz w:val="21"/>
                <w:szCs w:val="18"/>
              </w:rPr>
            </w:pPr>
          </w:p>
        </w:tc>
        <w:tc>
          <w:tcPr>
            <w:tcW w:w="323" w:type="pct"/>
            <w:tcBorders>
              <w:top w:val="single" w:color="auto" w:sz="4" w:space="0"/>
              <w:left w:val="single" w:color="auto" w:sz="4" w:space="0"/>
              <w:bottom w:val="single" w:color="auto" w:sz="4" w:space="0"/>
              <w:right w:val="single" w:color="auto" w:sz="4" w:space="0"/>
            </w:tcBorders>
            <w:vAlign w:val="center"/>
          </w:tcPr>
          <w:p w14:paraId="7D34BDB7">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6F5202C0">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101B14D5">
            <w:pPr>
              <w:spacing w:line="240" w:lineRule="auto"/>
              <w:jc w:val="center"/>
              <w:rPr>
                <w:rFonts w:ascii="Times New Roman" w:hAnsi="Times New Roman" w:cs="Times New Roman"/>
                <w:sz w:val="21"/>
                <w:szCs w:val="18"/>
              </w:rPr>
            </w:pPr>
            <w:r>
              <w:t>m</w:t>
            </w:r>
            <w:r>
              <w:rPr>
                <w:vertAlign w:val="superscript"/>
              </w:rPr>
              <w:t>2</w:t>
            </w:r>
          </w:p>
        </w:tc>
        <w:tc>
          <w:tcPr>
            <w:tcW w:w="285" w:type="pct"/>
            <w:tcBorders>
              <w:top w:val="single" w:color="auto" w:sz="4" w:space="0"/>
              <w:left w:val="single" w:color="auto" w:sz="4" w:space="0"/>
              <w:bottom w:val="single" w:color="auto" w:sz="4" w:space="0"/>
              <w:right w:val="single" w:color="auto" w:sz="4" w:space="0"/>
            </w:tcBorders>
            <w:vAlign w:val="center"/>
          </w:tcPr>
          <w:p w14:paraId="6934F943">
            <w:pPr>
              <w:spacing w:line="240" w:lineRule="auto"/>
              <w:jc w:val="center"/>
              <w:rPr>
                <w:rFonts w:ascii="Times New Roman" w:hAnsi="Times New Roman" w:cs="Times New Roman"/>
                <w:sz w:val="21"/>
                <w:szCs w:val="18"/>
              </w:rPr>
            </w:pPr>
          </w:p>
        </w:tc>
        <w:tc>
          <w:tcPr>
            <w:tcW w:w="438" w:type="pct"/>
            <w:tcBorders>
              <w:top w:val="single" w:color="auto" w:sz="4" w:space="0"/>
              <w:left w:val="single" w:color="auto" w:sz="4" w:space="0"/>
              <w:bottom w:val="single" w:color="auto" w:sz="4" w:space="0"/>
              <w:right w:val="single" w:color="auto" w:sz="4" w:space="0"/>
            </w:tcBorders>
            <w:vAlign w:val="center"/>
          </w:tcPr>
          <w:p w14:paraId="038F9F75">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noWrap/>
            <w:vAlign w:val="center"/>
          </w:tcPr>
          <w:p w14:paraId="38B017FD">
            <w:pPr>
              <w:spacing w:line="240" w:lineRule="auto"/>
              <w:jc w:val="center"/>
              <w:rPr>
                <w:rFonts w:ascii="Times New Roman" w:hAnsi="Times New Roman" w:cs="Times New Roman"/>
                <w:sz w:val="21"/>
                <w:szCs w:val="18"/>
              </w:rPr>
            </w:pPr>
          </w:p>
        </w:tc>
        <w:tc>
          <w:tcPr>
            <w:tcW w:w="312" w:type="pct"/>
            <w:tcBorders>
              <w:top w:val="single" w:color="auto" w:sz="4" w:space="0"/>
              <w:left w:val="single" w:color="auto" w:sz="4" w:space="0"/>
              <w:bottom w:val="single" w:color="auto" w:sz="4" w:space="0"/>
              <w:right w:val="single" w:color="auto" w:sz="4" w:space="0"/>
            </w:tcBorders>
            <w:vAlign w:val="center"/>
          </w:tcPr>
          <w:p w14:paraId="3EC42A23">
            <w:pPr>
              <w:spacing w:line="240" w:lineRule="auto"/>
              <w:jc w:val="center"/>
              <w:rPr>
                <w:rFonts w:ascii="Times New Roman" w:hAnsi="Times New Roman" w:cs="Times New Roman"/>
                <w:sz w:val="21"/>
                <w:szCs w:val="18"/>
              </w:rPr>
            </w:pPr>
          </w:p>
        </w:tc>
      </w:tr>
      <w:tr w14:paraId="4BE5E99F">
        <w:tblPrEx>
          <w:tblCellMar>
            <w:top w:w="0" w:type="dxa"/>
            <w:left w:w="108" w:type="dxa"/>
            <w:bottom w:w="0" w:type="dxa"/>
            <w:right w:w="108" w:type="dxa"/>
          </w:tblCellMar>
        </w:tblPrEx>
        <w:trPr>
          <w:trHeight w:val="484" w:hRule="atLeast"/>
        </w:trPr>
        <w:tc>
          <w:tcPr>
            <w:tcW w:w="460" w:type="pct"/>
            <w:tcBorders>
              <w:top w:val="single" w:color="auto" w:sz="4" w:space="0"/>
              <w:left w:val="single" w:color="auto" w:sz="4" w:space="0"/>
              <w:bottom w:val="single" w:color="auto" w:sz="4" w:space="0"/>
              <w:right w:val="single" w:color="auto" w:sz="4" w:space="0"/>
            </w:tcBorders>
            <w:vAlign w:val="center"/>
          </w:tcPr>
          <w:p w14:paraId="35CBF382">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1</w:t>
            </w:r>
          </w:p>
        </w:tc>
        <w:tc>
          <w:tcPr>
            <w:tcW w:w="1229" w:type="pct"/>
            <w:gridSpan w:val="2"/>
            <w:tcBorders>
              <w:top w:val="single" w:color="auto" w:sz="4" w:space="0"/>
              <w:left w:val="single" w:color="auto" w:sz="4" w:space="0"/>
              <w:bottom w:val="single" w:color="auto" w:sz="4" w:space="0"/>
              <w:right w:val="single" w:color="auto" w:sz="4" w:space="0"/>
            </w:tcBorders>
            <w:vAlign w:val="center"/>
          </w:tcPr>
          <w:p w14:paraId="50ABD500">
            <w:pPr>
              <w:spacing w:line="240" w:lineRule="auto"/>
              <w:jc w:val="center"/>
              <w:rPr>
                <w:rFonts w:ascii="Times New Roman" w:hAnsi="Times New Roman" w:cs="Times New Roman"/>
                <w:sz w:val="21"/>
              </w:rPr>
            </w:pPr>
            <w:r>
              <w:rPr>
                <w:rFonts w:hint="eastAsia" w:ascii="Times New Roman" w:hAnsi="Times New Roman" w:cs="Times New Roman"/>
                <w:sz w:val="21"/>
                <w:szCs w:val="18"/>
              </w:rPr>
              <w:t>基本预备费</w:t>
            </w:r>
          </w:p>
        </w:tc>
        <w:tc>
          <w:tcPr>
            <w:tcW w:w="317" w:type="pct"/>
            <w:tcBorders>
              <w:top w:val="single" w:color="auto" w:sz="4" w:space="0"/>
              <w:left w:val="single" w:color="auto" w:sz="4" w:space="0"/>
              <w:bottom w:val="single" w:color="auto" w:sz="4" w:space="0"/>
              <w:right w:val="single" w:color="auto" w:sz="4" w:space="0"/>
            </w:tcBorders>
            <w:vAlign w:val="center"/>
          </w:tcPr>
          <w:p w14:paraId="57CB7F3F">
            <w:pPr>
              <w:spacing w:line="240" w:lineRule="auto"/>
              <w:jc w:val="center"/>
              <w:rPr>
                <w:rFonts w:ascii="Times New Roman" w:hAnsi="Times New Roman" w:cs="Times New Roman"/>
                <w:sz w:val="21"/>
                <w:szCs w:val="18"/>
              </w:rPr>
            </w:pPr>
          </w:p>
        </w:tc>
        <w:tc>
          <w:tcPr>
            <w:tcW w:w="335" w:type="pct"/>
            <w:tcBorders>
              <w:top w:val="single" w:color="auto" w:sz="4" w:space="0"/>
              <w:left w:val="single" w:color="auto" w:sz="4" w:space="0"/>
              <w:bottom w:val="single" w:color="auto" w:sz="4" w:space="0"/>
              <w:right w:val="single" w:color="auto" w:sz="4" w:space="0"/>
            </w:tcBorders>
            <w:vAlign w:val="center"/>
          </w:tcPr>
          <w:p w14:paraId="51C79A37">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4FD03CB4">
            <w:pPr>
              <w:spacing w:line="240" w:lineRule="auto"/>
              <w:jc w:val="center"/>
              <w:rPr>
                <w:rFonts w:ascii="Times New Roman" w:hAnsi="Times New Roman" w:cs="Times New Roman"/>
                <w:sz w:val="21"/>
                <w:szCs w:val="18"/>
              </w:rPr>
            </w:pPr>
          </w:p>
        </w:tc>
        <w:tc>
          <w:tcPr>
            <w:tcW w:w="323" w:type="pct"/>
            <w:tcBorders>
              <w:top w:val="single" w:color="auto" w:sz="4" w:space="0"/>
              <w:left w:val="single" w:color="auto" w:sz="4" w:space="0"/>
              <w:bottom w:val="single" w:color="auto" w:sz="4" w:space="0"/>
              <w:right w:val="single" w:color="auto" w:sz="4" w:space="0"/>
            </w:tcBorders>
            <w:vAlign w:val="center"/>
          </w:tcPr>
          <w:p w14:paraId="5B6E8F76">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0F2AE518">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777291F7">
            <w:pPr>
              <w:spacing w:line="240" w:lineRule="auto"/>
              <w:jc w:val="center"/>
              <w:rPr>
                <w:rFonts w:ascii="Times New Roman" w:hAnsi="Times New Roman" w:cs="Times New Roman"/>
                <w:sz w:val="21"/>
                <w:szCs w:val="18"/>
              </w:rPr>
            </w:pPr>
            <w:r>
              <w:t>m</w:t>
            </w:r>
            <w:r>
              <w:rPr>
                <w:vertAlign w:val="superscript"/>
              </w:rPr>
              <w:t>2</w:t>
            </w:r>
          </w:p>
        </w:tc>
        <w:tc>
          <w:tcPr>
            <w:tcW w:w="285" w:type="pct"/>
            <w:tcBorders>
              <w:top w:val="single" w:color="auto" w:sz="4" w:space="0"/>
              <w:left w:val="single" w:color="auto" w:sz="4" w:space="0"/>
              <w:bottom w:val="single" w:color="auto" w:sz="4" w:space="0"/>
              <w:right w:val="single" w:color="auto" w:sz="4" w:space="0"/>
            </w:tcBorders>
            <w:vAlign w:val="center"/>
          </w:tcPr>
          <w:p w14:paraId="48A1816F">
            <w:pPr>
              <w:spacing w:line="240" w:lineRule="auto"/>
              <w:jc w:val="center"/>
              <w:rPr>
                <w:rFonts w:ascii="Times New Roman" w:hAnsi="Times New Roman" w:cs="Times New Roman"/>
                <w:sz w:val="21"/>
                <w:szCs w:val="18"/>
              </w:rPr>
            </w:pPr>
          </w:p>
        </w:tc>
        <w:tc>
          <w:tcPr>
            <w:tcW w:w="438" w:type="pct"/>
            <w:tcBorders>
              <w:top w:val="single" w:color="auto" w:sz="4" w:space="0"/>
              <w:left w:val="single" w:color="auto" w:sz="4" w:space="0"/>
              <w:bottom w:val="single" w:color="auto" w:sz="4" w:space="0"/>
              <w:right w:val="single" w:color="auto" w:sz="4" w:space="0"/>
            </w:tcBorders>
            <w:vAlign w:val="center"/>
          </w:tcPr>
          <w:p w14:paraId="6F911411">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noWrap/>
            <w:vAlign w:val="center"/>
          </w:tcPr>
          <w:p w14:paraId="52B36D55">
            <w:pPr>
              <w:spacing w:line="240" w:lineRule="auto"/>
              <w:jc w:val="center"/>
              <w:rPr>
                <w:rFonts w:ascii="Times New Roman" w:hAnsi="Times New Roman" w:cs="Times New Roman"/>
                <w:sz w:val="21"/>
                <w:szCs w:val="18"/>
              </w:rPr>
            </w:pPr>
          </w:p>
        </w:tc>
        <w:tc>
          <w:tcPr>
            <w:tcW w:w="312" w:type="pct"/>
            <w:tcBorders>
              <w:top w:val="single" w:color="auto" w:sz="4" w:space="0"/>
              <w:left w:val="single" w:color="auto" w:sz="4" w:space="0"/>
              <w:bottom w:val="single" w:color="auto" w:sz="4" w:space="0"/>
              <w:right w:val="single" w:color="auto" w:sz="4" w:space="0"/>
            </w:tcBorders>
            <w:vAlign w:val="center"/>
          </w:tcPr>
          <w:p w14:paraId="38C9F4A2">
            <w:pPr>
              <w:spacing w:line="240" w:lineRule="auto"/>
              <w:jc w:val="center"/>
              <w:rPr>
                <w:rFonts w:ascii="Times New Roman" w:hAnsi="Times New Roman" w:cs="Times New Roman"/>
                <w:sz w:val="21"/>
                <w:szCs w:val="18"/>
              </w:rPr>
            </w:pPr>
          </w:p>
        </w:tc>
      </w:tr>
      <w:tr w14:paraId="5FC35BDC">
        <w:tblPrEx>
          <w:tblCellMar>
            <w:top w:w="0" w:type="dxa"/>
            <w:left w:w="108" w:type="dxa"/>
            <w:bottom w:w="0" w:type="dxa"/>
            <w:right w:w="108" w:type="dxa"/>
          </w:tblCellMar>
        </w:tblPrEx>
        <w:trPr>
          <w:trHeight w:val="484" w:hRule="atLeast"/>
        </w:trPr>
        <w:tc>
          <w:tcPr>
            <w:tcW w:w="460" w:type="pct"/>
            <w:tcBorders>
              <w:top w:val="single" w:color="auto" w:sz="4" w:space="0"/>
              <w:left w:val="single" w:color="auto" w:sz="4" w:space="0"/>
              <w:bottom w:val="single" w:color="auto" w:sz="4" w:space="0"/>
              <w:right w:val="single" w:color="auto" w:sz="4" w:space="0"/>
            </w:tcBorders>
            <w:vAlign w:val="center"/>
          </w:tcPr>
          <w:p w14:paraId="6AEA9706">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2</w:t>
            </w:r>
          </w:p>
        </w:tc>
        <w:tc>
          <w:tcPr>
            <w:tcW w:w="1229" w:type="pct"/>
            <w:gridSpan w:val="2"/>
            <w:tcBorders>
              <w:top w:val="single" w:color="auto" w:sz="4" w:space="0"/>
              <w:left w:val="single" w:color="auto" w:sz="4" w:space="0"/>
              <w:bottom w:val="single" w:color="auto" w:sz="4" w:space="0"/>
              <w:right w:val="single" w:color="auto" w:sz="4" w:space="0"/>
            </w:tcBorders>
            <w:vAlign w:val="center"/>
          </w:tcPr>
          <w:p w14:paraId="6D89F8EC">
            <w:pPr>
              <w:spacing w:line="240" w:lineRule="auto"/>
              <w:jc w:val="center"/>
              <w:rPr>
                <w:rFonts w:ascii="Times New Roman" w:hAnsi="Times New Roman" w:cs="Times New Roman"/>
                <w:sz w:val="21"/>
              </w:rPr>
            </w:pPr>
            <w:r>
              <w:rPr>
                <w:rFonts w:hint="eastAsia" w:ascii="Times New Roman" w:hAnsi="Times New Roman" w:cs="Times New Roman"/>
                <w:sz w:val="21"/>
                <w:szCs w:val="18"/>
              </w:rPr>
              <w:t>价差预备费</w:t>
            </w:r>
          </w:p>
        </w:tc>
        <w:tc>
          <w:tcPr>
            <w:tcW w:w="317" w:type="pct"/>
            <w:tcBorders>
              <w:top w:val="single" w:color="auto" w:sz="4" w:space="0"/>
              <w:left w:val="single" w:color="auto" w:sz="4" w:space="0"/>
              <w:bottom w:val="single" w:color="auto" w:sz="4" w:space="0"/>
              <w:right w:val="single" w:color="auto" w:sz="4" w:space="0"/>
            </w:tcBorders>
            <w:vAlign w:val="center"/>
          </w:tcPr>
          <w:p w14:paraId="7B246319">
            <w:pPr>
              <w:spacing w:line="240" w:lineRule="auto"/>
              <w:jc w:val="center"/>
              <w:rPr>
                <w:rFonts w:ascii="Times New Roman" w:hAnsi="Times New Roman" w:cs="Times New Roman"/>
                <w:sz w:val="21"/>
                <w:szCs w:val="18"/>
              </w:rPr>
            </w:pPr>
          </w:p>
        </w:tc>
        <w:tc>
          <w:tcPr>
            <w:tcW w:w="335" w:type="pct"/>
            <w:tcBorders>
              <w:top w:val="single" w:color="auto" w:sz="4" w:space="0"/>
              <w:left w:val="single" w:color="auto" w:sz="4" w:space="0"/>
              <w:bottom w:val="single" w:color="auto" w:sz="4" w:space="0"/>
              <w:right w:val="single" w:color="auto" w:sz="4" w:space="0"/>
            </w:tcBorders>
            <w:vAlign w:val="center"/>
          </w:tcPr>
          <w:p w14:paraId="3DAEF39D">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28D30D42">
            <w:pPr>
              <w:spacing w:line="240" w:lineRule="auto"/>
              <w:jc w:val="center"/>
              <w:rPr>
                <w:rFonts w:ascii="Times New Roman" w:hAnsi="Times New Roman" w:cs="Times New Roman"/>
                <w:sz w:val="21"/>
                <w:szCs w:val="18"/>
              </w:rPr>
            </w:pPr>
          </w:p>
        </w:tc>
        <w:tc>
          <w:tcPr>
            <w:tcW w:w="323" w:type="pct"/>
            <w:tcBorders>
              <w:top w:val="single" w:color="auto" w:sz="4" w:space="0"/>
              <w:left w:val="single" w:color="auto" w:sz="4" w:space="0"/>
              <w:bottom w:val="single" w:color="auto" w:sz="4" w:space="0"/>
              <w:right w:val="single" w:color="auto" w:sz="4" w:space="0"/>
            </w:tcBorders>
            <w:vAlign w:val="center"/>
          </w:tcPr>
          <w:p w14:paraId="37C32FDE">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13ABAEFB">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4CCE3AE7">
            <w:pPr>
              <w:spacing w:line="240" w:lineRule="auto"/>
              <w:jc w:val="center"/>
              <w:rPr>
                <w:rFonts w:ascii="Times New Roman" w:hAnsi="Times New Roman" w:cs="Times New Roman"/>
                <w:sz w:val="21"/>
                <w:szCs w:val="18"/>
              </w:rPr>
            </w:pPr>
            <w:r>
              <w:t>m</w:t>
            </w:r>
            <w:r>
              <w:rPr>
                <w:vertAlign w:val="superscript"/>
              </w:rPr>
              <w:t>2</w:t>
            </w:r>
          </w:p>
        </w:tc>
        <w:tc>
          <w:tcPr>
            <w:tcW w:w="285" w:type="pct"/>
            <w:tcBorders>
              <w:top w:val="single" w:color="auto" w:sz="4" w:space="0"/>
              <w:left w:val="single" w:color="auto" w:sz="4" w:space="0"/>
              <w:bottom w:val="single" w:color="auto" w:sz="4" w:space="0"/>
              <w:right w:val="single" w:color="auto" w:sz="4" w:space="0"/>
            </w:tcBorders>
            <w:vAlign w:val="center"/>
          </w:tcPr>
          <w:p w14:paraId="22A013E3">
            <w:pPr>
              <w:spacing w:line="240" w:lineRule="auto"/>
              <w:jc w:val="center"/>
              <w:rPr>
                <w:rFonts w:ascii="Times New Roman" w:hAnsi="Times New Roman" w:cs="Times New Roman"/>
                <w:sz w:val="21"/>
                <w:szCs w:val="18"/>
              </w:rPr>
            </w:pPr>
          </w:p>
        </w:tc>
        <w:tc>
          <w:tcPr>
            <w:tcW w:w="438" w:type="pct"/>
            <w:tcBorders>
              <w:top w:val="single" w:color="auto" w:sz="4" w:space="0"/>
              <w:left w:val="single" w:color="auto" w:sz="4" w:space="0"/>
              <w:bottom w:val="single" w:color="auto" w:sz="4" w:space="0"/>
              <w:right w:val="single" w:color="auto" w:sz="4" w:space="0"/>
            </w:tcBorders>
            <w:vAlign w:val="center"/>
          </w:tcPr>
          <w:p w14:paraId="419A60D8">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noWrap/>
            <w:vAlign w:val="center"/>
          </w:tcPr>
          <w:p w14:paraId="477AA801">
            <w:pPr>
              <w:spacing w:line="240" w:lineRule="auto"/>
              <w:jc w:val="center"/>
              <w:rPr>
                <w:rFonts w:ascii="Times New Roman" w:hAnsi="Times New Roman" w:cs="Times New Roman"/>
                <w:sz w:val="21"/>
                <w:szCs w:val="18"/>
              </w:rPr>
            </w:pPr>
          </w:p>
        </w:tc>
        <w:tc>
          <w:tcPr>
            <w:tcW w:w="312" w:type="pct"/>
            <w:tcBorders>
              <w:top w:val="single" w:color="auto" w:sz="4" w:space="0"/>
              <w:left w:val="single" w:color="auto" w:sz="4" w:space="0"/>
              <w:bottom w:val="single" w:color="auto" w:sz="4" w:space="0"/>
              <w:right w:val="single" w:color="auto" w:sz="4" w:space="0"/>
            </w:tcBorders>
            <w:vAlign w:val="center"/>
          </w:tcPr>
          <w:p w14:paraId="4FB9286E">
            <w:pPr>
              <w:spacing w:line="240" w:lineRule="auto"/>
              <w:jc w:val="center"/>
              <w:rPr>
                <w:rFonts w:ascii="Times New Roman" w:hAnsi="Times New Roman" w:cs="Times New Roman"/>
                <w:sz w:val="21"/>
                <w:szCs w:val="18"/>
              </w:rPr>
            </w:pPr>
          </w:p>
        </w:tc>
      </w:tr>
      <w:tr w14:paraId="3D0D4C1E">
        <w:tblPrEx>
          <w:tblCellMar>
            <w:top w:w="0" w:type="dxa"/>
            <w:left w:w="108" w:type="dxa"/>
            <w:bottom w:w="0" w:type="dxa"/>
            <w:right w:w="108" w:type="dxa"/>
          </w:tblCellMar>
        </w:tblPrEx>
        <w:trPr>
          <w:trHeight w:val="484" w:hRule="atLeast"/>
        </w:trPr>
        <w:tc>
          <w:tcPr>
            <w:tcW w:w="460" w:type="pct"/>
            <w:tcBorders>
              <w:top w:val="single" w:color="auto" w:sz="4" w:space="0"/>
              <w:left w:val="single" w:color="auto" w:sz="4" w:space="0"/>
              <w:bottom w:val="single" w:color="auto" w:sz="4" w:space="0"/>
              <w:right w:val="single" w:color="auto" w:sz="4" w:space="0"/>
            </w:tcBorders>
            <w:vAlign w:val="center"/>
          </w:tcPr>
          <w:p w14:paraId="667165AA">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四</w:t>
            </w:r>
          </w:p>
        </w:tc>
        <w:tc>
          <w:tcPr>
            <w:tcW w:w="1229" w:type="pct"/>
            <w:gridSpan w:val="2"/>
            <w:tcBorders>
              <w:top w:val="single" w:color="auto" w:sz="4" w:space="0"/>
              <w:left w:val="single" w:color="auto" w:sz="4" w:space="0"/>
              <w:bottom w:val="single" w:color="auto" w:sz="4" w:space="0"/>
              <w:right w:val="single" w:color="auto" w:sz="4" w:space="0"/>
            </w:tcBorders>
            <w:vAlign w:val="center"/>
          </w:tcPr>
          <w:p w14:paraId="2512AD81">
            <w:pPr>
              <w:spacing w:line="240" w:lineRule="auto"/>
              <w:jc w:val="center"/>
              <w:rPr>
                <w:rFonts w:cs="黑体"/>
                <w:sz w:val="21"/>
              </w:rPr>
            </w:pPr>
            <w:r>
              <w:rPr>
                <w:rFonts w:hint="eastAsia" w:ascii="Times New Roman" w:hAnsi="Times New Roman" w:cs="Times New Roman"/>
                <w:sz w:val="21"/>
                <w:szCs w:val="18"/>
              </w:rPr>
              <w:t>建设期融资费用</w:t>
            </w:r>
          </w:p>
        </w:tc>
        <w:tc>
          <w:tcPr>
            <w:tcW w:w="317" w:type="pct"/>
            <w:tcBorders>
              <w:top w:val="single" w:color="auto" w:sz="4" w:space="0"/>
              <w:left w:val="single" w:color="auto" w:sz="4" w:space="0"/>
              <w:bottom w:val="single" w:color="auto" w:sz="4" w:space="0"/>
              <w:right w:val="single" w:color="auto" w:sz="4" w:space="0"/>
            </w:tcBorders>
            <w:vAlign w:val="center"/>
          </w:tcPr>
          <w:p w14:paraId="3785641C">
            <w:pPr>
              <w:spacing w:line="240" w:lineRule="auto"/>
              <w:jc w:val="center"/>
              <w:rPr>
                <w:rFonts w:ascii="Times New Roman" w:hAnsi="Times New Roman" w:cs="Times New Roman"/>
                <w:sz w:val="21"/>
                <w:szCs w:val="18"/>
              </w:rPr>
            </w:pPr>
          </w:p>
        </w:tc>
        <w:tc>
          <w:tcPr>
            <w:tcW w:w="335" w:type="pct"/>
            <w:tcBorders>
              <w:top w:val="single" w:color="auto" w:sz="4" w:space="0"/>
              <w:left w:val="single" w:color="auto" w:sz="4" w:space="0"/>
              <w:bottom w:val="single" w:color="auto" w:sz="4" w:space="0"/>
              <w:right w:val="single" w:color="auto" w:sz="4" w:space="0"/>
            </w:tcBorders>
            <w:vAlign w:val="center"/>
          </w:tcPr>
          <w:p w14:paraId="48C395BA">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1323DBFE">
            <w:pPr>
              <w:spacing w:line="240" w:lineRule="auto"/>
              <w:jc w:val="center"/>
              <w:rPr>
                <w:rFonts w:ascii="Times New Roman" w:hAnsi="Times New Roman" w:cs="Times New Roman"/>
                <w:sz w:val="21"/>
                <w:szCs w:val="18"/>
              </w:rPr>
            </w:pPr>
          </w:p>
        </w:tc>
        <w:tc>
          <w:tcPr>
            <w:tcW w:w="323" w:type="pct"/>
            <w:tcBorders>
              <w:top w:val="single" w:color="auto" w:sz="4" w:space="0"/>
              <w:left w:val="single" w:color="auto" w:sz="4" w:space="0"/>
              <w:bottom w:val="single" w:color="auto" w:sz="4" w:space="0"/>
              <w:right w:val="single" w:color="auto" w:sz="4" w:space="0"/>
            </w:tcBorders>
            <w:vAlign w:val="center"/>
          </w:tcPr>
          <w:p w14:paraId="689D02E5">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39DD3F39">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51B8480F">
            <w:pPr>
              <w:spacing w:line="240" w:lineRule="auto"/>
              <w:jc w:val="center"/>
              <w:rPr>
                <w:rFonts w:ascii="Times New Roman" w:hAnsi="Times New Roman" w:cs="Times New Roman"/>
                <w:sz w:val="21"/>
                <w:szCs w:val="18"/>
              </w:rPr>
            </w:pPr>
            <w:r>
              <w:t>m</w:t>
            </w:r>
            <w:r>
              <w:rPr>
                <w:vertAlign w:val="superscript"/>
              </w:rPr>
              <w:t>2</w:t>
            </w:r>
          </w:p>
        </w:tc>
        <w:tc>
          <w:tcPr>
            <w:tcW w:w="285" w:type="pct"/>
            <w:tcBorders>
              <w:top w:val="single" w:color="auto" w:sz="4" w:space="0"/>
              <w:left w:val="single" w:color="auto" w:sz="4" w:space="0"/>
              <w:bottom w:val="single" w:color="auto" w:sz="4" w:space="0"/>
              <w:right w:val="single" w:color="auto" w:sz="4" w:space="0"/>
            </w:tcBorders>
            <w:vAlign w:val="center"/>
          </w:tcPr>
          <w:p w14:paraId="757FC605">
            <w:pPr>
              <w:spacing w:line="240" w:lineRule="auto"/>
              <w:jc w:val="center"/>
              <w:rPr>
                <w:rFonts w:ascii="Times New Roman" w:hAnsi="Times New Roman" w:cs="Times New Roman"/>
                <w:sz w:val="21"/>
                <w:szCs w:val="18"/>
              </w:rPr>
            </w:pPr>
          </w:p>
        </w:tc>
        <w:tc>
          <w:tcPr>
            <w:tcW w:w="438" w:type="pct"/>
            <w:tcBorders>
              <w:top w:val="single" w:color="auto" w:sz="4" w:space="0"/>
              <w:left w:val="single" w:color="auto" w:sz="4" w:space="0"/>
              <w:bottom w:val="single" w:color="auto" w:sz="4" w:space="0"/>
              <w:right w:val="single" w:color="auto" w:sz="4" w:space="0"/>
            </w:tcBorders>
            <w:vAlign w:val="center"/>
          </w:tcPr>
          <w:p w14:paraId="524ACA69">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noWrap/>
            <w:vAlign w:val="center"/>
          </w:tcPr>
          <w:p w14:paraId="4FE398BC">
            <w:pPr>
              <w:spacing w:line="240" w:lineRule="auto"/>
              <w:jc w:val="center"/>
              <w:rPr>
                <w:rFonts w:ascii="Times New Roman" w:hAnsi="Times New Roman" w:cs="Times New Roman"/>
                <w:sz w:val="21"/>
                <w:szCs w:val="18"/>
              </w:rPr>
            </w:pPr>
          </w:p>
        </w:tc>
        <w:tc>
          <w:tcPr>
            <w:tcW w:w="312" w:type="pct"/>
            <w:tcBorders>
              <w:top w:val="single" w:color="auto" w:sz="4" w:space="0"/>
              <w:left w:val="single" w:color="auto" w:sz="4" w:space="0"/>
              <w:bottom w:val="single" w:color="auto" w:sz="4" w:space="0"/>
              <w:right w:val="single" w:color="auto" w:sz="4" w:space="0"/>
            </w:tcBorders>
            <w:vAlign w:val="center"/>
          </w:tcPr>
          <w:p w14:paraId="26DD1CA4">
            <w:pPr>
              <w:spacing w:line="240" w:lineRule="auto"/>
              <w:jc w:val="center"/>
              <w:rPr>
                <w:rFonts w:ascii="Times New Roman" w:hAnsi="Times New Roman" w:cs="Times New Roman"/>
                <w:sz w:val="21"/>
                <w:szCs w:val="18"/>
              </w:rPr>
            </w:pPr>
          </w:p>
        </w:tc>
      </w:tr>
      <w:tr w14:paraId="091F3D73">
        <w:tblPrEx>
          <w:tblCellMar>
            <w:top w:w="0" w:type="dxa"/>
            <w:left w:w="108" w:type="dxa"/>
            <w:bottom w:w="0" w:type="dxa"/>
            <w:right w:w="108" w:type="dxa"/>
          </w:tblCellMar>
        </w:tblPrEx>
        <w:trPr>
          <w:trHeight w:val="484" w:hRule="atLeast"/>
        </w:trPr>
        <w:tc>
          <w:tcPr>
            <w:tcW w:w="460" w:type="pct"/>
            <w:tcBorders>
              <w:top w:val="single" w:color="auto" w:sz="4" w:space="0"/>
              <w:left w:val="single" w:color="auto" w:sz="4" w:space="0"/>
              <w:bottom w:val="single" w:color="auto" w:sz="4" w:space="0"/>
              <w:right w:val="single" w:color="auto" w:sz="4" w:space="0"/>
            </w:tcBorders>
            <w:vAlign w:val="center"/>
          </w:tcPr>
          <w:p w14:paraId="7ED2FCBC">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五</w:t>
            </w:r>
          </w:p>
        </w:tc>
        <w:tc>
          <w:tcPr>
            <w:tcW w:w="1229" w:type="pct"/>
            <w:gridSpan w:val="2"/>
            <w:tcBorders>
              <w:top w:val="single" w:color="auto" w:sz="4" w:space="0"/>
              <w:left w:val="single" w:color="auto" w:sz="4" w:space="0"/>
              <w:bottom w:val="single" w:color="auto" w:sz="4" w:space="0"/>
              <w:right w:val="single" w:color="auto" w:sz="4" w:space="0"/>
            </w:tcBorders>
            <w:vAlign w:val="center"/>
          </w:tcPr>
          <w:p w14:paraId="44605824">
            <w:pPr>
              <w:spacing w:line="240" w:lineRule="auto"/>
              <w:jc w:val="center"/>
              <w:rPr>
                <w:rFonts w:ascii="Times New Roman" w:hAnsi="Times New Roman" w:cs="Times New Roman"/>
                <w:sz w:val="21"/>
              </w:rPr>
            </w:pPr>
            <w:r>
              <w:rPr>
                <w:rFonts w:hint="eastAsia" w:ascii="Times New Roman" w:hAnsi="Times New Roman" w:cs="Times New Roman"/>
                <w:sz w:val="21"/>
                <w:szCs w:val="18"/>
              </w:rPr>
              <w:t>概算总投资</w:t>
            </w:r>
          </w:p>
        </w:tc>
        <w:tc>
          <w:tcPr>
            <w:tcW w:w="317" w:type="pct"/>
            <w:tcBorders>
              <w:top w:val="single" w:color="auto" w:sz="4" w:space="0"/>
              <w:left w:val="single" w:color="auto" w:sz="4" w:space="0"/>
              <w:bottom w:val="single" w:color="auto" w:sz="4" w:space="0"/>
              <w:right w:val="single" w:color="auto" w:sz="4" w:space="0"/>
            </w:tcBorders>
            <w:vAlign w:val="center"/>
          </w:tcPr>
          <w:p w14:paraId="0E6FB57F">
            <w:pPr>
              <w:spacing w:line="240" w:lineRule="auto"/>
              <w:jc w:val="center"/>
              <w:rPr>
                <w:rFonts w:ascii="Times New Roman" w:hAnsi="Times New Roman" w:cs="Times New Roman"/>
                <w:sz w:val="21"/>
                <w:szCs w:val="18"/>
              </w:rPr>
            </w:pPr>
          </w:p>
        </w:tc>
        <w:tc>
          <w:tcPr>
            <w:tcW w:w="335" w:type="pct"/>
            <w:tcBorders>
              <w:top w:val="single" w:color="auto" w:sz="4" w:space="0"/>
              <w:left w:val="single" w:color="auto" w:sz="4" w:space="0"/>
              <w:bottom w:val="single" w:color="auto" w:sz="4" w:space="0"/>
              <w:right w:val="single" w:color="auto" w:sz="4" w:space="0"/>
            </w:tcBorders>
            <w:vAlign w:val="center"/>
          </w:tcPr>
          <w:p w14:paraId="3C592523">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2A558561">
            <w:pPr>
              <w:spacing w:line="240" w:lineRule="auto"/>
              <w:jc w:val="center"/>
              <w:rPr>
                <w:rFonts w:ascii="Times New Roman" w:hAnsi="Times New Roman" w:cs="Times New Roman"/>
                <w:sz w:val="21"/>
                <w:szCs w:val="18"/>
              </w:rPr>
            </w:pPr>
          </w:p>
        </w:tc>
        <w:tc>
          <w:tcPr>
            <w:tcW w:w="323" w:type="pct"/>
            <w:tcBorders>
              <w:top w:val="single" w:color="auto" w:sz="4" w:space="0"/>
              <w:left w:val="single" w:color="auto" w:sz="4" w:space="0"/>
              <w:bottom w:val="single" w:color="auto" w:sz="4" w:space="0"/>
              <w:right w:val="single" w:color="auto" w:sz="4" w:space="0"/>
            </w:tcBorders>
            <w:vAlign w:val="center"/>
          </w:tcPr>
          <w:p w14:paraId="2C4FE314">
            <w:pPr>
              <w:spacing w:line="240" w:lineRule="auto"/>
              <w:jc w:val="center"/>
              <w:rPr>
                <w:rFonts w:ascii="Times New Roman" w:hAnsi="Times New Roman" w:cs="Times New Roman"/>
                <w:sz w:val="21"/>
                <w:szCs w:val="18"/>
              </w:rPr>
            </w:pPr>
          </w:p>
        </w:tc>
        <w:tc>
          <w:tcPr>
            <w:tcW w:w="317" w:type="pct"/>
            <w:tcBorders>
              <w:top w:val="single" w:color="auto" w:sz="4" w:space="0"/>
              <w:left w:val="single" w:color="auto" w:sz="4" w:space="0"/>
              <w:bottom w:val="single" w:color="auto" w:sz="4" w:space="0"/>
              <w:right w:val="single" w:color="auto" w:sz="4" w:space="0"/>
            </w:tcBorders>
            <w:vAlign w:val="center"/>
          </w:tcPr>
          <w:p w14:paraId="55F29476">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4E9B2EAB">
            <w:pPr>
              <w:spacing w:line="240" w:lineRule="auto"/>
              <w:jc w:val="center"/>
              <w:rPr>
                <w:rFonts w:ascii="Times New Roman" w:hAnsi="Times New Roman" w:cs="Times New Roman"/>
                <w:sz w:val="21"/>
                <w:szCs w:val="18"/>
              </w:rPr>
            </w:pPr>
            <w:r>
              <w:t>m</w:t>
            </w:r>
            <w:r>
              <w:rPr>
                <w:vertAlign w:val="superscript"/>
              </w:rPr>
              <w:t>2</w:t>
            </w:r>
          </w:p>
        </w:tc>
        <w:tc>
          <w:tcPr>
            <w:tcW w:w="285" w:type="pct"/>
            <w:tcBorders>
              <w:top w:val="single" w:color="auto" w:sz="4" w:space="0"/>
              <w:left w:val="single" w:color="auto" w:sz="4" w:space="0"/>
              <w:bottom w:val="single" w:color="auto" w:sz="4" w:space="0"/>
              <w:right w:val="single" w:color="auto" w:sz="4" w:space="0"/>
            </w:tcBorders>
            <w:vAlign w:val="center"/>
          </w:tcPr>
          <w:p w14:paraId="37EADE71">
            <w:pPr>
              <w:spacing w:line="240" w:lineRule="auto"/>
              <w:jc w:val="center"/>
              <w:rPr>
                <w:rFonts w:ascii="Times New Roman" w:hAnsi="Times New Roman" w:cs="Times New Roman"/>
                <w:sz w:val="21"/>
                <w:szCs w:val="18"/>
              </w:rPr>
            </w:pPr>
          </w:p>
        </w:tc>
        <w:tc>
          <w:tcPr>
            <w:tcW w:w="438" w:type="pct"/>
            <w:tcBorders>
              <w:top w:val="single" w:color="auto" w:sz="4" w:space="0"/>
              <w:left w:val="single" w:color="auto" w:sz="4" w:space="0"/>
              <w:bottom w:val="single" w:color="auto" w:sz="4" w:space="0"/>
              <w:right w:val="single" w:color="auto" w:sz="4" w:space="0"/>
            </w:tcBorders>
            <w:vAlign w:val="center"/>
          </w:tcPr>
          <w:p w14:paraId="6CD066F1">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noWrap/>
            <w:vAlign w:val="center"/>
          </w:tcPr>
          <w:p w14:paraId="23FA2EDC">
            <w:pPr>
              <w:spacing w:line="240" w:lineRule="auto"/>
              <w:jc w:val="center"/>
              <w:rPr>
                <w:rFonts w:ascii="Times New Roman" w:hAnsi="Times New Roman" w:cs="Times New Roman"/>
                <w:sz w:val="21"/>
                <w:szCs w:val="18"/>
              </w:rPr>
            </w:pPr>
          </w:p>
        </w:tc>
        <w:tc>
          <w:tcPr>
            <w:tcW w:w="312" w:type="pct"/>
            <w:tcBorders>
              <w:top w:val="single" w:color="auto" w:sz="4" w:space="0"/>
              <w:left w:val="single" w:color="auto" w:sz="4" w:space="0"/>
              <w:bottom w:val="single" w:color="auto" w:sz="4" w:space="0"/>
              <w:right w:val="single" w:color="auto" w:sz="4" w:space="0"/>
            </w:tcBorders>
            <w:vAlign w:val="center"/>
          </w:tcPr>
          <w:p w14:paraId="561796C9">
            <w:pPr>
              <w:spacing w:line="240" w:lineRule="auto"/>
              <w:jc w:val="center"/>
              <w:rPr>
                <w:rFonts w:ascii="Times New Roman" w:hAnsi="Times New Roman" w:cs="Times New Roman"/>
                <w:sz w:val="21"/>
                <w:szCs w:val="18"/>
              </w:rPr>
            </w:pPr>
          </w:p>
        </w:tc>
      </w:tr>
      <w:tr w14:paraId="557F5254">
        <w:tblPrEx>
          <w:tblCellMar>
            <w:top w:w="0" w:type="dxa"/>
            <w:left w:w="108" w:type="dxa"/>
            <w:bottom w:w="0" w:type="dxa"/>
            <w:right w:w="108" w:type="dxa"/>
          </w:tblCellMar>
        </w:tblPrEx>
        <w:trPr>
          <w:trHeight w:val="484" w:hRule="atLeast"/>
        </w:trPr>
        <w:tc>
          <w:tcPr>
            <w:tcW w:w="460" w:type="pct"/>
            <w:tcBorders>
              <w:top w:val="single" w:color="auto" w:sz="4" w:space="0"/>
              <w:left w:val="single" w:color="auto" w:sz="4" w:space="0"/>
              <w:bottom w:val="single" w:color="auto" w:sz="4" w:space="0"/>
              <w:right w:val="single" w:color="auto" w:sz="4" w:space="0"/>
            </w:tcBorders>
            <w:vAlign w:val="center"/>
          </w:tcPr>
          <w:p w14:paraId="21391256">
            <w:pPr>
              <w:spacing w:line="240" w:lineRule="auto"/>
              <w:jc w:val="center"/>
              <w:rPr>
                <w:rFonts w:ascii="Times New Roman" w:hAnsi="Times New Roman" w:cs="Times New Roman"/>
                <w:sz w:val="21"/>
                <w:szCs w:val="18"/>
              </w:rPr>
            </w:pPr>
          </w:p>
        </w:tc>
        <w:tc>
          <w:tcPr>
            <w:tcW w:w="1229" w:type="pct"/>
            <w:gridSpan w:val="2"/>
            <w:tcBorders>
              <w:top w:val="single" w:color="auto" w:sz="4" w:space="0"/>
              <w:left w:val="single" w:color="auto" w:sz="4" w:space="0"/>
              <w:bottom w:val="single" w:color="auto" w:sz="4" w:space="0"/>
              <w:right w:val="single" w:color="auto" w:sz="4" w:space="0"/>
            </w:tcBorders>
            <w:vAlign w:val="center"/>
          </w:tcPr>
          <w:p w14:paraId="4996F0AA">
            <w:pPr>
              <w:spacing w:line="240" w:lineRule="auto"/>
              <w:jc w:val="center"/>
              <w:rPr>
                <w:rFonts w:ascii="Times New Roman" w:hAnsi="Times New Roman" w:cs="Times New Roman"/>
                <w:sz w:val="21"/>
              </w:rPr>
            </w:pPr>
            <w:r>
              <w:rPr>
                <w:rFonts w:hint="eastAsia" w:ascii="Times New Roman" w:hAnsi="Times New Roman" w:cs="Times New Roman"/>
                <w:sz w:val="21"/>
                <w:szCs w:val="18"/>
              </w:rPr>
              <w:t>占总投资比例</w:t>
            </w:r>
          </w:p>
        </w:tc>
        <w:tc>
          <w:tcPr>
            <w:tcW w:w="317" w:type="pct"/>
            <w:tcBorders>
              <w:top w:val="single" w:color="auto" w:sz="4" w:space="0"/>
              <w:left w:val="single" w:color="auto" w:sz="4" w:space="0"/>
              <w:bottom w:val="single" w:color="auto" w:sz="4" w:space="0"/>
              <w:right w:val="single" w:color="auto" w:sz="4" w:space="0"/>
            </w:tcBorders>
            <w:vAlign w:val="center"/>
          </w:tcPr>
          <w:p w14:paraId="12D4CCBB">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w:t>
            </w:r>
          </w:p>
        </w:tc>
        <w:tc>
          <w:tcPr>
            <w:tcW w:w="335" w:type="pct"/>
            <w:tcBorders>
              <w:top w:val="single" w:color="auto" w:sz="4" w:space="0"/>
              <w:left w:val="single" w:color="auto" w:sz="4" w:space="0"/>
              <w:bottom w:val="single" w:color="auto" w:sz="4" w:space="0"/>
              <w:right w:val="single" w:color="auto" w:sz="4" w:space="0"/>
            </w:tcBorders>
            <w:vAlign w:val="center"/>
          </w:tcPr>
          <w:p w14:paraId="551969B8">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w:t>
            </w:r>
          </w:p>
        </w:tc>
        <w:tc>
          <w:tcPr>
            <w:tcW w:w="317" w:type="pct"/>
            <w:tcBorders>
              <w:top w:val="single" w:color="auto" w:sz="4" w:space="0"/>
              <w:left w:val="single" w:color="auto" w:sz="4" w:space="0"/>
              <w:bottom w:val="single" w:color="auto" w:sz="4" w:space="0"/>
              <w:right w:val="single" w:color="auto" w:sz="4" w:space="0"/>
            </w:tcBorders>
            <w:vAlign w:val="center"/>
          </w:tcPr>
          <w:p w14:paraId="0D75215E">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w:t>
            </w:r>
          </w:p>
        </w:tc>
        <w:tc>
          <w:tcPr>
            <w:tcW w:w="323" w:type="pct"/>
            <w:tcBorders>
              <w:top w:val="single" w:color="auto" w:sz="4" w:space="0"/>
              <w:left w:val="single" w:color="auto" w:sz="4" w:space="0"/>
              <w:bottom w:val="single" w:color="auto" w:sz="4" w:space="0"/>
              <w:right w:val="single" w:color="auto" w:sz="4" w:space="0"/>
            </w:tcBorders>
            <w:vAlign w:val="center"/>
          </w:tcPr>
          <w:p w14:paraId="14E7FA2C">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w:t>
            </w:r>
          </w:p>
        </w:tc>
        <w:tc>
          <w:tcPr>
            <w:tcW w:w="317" w:type="pct"/>
            <w:tcBorders>
              <w:top w:val="single" w:color="auto" w:sz="4" w:space="0"/>
              <w:left w:val="single" w:color="auto" w:sz="4" w:space="0"/>
              <w:bottom w:val="single" w:color="auto" w:sz="4" w:space="0"/>
              <w:right w:val="single" w:color="auto" w:sz="4" w:space="0"/>
            </w:tcBorders>
            <w:vAlign w:val="center"/>
          </w:tcPr>
          <w:p w14:paraId="2FFB6AB2">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w:t>
            </w:r>
          </w:p>
        </w:tc>
        <w:tc>
          <w:tcPr>
            <w:tcW w:w="329" w:type="pct"/>
            <w:tcBorders>
              <w:top w:val="single" w:color="auto" w:sz="4" w:space="0"/>
              <w:left w:val="single" w:color="auto" w:sz="4" w:space="0"/>
              <w:bottom w:val="single" w:color="auto" w:sz="4" w:space="0"/>
              <w:right w:val="single" w:color="auto" w:sz="4" w:space="0"/>
            </w:tcBorders>
            <w:vAlign w:val="center"/>
          </w:tcPr>
          <w:p w14:paraId="133CF868">
            <w:pPr>
              <w:spacing w:line="240" w:lineRule="auto"/>
              <w:jc w:val="center"/>
              <w:rPr>
                <w:rFonts w:ascii="Times New Roman" w:hAnsi="Times New Roman" w:cs="Times New Roman"/>
                <w:sz w:val="21"/>
                <w:szCs w:val="18"/>
              </w:rPr>
            </w:pPr>
          </w:p>
        </w:tc>
        <w:tc>
          <w:tcPr>
            <w:tcW w:w="285" w:type="pct"/>
            <w:tcBorders>
              <w:top w:val="single" w:color="auto" w:sz="4" w:space="0"/>
              <w:left w:val="single" w:color="auto" w:sz="4" w:space="0"/>
              <w:bottom w:val="single" w:color="auto" w:sz="4" w:space="0"/>
              <w:right w:val="single" w:color="auto" w:sz="4" w:space="0"/>
            </w:tcBorders>
            <w:vAlign w:val="center"/>
          </w:tcPr>
          <w:p w14:paraId="68D2D482">
            <w:pPr>
              <w:spacing w:line="240" w:lineRule="auto"/>
              <w:jc w:val="center"/>
              <w:rPr>
                <w:rFonts w:ascii="Times New Roman" w:hAnsi="Times New Roman" w:cs="Times New Roman"/>
                <w:sz w:val="21"/>
                <w:szCs w:val="18"/>
              </w:rPr>
            </w:pPr>
          </w:p>
        </w:tc>
        <w:tc>
          <w:tcPr>
            <w:tcW w:w="438" w:type="pct"/>
            <w:tcBorders>
              <w:top w:val="single" w:color="auto" w:sz="4" w:space="0"/>
              <w:left w:val="single" w:color="auto" w:sz="4" w:space="0"/>
              <w:bottom w:val="single" w:color="auto" w:sz="4" w:space="0"/>
              <w:right w:val="single" w:color="auto" w:sz="4" w:space="0"/>
            </w:tcBorders>
            <w:vAlign w:val="center"/>
          </w:tcPr>
          <w:p w14:paraId="28355578">
            <w:pPr>
              <w:spacing w:line="240" w:lineRule="auto"/>
              <w:jc w:val="center"/>
              <w:rPr>
                <w:rFonts w:ascii="Times New Roman" w:hAnsi="Times New Roman" w:cs="Times New Roman"/>
                <w:sz w:val="21"/>
                <w:szCs w:val="18"/>
              </w:rPr>
            </w:pPr>
          </w:p>
        </w:tc>
        <w:tc>
          <w:tcPr>
            <w:tcW w:w="329" w:type="pct"/>
            <w:tcBorders>
              <w:top w:val="single" w:color="auto" w:sz="4" w:space="0"/>
              <w:left w:val="single" w:color="auto" w:sz="4" w:space="0"/>
              <w:bottom w:val="single" w:color="auto" w:sz="4" w:space="0"/>
              <w:right w:val="single" w:color="auto" w:sz="4" w:space="0"/>
            </w:tcBorders>
            <w:noWrap/>
            <w:vAlign w:val="center"/>
          </w:tcPr>
          <w:p w14:paraId="585AF08D">
            <w:pPr>
              <w:spacing w:line="240" w:lineRule="auto"/>
              <w:jc w:val="center"/>
              <w:rPr>
                <w:rFonts w:ascii="Times New Roman" w:hAnsi="Times New Roman" w:cs="Times New Roman"/>
                <w:sz w:val="21"/>
                <w:szCs w:val="18"/>
              </w:rPr>
            </w:pPr>
          </w:p>
        </w:tc>
        <w:tc>
          <w:tcPr>
            <w:tcW w:w="312" w:type="pct"/>
            <w:tcBorders>
              <w:top w:val="single" w:color="auto" w:sz="4" w:space="0"/>
              <w:left w:val="single" w:color="auto" w:sz="4" w:space="0"/>
              <w:bottom w:val="single" w:color="auto" w:sz="4" w:space="0"/>
              <w:right w:val="single" w:color="auto" w:sz="4" w:space="0"/>
            </w:tcBorders>
            <w:vAlign w:val="center"/>
          </w:tcPr>
          <w:p w14:paraId="3F3B2370">
            <w:pPr>
              <w:spacing w:line="240" w:lineRule="auto"/>
              <w:jc w:val="center"/>
              <w:rPr>
                <w:rFonts w:ascii="Times New Roman" w:hAnsi="Times New Roman" w:cs="Times New Roman"/>
                <w:sz w:val="21"/>
                <w:szCs w:val="18"/>
              </w:rPr>
            </w:pPr>
          </w:p>
        </w:tc>
      </w:tr>
    </w:tbl>
    <w:p w14:paraId="5BC2485D">
      <w:pPr>
        <w:ind w:firstLine="480"/>
        <w:rPr>
          <w:rFonts w:ascii="宋体" w:hAnsi="宋体"/>
          <w:kern w:val="0"/>
          <w:szCs w:val="24"/>
        </w:rPr>
      </w:pPr>
    </w:p>
    <w:p w14:paraId="5522CD1A">
      <w:pPr>
        <w:ind w:firstLine="480"/>
        <w:rPr>
          <w:rFonts w:ascii="宋体" w:hAnsi="宋体"/>
          <w:kern w:val="0"/>
          <w:szCs w:val="24"/>
        </w:rPr>
      </w:pPr>
      <w:r>
        <w:rPr>
          <w:rFonts w:hint="eastAsia" w:ascii="宋体" w:hAnsi="宋体"/>
          <w:kern w:val="0"/>
          <w:szCs w:val="24"/>
        </w:rPr>
        <w:br w:type="page"/>
      </w:r>
    </w:p>
    <w:tbl>
      <w:tblPr>
        <w:tblStyle w:val="28"/>
        <w:tblW w:w="4972" w:type="pct"/>
        <w:tblInd w:w="96" w:type="dxa"/>
        <w:tblLayout w:type="fixed"/>
        <w:tblCellMar>
          <w:top w:w="0" w:type="dxa"/>
          <w:left w:w="108" w:type="dxa"/>
          <w:bottom w:w="0" w:type="dxa"/>
          <w:right w:w="108" w:type="dxa"/>
        </w:tblCellMar>
      </w:tblPr>
      <w:tblGrid>
        <w:gridCol w:w="956"/>
        <w:gridCol w:w="4119"/>
        <w:gridCol w:w="1973"/>
        <w:gridCol w:w="1827"/>
        <w:gridCol w:w="3512"/>
        <w:gridCol w:w="1708"/>
      </w:tblGrid>
      <w:tr w14:paraId="45536300">
        <w:tblPrEx>
          <w:tblCellMar>
            <w:top w:w="0" w:type="dxa"/>
            <w:left w:w="108" w:type="dxa"/>
            <w:bottom w:w="0" w:type="dxa"/>
            <w:right w:w="108" w:type="dxa"/>
          </w:tblCellMar>
        </w:tblPrEx>
        <w:trPr>
          <w:trHeight w:val="509" w:hRule="atLeast"/>
          <w:tblHeader/>
        </w:trPr>
        <w:tc>
          <w:tcPr>
            <w:tcW w:w="5000" w:type="pct"/>
            <w:gridSpan w:val="6"/>
            <w:tcBorders>
              <w:top w:val="nil"/>
              <w:left w:val="nil"/>
              <w:bottom w:val="nil"/>
              <w:right w:val="nil"/>
            </w:tcBorders>
            <w:noWrap/>
            <w:vAlign w:val="center"/>
          </w:tcPr>
          <w:p w14:paraId="17AE37C5">
            <w:pPr>
              <w:widowControl/>
              <w:ind w:firstLine="480"/>
              <w:rPr>
                <w:rFonts w:cs="Times New Roman"/>
                <w:bCs/>
                <w:szCs w:val="32"/>
              </w:rPr>
            </w:pPr>
            <w:r>
              <w:rPr>
                <w:rFonts w:hint="eastAsia" w:cs="Times New Roman"/>
                <w:bCs/>
                <w:szCs w:val="32"/>
              </w:rPr>
              <w:t>A.0.7  工程建设其它费用表样式</w:t>
            </w:r>
          </w:p>
        </w:tc>
      </w:tr>
      <w:tr w14:paraId="16EF3CBC">
        <w:tblPrEx>
          <w:tblCellMar>
            <w:top w:w="0" w:type="dxa"/>
            <w:left w:w="108" w:type="dxa"/>
            <w:bottom w:w="0" w:type="dxa"/>
            <w:right w:w="108" w:type="dxa"/>
          </w:tblCellMar>
        </w:tblPrEx>
        <w:trPr>
          <w:trHeight w:val="480" w:hRule="atLeast"/>
          <w:tblHeader/>
        </w:trPr>
        <w:tc>
          <w:tcPr>
            <w:tcW w:w="5000" w:type="pct"/>
            <w:gridSpan w:val="6"/>
            <w:tcBorders>
              <w:top w:val="nil"/>
              <w:left w:val="nil"/>
              <w:bottom w:val="nil"/>
              <w:right w:val="nil"/>
            </w:tcBorders>
            <w:noWrap/>
            <w:vAlign w:val="center"/>
          </w:tcPr>
          <w:p w14:paraId="55D4F438">
            <w:pPr>
              <w:jc w:val="center"/>
              <w:rPr>
                <w:rFonts w:cs="Times New Roman"/>
                <w:b/>
                <w:bCs/>
                <w:sz w:val="32"/>
                <w:szCs w:val="32"/>
              </w:rPr>
            </w:pPr>
            <w:r>
              <w:rPr>
                <w:rFonts w:hint="eastAsia" w:cs="Times New Roman"/>
                <w:b/>
                <w:bCs/>
                <w:sz w:val="32"/>
                <w:szCs w:val="32"/>
              </w:rPr>
              <w:t>工程建设其它费用表</w:t>
            </w:r>
          </w:p>
        </w:tc>
      </w:tr>
      <w:tr w14:paraId="4420EA5E">
        <w:tblPrEx>
          <w:tblCellMar>
            <w:top w:w="0" w:type="dxa"/>
            <w:left w:w="108" w:type="dxa"/>
            <w:bottom w:w="0" w:type="dxa"/>
            <w:right w:w="108" w:type="dxa"/>
          </w:tblCellMar>
        </w:tblPrEx>
        <w:trPr>
          <w:trHeight w:val="360" w:hRule="atLeast"/>
          <w:tblHeader/>
        </w:trPr>
        <w:tc>
          <w:tcPr>
            <w:tcW w:w="3148" w:type="pct"/>
            <w:gridSpan w:val="4"/>
            <w:tcBorders>
              <w:top w:val="nil"/>
              <w:left w:val="nil"/>
              <w:bottom w:val="single" w:color="auto" w:sz="4" w:space="0"/>
              <w:right w:val="nil"/>
            </w:tcBorders>
            <w:noWrap/>
          </w:tcPr>
          <w:p w14:paraId="194AE54C">
            <w:pPr>
              <w:rPr>
                <w:rFonts w:ascii="宋体" w:hAnsi="宋体"/>
                <w:b/>
                <w:bCs/>
                <w:color w:val="000000"/>
                <w:kern w:val="0"/>
                <w:sz w:val="21"/>
                <w:lang w:bidi="ar"/>
              </w:rPr>
            </w:pPr>
            <w:r>
              <w:rPr>
                <w:rFonts w:hint="eastAsia" w:ascii="宋体" w:hAnsi="宋体"/>
                <w:b/>
                <w:bCs/>
                <w:color w:val="000000"/>
                <w:kern w:val="0"/>
                <w:sz w:val="21"/>
                <w:lang w:bidi="ar"/>
              </w:rPr>
              <w:t>工程名称：××××项目</w:t>
            </w:r>
          </w:p>
        </w:tc>
        <w:tc>
          <w:tcPr>
            <w:tcW w:w="1851" w:type="pct"/>
            <w:gridSpan w:val="2"/>
            <w:tcBorders>
              <w:top w:val="nil"/>
              <w:left w:val="nil"/>
              <w:bottom w:val="single" w:color="auto" w:sz="4" w:space="0"/>
              <w:right w:val="nil"/>
            </w:tcBorders>
            <w:noWrap/>
            <w:vAlign w:val="center"/>
          </w:tcPr>
          <w:p w14:paraId="1B34ED20">
            <w:pPr>
              <w:jc w:val="right"/>
              <w:rPr>
                <w:rFonts w:ascii="宋体" w:hAnsi="宋体"/>
                <w:color w:val="000000"/>
                <w:sz w:val="21"/>
              </w:rPr>
            </w:pPr>
            <w:r>
              <w:rPr>
                <w:rFonts w:hint="eastAsia" w:ascii="宋体" w:hAnsi="宋体"/>
                <w:b/>
                <w:bCs/>
                <w:color w:val="000000"/>
                <w:kern w:val="0"/>
                <w:sz w:val="21"/>
                <w:lang w:bidi="ar"/>
              </w:rPr>
              <w:t>单位：万元</w:t>
            </w:r>
          </w:p>
        </w:tc>
      </w:tr>
      <w:tr w14:paraId="33F3B65C">
        <w:tblPrEx>
          <w:tblCellMar>
            <w:top w:w="0" w:type="dxa"/>
            <w:left w:w="108" w:type="dxa"/>
            <w:bottom w:w="0" w:type="dxa"/>
            <w:right w:w="108" w:type="dxa"/>
          </w:tblCellMar>
        </w:tblPrEx>
        <w:trPr>
          <w:trHeight w:val="490" w:hRule="atLeast"/>
          <w:tblHeader/>
        </w:trPr>
        <w:tc>
          <w:tcPr>
            <w:tcW w:w="339" w:type="pct"/>
            <w:tcBorders>
              <w:top w:val="single" w:color="auto" w:sz="4" w:space="0"/>
              <w:left w:val="single" w:color="auto" w:sz="4" w:space="0"/>
              <w:bottom w:val="single" w:color="auto" w:sz="4" w:space="0"/>
              <w:right w:val="single" w:color="auto" w:sz="4" w:space="0"/>
            </w:tcBorders>
            <w:noWrap/>
            <w:vAlign w:val="center"/>
          </w:tcPr>
          <w:p w14:paraId="51819439">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序号</w:t>
            </w:r>
          </w:p>
        </w:tc>
        <w:tc>
          <w:tcPr>
            <w:tcW w:w="1461" w:type="pct"/>
            <w:tcBorders>
              <w:top w:val="single" w:color="auto" w:sz="4" w:space="0"/>
              <w:left w:val="single" w:color="auto" w:sz="4" w:space="0"/>
              <w:bottom w:val="single" w:color="auto" w:sz="4" w:space="0"/>
              <w:right w:val="single" w:color="auto" w:sz="4" w:space="0"/>
            </w:tcBorders>
            <w:vAlign w:val="center"/>
          </w:tcPr>
          <w:p w14:paraId="10B0BC36">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费用项目名称</w:t>
            </w:r>
          </w:p>
        </w:tc>
        <w:tc>
          <w:tcPr>
            <w:tcW w:w="700" w:type="pct"/>
            <w:tcBorders>
              <w:top w:val="single" w:color="auto" w:sz="4" w:space="0"/>
              <w:left w:val="single" w:color="auto" w:sz="4" w:space="0"/>
              <w:bottom w:val="single" w:color="auto" w:sz="4" w:space="0"/>
              <w:right w:val="single" w:color="auto" w:sz="4" w:space="0"/>
            </w:tcBorders>
            <w:vAlign w:val="center"/>
          </w:tcPr>
          <w:p w14:paraId="737A9ACD">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费用计算基数</w:t>
            </w:r>
          </w:p>
        </w:tc>
        <w:tc>
          <w:tcPr>
            <w:tcW w:w="645" w:type="pct"/>
            <w:tcBorders>
              <w:top w:val="single" w:color="auto" w:sz="4" w:space="0"/>
              <w:left w:val="single" w:color="auto" w:sz="4" w:space="0"/>
              <w:bottom w:val="single" w:color="auto" w:sz="4" w:space="0"/>
              <w:right w:val="single" w:color="auto" w:sz="4" w:space="0"/>
            </w:tcBorders>
            <w:noWrap/>
            <w:vAlign w:val="center"/>
          </w:tcPr>
          <w:p w14:paraId="303A333F">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金额</w:t>
            </w:r>
          </w:p>
        </w:tc>
        <w:tc>
          <w:tcPr>
            <w:tcW w:w="1246" w:type="pct"/>
            <w:tcBorders>
              <w:top w:val="single" w:color="auto" w:sz="4" w:space="0"/>
              <w:left w:val="single" w:color="auto" w:sz="4" w:space="0"/>
              <w:bottom w:val="single" w:color="auto" w:sz="4" w:space="0"/>
              <w:right w:val="single" w:color="auto" w:sz="4" w:space="0"/>
            </w:tcBorders>
            <w:noWrap/>
            <w:vAlign w:val="center"/>
          </w:tcPr>
          <w:p w14:paraId="2561A62A">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计算公式</w:t>
            </w:r>
          </w:p>
        </w:tc>
        <w:tc>
          <w:tcPr>
            <w:tcW w:w="604" w:type="pct"/>
            <w:tcBorders>
              <w:top w:val="single" w:color="auto" w:sz="4" w:space="0"/>
              <w:left w:val="single" w:color="auto" w:sz="4" w:space="0"/>
              <w:bottom w:val="single" w:color="auto" w:sz="4" w:space="0"/>
              <w:right w:val="single" w:color="auto" w:sz="4" w:space="0"/>
            </w:tcBorders>
            <w:noWrap/>
            <w:vAlign w:val="center"/>
          </w:tcPr>
          <w:p w14:paraId="7FA71C9E">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备注</w:t>
            </w:r>
          </w:p>
        </w:tc>
      </w:tr>
      <w:tr w14:paraId="776C4678">
        <w:tblPrEx>
          <w:tblCellMar>
            <w:top w:w="0" w:type="dxa"/>
            <w:left w:w="108" w:type="dxa"/>
            <w:bottom w:w="0" w:type="dxa"/>
            <w:right w:w="108" w:type="dxa"/>
          </w:tblCellMar>
        </w:tblPrEx>
        <w:trPr>
          <w:trHeight w:val="490" w:hRule="atLeast"/>
        </w:trPr>
        <w:tc>
          <w:tcPr>
            <w:tcW w:w="339" w:type="pct"/>
            <w:tcBorders>
              <w:top w:val="single" w:color="auto" w:sz="4" w:space="0"/>
              <w:left w:val="single" w:color="auto" w:sz="4" w:space="0"/>
              <w:bottom w:val="single" w:color="auto" w:sz="4" w:space="0"/>
              <w:right w:val="single" w:color="auto" w:sz="4" w:space="0"/>
            </w:tcBorders>
            <w:noWrap/>
            <w:vAlign w:val="center"/>
          </w:tcPr>
          <w:p w14:paraId="697492E0">
            <w:pPr>
              <w:spacing w:line="240" w:lineRule="auto"/>
              <w:jc w:val="center"/>
              <w:rPr>
                <w:rFonts w:ascii="Times New Roman" w:hAnsi="Times New Roman" w:cs="Times New Roman"/>
                <w:sz w:val="21"/>
                <w:szCs w:val="18"/>
              </w:rPr>
            </w:pPr>
          </w:p>
        </w:tc>
        <w:tc>
          <w:tcPr>
            <w:tcW w:w="1461" w:type="pct"/>
            <w:tcBorders>
              <w:top w:val="single" w:color="auto" w:sz="4" w:space="0"/>
              <w:left w:val="single" w:color="auto" w:sz="4" w:space="0"/>
              <w:bottom w:val="single" w:color="auto" w:sz="4" w:space="0"/>
              <w:right w:val="single" w:color="auto" w:sz="4" w:space="0"/>
            </w:tcBorders>
            <w:vAlign w:val="center"/>
          </w:tcPr>
          <w:p w14:paraId="79604C3E">
            <w:pPr>
              <w:spacing w:line="240" w:lineRule="auto"/>
              <w:jc w:val="center"/>
              <w:rPr>
                <w:rFonts w:ascii="Times New Roman" w:hAnsi="Times New Roman" w:cs="Times New Roman"/>
                <w:sz w:val="21"/>
                <w:szCs w:val="18"/>
              </w:rPr>
            </w:pPr>
          </w:p>
        </w:tc>
        <w:tc>
          <w:tcPr>
            <w:tcW w:w="700" w:type="pct"/>
            <w:tcBorders>
              <w:top w:val="single" w:color="auto" w:sz="4" w:space="0"/>
              <w:left w:val="single" w:color="auto" w:sz="4" w:space="0"/>
              <w:bottom w:val="single" w:color="auto" w:sz="4" w:space="0"/>
              <w:right w:val="single" w:color="auto" w:sz="4" w:space="0"/>
            </w:tcBorders>
            <w:noWrap/>
            <w:vAlign w:val="center"/>
          </w:tcPr>
          <w:p w14:paraId="0036C20A">
            <w:pPr>
              <w:spacing w:line="240" w:lineRule="auto"/>
              <w:jc w:val="center"/>
              <w:rPr>
                <w:rFonts w:ascii="Times New Roman" w:hAnsi="Times New Roman" w:cs="Times New Roman"/>
                <w:sz w:val="21"/>
                <w:szCs w:val="18"/>
              </w:rPr>
            </w:pPr>
          </w:p>
        </w:tc>
        <w:tc>
          <w:tcPr>
            <w:tcW w:w="645" w:type="pct"/>
            <w:tcBorders>
              <w:top w:val="single" w:color="auto" w:sz="4" w:space="0"/>
              <w:left w:val="single" w:color="auto" w:sz="4" w:space="0"/>
              <w:bottom w:val="single" w:color="auto" w:sz="4" w:space="0"/>
              <w:right w:val="single" w:color="auto" w:sz="4" w:space="0"/>
            </w:tcBorders>
            <w:noWrap/>
            <w:vAlign w:val="center"/>
          </w:tcPr>
          <w:p w14:paraId="362DB30D">
            <w:pPr>
              <w:spacing w:line="240" w:lineRule="auto"/>
              <w:jc w:val="center"/>
              <w:rPr>
                <w:rFonts w:ascii="Times New Roman" w:hAnsi="Times New Roman" w:cs="Times New Roman"/>
                <w:sz w:val="21"/>
                <w:szCs w:val="18"/>
              </w:rPr>
            </w:pPr>
          </w:p>
        </w:tc>
        <w:tc>
          <w:tcPr>
            <w:tcW w:w="1246" w:type="pct"/>
            <w:tcBorders>
              <w:top w:val="single" w:color="auto" w:sz="4" w:space="0"/>
              <w:left w:val="single" w:color="auto" w:sz="4" w:space="0"/>
              <w:bottom w:val="single" w:color="auto" w:sz="4" w:space="0"/>
              <w:right w:val="single" w:color="auto" w:sz="4" w:space="0"/>
            </w:tcBorders>
            <w:noWrap/>
            <w:vAlign w:val="center"/>
          </w:tcPr>
          <w:p w14:paraId="699AC0E4">
            <w:pPr>
              <w:spacing w:line="240" w:lineRule="auto"/>
              <w:jc w:val="center"/>
              <w:rPr>
                <w:rFonts w:ascii="Times New Roman" w:hAnsi="Times New Roman" w:cs="Times New Roman"/>
                <w:sz w:val="21"/>
                <w:szCs w:val="18"/>
              </w:rPr>
            </w:pPr>
          </w:p>
        </w:tc>
        <w:tc>
          <w:tcPr>
            <w:tcW w:w="604" w:type="pct"/>
            <w:tcBorders>
              <w:top w:val="single" w:color="auto" w:sz="4" w:space="0"/>
              <w:left w:val="single" w:color="auto" w:sz="4" w:space="0"/>
              <w:bottom w:val="single" w:color="auto" w:sz="4" w:space="0"/>
              <w:right w:val="single" w:color="auto" w:sz="4" w:space="0"/>
            </w:tcBorders>
            <w:noWrap/>
            <w:vAlign w:val="center"/>
          </w:tcPr>
          <w:p w14:paraId="2206D73E">
            <w:pPr>
              <w:spacing w:line="240" w:lineRule="auto"/>
              <w:jc w:val="center"/>
              <w:rPr>
                <w:rFonts w:ascii="Times New Roman" w:hAnsi="Times New Roman" w:cs="Times New Roman"/>
                <w:sz w:val="21"/>
                <w:szCs w:val="18"/>
              </w:rPr>
            </w:pPr>
          </w:p>
        </w:tc>
      </w:tr>
      <w:tr w14:paraId="78AC1F38">
        <w:tblPrEx>
          <w:tblCellMar>
            <w:top w:w="0" w:type="dxa"/>
            <w:left w:w="108" w:type="dxa"/>
            <w:bottom w:w="0" w:type="dxa"/>
            <w:right w:w="108" w:type="dxa"/>
          </w:tblCellMar>
        </w:tblPrEx>
        <w:trPr>
          <w:trHeight w:val="490" w:hRule="atLeast"/>
        </w:trPr>
        <w:tc>
          <w:tcPr>
            <w:tcW w:w="339" w:type="pct"/>
            <w:tcBorders>
              <w:top w:val="single" w:color="auto" w:sz="4" w:space="0"/>
              <w:left w:val="single" w:color="auto" w:sz="4" w:space="0"/>
              <w:bottom w:val="single" w:color="auto" w:sz="4" w:space="0"/>
              <w:right w:val="single" w:color="auto" w:sz="4" w:space="0"/>
            </w:tcBorders>
            <w:noWrap/>
            <w:vAlign w:val="center"/>
          </w:tcPr>
          <w:p w14:paraId="6ED7E511">
            <w:pPr>
              <w:spacing w:line="240" w:lineRule="auto"/>
              <w:jc w:val="center"/>
              <w:rPr>
                <w:rFonts w:ascii="Times New Roman" w:hAnsi="Times New Roman" w:cs="Times New Roman"/>
                <w:sz w:val="21"/>
                <w:szCs w:val="18"/>
              </w:rPr>
            </w:pPr>
          </w:p>
        </w:tc>
        <w:tc>
          <w:tcPr>
            <w:tcW w:w="1461" w:type="pct"/>
            <w:tcBorders>
              <w:top w:val="single" w:color="auto" w:sz="4" w:space="0"/>
              <w:left w:val="single" w:color="auto" w:sz="4" w:space="0"/>
              <w:bottom w:val="single" w:color="auto" w:sz="4" w:space="0"/>
              <w:right w:val="single" w:color="auto" w:sz="4" w:space="0"/>
            </w:tcBorders>
            <w:vAlign w:val="center"/>
          </w:tcPr>
          <w:p w14:paraId="1AA9049F">
            <w:pPr>
              <w:spacing w:line="240" w:lineRule="auto"/>
              <w:jc w:val="center"/>
              <w:rPr>
                <w:rFonts w:ascii="Times New Roman" w:hAnsi="Times New Roman" w:cs="Times New Roman"/>
                <w:sz w:val="21"/>
                <w:szCs w:val="18"/>
              </w:rPr>
            </w:pPr>
          </w:p>
        </w:tc>
        <w:tc>
          <w:tcPr>
            <w:tcW w:w="700" w:type="pct"/>
            <w:tcBorders>
              <w:top w:val="single" w:color="auto" w:sz="4" w:space="0"/>
              <w:left w:val="single" w:color="auto" w:sz="4" w:space="0"/>
              <w:bottom w:val="single" w:color="auto" w:sz="4" w:space="0"/>
              <w:right w:val="single" w:color="auto" w:sz="4" w:space="0"/>
            </w:tcBorders>
            <w:noWrap/>
            <w:vAlign w:val="center"/>
          </w:tcPr>
          <w:p w14:paraId="4682827E">
            <w:pPr>
              <w:spacing w:line="240" w:lineRule="auto"/>
              <w:jc w:val="center"/>
              <w:rPr>
                <w:rFonts w:ascii="Times New Roman" w:hAnsi="Times New Roman" w:cs="Times New Roman"/>
                <w:sz w:val="21"/>
                <w:szCs w:val="18"/>
              </w:rPr>
            </w:pPr>
          </w:p>
        </w:tc>
        <w:tc>
          <w:tcPr>
            <w:tcW w:w="645" w:type="pct"/>
            <w:tcBorders>
              <w:top w:val="single" w:color="auto" w:sz="4" w:space="0"/>
              <w:left w:val="single" w:color="auto" w:sz="4" w:space="0"/>
              <w:bottom w:val="single" w:color="auto" w:sz="4" w:space="0"/>
              <w:right w:val="single" w:color="auto" w:sz="4" w:space="0"/>
            </w:tcBorders>
            <w:noWrap/>
            <w:vAlign w:val="center"/>
          </w:tcPr>
          <w:p w14:paraId="179C901E">
            <w:pPr>
              <w:spacing w:line="240" w:lineRule="auto"/>
              <w:jc w:val="center"/>
              <w:rPr>
                <w:rFonts w:ascii="Times New Roman" w:hAnsi="Times New Roman" w:cs="Times New Roman"/>
                <w:sz w:val="21"/>
                <w:szCs w:val="18"/>
              </w:rPr>
            </w:pPr>
          </w:p>
        </w:tc>
        <w:tc>
          <w:tcPr>
            <w:tcW w:w="1246" w:type="pct"/>
            <w:tcBorders>
              <w:top w:val="single" w:color="auto" w:sz="4" w:space="0"/>
              <w:left w:val="single" w:color="auto" w:sz="4" w:space="0"/>
              <w:bottom w:val="single" w:color="auto" w:sz="4" w:space="0"/>
              <w:right w:val="single" w:color="auto" w:sz="4" w:space="0"/>
            </w:tcBorders>
            <w:noWrap/>
            <w:vAlign w:val="center"/>
          </w:tcPr>
          <w:p w14:paraId="0FDAE998">
            <w:pPr>
              <w:spacing w:line="240" w:lineRule="auto"/>
              <w:jc w:val="center"/>
              <w:rPr>
                <w:rFonts w:ascii="Times New Roman" w:hAnsi="Times New Roman" w:cs="Times New Roman"/>
                <w:sz w:val="21"/>
                <w:szCs w:val="18"/>
              </w:rPr>
            </w:pPr>
          </w:p>
        </w:tc>
        <w:tc>
          <w:tcPr>
            <w:tcW w:w="604" w:type="pct"/>
            <w:tcBorders>
              <w:top w:val="single" w:color="auto" w:sz="4" w:space="0"/>
              <w:left w:val="single" w:color="auto" w:sz="4" w:space="0"/>
              <w:bottom w:val="single" w:color="auto" w:sz="4" w:space="0"/>
              <w:right w:val="single" w:color="auto" w:sz="4" w:space="0"/>
            </w:tcBorders>
            <w:vAlign w:val="center"/>
          </w:tcPr>
          <w:p w14:paraId="4BB2010D">
            <w:pPr>
              <w:spacing w:line="240" w:lineRule="auto"/>
              <w:jc w:val="center"/>
              <w:rPr>
                <w:rFonts w:ascii="Times New Roman" w:hAnsi="Times New Roman" w:cs="Times New Roman"/>
                <w:sz w:val="21"/>
                <w:szCs w:val="18"/>
              </w:rPr>
            </w:pPr>
          </w:p>
        </w:tc>
      </w:tr>
      <w:tr w14:paraId="1EB0E710">
        <w:tblPrEx>
          <w:tblCellMar>
            <w:top w:w="0" w:type="dxa"/>
            <w:left w:w="108" w:type="dxa"/>
            <w:bottom w:w="0" w:type="dxa"/>
            <w:right w:w="108" w:type="dxa"/>
          </w:tblCellMar>
        </w:tblPrEx>
        <w:trPr>
          <w:trHeight w:val="490" w:hRule="atLeast"/>
        </w:trPr>
        <w:tc>
          <w:tcPr>
            <w:tcW w:w="339" w:type="pct"/>
            <w:tcBorders>
              <w:top w:val="single" w:color="auto" w:sz="4" w:space="0"/>
              <w:left w:val="single" w:color="auto" w:sz="4" w:space="0"/>
              <w:bottom w:val="single" w:color="auto" w:sz="4" w:space="0"/>
              <w:right w:val="single" w:color="auto" w:sz="4" w:space="0"/>
            </w:tcBorders>
            <w:noWrap/>
            <w:vAlign w:val="center"/>
          </w:tcPr>
          <w:p w14:paraId="6C9CCDFC">
            <w:pPr>
              <w:spacing w:line="240" w:lineRule="auto"/>
              <w:jc w:val="center"/>
              <w:rPr>
                <w:rFonts w:ascii="Times New Roman" w:hAnsi="Times New Roman" w:cs="Times New Roman"/>
                <w:sz w:val="21"/>
                <w:szCs w:val="18"/>
              </w:rPr>
            </w:pPr>
          </w:p>
        </w:tc>
        <w:tc>
          <w:tcPr>
            <w:tcW w:w="1461" w:type="pct"/>
            <w:tcBorders>
              <w:top w:val="single" w:color="auto" w:sz="4" w:space="0"/>
              <w:left w:val="single" w:color="auto" w:sz="4" w:space="0"/>
              <w:bottom w:val="single" w:color="auto" w:sz="4" w:space="0"/>
              <w:right w:val="single" w:color="auto" w:sz="4" w:space="0"/>
            </w:tcBorders>
            <w:vAlign w:val="center"/>
          </w:tcPr>
          <w:p w14:paraId="01CDCD3B">
            <w:pPr>
              <w:spacing w:line="240" w:lineRule="auto"/>
              <w:jc w:val="center"/>
              <w:rPr>
                <w:rFonts w:ascii="Times New Roman" w:hAnsi="Times New Roman" w:cs="Times New Roman"/>
                <w:sz w:val="21"/>
                <w:szCs w:val="18"/>
              </w:rPr>
            </w:pPr>
          </w:p>
        </w:tc>
        <w:tc>
          <w:tcPr>
            <w:tcW w:w="700" w:type="pct"/>
            <w:tcBorders>
              <w:top w:val="single" w:color="auto" w:sz="4" w:space="0"/>
              <w:left w:val="single" w:color="auto" w:sz="4" w:space="0"/>
              <w:bottom w:val="single" w:color="auto" w:sz="4" w:space="0"/>
              <w:right w:val="single" w:color="auto" w:sz="4" w:space="0"/>
            </w:tcBorders>
            <w:noWrap/>
            <w:vAlign w:val="center"/>
          </w:tcPr>
          <w:p w14:paraId="02155D76">
            <w:pPr>
              <w:spacing w:line="240" w:lineRule="auto"/>
              <w:jc w:val="center"/>
              <w:rPr>
                <w:rFonts w:ascii="Times New Roman" w:hAnsi="Times New Roman" w:cs="Times New Roman"/>
                <w:sz w:val="21"/>
                <w:szCs w:val="18"/>
              </w:rPr>
            </w:pPr>
          </w:p>
        </w:tc>
        <w:tc>
          <w:tcPr>
            <w:tcW w:w="645" w:type="pct"/>
            <w:tcBorders>
              <w:top w:val="single" w:color="auto" w:sz="4" w:space="0"/>
              <w:left w:val="single" w:color="auto" w:sz="4" w:space="0"/>
              <w:bottom w:val="single" w:color="auto" w:sz="4" w:space="0"/>
              <w:right w:val="single" w:color="auto" w:sz="4" w:space="0"/>
            </w:tcBorders>
            <w:noWrap/>
            <w:vAlign w:val="center"/>
          </w:tcPr>
          <w:p w14:paraId="626271B6">
            <w:pPr>
              <w:spacing w:line="240" w:lineRule="auto"/>
              <w:jc w:val="center"/>
              <w:rPr>
                <w:rFonts w:ascii="Times New Roman" w:hAnsi="Times New Roman" w:cs="Times New Roman"/>
                <w:sz w:val="21"/>
                <w:szCs w:val="18"/>
              </w:rPr>
            </w:pPr>
          </w:p>
        </w:tc>
        <w:tc>
          <w:tcPr>
            <w:tcW w:w="1246" w:type="pct"/>
            <w:tcBorders>
              <w:top w:val="single" w:color="auto" w:sz="4" w:space="0"/>
              <w:left w:val="single" w:color="auto" w:sz="4" w:space="0"/>
              <w:bottom w:val="single" w:color="auto" w:sz="4" w:space="0"/>
              <w:right w:val="single" w:color="auto" w:sz="4" w:space="0"/>
            </w:tcBorders>
            <w:noWrap/>
            <w:vAlign w:val="center"/>
          </w:tcPr>
          <w:p w14:paraId="4B2F7DB1">
            <w:pPr>
              <w:spacing w:line="240" w:lineRule="auto"/>
              <w:jc w:val="center"/>
              <w:rPr>
                <w:rFonts w:ascii="Times New Roman" w:hAnsi="Times New Roman" w:cs="Times New Roman"/>
                <w:sz w:val="21"/>
                <w:szCs w:val="18"/>
              </w:rPr>
            </w:pPr>
          </w:p>
        </w:tc>
        <w:tc>
          <w:tcPr>
            <w:tcW w:w="604" w:type="pct"/>
            <w:tcBorders>
              <w:top w:val="single" w:color="auto" w:sz="4" w:space="0"/>
              <w:left w:val="single" w:color="auto" w:sz="4" w:space="0"/>
              <w:bottom w:val="single" w:color="auto" w:sz="4" w:space="0"/>
              <w:right w:val="single" w:color="auto" w:sz="4" w:space="0"/>
            </w:tcBorders>
            <w:noWrap/>
            <w:vAlign w:val="center"/>
          </w:tcPr>
          <w:p w14:paraId="0EA18721">
            <w:pPr>
              <w:spacing w:line="240" w:lineRule="auto"/>
              <w:jc w:val="center"/>
              <w:rPr>
                <w:rFonts w:ascii="Times New Roman" w:hAnsi="Times New Roman" w:cs="Times New Roman"/>
                <w:sz w:val="21"/>
                <w:szCs w:val="18"/>
              </w:rPr>
            </w:pPr>
          </w:p>
        </w:tc>
      </w:tr>
      <w:tr w14:paraId="56B68286">
        <w:tblPrEx>
          <w:tblCellMar>
            <w:top w:w="0" w:type="dxa"/>
            <w:left w:w="108" w:type="dxa"/>
            <w:bottom w:w="0" w:type="dxa"/>
            <w:right w:w="108" w:type="dxa"/>
          </w:tblCellMar>
        </w:tblPrEx>
        <w:trPr>
          <w:trHeight w:val="490" w:hRule="atLeast"/>
        </w:trPr>
        <w:tc>
          <w:tcPr>
            <w:tcW w:w="339" w:type="pct"/>
            <w:tcBorders>
              <w:top w:val="single" w:color="auto" w:sz="4" w:space="0"/>
              <w:left w:val="single" w:color="auto" w:sz="4" w:space="0"/>
              <w:bottom w:val="single" w:color="auto" w:sz="4" w:space="0"/>
              <w:right w:val="single" w:color="auto" w:sz="4" w:space="0"/>
            </w:tcBorders>
            <w:noWrap/>
            <w:vAlign w:val="center"/>
          </w:tcPr>
          <w:p w14:paraId="5248D979">
            <w:pPr>
              <w:spacing w:line="240" w:lineRule="auto"/>
              <w:jc w:val="center"/>
              <w:rPr>
                <w:rFonts w:ascii="Times New Roman" w:hAnsi="Times New Roman" w:cs="Times New Roman"/>
                <w:sz w:val="21"/>
                <w:szCs w:val="18"/>
              </w:rPr>
            </w:pPr>
          </w:p>
        </w:tc>
        <w:tc>
          <w:tcPr>
            <w:tcW w:w="1461" w:type="pct"/>
            <w:tcBorders>
              <w:top w:val="single" w:color="auto" w:sz="4" w:space="0"/>
              <w:left w:val="single" w:color="auto" w:sz="4" w:space="0"/>
              <w:bottom w:val="single" w:color="auto" w:sz="4" w:space="0"/>
              <w:right w:val="single" w:color="auto" w:sz="4" w:space="0"/>
            </w:tcBorders>
            <w:vAlign w:val="center"/>
          </w:tcPr>
          <w:p w14:paraId="0731CDC9">
            <w:pPr>
              <w:spacing w:line="240" w:lineRule="auto"/>
              <w:jc w:val="center"/>
              <w:rPr>
                <w:rFonts w:ascii="Times New Roman" w:hAnsi="Times New Roman" w:cs="Times New Roman"/>
                <w:sz w:val="21"/>
                <w:szCs w:val="18"/>
              </w:rPr>
            </w:pPr>
          </w:p>
        </w:tc>
        <w:tc>
          <w:tcPr>
            <w:tcW w:w="700" w:type="pct"/>
            <w:tcBorders>
              <w:top w:val="single" w:color="auto" w:sz="4" w:space="0"/>
              <w:left w:val="single" w:color="auto" w:sz="4" w:space="0"/>
              <w:bottom w:val="single" w:color="auto" w:sz="4" w:space="0"/>
              <w:right w:val="single" w:color="auto" w:sz="4" w:space="0"/>
            </w:tcBorders>
            <w:noWrap/>
            <w:vAlign w:val="center"/>
          </w:tcPr>
          <w:p w14:paraId="781B421E">
            <w:pPr>
              <w:spacing w:line="240" w:lineRule="auto"/>
              <w:jc w:val="center"/>
              <w:rPr>
                <w:rFonts w:ascii="Times New Roman" w:hAnsi="Times New Roman" w:cs="Times New Roman"/>
                <w:sz w:val="21"/>
                <w:szCs w:val="18"/>
              </w:rPr>
            </w:pPr>
          </w:p>
        </w:tc>
        <w:tc>
          <w:tcPr>
            <w:tcW w:w="645" w:type="pct"/>
            <w:tcBorders>
              <w:top w:val="single" w:color="auto" w:sz="4" w:space="0"/>
              <w:left w:val="single" w:color="auto" w:sz="4" w:space="0"/>
              <w:bottom w:val="single" w:color="auto" w:sz="4" w:space="0"/>
              <w:right w:val="single" w:color="auto" w:sz="4" w:space="0"/>
            </w:tcBorders>
            <w:vAlign w:val="center"/>
          </w:tcPr>
          <w:p w14:paraId="277742BA">
            <w:pPr>
              <w:spacing w:line="240" w:lineRule="auto"/>
              <w:jc w:val="center"/>
              <w:rPr>
                <w:rFonts w:ascii="Times New Roman" w:hAnsi="Times New Roman" w:cs="Times New Roman"/>
                <w:sz w:val="21"/>
                <w:szCs w:val="18"/>
              </w:rPr>
            </w:pPr>
          </w:p>
        </w:tc>
        <w:tc>
          <w:tcPr>
            <w:tcW w:w="1246" w:type="pct"/>
            <w:tcBorders>
              <w:top w:val="single" w:color="auto" w:sz="4" w:space="0"/>
              <w:left w:val="single" w:color="auto" w:sz="4" w:space="0"/>
              <w:bottom w:val="single" w:color="auto" w:sz="4" w:space="0"/>
              <w:right w:val="single" w:color="auto" w:sz="4" w:space="0"/>
            </w:tcBorders>
            <w:vAlign w:val="center"/>
          </w:tcPr>
          <w:p w14:paraId="6F671482">
            <w:pPr>
              <w:spacing w:line="240" w:lineRule="auto"/>
              <w:jc w:val="center"/>
              <w:rPr>
                <w:rFonts w:ascii="Times New Roman" w:hAnsi="Times New Roman" w:cs="Times New Roman"/>
                <w:sz w:val="21"/>
                <w:szCs w:val="18"/>
              </w:rPr>
            </w:pPr>
          </w:p>
        </w:tc>
        <w:tc>
          <w:tcPr>
            <w:tcW w:w="604" w:type="pct"/>
            <w:tcBorders>
              <w:top w:val="single" w:color="auto" w:sz="4" w:space="0"/>
              <w:left w:val="single" w:color="auto" w:sz="4" w:space="0"/>
              <w:bottom w:val="single" w:color="auto" w:sz="4" w:space="0"/>
              <w:right w:val="single" w:color="auto" w:sz="4" w:space="0"/>
            </w:tcBorders>
            <w:vAlign w:val="center"/>
          </w:tcPr>
          <w:p w14:paraId="305DEDF3">
            <w:pPr>
              <w:spacing w:line="240" w:lineRule="auto"/>
              <w:jc w:val="center"/>
              <w:rPr>
                <w:rFonts w:ascii="Times New Roman" w:hAnsi="Times New Roman" w:cs="Times New Roman"/>
                <w:sz w:val="21"/>
                <w:szCs w:val="18"/>
              </w:rPr>
            </w:pPr>
          </w:p>
        </w:tc>
      </w:tr>
      <w:tr w14:paraId="4D45A677">
        <w:tblPrEx>
          <w:tblCellMar>
            <w:top w:w="0" w:type="dxa"/>
            <w:left w:w="108" w:type="dxa"/>
            <w:bottom w:w="0" w:type="dxa"/>
            <w:right w:w="108" w:type="dxa"/>
          </w:tblCellMar>
        </w:tblPrEx>
        <w:trPr>
          <w:trHeight w:val="490" w:hRule="atLeast"/>
        </w:trPr>
        <w:tc>
          <w:tcPr>
            <w:tcW w:w="339" w:type="pct"/>
            <w:tcBorders>
              <w:top w:val="single" w:color="auto" w:sz="4" w:space="0"/>
              <w:left w:val="single" w:color="auto" w:sz="4" w:space="0"/>
              <w:bottom w:val="single" w:color="auto" w:sz="4" w:space="0"/>
              <w:right w:val="single" w:color="auto" w:sz="4" w:space="0"/>
            </w:tcBorders>
            <w:noWrap/>
            <w:vAlign w:val="center"/>
          </w:tcPr>
          <w:p w14:paraId="6ECFFB10">
            <w:pPr>
              <w:spacing w:line="240" w:lineRule="auto"/>
              <w:jc w:val="center"/>
              <w:rPr>
                <w:rFonts w:ascii="Times New Roman" w:hAnsi="Times New Roman" w:cs="Times New Roman"/>
                <w:sz w:val="21"/>
                <w:szCs w:val="18"/>
              </w:rPr>
            </w:pPr>
          </w:p>
        </w:tc>
        <w:tc>
          <w:tcPr>
            <w:tcW w:w="1461" w:type="pct"/>
            <w:tcBorders>
              <w:top w:val="single" w:color="auto" w:sz="4" w:space="0"/>
              <w:left w:val="single" w:color="auto" w:sz="4" w:space="0"/>
              <w:bottom w:val="single" w:color="auto" w:sz="4" w:space="0"/>
              <w:right w:val="single" w:color="auto" w:sz="4" w:space="0"/>
            </w:tcBorders>
            <w:vAlign w:val="center"/>
          </w:tcPr>
          <w:p w14:paraId="5B6D11C6">
            <w:pPr>
              <w:spacing w:line="240" w:lineRule="auto"/>
              <w:jc w:val="center"/>
              <w:rPr>
                <w:rFonts w:ascii="Times New Roman" w:hAnsi="Times New Roman" w:cs="Times New Roman"/>
                <w:sz w:val="21"/>
                <w:szCs w:val="18"/>
              </w:rPr>
            </w:pPr>
          </w:p>
        </w:tc>
        <w:tc>
          <w:tcPr>
            <w:tcW w:w="700" w:type="pct"/>
            <w:tcBorders>
              <w:top w:val="single" w:color="auto" w:sz="4" w:space="0"/>
              <w:left w:val="single" w:color="auto" w:sz="4" w:space="0"/>
              <w:bottom w:val="single" w:color="auto" w:sz="4" w:space="0"/>
              <w:right w:val="single" w:color="auto" w:sz="4" w:space="0"/>
            </w:tcBorders>
            <w:noWrap/>
            <w:vAlign w:val="center"/>
          </w:tcPr>
          <w:p w14:paraId="55B9A038">
            <w:pPr>
              <w:spacing w:line="240" w:lineRule="auto"/>
              <w:jc w:val="center"/>
              <w:rPr>
                <w:rFonts w:ascii="Times New Roman" w:hAnsi="Times New Roman" w:cs="Times New Roman"/>
                <w:sz w:val="21"/>
                <w:szCs w:val="18"/>
              </w:rPr>
            </w:pPr>
          </w:p>
        </w:tc>
        <w:tc>
          <w:tcPr>
            <w:tcW w:w="645" w:type="pct"/>
            <w:tcBorders>
              <w:top w:val="single" w:color="auto" w:sz="4" w:space="0"/>
              <w:left w:val="single" w:color="auto" w:sz="4" w:space="0"/>
              <w:bottom w:val="single" w:color="auto" w:sz="4" w:space="0"/>
              <w:right w:val="single" w:color="auto" w:sz="4" w:space="0"/>
            </w:tcBorders>
            <w:vAlign w:val="center"/>
          </w:tcPr>
          <w:p w14:paraId="74690E23">
            <w:pPr>
              <w:spacing w:line="240" w:lineRule="auto"/>
              <w:jc w:val="center"/>
              <w:rPr>
                <w:rFonts w:ascii="Times New Roman" w:hAnsi="Times New Roman" w:cs="Times New Roman"/>
                <w:sz w:val="21"/>
                <w:szCs w:val="18"/>
              </w:rPr>
            </w:pPr>
          </w:p>
        </w:tc>
        <w:tc>
          <w:tcPr>
            <w:tcW w:w="1246" w:type="pct"/>
            <w:tcBorders>
              <w:top w:val="single" w:color="auto" w:sz="4" w:space="0"/>
              <w:left w:val="single" w:color="auto" w:sz="4" w:space="0"/>
              <w:bottom w:val="single" w:color="auto" w:sz="4" w:space="0"/>
              <w:right w:val="single" w:color="auto" w:sz="4" w:space="0"/>
            </w:tcBorders>
            <w:vAlign w:val="center"/>
          </w:tcPr>
          <w:p w14:paraId="3CA3E38E">
            <w:pPr>
              <w:spacing w:line="240" w:lineRule="auto"/>
              <w:jc w:val="center"/>
              <w:rPr>
                <w:rFonts w:ascii="Times New Roman" w:hAnsi="Times New Roman" w:cs="Times New Roman"/>
                <w:sz w:val="21"/>
                <w:szCs w:val="18"/>
              </w:rPr>
            </w:pPr>
          </w:p>
        </w:tc>
        <w:tc>
          <w:tcPr>
            <w:tcW w:w="604" w:type="pct"/>
            <w:tcBorders>
              <w:top w:val="single" w:color="auto" w:sz="4" w:space="0"/>
              <w:left w:val="single" w:color="auto" w:sz="4" w:space="0"/>
              <w:bottom w:val="single" w:color="auto" w:sz="4" w:space="0"/>
              <w:right w:val="single" w:color="auto" w:sz="4" w:space="0"/>
            </w:tcBorders>
            <w:vAlign w:val="center"/>
          </w:tcPr>
          <w:p w14:paraId="2E4BDF0B">
            <w:pPr>
              <w:spacing w:line="240" w:lineRule="auto"/>
              <w:jc w:val="center"/>
              <w:rPr>
                <w:rFonts w:ascii="Times New Roman" w:hAnsi="Times New Roman" w:cs="Times New Roman"/>
                <w:sz w:val="21"/>
                <w:szCs w:val="18"/>
              </w:rPr>
            </w:pPr>
          </w:p>
        </w:tc>
      </w:tr>
      <w:tr w14:paraId="7B887E3D">
        <w:tblPrEx>
          <w:tblCellMar>
            <w:top w:w="0" w:type="dxa"/>
            <w:left w:w="108" w:type="dxa"/>
            <w:bottom w:w="0" w:type="dxa"/>
            <w:right w:w="108" w:type="dxa"/>
          </w:tblCellMar>
        </w:tblPrEx>
        <w:trPr>
          <w:trHeight w:val="490" w:hRule="atLeast"/>
        </w:trPr>
        <w:tc>
          <w:tcPr>
            <w:tcW w:w="339" w:type="pct"/>
            <w:tcBorders>
              <w:top w:val="single" w:color="auto" w:sz="4" w:space="0"/>
              <w:left w:val="single" w:color="auto" w:sz="4" w:space="0"/>
              <w:bottom w:val="single" w:color="auto" w:sz="4" w:space="0"/>
              <w:right w:val="single" w:color="auto" w:sz="4" w:space="0"/>
            </w:tcBorders>
            <w:noWrap/>
            <w:vAlign w:val="center"/>
          </w:tcPr>
          <w:p w14:paraId="10433802">
            <w:pPr>
              <w:spacing w:line="240" w:lineRule="auto"/>
              <w:jc w:val="center"/>
              <w:rPr>
                <w:rFonts w:ascii="Times New Roman" w:hAnsi="Times New Roman" w:cs="Times New Roman"/>
                <w:sz w:val="21"/>
                <w:szCs w:val="18"/>
              </w:rPr>
            </w:pPr>
          </w:p>
        </w:tc>
        <w:tc>
          <w:tcPr>
            <w:tcW w:w="1461" w:type="pct"/>
            <w:tcBorders>
              <w:top w:val="single" w:color="auto" w:sz="4" w:space="0"/>
              <w:left w:val="single" w:color="auto" w:sz="4" w:space="0"/>
              <w:bottom w:val="single" w:color="auto" w:sz="4" w:space="0"/>
              <w:right w:val="single" w:color="auto" w:sz="4" w:space="0"/>
            </w:tcBorders>
            <w:vAlign w:val="center"/>
          </w:tcPr>
          <w:p w14:paraId="09C62176">
            <w:pPr>
              <w:spacing w:line="240" w:lineRule="auto"/>
              <w:jc w:val="center"/>
              <w:rPr>
                <w:rFonts w:ascii="Times New Roman" w:hAnsi="Times New Roman" w:cs="Times New Roman"/>
                <w:sz w:val="21"/>
                <w:szCs w:val="18"/>
              </w:rPr>
            </w:pPr>
          </w:p>
        </w:tc>
        <w:tc>
          <w:tcPr>
            <w:tcW w:w="700" w:type="pct"/>
            <w:tcBorders>
              <w:top w:val="single" w:color="auto" w:sz="4" w:space="0"/>
              <w:left w:val="single" w:color="auto" w:sz="4" w:space="0"/>
              <w:bottom w:val="single" w:color="auto" w:sz="4" w:space="0"/>
              <w:right w:val="single" w:color="auto" w:sz="4" w:space="0"/>
            </w:tcBorders>
            <w:noWrap/>
            <w:vAlign w:val="center"/>
          </w:tcPr>
          <w:p w14:paraId="5CE4DBC3">
            <w:pPr>
              <w:spacing w:line="240" w:lineRule="auto"/>
              <w:jc w:val="center"/>
              <w:rPr>
                <w:rFonts w:ascii="Times New Roman" w:hAnsi="Times New Roman" w:cs="Times New Roman"/>
                <w:sz w:val="21"/>
                <w:szCs w:val="18"/>
              </w:rPr>
            </w:pPr>
          </w:p>
        </w:tc>
        <w:tc>
          <w:tcPr>
            <w:tcW w:w="645" w:type="pct"/>
            <w:tcBorders>
              <w:top w:val="single" w:color="auto" w:sz="4" w:space="0"/>
              <w:left w:val="single" w:color="auto" w:sz="4" w:space="0"/>
              <w:bottom w:val="single" w:color="auto" w:sz="4" w:space="0"/>
              <w:right w:val="single" w:color="auto" w:sz="4" w:space="0"/>
            </w:tcBorders>
            <w:vAlign w:val="center"/>
          </w:tcPr>
          <w:p w14:paraId="5486CB89">
            <w:pPr>
              <w:spacing w:line="240" w:lineRule="auto"/>
              <w:jc w:val="center"/>
              <w:rPr>
                <w:rFonts w:ascii="Times New Roman" w:hAnsi="Times New Roman" w:cs="Times New Roman"/>
                <w:sz w:val="21"/>
                <w:szCs w:val="18"/>
              </w:rPr>
            </w:pPr>
          </w:p>
        </w:tc>
        <w:tc>
          <w:tcPr>
            <w:tcW w:w="1246" w:type="pct"/>
            <w:tcBorders>
              <w:top w:val="single" w:color="auto" w:sz="4" w:space="0"/>
              <w:left w:val="single" w:color="auto" w:sz="4" w:space="0"/>
              <w:bottom w:val="single" w:color="auto" w:sz="4" w:space="0"/>
              <w:right w:val="single" w:color="auto" w:sz="4" w:space="0"/>
            </w:tcBorders>
            <w:vAlign w:val="center"/>
          </w:tcPr>
          <w:p w14:paraId="556BB463">
            <w:pPr>
              <w:spacing w:line="240" w:lineRule="auto"/>
              <w:jc w:val="center"/>
              <w:rPr>
                <w:rFonts w:ascii="Times New Roman" w:hAnsi="Times New Roman" w:cs="Times New Roman"/>
                <w:sz w:val="21"/>
                <w:szCs w:val="18"/>
              </w:rPr>
            </w:pPr>
          </w:p>
        </w:tc>
        <w:tc>
          <w:tcPr>
            <w:tcW w:w="604" w:type="pct"/>
            <w:tcBorders>
              <w:top w:val="single" w:color="auto" w:sz="4" w:space="0"/>
              <w:left w:val="single" w:color="auto" w:sz="4" w:space="0"/>
              <w:bottom w:val="single" w:color="auto" w:sz="4" w:space="0"/>
              <w:right w:val="single" w:color="auto" w:sz="4" w:space="0"/>
            </w:tcBorders>
            <w:vAlign w:val="center"/>
          </w:tcPr>
          <w:p w14:paraId="036FB4E5">
            <w:pPr>
              <w:spacing w:line="240" w:lineRule="auto"/>
              <w:jc w:val="center"/>
              <w:rPr>
                <w:rFonts w:ascii="Times New Roman" w:hAnsi="Times New Roman" w:cs="Times New Roman"/>
                <w:sz w:val="21"/>
                <w:szCs w:val="18"/>
              </w:rPr>
            </w:pPr>
          </w:p>
        </w:tc>
      </w:tr>
      <w:tr w14:paraId="7E82F42C">
        <w:tblPrEx>
          <w:tblCellMar>
            <w:top w:w="0" w:type="dxa"/>
            <w:left w:w="108" w:type="dxa"/>
            <w:bottom w:w="0" w:type="dxa"/>
            <w:right w:w="108" w:type="dxa"/>
          </w:tblCellMar>
        </w:tblPrEx>
        <w:trPr>
          <w:trHeight w:val="490" w:hRule="atLeast"/>
        </w:trPr>
        <w:tc>
          <w:tcPr>
            <w:tcW w:w="339" w:type="pct"/>
            <w:tcBorders>
              <w:top w:val="single" w:color="auto" w:sz="4" w:space="0"/>
              <w:left w:val="single" w:color="auto" w:sz="4" w:space="0"/>
              <w:bottom w:val="single" w:color="auto" w:sz="4" w:space="0"/>
              <w:right w:val="single" w:color="auto" w:sz="4" w:space="0"/>
            </w:tcBorders>
            <w:noWrap/>
            <w:vAlign w:val="center"/>
          </w:tcPr>
          <w:p w14:paraId="78C3756A">
            <w:pPr>
              <w:spacing w:line="240" w:lineRule="auto"/>
              <w:jc w:val="center"/>
              <w:rPr>
                <w:rFonts w:ascii="Times New Roman" w:hAnsi="Times New Roman" w:cs="Times New Roman"/>
                <w:sz w:val="21"/>
                <w:szCs w:val="18"/>
              </w:rPr>
            </w:pPr>
          </w:p>
        </w:tc>
        <w:tc>
          <w:tcPr>
            <w:tcW w:w="1461" w:type="pct"/>
            <w:tcBorders>
              <w:top w:val="single" w:color="auto" w:sz="4" w:space="0"/>
              <w:left w:val="single" w:color="auto" w:sz="4" w:space="0"/>
              <w:bottom w:val="single" w:color="auto" w:sz="4" w:space="0"/>
              <w:right w:val="single" w:color="auto" w:sz="4" w:space="0"/>
            </w:tcBorders>
            <w:vAlign w:val="center"/>
          </w:tcPr>
          <w:p w14:paraId="1120AE71">
            <w:pPr>
              <w:spacing w:line="240" w:lineRule="auto"/>
              <w:jc w:val="center"/>
              <w:rPr>
                <w:rFonts w:ascii="Times New Roman" w:hAnsi="Times New Roman" w:cs="Times New Roman"/>
                <w:sz w:val="21"/>
                <w:szCs w:val="18"/>
              </w:rPr>
            </w:pPr>
          </w:p>
        </w:tc>
        <w:tc>
          <w:tcPr>
            <w:tcW w:w="700" w:type="pct"/>
            <w:tcBorders>
              <w:top w:val="single" w:color="auto" w:sz="4" w:space="0"/>
              <w:left w:val="single" w:color="auto" w:sz="4" w:space="0"/>
              <w:bottom w:val="single" w:color="auto" w:sz="4" w:space="0"/>
              <w:right w:val="single" w:color="auto" w:sz="4" w:space="0"/>
            </w:tcBorders>
            <w:noWrap/>
            <w:vAlign w:val="center"/>
          </w:tcPr>
          <w:p w14:paraId="3384E4D7">
            <w:pPr>
              <w:spacing w:line="240" w:lineRule="auto"/>
              <w:jc w:val="center"/>
              <w:rPr>
                <w:rFonts w:ascii="Times New Roman" w:hAnsi="Times New Roman" w:cs="Times New Roman"/>
                <w:sz w:val="21"/>
                <w:szCs w:val="18"/>
              </w:rPr>
            </w:pPr>
          </w:p>
        </w:tc>
        <w:tc>
          <w:tcPr>
            <w:tcW w:w="645" w:type="pct"/>
            <w:tcBorders>
              <w:top w:val="single" w:color="auto" w:sz="4" w:space="0"/>
              <w:left w:val="single" w:color="auto" w:sz="4" w:space="0"/>
              <w:bottom w:val="single" w:color="auto" w:sz="4" w:space="0"/>
              <w:right w:val="single" w:color="auto" w:sz="4" w:space="0"/>
            </w:tcBorders>
            <w:noWrap/>
            <w:vAlign w:val="center"/>
          </w:tcPr>
          <w:p w14:paraId="795E942D">
            <w:pPr>
              <w:spacing w:line="240" w:lineRule="auto"/>
              <w:jc w:val="center"/>
              <w:rPr>
                <w:rFonts w:ascii="Times New Roman" w:hAnsi="Times New Roman" w:cs="Times New Roman"/>
                <w:sz w:val="21"/>
                <w:szCs w:val="18"/>
              </w:rPr>
            </w:pPr>
          </w:p>
        </w:tc>
        <w:tc>
          <w:tcPr>
            <w:tcW w:w="1246" w:type="pct"/>
            <w:tcBorders>
              <w:top w:val="single" w:color="auto" w:sz="4" w:space="0"/>
              <w:left w:val="single" w:color="auto" w:sz="4" w:space="0"/>
              <w:bottom w:val="single" w:color="auto" w:sz="4" w:space="0"/>
              <w:right w:val="single" w:color="auto" w:sz="4" w:space="0"/>
            </w:tcBorders>
            <w:vAlign w:val="center"/>
          </w:tcPr>
          <w:p w14:paraId="38EFEEB3">
            <w:pPr>
              <w:spacing w:line="240" w:lineRule="auto"/>
              <w:jc w:val="center"/>
              <w:rPr>
                <w:rFonts w:ascii="Times New Roman" w:hAnsi="Times New Roman" w:cs="Times New Roman"/>
                <w:sz w:val="21"/>
                <w:szCs w:val="18"/>
              </w:rPr>
            </w:pPr>
          </w:p>
        </w:tc>
        <w:tc>
          <w:tcPr>
            <w:tcW w:w="604" w:type="pct"/>
            <w:tcBorders>
              <w:top w:val="single" w:color="auto" w:sz="4" w:space="0"/>
              <w:left w:val="single" w:color="auto" w:sz="4" w:space="0"/>
              <w:bottom w:val="single" w:color="auto" w:sz="4" w:space="0"/>
              <w:right w:val="single" w:color="auto" w:sz="4" w:space="0"/>
            </w:tcBorders>
            <w:vAlign w:val="center"/>
          </w:tcPr>
          <w:p w14:paraId="17783BD4">
            <w:pPr>
              <w:spacing w:line="240" w:lineRule="auto"/>
              <w:jc w:val="center"/>
              <w:rPr>
                <w:rFonts w:ascii="Times New Roman" w:hAnsi="Times New Roman" w:cs="Times New Roman"/>
                <w:sz w:val="21"/>
                <w:szCs w:val="18"/>
              </w:rPr>
            </w:pPr>
          </w:p>
        </w:tc>
      </w:tr>
      <w:tr w14:paraId="62A96E8B">
        <w:tblPrEx>
          <w:tblCellMar>
            <w:top w:w="0" w:type="dxa"/>
            <w:left w:w="108" w:type="dxa"/>
            <w:bottom w:w="0" w:type="dxa"/>
            <w:right w:w="108" w:type="dxa"/>
          </w:tblCellMar>
        </w:tblPrEx>
        <w:trPr>
          <w:trHeight w:val="490" w:hRule="atLeast"/>
        </w:trPr>
        <w:tc>
          <w:tcPr>
            <w:tcW w:w="339" w:type="pct"/>
            <w:tcBorders>
              <w:top w:val="single" w:color="auto" w:sz="4" w:space="0"/>
              <w:left w:val="single" w:color="auto" w:sz="4" w:space="0"/>
              <w:bottom w:val="single" w:color="auto" w:sz="4" w:space="0"/>
              <w:right w:val="single" w:color="auto" w:sz="4" w:space="0"/>
            </w:tcBorders>
            <w:noWrap/>
            <w:vAlign w:val="center"/>
          </w:tcPr>
          <w:p w14:paraId="2755A1FE">
            <w:pPr>
              <w:spacing w:line="240" w:lineRule="auto"/>
              <w:jc w:val="center"/>
              <w:rPr>
                <w:rFonts w:ascii="Times New Roman" w:hAnsi="Times New Roman" w:cs="Times New Roman"/>
                <w:sz w:val="21"/>
                <w:szCs w:val="18"/>
              </w:rPr>
            </w:pPr>
          </w:p>
        </w:tc>
        <w:tc>
          <w:tcPr>
            <w:tcW w:w="1461" w:type="pct"/>
            <w:tcBorders>
              <w:top w:val="single" w:color="auto" w:sz="4" w:space="0"/>
              <w:left w:val="single" w:color="auto" w:sz="4" w:space="0"/>
              <w:bottom w:val="single" w:color="auto" w:sz="4" w:space="0"/>
              <w:right w:val="single" w:color="auto" w:sz="4" w:space="0"/>
            </w:tcBorders>
            <w:vAlign w:val="center"/>
          </w:tcPr>
          <w:p w14:paraId="4C4DB11E">
            <w:pPr>
              <w:spacing w:line="240" w:lineRule="auto"/>
              <w:jc w:val="center"/>
              <w:rPr>
                <w:rFonts w:ascii="Times New Roman" w:hAnsi="Times New Roman" w:cs="Times New Roman"/>
                <w:sz w:val="21"/>
                <w:szCs w:val="18"/>
              </w:rPr>
            </w:pPr>
          </w:p>
        </w:tc>
        <w:tc>
          <w:tcPr>
            <w:tcW w:w="700" w:type="pct"/>
            <w:tcBorders>
              <w:top w:val="single" w:color="auto" w:sz="4" w:space="0"/>
              <w:left w:val="single" w:color="auto" w:sz="4" w:space="0"/>
              <w:bottom w:val="single" w:color="auto" w:sz="4" w:space="0"/>
              <w:right w:val="single" w:color="auto" w:sz="4" w:space="0"/>
            </w:tcBorders>
            <w:noWrap/>
            <w:vAlign w:val="center"/>
          </w:tcPr>
          <w:p w14:paraId="1F1C200E">
            <w:pPr>
              <w:spacing w:line="240" w:lineRule="auto"/>
              <w:jc w:val="center"/>
              <w:rPr>
                <w:rFonts w:ascii="Times New Roman" w:hAnsi="Times New Roman" w:cs="Times New Roman"/>
                <w:sz w:val="21"/>
                <w:szCs w:val="18"/>
              </w:rPr>
            </w:pPr>
          </w:p>
        </w:tc>
        <w:tc>
          <w:tcPr>
            <w:tcW w:w="645" w:type="pct"/>
            <w:tcBorders>
              <w:top w:val="single" w:color="auto" w:sz="4" w:space="0"/>
              <w:left w:val="single" w:color="auto" w:sz="4" w:space="0"/>
              <w:bottom w:val="single" w:color="auto" w:sz="4" w:space="0"/>
              <w:right w:val="single" w:color="auto" w:sz="4" w:space="0"/>
            </w:tcBorders>
            <w:noWrap/>
            <w:vAlign w:val="center"/>
          </w:tcPr>
          <w:p w14:paraId="3201A569">
            <w:pPr>
              <w:spacing w:line="240" w:lineRule="auto"/>
              <w:jc w:val="center"/>
              <w:rPr>
                <w:rFonts w:ascii="Times New Roman" w:hAnsi="Times New Roman" w:cs="Times New Roman"/>
                <w:sz w:val="21"/>
                <w:szCs w:val="18"/>
              </w:rPr>
            </w:pPr>
          </w:p>
        </w:tc>
        <w:tc>
          <w:tcPr>
            <w:tcW w:w="1246" w:type="pct"/>
            <w:tcBorders>
              <w:top w:val="single" w:color="auto" w:sz="4" w:space="0"/>
              <w:left w:val="single" w:color="auto" w:sz="4" w:space="0"/>
              <w:bottom w:val="single" w:color="auto" w:sz="4" w:space="0"/>
              <w:right w:val="single" w:color="auto" w:sz="4" w:space="0"/>
            </w:tcBorders>
            <w:vAlign w:val="center"/>
          </w:tcPr>
          <w:p w14:paraId="7D415C9A">
            <w:pPr>
              <w:spacing w:line="240" w:lineRule="auto"/>
              <w:jc w:val="center"/>
              <w:rPr>
                <w:rFonts w:ascii="Times New Roman" w:hAnsi="Times New Roman" w:cs="Times New Roman"/>
                <w:sz w:val="21"/>
                <w:szCs w:val="18"/>
              </w:rPr>
            </w:pPr>
          </w:p>
        </w:tc>
        <w:tc>
          <w:tcPr>
            <w:tcW w:w="604" w:type="pct"/>
            <w:tcBorders>
              <w:top w:val="single" w:color="auto" w:sz="4" w:space="0"/>
              <w:left w:val="single" w:color="auto" w:sz="4" w:space="0"/>
              <w:bottom w:val="single" w:color="auto" w:sz="4" w:space="0"/>
              <w:right w:val="single" w:color="auto" w:sz="4" w:space="0"/>
            </w:tcBorders>
            <w:vAlign w:val="center"/>
          </w:tcPr>
          <w:p w14:paraId="4F644117">
            <w:pPr>
              <w:spacing w:line="240" w:lineRule="auto"/>
              <w:jc w:val="center"/>
              <w:rPr>
                <w:rFonts w:ascii="Times New Roman" w:hAnsi="Times New Roman" w:cs="Times New Roman"/>
                <w:sz w:val="21"/>
                <w:szCs w:val="18"/>
              </w:rPr>
            </w:pPr>
          </w:p>
        </w:tc>
      </w:tr>
      <w:tr w14:paraId="7EC60934">
        <w:tblPrEx>
          <w:tblCellMar>
            <w:top w:w="0" w:type="dxa"/>
            <w:left w:w="108" w:type="dxa"/>
            <w:bottom w:w="0" w:type="dxa"/>
            <w:right w:w="108" w:type="dxa"/>
          </w:tblCellMar>
        </w:tblPrEx>
        <w:trPr>
          <w:trHeight w:val="490" w:hRule="atLeast"/>
        </w:trPr>
        <w:tc>
          <w:tcPr>
            <w:tcW w:w="339" w:type="pct"/>
            <w:tcBorders>
              <w:top w:val="single" w:color="auto" w:sz="4" w:space="0"/>
              <w:left w:val="single" w:color="auto" w:sz="4" w:space="0"/>
              <w:bottom w:val="single" w:color="auto" w:sz="4" w:space="0"/>
              <w:right w:val="single" w:color="auto" w:sz="4" w:space="0"/>
            </w:tcBorders>
            <w:noWrap/>
            <w:vAlign w:val="center"/>
          </w:tcPr>
          <w:p w14:paraId="2930719A">
            <w:pPr>
              <w:spacing w:line="240" w:lineRule="auto"/>
              <w:jc w:val="center"/>
              <w:rPr>
                <w:rFonts w:ascii="Times New Roman" w:hAnsi="Times New Roman" w:cs="Times New Roman"/>
                <w:sz w:val="21"/>
                <w:szCs w:val="18"/>
              </w:rPr>
            </w:pPr>
          </w:p>
        </w:tc>
        <w:tc>
          <w:tcPr>
            <w:tcW w:w="1461" w:type="pct"/>
            <w:tcBorders>
              <w:top w:val="single" w:color="auto" w:sz="4" w:space="0"/>
              <w:left w:val="single" w:color="auto" w:sz="4" w:space="0"/>
              <w:bottom w:val="single" w:color="auto" w:sz="4" w:space="0"/>
              <w:right w:val="single" w:color="auto" w:sz="4" w:space="0"/>
            </w:tcBorders>
            <w:vAlign w:val="center"/>
          </w:tcPr>
          <w:p w14:paraId="48830D3D">
            <w:pPr>
              <w:spacing w:line="240" w:lineRule="auto"/>
              <w:jc w:val="center"/>
              <w:rPr>
                <w:rFonts w:ascii="Times New Roman" w:hAnsi="Times New Roman" w:cs="Times New Roman"/>
                <w:sz w:val="21"/>
                <w:szCs w:val="18"/>
              </w:rPr>
            </w:pPr>
          </w:p>
        </w:tc>
        <w:tc>
          <w:tcPr>
            <w:tcW w:w="700" w:type="pct"/>
            <w:tcBorders>
              <w:top w:val="single" w:color="auto" w:sz="4" w:space="0"/>
              <w:left w:val="single" w:color="auto" w:sz="4" w:space="0"/>
              <w:bottom w:val="single" w:color="auto" w:sz="4" w:space="0"/>
              <w:right w:val="single" w:color="auto" w:sz="4" w:space="0"/>
            </w:tcBorders>
            <w:noWrap/>
            <w:vAlign w:val="bottom"/>
          </w:tcPr>
          <w:p w14:paraId="0439AAFE">
            <w:pPr>
              <w:spacing w:line="240" w:lineRule="auto"/>
              <w:jc w:val="center"/>
              <w:rPr>
                <w:rFonts w:ascii="Times New Roman" w:hAnsi="Times New Roman" w:cs="Times New Roman"/>
                <w:sz w:val="21"/>
                <w:szCs w:val="18"/>
              </w:rPr>
            </w:pPr>
          </w:p>
        </w:tc>
        <w:tc>
          <w:tcPr>
            <w:tcW w:w="645" w:type="pct"/>
            <w:tcBorders>
              <w:top w:val="single" w:color="auto" w:sz="4" w:space="0"/>
              <w:left w:val="single" w:color="auto" w:sz="4" w:space="0"/>
              <w:bottom w:val="single" w:color="auto" w:sz="4" w:space="0"/>
              <w:right w:val="single" w:color="auto" w:sz="4" w:space="0"/>
            </w:tcBorders>
            <w:noWrap/>
            <w:vAlign w:val="center"/>
          </w:tcPr>
          <w:p w14:paraId="5F27159C">
            <w:pPr>
              <w:spacing w:line="240" w:lineRule="auto"/>
              <w:jc w:val="center"/>
              <w:rPr>
                <w:rFonts w:ascii="Times New Roman" w:hAnsi="Times New Roman" w:cs="Times New Roman"/>
                <w:sz w:val="21"/>
                <w:szCs w:val="18"/>
              </w:rPr>
            </w:pPr>
          </w:p>
        </w:tc>
        <w:tc>
          <w:tcPr>
            <w:tcW w:w="1246" w:type="pct"/>
            <w:tcBorders>
              <w:top w:val="single" w:color="auto" w:sz="4" w:space="0"/>
              <w:left w:val="single" w:color="auto" w:sz="4" w:space="0"/>
              <w:bottom w:val="single" w:color="auto" w:sz="4" w:space="0"/>
              <w:right w:val="single" w:color="auto" w:sz="4" w:space="0"/>
            </w:tcBorders>
            <w:noWrap/>
            <w:vAlign w:val="bottom"/>
          </w:tcPr>
          <w:p w14:paraId="2DB42822">
            <w:pPr>
              <w:spacing w:line="240" w:lineRule="auto"/>
              <w:jc w:val="center"/>
              <w:rPr>
                <w:rFonts w:ascii="Times New Roman" w:hAnsi="Times New Roman" w:cs="Times New Roman"/>
                <w:sz w:val="21"/>
                <w:szCs w:val="18"/>
              </w:rPr>
            </w:pPr>
          </w:p>
        </w:tc>
        <w:tc>
          <w:tcPr>
            <w:tcW w:w="604" w:type="pct"/>
            <w:tcBorders>
              <w:top w:val="single" w:color="auto" w:sz="4" w:space="0"/>
              <w:left w:val="single" w:color="auto" w:sz="4" w:space="0"/>
              <w:bottom w:val="single" w:color="auto" w:sz="4" w:space="0"/>
              <w:right w:val="single" w:color="auto" w:sz="4" w:space="0"/>
            </w:tcBorders>
            <w:noWrap/>
            <w:vAlign w:val="bottom"/>
          </w:tcPr>
          <w:p w14:paraId="5482A62B">
            <w:pPr>
              <w:spacing w:line="240" w:lineRule="auto"/>
              <w:jc w:val="center"/>
              <w:rPr>
                <w:rFonts w:ascii="Times New Roman" w:hAnsi="Times New Roman" w:cs="Times New Roman"/>
                <w:sz w:val="21"/>
                <w:szCs w:val="18"/>
              </w:rPr>
            </w:pPr>
          </w:p>
        </w:tc>
      </w:tr>
      <w:tr w14:paraId="6EEB5812">
        <w:tblPrEx>
          <w:tblCellMar>
            <w:top w:w="0" w:type="dxa"/>
            <w:left w:w="108" w:type="dxa"/>
            <w:bottom w:w="0" w:type="dxa"/>
            <w:right w:w="108" w:type="dxa"/>
          </w:tblCellMar>
        </w:tblPrEx>
        <w:trPr>
          <w:trHeight w:val="490" w:hRule="atLeast"/>
        </w:trPr>
        <w:tc>
          <w:tcPr>
            <w:tcW w:w="339" w:type="pct"/>
            <w:tcBorders>
              <w:top w:val="single" w:color="auto" w:sz="4" w:space="0"/>
              <w:left w:val="single" w:color="auto" w:sz="4" w:space="0"/>
              <w:bottom w:val="single" w:color="auto" w:sz="4" w:space="0"/>
              <w:right w:val="single" w:color="auto" w:sz="4" w:space="0"/>
            </w:tcBorders>
            <w:noWrap/>
            <w:vAlign w:val="center"/>
          </w:tcPr>
          <w:p w14:paraId="656EEF4B">
            <w:pPr>
              <w:spacing w:line="240" w:lineRule="auto"/>
              <w:jc w:val="center"/>
              <w:rPr>
                <w:rFonts w:ascii="Times New Roman" w:hAnsi="Times New Roman" w:cs="Times New Roman"/>
                <w:sz w:val="21"/>
                <w:szCs w:val="18"/>
              </w:rPr>
            </w:pPr>
          </w:p>
        </w:tc>
        <w:tc>
          <w:tcPr>
            <w:tcW w:w="1461" w:type="pct"/>
            <w:tcBorders>
              <w:top w:val="single" w:color="auto" w:sz="4" w:space="0"/>
              <w:left w:val="single" w:color="auto" w:sz="4" w:space="0"/>
              <w:bottom w:val="single" w:color="auto" w:sz="4" w:space="0"/>
              <w:right w:val="single" w:color="auto" w:sz="4" w:space="0"/>
            </w:tcBorders>
            <w:vAlign w:val="center"/>
          </w:tcPr>
          <w:p w14:paraId="2D91EACE">
            <w:pPr>
              <w:spacing w:line="240" w:lineRule="auto"/>
              <w:jc w:val="center"/>
              <w:rPr>
                <w:rFonts w:ascii="Times New Roman" w:hAnsi="Times New Roman" w:cs="Times New Roman"/>
                <w:sz w:val="21"/>
                <w:szCs w:val="18"/>
              </w:rPr>
            </w:pPr>
          </w:p>
        </w:tc>
        <w:tc>
          <w:tcPr>
            <w:tcW w:w="700" w:type="pct"/>
            <w:tcBorders>
              <w:top w:val="single" w:color="auto" w:sz="4" w:space="0"/>
              <w:left w:val="single" w:color="auto" w:sz="4" w:space="0"/>
              <w:bottom w:val="single" w:color="auto" w:sz="4" w:space="0"/>
              <w:right w:val="single" w:color="auto" w:sz="4" w:space="0"/>
            </w:tcBorders>
            <w:noWrap/>
            <w:vAlign w:val="bottom"/>
          </w:tcPr>
          <w:p w14:paraId="34BF4FE4">
            <w:pPr>
              <w:spacing w:line="240" w:lineRule="auto"/>
              <w:jc w:val="center"/>
              <w:rPr>
                <w:rFonts w:ascii="Times New Roman" w:hAnsi="Times New Roman" w:cs="Times New Roman"/>
                <w:sz w:val="21"/>
                <w:szCs w:val="18"/>
              </w:rPr>
            </w:pPr>
          </w:p>
        </w:tc>
        <w:tc>
          <w:tcPr>
            <w:tcW w:w="645" w:type="pct"/>
            <w:tcBorders>
              <w:top w:val="single" w:color="auto" w:sz="4" w:space="0"/>
              <w:left w:val="single" w:color="auto" w:sz="4" w:space="0"/>
              <w:bottom w:val="single" w:color="auto" w:sz="4" w:space="0"/>
              <w:right w:val="single" w:color="auto" w:sz="4" w:space="0"/>
            </w:tcBorders>
            <w:noWrap/>
            <w:vAlign w:val="center"/>
          </w:tcPr>
          <w:p w14:paraId="71558110">
            <w:pPr>
              <w:spacing w:line="240" w:lineRule="auto"/>
              <w:jc w:val="center"/>
              <w:rPr>
                <w:rFonts w:ascii="Times New Roman" w:hAnsi="Times New Roman" w:cs="Times New Roman"/>
                <w:sz w:val="21"/>
                <w:szCs w:val="18"/>
              </w:rPr>
            </w:pPr>
          </w:p>
        </w:tc>
        <w:tc>
          <w:tcPr>
            <w:tcW w:w="1246" w:type="pct"/>
            <w:tcBorders>
              <w:top w:val="single" w:color="auto" w:sz="4" w:space="0"/>
              <w:left w:val="single" w:color="auto" w:sz="4" w:space="0"/>
              <w:bottom w:val="single" w:color="auto" w:sz="4" w:space="0"/>
              <w:right w:val="single" w:color="auto" w:sz="4" w:space="0"/>
            </w:tcBorders>
            <w:noWrap/>
            <w:vAlign w:val="bottom"/>
          </w:tcPr>
          <w:p w14:paraId="1BF09F69">
            <w:pPr>
              <w:spacing w:line="240" w:lineRule="auto"/>
              <w:jc w:val="center"/>
              <w:rPr>
                <w:rFonts w:ascii="Times New Roman" w:hAnsi="Times New Roman" w:cs="Times New Roman"/>
                <w:sz w:val="21"/>
                <w:szCs w:val="18"/>
              </w:rPr>
            </w:pPr>
          </w:p>
        </w:tc>
        <w:tc>
          <w:tcPr>
            <w:tcW w:w="604" w:type="pct"/>
            <w:tcBorders>
              <w:top w:val="single" w:color="auto" w:sz="4" w:space="0"/>
              <w:left w:val="single" w:color="auto" w:sz="4" w:space="0"/>
              <w:bottom w:val="single" w:color="auto" w:sz="4" w:space="0"/>
              <w:right w:val="single" w:color="auto" w:sz="4" w:space="0"/>
            </w:tcBorders>
            <w:noWrap/>
            <w:vAlign w:val="bottom"/>
          </w:tcPr>
          <w:p w14:paraId="7537FABC">
            <w:pPr>
              <w:spacing w:line="240" w:lineRule="auto"/>
              <w:jc w:val="center"/>
              <w:rPr>
                <w:rFonts w:ascii="Times New Roman" w:hAnsi="Times New Roman" w:cs="Times New Roman"/>
                <w:sz w:val="21"/>
                <w:szCs w:val="18"/>
              </w:rPr>
            </w:pPr>
          </w:p>
        </w:tc>
      </w:tr>
    </w:tbl>
    <w:p w14:paraId="3F26C4A2">
      <w:pPr>
        <w:rPr>
          <w:rFonts w:ascii="宋体" w:hAnsi="宋体"/>
          <w:kern w:val="0"/>
          <w:szCs w:val="24"/>
        </w:rPr>
      </w:pPr>
      <w:r>
        <w:rPr>
          <w:rFonts w:cs="Times New Roman"/>
          <w:szCs w:val="24"/>
        </w:rPr>
        <w:br w:type="page"/>
      </w:r>
    </w:p>
    <w:tbl>
      <w:tblPr>
        <w:tblStyle w:val="28"/>
        <w:tblW w:w="13580" w:type="dxa"/>
        <w:tblInd w:w="0" w:type="dxa"/>
        <w:tblLayout w:type="fixed"/>
        <w:tblCellMar>
          <w:top w:w="0" w:type="dxa"/>
          <w:left w:w="108" w:type="dxa"/>
          <w:bottom w:w="0" w:type="dxa"/>
          <w:right w:w="108" w:type="dxa"/>
        </w:tblCellMar>
      </w:tblPr>
      <w:tblGrid>
        <w:gridCol w:w="841"/>
        <w:gridCol w:w="2554"/>
        <w:gridCol w:w="870"/>
        <w:gridCol w:w="2010"/>
        <w:gridCol w:w="515"/>
        <w:gridCol w:w="940"/>
        <w:gridCol w:w="1170"/>
        <w:gridCol w:w="1285"/>
        <w:gridCol w:w="650"/>
        <w:gridCol w:w="1395"/>
        <w:gridCol w:w="1350"/>
      </w:tblGrid>
      <w:tr w14:paraId="13399A46">
        <w:tblPrEx>
          <w:tblCellMar>
            <w:top w:w="0" w:type="dxa"/>
            <w:left w:w="108" w:type="dxa"/>
            <w:bottom w:w="0" w:type="dxa"/>
            <w:right w:w="108" w:type="dxa"/>
          </w:tblCellMar>
        </w:tblPrEx>
        <w:trPr>
          <w:trHeight w:val="470" w:hRule="atLeast"/>
          <w:tblHeader/>
        </w:trPr>
        <w:tc>
          <w:tcPr>
            <w:tcW w:w="13580" w:type="dxa"/>
            <w:gridSpan w:val="11"/>
            <w:tcBorders>
              <w:top w:val="nil"/>
              <w:left w:val="nil"/>
              <w:bottom w:val="nil"/>
              <w:right w:val="nil"/>
            </w:tcBorders>
            <w:shd w:val="clear" w:color="auto" w:fill="FFFFFF"/>
            <w:vAlign w:val="center"/>
          </w:tcPr>
          <w:p w14:paraId="24BB69E9">
            <w:pPr>
              <w:widowControl/>
              <w:ind w:firstLine="480"/>
              <w:rPr>
                <w:rFonts w:cs="Times New Roman"/>
                <w:bCs/>
                <w:szCs w:val="32"/>
              </w:rPr>
            </w:pPr>
            <w:r>
              <w:rPr>
                <w:rFonts w:hint="eastAsia" w:cs="Times New Roman"/>
                <w:bCs/>
                <w:szCs w:val="32"/>
              </w:rPr>
              <w:t>A.0.8  综合概算表样式</w:t>
            </w:r>
          </w:p>
        </w:tc>
      </w:tr>
      <w:tr w14:paraId="77AD3CF1">
        <w:tblPrEx>
          <w:tblCellMar>
            <w:top w:w="0" w:type="dxa"/>
            <w:left w:w="108" w:type="dxa"/>
            <w:bottom w:w="0" w:type="dxa"/>
            <w:right w:w="108" w:type="dxa"/>
          </w:tblCellMar>
        </w:tblPrEx>
        <w:trPr>
          <w:trHeight w:val="518" w:hRule="atLeast"/>
          <w:tblHeader/>
        </w:trPr>
        <w:tc>
          <w:tcPr>
            <w:tcW w:w="13580" w:type="dxa"/>
            <w:gridSpan w:val="11"/>
            <w:tcBorders>
              <w:top w:val="nil"/>
              <w:left w:val="nil"/>
              <w:bottom w:val="nil"/>
              <w:right w:val="nil"/>
            </w:tcBorders>
            <w:shd w:val="clear" w:color="auto" w:fill="FFFFFF"/>
            <w:vAlign w:val="center"/>
          </w:tcPr>
          <w:p w14:paraId="01487376">
            <w:pPr>
              <w:jc w:val="center"/>
              <w:rPr>
                <w:rFonts w:cs="Times New Roman"/>
                <w:b/>
                <w:bCs/>
                <w:sz w:val="32"/>
                <w:szCs w:val="32"/>
              </w:rPr>
            </w:pPr>
            <w:r>
              <w:rPr>
                <w:rFonts w:hint="eastAsia" w:cs="Times New Roman"/>
                <w:b/>
                <w:bCs/>
                <w:sz w:val="32"/>
                <w:szCs w:val="32"/>
              </w:rPr>
              <w:t>综 合 概 算 表</w:t>
            </w:r>
          </w:p>
        </w:tc>
      </w:tr>
      <w:tr w14:paraId="2AAA868A">
        <w:tblPrEx>
          <w:tblCellMar>
            <w:top w:w="0" w:type="dxa"/>
            <w:left w:w="108" w:type="dxa"/>
            <w:bottom w:w="0" w:type="dxa"/>
            <w:right w:w="108" w:type="dxa"/>
          </w:tblCellMar>
        </w:tblPrEx>
        <w:trPr>
          <w:trHeight w:val="368" w:hRule="atLeast"/>
          <w:tblHeader/>
        </w:trPr>
        <w:tc>
          <w:tcPr>
            <w:tcW w:w="3395" w:type="dxa"/>
            <w:gridSpan w:val="2"/>
            <w:tcBorders>
              <w:top w:val="nil"/>
              <w:left w:val="nil"/>
              <w:bottom w:val="nil"/>
              <w:right w:val="nil"/>
            </w:tcBorders>
            <w:shd w:val="clear" w:color="auto" w:fill="FFFFFF"/>
            <w:noWrap/>
            <w:vAlign w:val="center"/>
          </w:tcPr>
          <w:p w14:paraId="2F0D7B50">
            <w:pPr>
              <w:jc w:val="left"/>
              <w:rPr>
                <w:rFonts w:ascii="宋体" w:hAnsi="宋体"/>
                <w:b/>
                <w:bCs/>
                <w:color w:val="000000"/>
                <w:kern w:val="0"/>
                <w:sz w:val="21"/>
                <w:lang w:bidi="ar"/>
              </w:rPr>
            </w:pPr>
            <w:r>
              <w:rPr>
                <w:rFonts w:hint="eastAsia" w:ascii="宋体" w:hAnsi="宋体"/>
                <w:b/>
                <w:bCs/>
                <w:color w:val="000000"/>
                <w:kern w:val="0"/>
                <w:sz w:val="21"/>
                <w:lang w:bidi="ar"/>
              </w:rPr>
              <w:t>工程名称：××××项目</w:t>
            </w:r>
          </w:p>
        </w:tc>
        <w:tc>
          <w:tcPr>
            <w:tcW w:w="3395" w:type="dxa"/>
            <w:gridSpan w:val="3"/>
            <w:tcBorders>
              <w:top w:val="nil"/>
              <w:left w:val="nil"/>
              <w:bottom w:val="nil"/>
              <w:right w:val="nil"/>
            </w:tcBorders>
            <w:shd w:val="clear" w:color="auto" w:fill="FFFFFF"/>
            <w:noWrap/>
            <w:vAlign w:val="center"/>
          </w:tcPr>
          <w:p w14:paraId="0C4C8BC0">
            <w:pPr>
              <w:jc w:val="left"/>
              <w:rPr>
                <w:rFonts w:ascii="宋体" w:hAnsi="宋体"/>
                <w:b/>
                <w:bCs/>
                <w:color w:val="000000"/>
                <w:kern w:val="0"/>
                <w:sz w:val="21"/>
                <w:lang w:bidi="ar"/>
              </w:rPr>
            </w:pPr>
          </w:p>
        </w:tc>
        <w:tc>
          <w:tcPr>
            <w:tcW w:w="3395" w:type="dxa"/>
            <w:gridSpan w:val="3"/>
            <w:tcBorders>
              <w:top w:val="nil"/>
              <w:left w:val="nil"/>
              <w:bottom w:val="nil"/>
              <w:right w:val="nil"/>
            </w:tcBorders>
            <w:shd w:val="clear" w:color="auto" w:fill="FFFFFF"/>
            <w:noWrap/>
            <w:vAlign w:val="center"/>
          </w:tcPr>
          <w:p w14:paraId="3C8F442F">
            <w:pPr>
              <w:jc w:val="left"/>
              <w:rPr>
                <w:rFonts w:ascii="宋体" w:hAnsi="宋体"/>
                <w:b/>
                <w:bCs/>
                <w:color w:val="000000"/>
                <w:kern w:val="0"/>
                <w:sz w:val="21"/>
                <w:lang w:bidi="ar"/>
              </w:rPr>
            </w:pPr>
          </w:p>
        </w:tc>
        <w:tc>
          <w:tcPr>
            <w:tcW w:w="3395" w:type="dxa"/>
            <w:gridSpan w:val="3"/>
            <w:tcBorders>
              <w:top w:val="nil"/>
              <w:left w:val="nil"/>
              <w:bottom w:val="nil"/>
              <w:right w:val="nil"/>
            </w:tcBorders>
            <w:shd w:val="clear" w:color="auto" w:fill="FFFFFF"/>
            <w:noWrap/>
            <w:vAlign w:val="center"/>
          </w:tcPr>
          <w:p w14:paraId="5E45BB8E">
            <w:pPr>
              <w:jc w:val="right"/>
              <w:rPr>
                <w:rFonts w:ascii="宋体" w:hAnsi="宋体"/>
                <w:b/>
                <w:bCs/>
                <w:color w:val="000000"/>
                <w:kern w:val="0"/>
                <w:sz w:val="21"/>
                <w:lang w:bidi="ar"/>
              </w:rPr>
            </w:pPr>
            <w:r>
              <w:rPr>
                <w:rFonts w:hint="eastAsia" w:ascii="宋体" w:hAnsi="宋体"/>
                <w:b/>
                <w:bCs/>
                <w:color w:val="000000"/>
                <w:kern w:val="0"/>
                <w:sz w:val="21"/>
                <w:lang w:bidi="ar"/>
              </w:rPr>
              <w:t>单位：万元</w:t>
            </w:r>
          </w:p>
        </w:tc>
      </w:tr>
      <w:tr w14:paraId="24B89447">
        <w:tblPrEx>
          <w:tblCellMar>
            <w:top w:w="0" w:type="dxa"/>
            <w:left w:w="108" w:type="dxa"/>
            <w:bottom w:w="0" w:type="dxa"/>
            <w:right w:w="108" w:type="dxa"/>
          </w:tblCellMar>
        </w:tblPrEx>
        <w:trPr>
          <w:trHeight w:val="375" w:hRule="atLeast"/>
          <w:tblHeader/>
        </w:trPr>
        <w:tc>
          <w:tcPr>
            <w:tcW w:w="84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D9CDD43">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序号</w:t>
            </w:r>
          </w:p>
        </w:tc>
        <w:tc>
          <w:tcPr>
            <w:tcW w:w="3424"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535FD58">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工程项目或费用名称</w:t>
            </w:r>
          </w:p>
        </w:tc>
        <w:tc>
          <w:tcPr>
            <w:tcW w:w="201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A5B4DEF">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概算金额</w:t>
            </w:r>
          </w:p>
        </w:tc>
        <w:tc>
          <w:tcPr>
            <w:tcW w:w="5955"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14:paraId="06072006">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技术经济指标</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508A9F2">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备注</w:t>
            </w:r>
          </w:p>
        </w:tc>
      </w:tr>
      <w:tr w14:paraId="00D428B4">
        <w:tblPrEx>
          <w:tblCellMar>
            <w:top w:w="0" w:type="dxa"/>
            <w:left w:w="108" w:type="dxa"/>
            <w:bottom w:w="0" w:type="dxa"/>
            <w:right w:w="108" w:type="dxa"/>
          </w:tblCellMar>
        </w:tblPrEx>
        <w:trPr>
          <w:trHeight w:val="581" w:hRule="atLeast"/>
          <w:tblHeader/>
        </w:trPr>
        <w:tc>
          <w:tcPr>
            <w:tcW w:w="84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FB0AEBD">
            <w:pPr>
              <w:spacing w:line="240" w:lineRule="auto"/>
              <w:jc w:val="center"/>
              <w:rPr>
                <w:rFonts w:ascii="Times New Roman" w:hAnsi="Times New Roman" w:cs="Times New Roman"/>
                <w:b/>
                <w:bCs/>
                <w:sz w:val="21"/>
                <w:szCs w:val="18"/>
              </w:rPr>
            </w:pPr>
          </w:p>
        </w:tc>
        <w:tc>
          <w:tcPr>
            <w:tcW w:w="3424"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50A844A">
            <w:pPr>
              <w:spacing w:line="240" w:lineRule="auto"/>
              <w:jc w:val="center"/>
              <w:rPr>
                <w:rFonts w:ascii="Times New Roman" w:hAnsi="Times New Roman" w:cs="Times New Roman"/>
                <w:b/>
                <w:bCs/>
                <w:sz w:val="21"/>
                <w:szCs w:val="18"/>
              </w:rPr>
            </w:pPr>
          </w:p>
        </w:tc>
        <w:tc>
          <w:tcPr>
            <w:tcW w:w="201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6238C68">
            <w:pPr>
              <w:spacing w:line="240" w:lineRule="auto"/>
              <w:jc w:val="center"/>
              <w:rPr>
                <w:rFonts w:ascii="Times New Roman" w:hAnsi="Times New Roman" w:cs="Times New Roman"/>
                <w:b/>
                <w:bCs/>
                <w:sz w:val="21"/>
                <w:szCs w:val="18"/>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CB50B82">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单位</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39AD14">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数量</w:t>
            </w:r>
          </w:p>
        </w:tc>
        <w:tc>
          <w:tcPr>
            <w:tcW w:w="193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7F96551">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单位价值</w:t>
            </w:r>
          </w:p>
          <w:p w14:paraId="7C6846C1">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（元/单位）</w:t>
            </w: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51727F">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占总投资比例(%)</w:t>
            </w: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DC0E134">
            <w:pPr>
              <w:spacing w:line="240" w:lineRule="auto"/>
              <w:jc w:val="center"/>
              <w:rPr>
                <w:rFonts w:ascii="Times New Roman" w:hAnsi="Times New Roman" w:cs="Times New Roman"/>
                <w:b/>
                <w:bCs/>
                <w:sz w:val="21"/>
                <w:szCs w:val="18"/>
              </w:rPr>
            </w:pPr>
          </w:p>
        </w:tc>
      </w:tr>
      <w:tr w14:paraId="63A66F32">
        <w:tblPrEx>
          <w:tblCellMar>
            <w:top w:w="0" w:type="dxa"/>
            <w:left w:w="108" w:type="dxa"/>
            <w:bottom w:w="0" w:type="dxa"/>
            <w:right w:w="108" w:type="dxa"/>
          </w:tblCellMar>
        </w:tblPrEx>
        <w:trPr>
          <w:trHeight w:val="453" w:hRule="atLeast"/>
        </w:trPr>
        <w:tc>
          <w:tcPr>
            <w:tcW w:w="8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E9892F">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一</w:t>
            </w:r>
          </w:p>
        </w:tc>
        <w:tc>
          <w:tcPr>
            <w:tcW w:w="342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CC22A87">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建筑工程费用</w:t>
            </w:r>
          </w:p>
        </w:tc>
        <w:tc>
          <w:tcPr>
            <w:tcW w:w="20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021C91">
            <w:pPr>
              <w:spacing w:line="240" w:lineRule="auto"/>
              <w:jc w:val="center"/>
              <w:rPr>
                <w:rFonts w:ascii="Times New Roman" w:hAnsi="Times New Roman" w:cs="Times New Roman"/>
                <w:b/>
                <w:bCs/>
                <w:sz w:val="21"/>
                <w:szCs w:val="18"/>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281C54DA">
            <w:pPr>
              <w:spacing w:line="240" w:lineRule="auto"/>
              <w:jc w:val="center"/>
              <w:rPr>
                <w:rFonts w:ascii="Times New Roman" w:hAnsi="Times New Roman" w:cs="Times New Roman"/>
                <w:b/>
                <w:bCs/>
                <w:sz w:val="21"/>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9E73EE">
            <w:pPr>
              <w:spacing w:line="240" w:lineRule="auto"/>
              <w:jc w:val="center"/>
              <w:rPr>
                <w:rFonts w:ascii="Times New Roman" w:hAnsi="Times New Roman" w:cs="Times New Roman"/>
                <w:b/>
                <w:bCs/>
                <w:sz w:val="21"/>
                <w:szCs w:val="18"/>
              </w:rPr>
            </w:pPr>
          </w:p>
        </w:tc>
        <w:tc>
          <w:tcPr>
            <w:tcW w:w="193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19582458">
            <w:pPr>
              <w:spacing w:line="240" w:lineRule="auto"/>
              <w:jc w:val="center"/>
              <w:rPr>
                <w:rFonts w:ascii="Times New Roman" w:hAnsi="Times New Roman" w:cs="Times New Roman"/>
                <w:b/>
                <w:bCs/>
                <w:sz w:val="21"/>
                <w:szCs w:val="18"/>
              </w:rPr>
            </w:pP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B387FD">
            <w:pPr>
              <w:spacing w:line="240" w:lineRule="auto"/>
              <w:jc w:val="center"/>
              <w:rPr>
                <w:rFonts w:ascii="Times New Roman" w:hAnsi="Times New Roman" w:cs="Times New Roman"/>
                <w:b/>
                <w:bCs/>
                <w:sz w:val="21"/>
                <w:szCs w:val="18"/>
              </w:rPr>
            </w:pP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1ED152">
            <w:pPr>
              <w:spacing w:line="240" w:lineRule="auto"/>
              <w:jc w:val="center"/>
              <w:rPr>
                <w:rFonts w:ascii="Times New Roman" w:hAnsi="Times New Roman" w:cs="Times New Roman"/>
                <w:b/>
                <w:bCs/>
                <w:sz w:val="21"/>
                <w:szCs w:val="18"/>
              </w:rPr>
            </w:pPr>
          </w:p>
        </w:tc>
      </w:tr>
      <w:tr w14:paraId="1C131AE0">
        <w:tblPrEx>
          <w:tblCellMar>
            <w:top w:w="0" w:type="dxa"/>
            <w:left w:w="108" w:type="dxa"/>
            <w:bottom w:w="0" w:type="dxa"/>
            <w:right w:w="108" w:type="dxa"/>
          </w:tblCellMar>
        </w:tblPrEx>
        <w:trPr>
          <w:trHeight w:val="453" w:hRule="atLeast"/>
        </w:trPr>
        <w:tc>
          <w:tcPr>
            <w:tcW w:w="8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57686D">
            <w:pPr>
              <w:spacing w:line="240" w:lineRule="auto"/>
              <w:jc w:val="center"/>
              <w:rPr>
                <w:rFonts w:ascii="Times New Roman" w:hAnsi="Times New Roman" w:cs="Times New Roman"/>
                <w:b/>
                <w:bCs/>
                <w:sz w:val="21"/>
                <w:szCs w:val="18"/>
              </w:rPr>
            </w:pPr>
            <w:r>
              <w:rPr>
                <w:rFonts w:hint="eastAsia" w:ascii="Times New Roman" w:hAnsi="Times New Roman" w:cs="Times New Roman"/>
                <w:sz w:val="21"/>
                <w:szCs w:val="18"/>
              </w:rPr>
              <w:t>1</w:t>
            </w:r>
          </w:p>
        </w:tc>
        <w:tc>
          <w:tcPr>
            <w:tcW w:w="342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A550F1F">
            <w:pPr>
              <w:spacing w:line="240" w:lineRule="auto"/>
              <w:jc w:val="center"/>
              <w:rPr>
                <w:rFonts w:ascii="Times New Roman" w:hAnsi="Times New Roman" w:cs="Times New Roman"/>
                <w:b/>
                <w:bCs/>
                <w:sz w:val="21"/>
                <w:szCs w:val="18"/>
              </w:rPr>
            </w:pPr>
            <w:r>
              <w:rPr>
                <w:rFonts w:hint="eastAsia" w:ascii="Times New Roman" w:hAnsi="Times New Roman" w:cs="Times New Roman"/>
                <w:sz w:val="21"/>
                <w:szCs w:val="18"/>
              </w:rPr>
              <w:t>竖向土石方工程</w:t>
            </w:r>
          </w:p>
        </w:tc>
        <w:tc>
          <w:tcPr>
            <w:tcW w:w="20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41D376">
            <w:pPr>
              <w:spacing w:line="240" w:lineRule="auto"/>
              <w:jc w:val="center"/>
              <w:rPr>
                <w:rFonts w:ascii="Times New Roman" w:hAnsi="Times New Roman" w:cs="Times New Roman"/>
                <w:b/>
                <w:bCs/>
                <w:sz w:val="21"/>
                <w:szCs w:val="18"/>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24E9FCBF">
            <w:pPr>
              <w:spacing w:line="240" w:lineRule="auto"/>
              <w:jc w:val="center"/>
              <w:rPr>
                <w:rFonts w:ascii="Times New Roman" w:hAnsi="Times New Roman" w:cs="Times New Roman"/>
                <w:b/>
                <w:bCs/>
                <w:sz w:val="21"/>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42A7A8">
            <w:pPr>
              <w:spacing w:line="240" w:lineRule="auto"/>
              <w:jc w:val="center"/>
              <w:rPr>
                <w:rFonts w:ascii="Times New Roman" w:hAnsi="Times New Roman" w:cs="Times New Roman"/>
                <w:b/>
                <w:bCs/>
                <w:sz w:val="21"/>
                <w:szCs w:val="18"/>
              </w:rPr>
            </w:pPr>
          </w:p>
        </w:tc>
        <w:tc>
          <w:tcPr>
            <w:tcW w:w="193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793FC17">
            <w:pPr>
              <w:spacing w:line="240" w:lineRule="auto"/>
              <w:jc w:val="center"/>
              <w:rPr>
                <w:rFonts w:ascii="Times New Roman" w:hAnsi="Times New Roman" w:cs="Times New Roman"/>
                <w:b/>
                <w:bCs/>
                <w:sz w:val="21"/>
                <w:szCs w:val="18"/>
              </w:rPr>
            </w:pP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4AC34E">
            <w:pPr>
              <w:spacing w:line="240" w:lineRule="auto"/>
              <w:jc w:val="center"/>
              <w:rPr>
                <w:rFonts w:ascii="Times New Roman" w:hAnsi="Times New Roman" w:cs="Times New Roman"/>
                <w:b/>
                <w:bCs/>
                <w:sz w:val="21"/>
                <w:szCs w:val="18"/>
              </w:rPr>
            </w:pP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7B6729">
            <w:pPr>
              <w:spacing w:line="240" w:lineRule="auto"/>
              <w:jc w:val="center"/>
              <w:rPr>
                <w:rFonts w:ascii="Times New Roman" w:hAnsi="Times New Roman" w:cs="Times New Roman"/>
                <w:b/>
                <w:bCs/>
                <w:sz w:val="21"/>
                <w:szCs w:val="18"/>
              </w:rPr>
            </w:pPr>
          </w:p>
        </w:tc>
      </w:tr>
      <w:tr w14:paraId="268563B1">
        <w:tblPrEx>
          <w:tblCellMar>
            <w:top w:w="0" w:type="dxa"/>
            <w:left w:w="108" w:type="dxa"/>
            <w:bottom w:w="0" w:type="dxa"/>
            <w:right w:w="108" w:type="dxa"/>
          </w:tblCellMar>
        </w:tblPrEx>
        <w:trPr>
          <w:trHeight w:val="453" w:hRule="atLeast"/>
        </w:trPr>
        <w:tc>
          <w:tcPr>
            <w:tcW w:w="8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AC208A">
            <w:pPr>
              <w:spacing w:line="240" w:lineRule="auto"/>
              <w:jc w:val="center"/>
              <w:rPr>
                <w:rFonts w:ascii="Times New Roman" w:hAnsi="Times New Roman" w:cs="Times New Roman"/>
                <w:b/>
                <w:bCs/>
                <w:sz w:val="21"/>
                <w:szCs w:val="18"/>
              </w:rPr>
            </w:pPr>
            <w:r>
              <w:rPr>
                <w:rFonts w:hint="eastAsia" w:ascii="Times New Roman" w:hAnsi="Times New Roman" w:cs="Times New Roman"/>
                <w:sz w:val="21"/>
                <w:szCs w:val="18"/>
              </w:rPr>
              <w:t>2</w:t>
            </w:r>
          </w:p>
        </w:tc>
        <w:tc>
          <w:tcPr>
            <w:tcW w:w="342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FEF5E59">
            <w:pPr>
              <w:spacing w:line="240" w:lineRule="auto"/>
              <w:jc w:val="center"/>
              <w:rPr>
                <w:rFonts w:ascii="Times New Roman" w:hAnsi="Times New Roman" w:cs="Times New Roman"/>
                <w:b/>
                <w:bCs/>
                <w:sz w:val="21"/>
                <w:szCs w:val="18"/>
              </w:rPr>
            </w:pPr>
            <w:r>
              <w:rPr>
                <w:rFonts w:hint="eastAsia" w:ascii="Times New Roman" w:hAnsi="Times New Roman" w:cs="Times New Roman"/>
                <w:sz w:val="21"/>
                <w:szCs w:val="18"/>
              </w:rPr>
              <w:t>地下室</w:t>
            </w:r>
          </w:p>
        </w:tc>
        <w:tc>
          <w:tcPr>
            <w:tcW w:w="20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52F971">
            <w:pPr>
              <w:spacing w:line="240" w:lineRule="auto"/>
              <w:jc w:val="center"/>
              <w:rPr>
                <w:rFonts w:ascii="Times New Roman" w:hAnsi="Times New Roman" w:cs="Times New Roman"/>
                <w:b/>
                <w:bCs/>
                <w:sz w:val="21"/>
                <w:szCs w:val="18"/>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1E08364">
            <w:pPr>
              <w:spacing w:line="240" w:lineRule="auto"/>
              <w:jc w:val="center"/>
              <w:rPr>
                <w:rFonts w:ascii="Times New Roman" w:hAnsi="Times New Roman" w:cs="Times New Roman"/>
                <w:b/>
                <w:bCs/>
                <w:sz w:val="21"/>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E32CF5">
            <w:pPr>
              <w:spacing w:line="240" w:lineRule="auto"/>
              <w:jc w:val="center"/>
              <w:rPr>
                <w:rFonts w:ascii="Times New Roman" w:hAnsi="Times New Roman" w:cs="Times New Roman"/>
                <w:b/>
                <w:bCs/>
                <w:sz w:val="21"/>
                <w:szCs w:val="18"/>
              </w:rPr>
            </w:pPr>
          </w:p>
        </w:tc>
        <w:tc>
          <w:tcPr>
            <w:tcW w:w="193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857A55B">
            <w:pPr>
              <w:spacing w:line="240" w:lineRule="auto"/>
              <w:jc w:val="center"/>
              <w:rPr>
                <w:rFonts w:ascii="Times New Roman" w:hAnsi="Times New Roman" w:cs="Times New Roman"/>
                <w:b/>
                <w:bCs/>
                <w:sz w:val="21"/>
                <w:szCs w:val="18"/>
              </w:rPr>
            </w:pP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2F9184">
            <w:pPr>
              <w:spacing w:line="240" w:lineRule="auto"/>
              <w:jc w:val="center"/>
              <w:rPr>
                <w:rFonts w:ascii="Times New Roman" w:hAnsi="Times New Roman" w:cs="Times New Roman"/>
                <w:b/>
                <w:bCs/>
                <w:sz w:val="21"/>
                <w:szCs w:val="18"/>
              </w:rPr>
            </w:pP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857B68">
            <w:pPr>
              <w:spacing w:line="240" w:lineRule="auto"/>
              <w:jc w:val="center"/>
              <w:rPr>
                <w:rFonts w:ascii="Times New Roman" w:hAnsi="Times New Roman" w:cs="Times New Roman"/>
                <w:b/>
                <w:bCs/>
                <w:sz w:val="21"/>
                <w:szCs w:val="18"/>
              </w:rPr>
            </w:pPr>
          </w:p>
        </w:tc>
      </w:tr>
      <w:tr w14:paraId="65EEF669">
        <w:tblPrEx>
          <w:tblCellMar>
            <w:top w:w="0" w:type="dxa"/>
            <w:left w:w="108" w:type="dxa"/>
            <w:bottom w:w="0" w:type="dxa"/>
            <w:right w:w="108" w:type="dxa"/>
          </w:tblCellMar>
        </w:tblPrEx>
        <w:trPr>
          <w:trHeight w:val="453" w:hRule="atLeast"/>
        </w:trPr>
        <w:tc>
          <w:tcPr>
            <w:tcW w:w="8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330DCE">
            <w:pPr>
              <w:spacing w:line="240" w:lineRule="auto"/>
              <w:jc w:val="center"/>
              <w:rPr>
                <w:rFonts w:ascii="Times New Roman" w:hAnsi="Times New Roman" w:cs="Times New Roman"/>
                <w:sz w:val="21"/>
                <w:szCs w:val="18"/>
              </w:rPr>
            </w:pPr>
          </w:p>
        </w:tc>
        <w:tc>
          <w:tcPr>
            <w:tcW w:w="3424"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3C1FA8">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w:t>
            </w:r>
          </w:p>
        </w:tc>
        <w:tc>
          <w:tcPr>
            <w:tcW w:w="20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65A9B0">
            <w:pPr>
              <w:spacing w:line="240" w:lineRule="auto"/>
              <w:jc w:val="center"/>
              <w:rPr>
                <w:rFonts w:ascii="Times New Roman" w:hAnsi="Times New Roman" w:cs="Times New Roman"/>
                <w:sz w:val="21"/>
                <w:szCs w:val="18"/>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1F692531">
            <w:pPr>
              <w:spacing w:line="240" w:lineRule="auto"/>
              <w:jc w:val="center"/>
              <w:rPr>
                <w:rFonts w:ascii="Times New Roman" w:hAnsi="Times New Roman" w:cs="Times New Roman"/>
                <w:sz w:val="21"/>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2CE4A2">
            <w:pPr>
              <w:spacing w:line="240" w:lineRule="auto"/>
              <w:jc w:val="center"/>
              <w:rPr>
                <w:rFonts w:ascii="Times New Roman" w:hAnsi="Times New Roman" w:cs="Times New Roman"/>
                <w:sz w:val="21"/>
                <w:szCs w:val="18"/>
              </w:rPr>
            </w:pPr>
          </w:p>
        </w:tc>
        <w:tc>
          <w:tcPr>
            <w:tcW w:w="193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DD0EDF0">
            <w:pPr>
              <w:spacing w:line="240" w:lineRule="auto"/>
              <w:jc w:val="center"/>
              <w:rPr>
                <w:rFonts w:ascii="Times New Roman" w:hAnsi="Times New Roman" w:cs="Times New Roman"/>
                <w:sz w:val="21"/>
                <w:szCs w:val="18"/>
              </w:rPr>
            </w:pP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4C3C7C">
            <w:pPr>
              <w:spacing w:line="240" w:lineRule="auto"/>
              <w:jc w:val="center"/>
              <w:rPr>
                <w:rFonts w:ascii="Times New Roman" w:hAnsi="Times New Roman" w:cs="Times New Roman"/>
                <w:sz w:val="21"/>
                <w:szCs w:val="18"/>
              </w:rPr>
            </w:pP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A44779">
            <w:pPr>
              <w:spacing w:line="240" w:lineRule="auto"/>
              <w:jc w:val="center"/>
              <w:rPr>
                <w:rFonts w:ascii="Times New Roman" w:hAnsi="Times New Roman" w:cs="Times New Roman"/>
                <w:sz w:val="21"/>
                <w:szCs w:val="18"/>
              </w:rPr>
            </w:pPr>
          </w:p>
        </w:tc>
      </w:tr>
      <w:tr w14:paraId="37D6E4C6">
        <w:tblPrEx>
          <w:tblCellMar>
            <w:top w:w="0" w:type="dxa"/>
            <w:left w:w="108" w:type="dxa"/>
            <w:bottom w:w="0" w:type="dxa"/>
            <w:right w:w="108" w:type="dxa"/>
          </w:tblCellMar>
        </w:tblPrEx>
        <w:trPr>
          <w:trHeight w:val="453" w:hRule="atLeast"/>
        </w:trPr>
        <w:tc>
          <w:tcPr>
            <w:tcW w:w="8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BD03A2">
            <w:pPr>
              <w:spacing w:line="240" w:lineRule="auto"/>
              <w:jc w:val="center"/>
              <w:rPr>
                <w:rFonts w:ascii="Times New Roman" w:hAnsi="Times New Roman" w:cs="Times New Roman"/>
                <w:b/>
                <w:bCs/>
                <w:sz w:val="21"/>
                <w:szCs w:val="18"/>
              </w:rPr>
            </w:pPr>
            <w:r>
              <w:rPr>
                <w:rFonts w:hint="eastAsia" w:ascii="Times New Roman" w:hAnsi="Times New Roman" w:cs="Times New Roman"/>
                <w:sz w:val="21"/>
                <w:szCs w:val="18"/>
              </w:rPr>
              <w:t>3</w:t>
            </w:r>
          </w:p>
        </w:tc>
        <w:tc>
          <w:tcPr>
            <w:tcW w:w="3424"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3D7023">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地上工程单体1（单体名称）</w:t>
            </w:r>
          </w:p>
        </w:tc>
        <w:tc>
          <w:tcPr>
            <w:tcW w:w="20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EBD8F9">
            <w:pPr>
              <w:spacing w:line="240" w:lineRule="auto"/>
              <w:jc w:val="center"/>
              <w:rPr>
                <w:rFonts w:ascii="Times New Roman" w:hAnsi="Times New Roman" w:cs="Times New Roman"/>
                <w:sz w:val="21"/>
                <w:szCs w:val="18"/>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8A9F735">
            <w:pPr>
              <w:spacing w:line="240" w:lineRule="auto"/>
              <w:jc w:val="center"/>
              <w:rPr>
                <w:rFonts w:ascii="Times New Roman" w:hAnsi="Times New Roman" w:cs="Times New Roman"/>
                <w:sz w:val="21"/>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BFADE4">
            <w:pPr>
              <w:spacing w:line="240" w:lineRule="auto"/>
              <w:jc w:val="center"/>
              <w:rPr>
                <w:rFonts w:ascii="Times New Roman" w:hAnsi="Times New Roman" w:cs="Times New Roman"/>
                <w:sz w:val="21"/>
                <w:szCs w:val="18"/>
              </w:rPr>
            </w:pPr>
          </w:p>
        </w:tc>
        <w:tc>
          <w:tcPr>
            <w:tcW w:w="193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1E664517">
            <w:pPr>
              <w:spacing w:line="240" w:lineRule="auto"/>
              <w:jc w:val="center"/>
              <w:rPr>
                <w:rFonts w:ascii="Times New Roman" w:hAnsi="Times New Roman" w:cs="Times New Roman"/>
                <w:sz w:val="21"/>
                <w:szCs w:val="18"/>
              </w:rPr>
            </w:pP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3700B2">
            <w:pPr>
              <w:spacing w:line="240" w:lineRule="auto"/>
              <w:jc w:val="center"/>
              <w:rPr>
                <w:rFonts w:ascii="Times New Roman" w:hAnsi="Times New Roman" w:cs="Times New Roman"/>
                <w:sz w:val="21"/>
                <w:szCs w:val="18"/>
              </w:rPr>
            </w:pP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386C47">
            <w:pPr>
              <w:spacing w:line="240" w:lineRule="auto"/>
              <w:jc w:val="center"/>
              <w:rPr>
                <w:rFonts w:ascii="Times New Roman" w:hAnsi="Times New Roman" w:cs="Times New Roman"/>
                <w:sz w:val="21"/>
                <w:szCs w:val="18"/>
              </w:rPr>
            </w:pPr>
          </w:p>
        </w:tc>
      </w:tr>
      <w:tr w14:paraId="667B7CF9">
        <w:tblPrEx>
          <w:tblCellMar>
            <w:top w:w="0" w:type="dxa"/>
            <w:left w:w="108" w:type="dxa"/>
            <w:bottom w:w="0" w:type="dxa"/>
            <w:right w:w="108" w:type="dxa"/>
          </w:tblCellMar>
        </w:tblPrEx>
        <w:trPr>
          <w:trHeight w:val="453" w:hRule="atLeast"/>
        </w:trPr>
        <w:tc>
          <w:tcPr>
            <w:tcW w:w="8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090AA4">
            <w:pPr>
              <w:spacing w:line="240" w:lineRule="auto"/>
              <w:jc w:val="center"/>
              <w:rPr>
                <w:rFonts w:ascii="Times New Roman" w:hAnsi="Times New Roman" w:cs="Times New Roman"/>
                <w:sz w:val="21"/>
                <w:szCs w:val="18"/>
              </w:rPr>
            </w:pPr>
          </w:p>
        </w:tc>
        <w:tc>
          <w:tcPr>
            <w:tcW w:w="3424"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8E38F3">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w:t>
            </w:r>
          </w:p>
        </w:tc>
        <w:tc>
          <w:tcPr>
            <w:tcW w:w="20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7938FA">
            <w:pPr>
              <w:spacing w:line="240" w:lineRule="auto"/>
              <w:jc w:val="center"/>
              <w:rPr>
                <w:rFonts w:ascii="Times New Roman" w:hAnsi="Times New Roman" w:cs="Times New Roman"/>
                <w:sz w:val="21"/>
                <w:szCs w:val="18"/>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5179FDF">
            <w:pPr>
              <w:spacing w:line="240" w:lineRule="auto"/>
              <w:jc w:val="center"/>
              <w:rPr>
                <w:rFonts w:ascii="Times New Roman" w:hAnsi="Times New Roman" w:cs="Times New Roman"/>
                <w:sz w:val="21"/>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8FAB13">
            <w:pPr>
              <w:spacing w:line="240" w:lineRule="auto"/>
              <w:jc w:val="center"/>
              <w:rPr>
                <w:rFonts w:ascii="Times New Roman" w:hAnsi="Times New Roman" w:cs="Times New Roman"/>
                <w:sz w:val="21"/>
                <w:szCs w:val="18"/>
              </w:rPr>
            </w:pPr>
          </w:p>
        </w:tc>
        <w:tc>
          <w:tcPr>
            <w:tcW w:w="193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D353246">
            <w:pPr>
              <w:spacing w:line="240" w:lineRule="auto"/>
              <w:jc w:val="center"/>
              <w:rPr>
                <w:rFonts w:ascii="Times New Roman" w:hAnsi="Times New Roman" w:cs="Times New Roman"/>
                <w:sz w:val="21"/>
                <w:szCs w:val="18"/>
              </w:rPr>
            </w:pP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D03165">
            <w:pPr>
              <w:spacing w:line="240" w:lineRule="auto"/>
              <w:jc w:val="center"/>
              <w:rPr>
                <w:rFonts w:ascii="Times New Roman" w:hAnsi="Times New Roman" w:cs="Times New Roman"/>
                <w:sz w:val="21"/>
                <w:szCs w:val="18"/>
              </w:rPr>
            </w:pP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820298">
            <w:pPr>
              <w:spacing w:line="240" w:lineRule="auto"/>
              <w:jc w:val="center"/>
              <w:rPr>
                <w:rFonts w:ascii="Times New Roman" w:hAnsi="Times New Roman" w:cs="Times New Roman"/>
                <w:sz w:val="21"/>
                <w:szCs w:val="18"/>
              </w:rPr>
            </w:pPr>
          </w:p>
        </w:tc>
      </w:tr>
      <w:tr w14:paraId="4061B6D9">
        <w:tblPrEx>
          <w:tblCellMar>
            <w:top w:w="0" w:type="dxa"/>
            <w:left w:w="108" w:type="dxa"/>
            <w:bottom w:w="0" w:type="dxa"/>
            <w:right w:w="108" w:type="dxa"/>
          </w:tblCellMar>
        </w:tblPrEx>
        <w:trPr>
          <w:trHeight w:val="453" w:hRule="atLeast"/>
        </w:trPr>
        <w:tc>
          <w:tcPr>
            <w:tcW w:w="8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468142">
            <w:pPr>
              <w:spacing w:line="240" w:lineRule="auto"/>
              <w:jc w:val="center"/>
              <w:rPr>
                <w:rFonts w:ascii="Times New Roman" w:hAnsi="Times New Roman" w:cs="Times New Roman"/>
                <w:b/>
                <w:bCs/>
                <w:sz w:val="21"/>
                <w:szCs w:val="18"/>
              </w:rPr>
            </w:pPr>
            <w:r>
              <w:rPr>
                <w:rFonts w:hint="eastAsia" w:ascii="Times New Roman" w:hAnsi="Times New Roman" w:cs="Times New Roman"/>
                <w:sz w:val="21"/>
                <w:szCs w:val="18"/>
              </w:rPr>
              <w:t>4</w:t>
            </w:r>
          </w:p>
        </w:tc>
        <w:tc>
          <w:tcPr>
            <w:tcW w:w="3424"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F6D64C">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地上工程单体2（单体名称）</w:t>
            </w:r>
          </w:p>
        </w:tc>
        <w:tc>
          <w:tcPr>
            <w:tcW w:w="20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E01629">
            <w:pPr>
              <w:spacing w:line="240" w:lineRule="auto"/>
              <w:jc w:val="center"/>
              <w:rPr>
                <w:rFonts w:ascii="Times New Roman" w:hAnsi="Times New Roman" w:cs="Times New Roman"/>
                <w:b/>
                <w:bCs/>
                <w:sz w:val="21"/>
                <w:szCs w:val="18"/>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9226393">
            <w:pPr>
              <w:spacing w:line="240" w:lineRule="auto"/>
              <w:jc w:val="center"/>
              <w:rPr>
                <w:rFonts w:ascii="Times New Roman" w:hAnsi="Times New Roman" w:cs="Times New Roman"/>
                <w:b/>
                <w:bCs/>
                <w:sz w:val="21"/>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BCDEC5">
            <w:pPr>
              <w:spacing w:line="240" w:lineRule="auto"/>
              <w:jc w:val="center"/>
              <w:rPr>
                <w:rFonts w:ascii="Times New Roman" w:hAnsi="Times New Roman" w:cs="Times New Roman"/>
                <w:b/>
                <w:bCs/>
                <w:sz w:val="21"/>
                <w:szCs w:val="18"/>
              </w:rPr>
            </w:pPr>
          </w:p>
        </w:tc>
        <w:tc>
          <w:tcPr>
            <w:tcW w:w="193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272F8D75">
            <w:pPr>
              <w:spacing w:line="240" w:lineRule="auto"/>
              <w:jc w:val="center"/>
              <w:rPr>
                <w:rFonts w:ascii="Times New Roman" w:hAnsi="Times New Roman" w:cs="Times New Roman"/>
                <w:b/>
                <w:bCs/>
                <w:sz w:val="21"/>
                <w:szCs w:val="18"/>
              </w:rPr>
            </w:pP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F191B2">
            <w:pPr>
              <w:spacing w:line="240" w:lineRule="auto"/>
              <w:jc w:val="center"/>
              <w:rPr>
                <w:rFonts w:ascii="Times New Roman" w:hAnsi="Times New Roman" w:cs="Times New Roman"/>
                <w:b/>
                <w:bCs/>
                <w:sz w:val="21"/>
                <w:szCs w:val="18"/>
              </w:rPr>
            </w:pP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06276F">
            <w:pPr>
              <w:spacing w:line="240" w:lineRule="auto"/>
              <w:jc w:val="center"/>
              <w:rPr>
                <w:rFonts w:ascii="Times New Roman" w:hAnsi="Times New Roman" w:cs="Times New Roman"/>
                <w:b/>
                <w:bCs/>
                <w:sz w:val="21"/>
                <w:szCs w:val="18"/>
              </w:rPr>
            </w:pPr>
          </w:p>
        </w:tc>
      </w:tr>
      <w:tr w14:paraId="210C8013">
        <w:tblPrEx>
          <w:tblCellMar>
            <w:top w:w="0" w:type="dxa"/>
            <w:left w:w="108" w:type="dxa"/>
            <w:bottom w:w="0" w:type="dxa"/>
            <w:right w:w="108" w:type="dxa"/>
          </w:tblCellMar>
        </w:tblPrEx>
        <w:trPr>
          <w:trHeight w:val="453" w:hRule="atLeast"/>
        </w:trPr>
        <w:tc>
          <w:tcPr>
            <w:tcW w:w="8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808756">
            <w:pPr>
              <w:spacing w:line="240" w:lineRule="auto"/>
              <w:jc w:val="center"/>
              <w:rPr>
                <w:rFonts w:ascii="Times New Roman" w:hAnsi="Times New Roman" w:cs="Times New Roman"/>
                <w:b/>
                <w:bCs/>
                <w:sz w:val="21"/>
                <w:szCs w:val="18"/>
              </w:rPr>
            </w:pPr>
          </w:p>
        </w:tc>
        <w:tc>
          <w:tcPr>
            <w:tcW w:w="3424"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22B045">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w:t>
            </w:r>
          </w:p>
        </w:tc>
        <w:tc>
          <w:tcPr>
            <w:tcW w:w="20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FECB90">
            <w:pPr>
              <w:spacing w:line="240" w:lineRule="auto"/>
              <w:jc w:val="center"/>
              <w:rPr>
                <w:rFonts w:ascii="Times New Roman" w:hAnsi="Times New Roman" w:cs="Times New Roman"/>
                <w:sz w:val="21"/>
                <w:szCs w:val="18"/>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C516C15">
            <w:pPr>
              <w:spacing w:line="240" w:lineRule="auto"/>
              <w:jc w:val="center"/>
              <w:rPr>
                <w:rFonts w:ascii="Times New Roman" w:hAnsi="Times New Roman" w:cs="Times New Roman"/>
                <w:sz w:val="21"/>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691416">
            <w:pPr>
              <w:spacing w:line="240" w:lineRule="auto"/>
              <w:jc w:val="center"/>
              <w:rPr>
                <w:rFonts w:ascii="Times New Roman" w:hAnsi="Times New Roman" w:cs="Times New Roman"/>
                <w:sz w:val="21"/>
                <w:szCs w:val="18"/>
              </w:rPr>
            </w:pPr>
          </w:p>
        </w:tc>
        <w:tc>
          <w:tcPr>
            <w:tcW w:w="193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F244B62">
            <w:pPr>
              <w:spacing w:line="240" w:lineRule="auto"/>
              <w:jc w:val="center"/>
              <w:rPr>
                <w:rFonts w:ascii="Times New Roman" w:hAnsi="Times New Roman" w:cs="Times New Roman"/>
                <w:sz w:val="21"/>
                <w:szCs w:val="18"/>
              </w:rPr>
            </w:pP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E173A7">
            <w:pPr>
              <w:spacing w:line="240" w:lineRule="auto"/>
              <w:jc w:val="center"/>
              <w:rPr>
                <w:rFonts w:ascii="Times New Roman" w:hAnsi="Times New Roman" w:cs="Times New Roman"/>
                <w:sz w:val="21"/>
                <w:szCs w:val="18"/>
              </w:rPr>
            </w:pP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D579AC">
            <w:pPr>
              <w:spacing w:line="240" w:lineRule="auto"/>
              <w:jc w:val="center"/>
              <w:rPr>
                <w:rFonts w:ascii="Times New Roman" w:hAnsi="Times New Roman" w:cs="Times New Roman"/>
                <w:sz w:val="21"/>
                <w:szCs w:val="18"/>
              </w:rPr>
            </w:pPr>
          </w:p>
        </w:tc>
      </w:tr>
      <w:tr w14:paraId="6348251A">
        <w:tblPrEx>
          <w:tblCellMar>
            <w:top w:w="0" w:type="dxa"/>
            <w:left w:w="108" w:type="dxa"/>
            <w:bottom w:w="0" w:type="dxa"/>
            <w:right w:w="108" w:type="dxa"/>
          </w:tblCellMar>
        </w:tblPrEx>
        <w:trPr>
          <w:trHeight w:val="453" w:hRule="atLeast"/>
        </w:trPr>
        <w:tc>
          <w:tcPr>
            <w:tcW w:w="8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D35D99">
            <w:pPr>
              <w:spacing w:line="240" w:lineRule="auto"/>
              <w:jc w:val="center"/>
              <w:rPr>
                <w:rFonts w:ascii="Times New Roman" w:hAnsi="Times New Roman" w:cs="Times New Roman"/>
                <w:b/>
                <w:bCs/>
                <w:sz w:val="21"/>
                <w:szCs w:val="18"/>
              </w:rPr>
            </w:pPr>
            <w:r>
              <w:rPr>
                <w:rFonts w:hint="eastAsia" w:ascii="Times New Roman" w:hAnsi="Times New Roman" w:cs="Times New Roman"/>
                <w:sz w:val="21"/>
                <w:szCs w:val="18"/>
              </w:rPr>
              <w:t>5</w:t>
            </w:r>
          </w:p>
        </w:tc>
        <w:tc>
          <w:tcPr>
            <w:tcW w:w="3424"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F2D80B">
            <w:pPr>
              <w:spacing w:line="240" w:lineRule="auto"/>
              <w:jc w:val="center"/>
              <w:rPr>
                <w:rFonts w:ascii="Times New Roman" w:hAnsi="Times New Roman" w:cs="Times New Roman"/>
                <w:sz w:val="21"/>
                <w:szCs w:val="18"/>
              </w:rPr>
            </w:pPr>
            <w:r>
              <w:rPr>
                <w:sz w:val="21"/>
              </w:rPr>
              <w:t>总平面图工程</w:t>
            </w:r>
          </w:p>
        </w:tc>
        <w:tc>
          <w:tcPr>
            <w:tcW w:w="20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78F09C">
            <w:pPr>
              <w:spacing w:line="240" w:lineRule="auto"/>
              <w:jc w:val="center"/>
              <w:rPr>
                <w:rFonts w:ascii="Times New Roman" w:hAnsi="Times New Roman" w:cs="Times New Roman"/>
                <w:sz w:val="21"/>
                <w:szCs w:val="18"/>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D787F7B">
            <w:pPr>
              <w:spacing w:line="240" w:lineRule="auto"/>
              <w:jc w:val="center"/>
              <w:rPr>
                <w:rFonts w:ascii="Times New Roman" w:hAnsi="Times New Roman" w:cs="Times New Roman"/>
                <w:sz w:val="21"/>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5B3650">
            <w:pPr>
              <w:spacing w:line="240" w:lineRule="auto"/>
              <w:jc w:val="center"/>
              <w:rPr>
                <w:rFonts w:ascii="Times New Roman" w:hAnsi="Times New Roman" w:cs="Times New Roman"/>
                <w:sz w:val="21"/>
                <w:szCs w:val="18"/>
              </w:rPr>
            </w:pPr>
          </w:p>
        </w:tc>
        <w:tc>
          <w:tcPr>
            <w:tcW w:w="193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B1E1286">
            <w:pPr>
              <w:spacing w:line="240" w:lineRule="auto"/>
              <w:jc w:val="center"/>
              <w:rPr>
                <w:rFonts w:ascii="Times New Roman" w:hAnsi="Times New Roman" w:cs="Times New Roman"/>
                <w:sz w:val="21"/>
                <w:szCs w:val="18"/>
              </w:rPr>
            </w:pP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B6A929">
            <w:pPr>
              <w:spacing w:line="240" w:lineRule="auto"/>
              <w:jc w:val="center"/>
              <w:rPr>
                <w:rFonts w:ascii="Times New Roman" w:hAnsi="Times New Roman" w:cs="Times New Roman"/>
                <w:sz w:val="21"/>
                <w:szCs w:val="18"/>
              </w:rPr>
            </w:pP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816A4C">
            <w:pPr>
              <w:spacing w:line="240" w:lineRule="auto"/>
              <w:jc w:val="center"/>
              <w:rPr>
                <w:rFonts w:ascii="Times New Roman" w:hAnsi="Times New Roman" w:cs="Times New Roman"/>
                <w:sz w:val="21"/>
                <w:szCs w:val="18"/>
              </w:rPr>
            </w:pPr>
          </w:p>
        </w:tc>
      </w:tr>
      <w:tr w14:paraId="268DE52E">
        <w:tblPrEx>
          <w:tblCellMar>
            <w:top w:w="0" w:type="dxa"/>
            <w:left w:w="108" w:type="dxa"/>
            <w:bottom w:w="0" w:type="dxa"/>
            <w:right w:w="108" w:type="dxa"/>
          </w:tblCellMar>
        </w:tblPrEx>
        <w:trPr>
          <w:trHeight w:val="453" w:hRule="atLeast"/>
        </w:trPr>
        <w:tc>
          <w:tcPr>
            <w:tcW w:w="841"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7B654118">
            <w:pPr>
              <w:spacing w:line="240" w:lineRule="auto"/>
              <w:jc w:val="center"/>
              <w:rPr>
                <w:rFonts w:ascii="Times New Roman" w:hAnsi="Times New Roman" w:cs="Times New Roman"/>
                <w:sz w:val="21"/>
                <w:szCs w:val="18"/>
              </w:rPr>
            </w:pPr>
          </w:p>
        </w:tc>
        <w:tc>
          <w:tcPr>
            <w:tcW w:w="3424" w:type="dxa"/>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14:paraId="417191DF">
            <w:pPr>
              <w:pStyle w:val="80"/>
              <w:jc w:val="center"/>
              <w:rPr>
                <w:rFonts w:hint="default" w:ascii="Times New Roman" w:hAnsi="Times New Roman" w:cs="Times New Roman"/>
                <w:szCs w:val="18"/>
              </w:rPr>
            </w:pPr>
            <w:r>
              <w:rPr>
                <w:rFonts w:ascii="Times New Roman" w:hAnsi="Times New Roman" w:cs="Times New Roman"/>
                <w:szCs w:val="18"/>
              </w:rPr>
              <w:t>......</w:t>
            </w:r>
          </w:p>
        </w:tc>
        <w:tc>
          <w:tcPr>
            <w:tcW w:w="2010" w:type="dxa"/>
            <w:tcBorders>
              <w:top w:val="single" w:color="auto" w:sz="4" w:space="0"/>
              <w:left w:val="single" w:color="auto" w:sz="4" w:space="0"/>
              <w:bottom w:val="single" w:color="auto" w:sz="4" w:space="0"/>
              <w:right w:val="single" w:color="auto" w:sz="4" w:space="0"/>
            </w:tcBorders>
            <w:shd w:val="clear" w:color="auto" w:fill="FFFFFF"/>
            <w:vAlign w:val="center"/>
          </w:tcPr>
          <w:p w14:paraId="165769E1">
            <w:pPr>
              <w:spacing w:line="240" w:lineRule="auto"/>
              <w:jc w:val="center"/>
              <w:rPr>
                <w:rFonts w:ascii="Times New Roman" w:hAnsi="Times New Roman" w:cs="Times New Roman"/>
                <w:sz w:val="21"/>
                <w:szCs w:val="18"/>
              </w:rPr>
            </w:pPr>
          </w:p>
        </w:tc>
        <w:tc>
          <w:tcPr>
            <w:tcW w:w="145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611A10BF">
            <w:pPr>
              <w:spacing w:line="240" w:lineRule="auto"/>
              <w:jc w:val="center"/>
              <w:rPr>
                <w:rFonts w:ascii="Times New Roman" w:hAnsi="Times New Roman" w:cs="Times New Roman"/>
                <w:sz w:val="21"/>
                <w:szCs w:val="18"/>
              </w:rPr>
            </w:pPr>
          </w:p>
        </w:tc>
        <w:tc>
          <w:tcPr>
            <w:tcW w:w="1170" w:type="dxa"/>
            <w:tcBorders>
              <w:top w:val="single" w:color="auto" w:sz="4" w:space="0"/>
              <w:left w:val="single" w:color="auto" w:sz="4" w:space="0"/>
              <w:bottom w:val="single" w:color="auto" w:sz="4" w:space="0"/>
              <w:right w:val="single" w:color="auto" w:sz="4" w:space="0"/>
            </w:tcBorders>
            <w:shd w:val="clear" w:color="auto" w:fill="FFFFFF"/>
            <w:vAlign w:val="center"/>
          </w:tcPr>
          <w:p w14:paraId="008EF77B">
            <w:pPr>
              <w:spacing w:line="240" w:lineRule="auto"/>
              <w:jc w:val="center"/>
              <w:rPr>
                <w:rFonts w:ascii="Times New Roman" w:hAnsi="Times New Roman" w:cs="Times New Roman"/>
                <w:sz w:val="21"/>
                <w:szCs w:val="18"/>
              </w:rPr>
            </w:pPr>
          </w:p>
        </w:tc>
        <w:tc>
          <w:tcPr>
            <w:tcW w:w="193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4757AF5E">
            <w:pPr>
              <w:spacing w:line="240" w:lineRule="auto"/>
              <w:jc w:val="center"/>
              <w:rPr>
                <w:rFonts w:ascii="Times New Roman" w:hAnsi="Times New Roman" w:cs="Times New Roman"/>
                <w:sz w:val="21"/>
                <w:szCs w:val="18"/>
              </w:rPr>
            </w:pPr>
          </w:p>
        </w:tc>
        <w:tc>
          <w:tcPr>
            <w:tcW w:w="1395" w:type="dxa"/>
            <w:tcBorders>
              <w:top w:val="single" w:color="auto" w:sz="4" w:space="0"/>
              <w:left w:val="single" w:color="auto" w:sz="4" w:space="0"/>
              <w:bottom w:val="single" w:color="auto" w:sz="4" w:space="0"/>
              <w:right w:val="single" w:color="auto" w:sz="4" w:space="0"/>
            </w:tcBorders>
            <w:shd w:val="clear" w:color="auto" w:fill="FFFFFF"/>
            <w:vAlign w:val="center"/>
          </w:tcPr>
          <w:p w14:paraId="3542450C">
            <w:pPr>
              <w:spacing w:line="240" w:lineRule="auto"/>
              <w:jc w:val="center"/>
              <w:rPr>
                <w:rFonts w:ascii="Times New Roman" w:hAnsi="Times New Roman" w:cs="Times New Roman"/>
                <w:sz w:val="21"/>
                <w:szCs w:val="18"/>
              </w:rPr>
            </w:pPr>
          </w:p>
        </w:tc>
        <w:tc>
          <w:tcPr>
            <w:tcW w:w="1350" w:type="dxa"/>
            <w:tcBorders>
              <w:top w:val="single" w:color="auto" w:sz="4" w:space="0"/>
              <w:left w:val="single" w:color="auto" w:sz="4" w:space="0"/>
              <w:bottom w:val="single" w:color="auto" w:sz="4" w:space="0"/>
              <w:right w:val="single" w:color="auto" w:sz="4" w:space="0"/>
            </w:tcBorders>
            <w:shd w:val="clear" w:color="auto" w:fill="FFFFFF"/>
            <w:vAlign w:val="center"/>
          </w:tcPr>
          <w:p w14:paraId="429D2838">
            <w:pPr>
              <w:spacing w:line="240" w:lineRule="auto"/>
              <w:jc w:val="center"/>
              <w:rPr>
                <w:rFonts w:ascii="Times New Roman" w:hAnsi="Times New Roman" w:cs="Times New Roman"/>
                <w:sz w:val="21"/>
                <w:szCs w:val="18"/>
              </w:rPr>
            </w:pPr>
          </w:p>
        </w:tc>
      </w:tr>
      <w:tr w14:paraId="0536AA6E">
        <w:tblPrEx>
          <w:tblCellMar>
            <w:top w:w="0" w:type="dxa"/>
            <w:left w:w="108" w:type="dxa"/>
            <w:bottom w:w="0" w:type="dxa"/>
            <w:right w:w="108" w:type="dxa"/>
          </w:tblCellMar>
        </w:tblPrEx>
        <w:trPr>
          <w:trHeight w:val="453" w:hRule="atLeast"/>
        </w:trPr>
        <w:tc>
          <w:tcPr>
            <w:tcW w:w="8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2AF66E">
            <w:pPr>
              <w:spacing w:line="240" w:lineRule="auto"/>
              <w:jc w:val="center"/>
              <w:rPr>
                <w:rFonts w:ascii="Times New Roman" w:hAnsi="Times New Roman" w:cs="Times New Roman"/>
                <w:b/>
                <w:bCs/>
                <w:sz w:val="21"/>
                <w:szCs w:val="18"/>
              </w:rPr>
            </w:pPr>
            <w:r>
              <w:rPr>
                <w:rFonts w:hint="eastAsia" w:ascii="Times New Roman" w:hAnsi="Times New Roman" w:cs="Times New Roman"/>
                <w:sz w:val="21"/>
                <w:szCs w:val="18"/>
              </w:rPr>
              <w:t>6</w:t>
            </w:r>
          </w:p>
        </w:tc>
        <w:tc>
          <w:tcPr>
            <w:tcW w:w="342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886B1E4">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专项工程</w:t>
            </w:r>
          </w:p>
        </w:tc>
        <w:tc>
          <w:tcPr>
            <w:tcW w:w="20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A9FA21">
            <w:pPr>
              <w:spacing w:line="240" w:lineRule="auto"/>
              <w:jc w:val="center"/>
              <w:rPr>
                <w:rFonts w:ascii="Times New Roman" w:hAnsi="Times New Roman" w:cs="Times New Roman"/>
                <w:b/>
                <w:bCs/>
                <w:sz w:val="21"/>
                <w:szCs w:val="18"/>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723A1EA">
            <w:pPr>
              <w:spacing w:line="240" w:lineRule="auto"/>
              <w:jc w:val="center"/>
              <w:rPr>
                <w:rFonts w:ascii="Times New Roman" w:hAnsi="Times New Roman" w:cs="Times New Roman"/>
                <w:b/>
                <w:bCs/>
                <w:sz w:val="21"/>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37F4B0">
            <w:pPr>
              <w:spacing w:line="240" w:lineRule="auto"/>
              <w:jc w:val="center"/>
              <w:rPr>
                <w:rFonts w:ascii="Times New Roman" w:hAnsi="Times New Roman" w:cs="Times New Roman"/>
                <w:b/>
                <w:bCs/>
                <w:sz w:val="21"/>
                <w:szCs w:val="18"/>
              </w:rPr>
            </w:pPr>
          </w:p>
        </w:tc>
        <w:tc>
          <w:tcPr>
            <w:tcW w:w="193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05FA9E0">
            <w:pPr>
              <w:spacing w:line="240" w:lineRule="auto"/>
              <w:jc w:val="center"/>
              <w:rPr>
                <w:rFonts w:ascii="Times New Roman" w:hAnsi="Times New Roman" w:cs="Times New Roman"/>
                <w:b/>
                <w:bCs/>
                <w:sz w:val="21"/>
                <w:szCs w:val="18"/>
              </w:rPr>
            </w:pP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107DF8">
            <w:pPr>
              <w:spacing w:line="240" w:lineRule="auto"/>
              <w:jc w:val="center"/>
              <w:rPr>
                <w:rFonts w:ascii="Times New Roman" w:hAnsi="Times New Roman" w:cs="Times New Roman"/>
                <w:b/>
                <w:bCs/>
                <w:sz w:val="21"/>
                <w:szCs w:val="18"/>
              </w:rPr>
            </w:pP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4EA564">
            <w:pPr>
              <w:spacing w:line="240" w:lineRule="auto"/>
              <w:jc w:val="center"/>
              <w:rPr>
                <w:rFonts w:ascii="Times New Roman" w:hAnsi="Times New Roman" w:cs="Times New Roman"/>
                <w:b/>
                <w:bCs/>
                <w:sz w:val="21"/>
                <w:szCs w:val="18"/>
              </w:rPr>
            </w:pPr>
          </w:p>
        </w:tc>
      </w:tr>
      <w:tr w14:paraId="0F7EC5B2">
        <w:tblPrEx>
          <w:tblCellMar>
            <w:top w:w="0" w:type="dxa"/>
            <w:left w:w="108" w:type="dxa"/>
            <w:bottom w:w="0" w:type="dxa"/>
            <w:right w:w="108" w:type="dxa"/>
          </w:tblCellMar>
        </w:tblPrEx>
        <w:trPr>
          <w:trHeight w:val="453" w:hRule="atLeast"/>
        </w:trPr>
        <w:tc>
          <w:tcPr>
            <w:tcW w:w="8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1CEE52">
            <w:pPr>
              <w:spacing w:line="240" w:lineRule="auto"/>
              <w:jc w:val="center"/>
              <w:rPr>
                <w:rFonts w:ascii="Times New Roman" w:hAnsi="Times New Roman" w:cs="Times New Roman"/>
                <w:b/>
                <w:bCs/>
                <w:sz w:val="21"/>
                <w:szCs w:val="18"/>
              </w:rPr>
            </w:pPr>
          </w:p>
        </w:tc>
        <w:tc>
          <w:tcPr>
            <w:tcW w:w="342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354BA3B">
            <w:pPr>
              <w:pStyle w:val="80"/>
              <w:jc w:val="center"/>
              <w:rPr>
                <w:rFonts w:hint="default" w:ascii="Times New Roman" w:hAnsi="Times New Roman" w:cs="Times New Roman"/>
                <w:szCs w:val="18"/>
              </w:rPr>
            </w:pPr>
            <w:r>
              <w:rPr>
                <w:rFonts w:ascii="Times New Roman" w:hAnsi="Times New Roman" w:cs="Times New Roman"/>
                <w:szCs w:val="18"/>
              </w:rPr>
              <w:t>......</w:t>
            </w:r>
          </w:p>
        </w:tc>
        <w:tc>
          <w:tcPr>
            <w:tcW w:w="20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7182E4">
            <w:pPr>
              <w:spacing w:line="240" w:lineRule="auto"/>
              <w:jc w:val="center"/>
              <w:rPr>
                <w:rFonts w:ascii="Times New Roman" w:hAnsi="Times New Roman" w:cs="Times New Roman"/>
                <w:b/>
                <w:bCs/>
                <w:sz w:val="21"/>
                <w:szCs w:val="18"/>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5A9C2B9">
            <w:pPr>
              <w:spacing w:line="240" w:lineRule="auto"/>
              <w:jc w:val="center"/>
              <w:rPr>
                <w:rFonts w:ascii="Times New Roman" w:hAnsi="Times New Roman" w:cs="Times New Roman"/>
                <w:b/>
                <w:bCs/>
                <w:sz w:val="21"/>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265084">
            <w:pPr>
              <w:spacing w:line="240" w:lineRule="auto"/>
              <w:jc w:val="center"/>
              <w:rPr>
                <w:rFonts w:ascii="Times New Roman" w:hAnsi="Times New Roman" w:cs="Times New Roman"/>
                <w:b/>
                <w:bCs/>
                <w:sz w:val="21"/>
                <w:szCs w:val="18"/>
              </w:rPr>
            </w:pPr>
          </w:p>
        </w:tc>
        <w:tc>
          <w:tcPr>
            <w:tcW w:w="193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2ADF8FA">
            <w:pPr>
              <w:spacing w:line="240" w:lineRule="auto"/>
              <w:jc w:val="center"/>
              <w:rPr>
                <w:rFonts w:ascii="Times New Roman" w:hAnsi="Times New Roman" w:cs="Times New Roman"/>
                <w:b/>
                <w:bCs/>
                <w:sz w:val="21"/>
                <w:szCs w:val="18"/>
              </w:rPr>
            </w:pP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50A659">
            <w:pPr>
              <w:spacing w:line="240" w:lineRule="auto"/>
              <w:jc w:val="center"/>
              <w:rPr>
                <w:rFonts w:ascii="Times New Roman" w:hAnsi="Times New Roman" w:cs="Times New Roman"/>
                <w:b/>
                <w:bCs/>
                <w:sz w:val="21"/>
                <w:szCs w:val="18"/>
              </w:rPr>
            </w:pP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F91310">
            <w:pPr>
              <w:spacing w:line="240" w:lineRule="auto"/>
              <w:jc w:val="center"/>
              <w:rPr>
                <w:rFonts w:ascii="Times New Roman" w:hAnsi="Times New Roman" w:cs="Times New Roman"/>
                <w:b/>
                <w:bCs/>
                <w:sz w:val="21"/>
                <w:szCs w:val="18"/>
              </w:rPr>
            </w:pPr>
          </w:p>
        </w:tc>
      </w:tr>
      <w:tr w14:paraId="492A62B6">
        <w:tblPrEx>
          <w:tblCellMar>
            <w:top w:w="0" w:type="dxa"/>
            <w:left w:w="108" w:type="dxa"/>
            <w:bottom w:w="0" w:type="dxa"/>
            <w:right w:w="108" w:type="dxa"/>
          </w:tblCellMar>
        </w:tblPrEx>
        <w:trPr>
          <w:trHeight w:val="453" w:hRule="atLeast"/>
        </w:trPr>
        <w:tc>
          <w:tcPr>
            <w:tcW w:w="8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2669E4">
            <w:pPr>
              <w:spacing w:line="240" w:lineRule="auto"/>
              <w:jc w:val="center"/>
              <w:rPr>
                <w:rFonts w:ascii="Times New Roman" w:hAnsi="Times New Roman" w:cs="Times New Roman"/>
                <w:b/>
                <w:bCs/>
                <w:sz w:val="21"/>
                <w:szCs w:val="18"/>
              </w:rPr>
            </w:pPr>
            <w:r>
              <w:rPr>
                <w:rFonts w:hint="eastAsia" w:ascii="Times New Roman" w:hAnsi="Times New Roman" w:cs="Times New Roman"/>
                <w:sz w:val="21"/>
                <w:szCs w:val="18"/>
              </w:rPr>
              <w:t>7</w:t>
            </w:r>
          </w:p>
        </w:tc>
        <w:tc>
          <w:tcPr>
            <w:tcW w:w="342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8FC4660">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外部配套</w:t>
            </w:r>
          </w:p>
        </w:tc>
        <w:tc>
          <w:tcPr>
            <w:tcW w:w="20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ED8796">
            <w:pPr>
              <w:spacing w:line="240" w:lineRule="auto"/>
              <w:jc w:val="center"/>
              <w:rPr>
                <w:rFonts w:ascii="Times New Roman" w:hAnsi="Times New Roman" w:cs="Times New Roman"/>
                <w:b/>
                <w:bCs/>
                <w:sz w:val="21"/>
                <w:szCs w:val="18"/>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FC29B79">
            <w:pPr>
              <w:spacing w:line="240" w:lineRule="auto"/>
              <w:jc w:val="center"/>
              <w:rPr>
                <w:rFonts w:ascii="Times New Roman" w:hAnsi="Times New Roman" w:cs="Times New Roman"/>
                <w:b/>
                <w:bCs/>
                <w:sz w:val="21"/>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26887C">
            <w:pPr>
              <w:spacing w:line="240" w:lineRule="auto"/>
              <w:jc w:val="center"/>
              <w:rPr>
                <w:rFonts w:ascii="Times New Roman" w:hAnsi="Times New Roman" w:cs="Times New Roman"/>
                <w:b/>
                <w:bCs/>
                <w:sz w:val="21"/>
                <w:szCs w:val="18"/>
              </w:rPr>
            </w:pPr>
          </w:p>
        </w:tc>
        <w:tc>
          <w:tcPr>
            <w:tcW w:w="193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D815DB0">
            <w:pPr>
              <w:spacing w:line="240" w:lineRule="auto"/>
              <w:jc w:val="center"/>
              <w:rPr>
                <w:rFonts w:ascii="Times New Roman" w:hAnsi="Times New Roman" w:cs="Times New Roman"/>
                <w:b/>
                <w:bCs/>
                <w:sz w:val="21"/>
                <w:szCs w:val="18"/>
              </w:rPr>
            </w:pP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E5BA82">
            <w:pPr>
              <w:spacing w:line="240" w:lineRule="auto"/>
              <w:jc w:val="center"/>
              <w:rPr>
                <w:rFonts w:ascii="Times New Roman" w:hAnsi="Times New Roman" w:cs="Times New Roman"/>
                <w:b/>
                <w:bCs/>
                <w:sz w:val="21"/>
                <w:szCs w:val="18"/>
              </w:rPr>
            </w:pP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4265C3">
            <w:pPr>
              <w:spacing w:line="240" w:lineRule="auto"/>
              <w:jc w:val="center"/>
              <w:rPr>
                <w:rFonts w:ascii="Times New Roman" w:hAnsi="Times New Roman" w:cs="Times New Roman"/>
                <w:b/>
                <w:bCs/>
                <w:sz w:val="21"/>
                <w:szCs w:val="18"/>
              </w:rPr>
            </w:pPr>
          </w:p>
        </w:tc>
      </w:tr>
      <w:tr w14:paraId="3F85684F">
        <w:tblPrEx>
          <w:tblCellMar>
            <w:top w:w="0" w:type="dxa"/>
            <w:left w:w="108" w:type="dxa"/>
            <w:bottom w:w="0" w:type="dxa"/>
            <w:right w:w="108" w:type="dxa"/>
          </w:tblCellMar>
        </w:tblPrEx>
        <w:trPr>
          <w:trHeight w:val="453" w:hRule="atLeast"/>
        </w:trPr>
        <w:tc>
          <w:tcPr>
            <w:tcW w:w="8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50E280">
            <w:pPr>
              <w:spacing w:line="240" w:lineRule="auto"/>
              <w:jc w:val="center"/>
              <w:rPr>
                <w:rFonts w:ascii="Times New Roman" w:hAnsi="Times New Roman" w:cs="Times New Roman"/>
                <w:b/>
                <w:bCs/>
                <w:sz w:val="21"/>
                <w:szCs w:val="18"/>
              </w:rPr>
            </w:pPr>
          </w:p>
        </w:tc>
        <w:tc>
          <w:tcPr>
            <w:tcW w:w="342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21965121">
            <w:pPr>
              <w:pStyle w:val="80"/>
              <w:jc w:val="center"/>
              <w:rPr>
                <w:rFonts w:hint="default" w:ascii="Times New Roman" w:hAnsi="Times New Roman" w:cs="Times New Roman"/>
                <w:szCs w:val="18"/>
              </w:rPr>
            </w:pPr>
            <w:r>
              <w:rPr>
                <w:rFonts w:ascii="Times New Roman" w:hAnsi="Times New Roman" w:cs="Times New Roman"/>
                <w:szCs w:val="18"/>
              </w:rPr>
              <w:t>......</w:t>
            </w:r>
          </w:p>
        </w:tc>
        <w:tc>
          <w:tcPr>
            <w:tcW w:w="20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99584F">
            <w:pPr>
              <w:spacing w:line="240" w:lineRule="auto"/>
              <w:jc w:val="center"/>
              <w:rPr>
                <w:rFonts w:ascii="Times New Roman" w:hAnsi="Times New Roman" w:cs="Times New Roman"/>
                <w:b/>
                <w:bCs/>
                <w:sz w:val="21"/>
                <w:szCs w:val="18"/>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5946FBF">
            <w:pPr>
              <w:spacing w:line="240" w:lineRule="auto"/>
              <w:jc w:val="center"/>
              <w:rPr>
                <w:rFonts w:ascii="Times New Roman" w:hAnsi="Times New Roman" w:cs="Times New Roman"/>
                <w:b/>
                <w:bCs/>
                <w:sz w:val="21"/>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C3AF0D">
            <w:pPr>
              <w:spacing w:line="240" w:lineRule="auto"/>
              <w:jc w:val="center"/>
              <w:rPr>
                <w:rFonts w:ascii="Times New Roman" w:hAnsi="Times New Roman" w:cs="Times New Roman"/>
                <w:b/>
                <w:bCs/>
                <w:sz w:val="21"/>
                <w:szCs w:val="18"/>
              </w:rPr>
            </w:pPr>
          </w:p>
        </w:tc>
        <w:tc>
          <w:tcPr>
            <w:tcW w:w="193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3956FA8">
            <w:pPr>
              <w:spacing w:line="240" w:lineRule="auto"/>
              <w:jc w:val="center"/>
              <w:rPr>
                <w:rFonts w:ascii="Times New Roman" w:hAnsi="Times New Roman" w:cs="Times New Roman"/>
                <w:b/>
                <w:bCs/>
                <w:sz w:val="21"/>
                <w:szCs w:val="18"/>
              </w:rPr>
            </w:pP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E58013">
            <w:pPr>
              <w:spacing w:line="240" w:lineRule="auto"/>
              <w:jc w:val="center"/>
              <w:rPr>
                <w:rFonts w:ascii="Times New Roman" w:hAnsi="Times New Roman" w:cs="Times New Roman"/>
                <w:b/>
                <w:bCs/>
                <w:sz w:val="21"/>
                <w:szCs w:val="18"/>
              </w:rPr>
            </w:pP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E7A5A7">
            <w:pPr>
              <w:spacing w:line="240" w:lineRule="auto"/>
              <w:jc w:val="center"/>
              <w:rPr>
                <w:rFonts w:ascii="Times New Roman" w:hAnsi="Times New Roman" w:cs="Times New Roman"/>
                <w:b/>
                <w:bCs/>
                <w:sz w:val="21"/>
                <w:szCs w:val="18"/>
              </w:rPr>
            </w:pPr>
          </w:p>
        </w:tc>
      </w:tr>
      <w:tr w14:paraId="6EBE9B79">
        <w:tblPrEx>
          <w:tblCellMar>
            <w:top w:w="0" w:type="dxa"/>
            <w:left w:w="108" w:type="dxa"/>
            <w:bottom w:w="0" w:type="dxa"/>
            <w:right w:w="108" w:type="dxa"/>
          </w:tblCellMar>
        </w:tblPrEx>
        <w:trPr>
          <w:trHeight w:val="453" w:hRule="atLeast"/>
        </w:trPr>
        <w:tc>
          <w:tcPr>
            <w:tcW w:w="8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8EB012">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二</w:t>
            </w:r>
          </w:p>
        </w:tc>
        <w:tc>
          <w:tcPr>
            <w:tcW w:w="342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9AB9EEB">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设备购置</w:t>
            </w:r>
            <w:r>
              <w:rPr>
                <w:rFonts w:hint="eastAsia" w:ascii="宋体" w:hAnsi="宋体"/>
                <w:b/>
                <w:bCs/>
                <w:color w:val="000000"/>
                <w:kern w:val="0"/>
                <w:sz w:val="21"/>
                <w:lang w:bidi="ar"/>
              </w:rPr>
              <w:t>及安装工程</w:t>
            </w:r>
            <w:r>
              <w:rPr>
                <w:rFonts w:hint="eastAsia" w:ascii="Times New Roman" w:hAnsi="Times New Roman" w:cs="Times New Roman"/>
                <w:b/>
                <w:bCs/>
                <w:sz w:val="21"/>
                <w:szCs w:val="18"/>
              </w:rPr>
              <w:t>费</w:t>
            </w:r>
          </w:p>
        </w:tc>
        <w:tc>
          <w:tcPr>
            <w:tcW w:w="20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E05CE8">
            <w:pPr>
              <w:spacing w:line="240" w:lineRule="auto"/>
              <w:jc w:val="center"/>
              <w:rPr>
                <w:rFonts w:ascii="Times New Roman" w:hAnsi="Times New Roman" w:cs="Times New Roman"/>
                <w:b/>
                <w:bCs/>
                <w:sz w:val="21"/>
                <w:szCs w:val="18"/>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3AE787D">
            <w:pPr>
              <w:spacing w:line="240" w:lineRule="auto"/>
              <w:jc w:val="center"/>
              <w:rPr>
                <w:rFonts w:ascii="Times New Roman" w:hAnsi="Times New Roman" w:cs="Times New Roman"/>
                <w:b/>
                <w:bCs/>
                <w:sz w:val="21"/>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38E806">
            <w:pPr>
              <w:spacing w:line="240" w:lineRule="auto"/>
              <w:jc w:val="center"/>
              <w:rPr>
                <w:rFonts w:ascii="Times New Roman" w:hAnsi="Times New Roman" w:cs="Times New Roman"/>
                <w:b/>
                <w:bCs/>
                <w:sz w:val="21"/>
                <w:szCs w:val="18"/>
              </w:rPr>
            </w:pPr>
          </w:p>
        </w:tc>
        <w:tc>
          <w:tcPr>
            <w:tcW w:w="193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C52339E">
            <w:pPr>
              <w:spacing w:line="240" w:lineRule="auto"/>
              <w:jc w:val="center"/>
              <w:rPr>
                <w:rFonts w:ascii="Times New Roman" w:hAnsi="Times New Roman" w:cs="Times New Roman"/>
                <w:b/>
                <w:bCs/>
                <w:sz w:val="21"/>
                <w:szCs w:val="18"/>
              </w:rPr>
            </w:pP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8020B7">
            <w:pPr>
              <w:spacing w:line="240" w:lineRule="auto"/>
              <w:jc w:val="center"/>
              <w:rPr>
                <w:rFonts w:ascii="Times New Roman" w:hAnsi="Times New Roman" w:cs="Times New Roman"/>
                <w:b/>
                <w:bCs/>
                <w:sz w:val="21"/>
                <w:szCs w:val="18"/>
              </w:rPr>
            </w:pP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51AB5E">
            <w:pPr>
              <w:spacing w:line="240" w:lineRule="auto"/>
              <w:jc w:val="center"/>
              <w:rPr>
                <w:rFonts w:ascii="Times New Roman" w:hAnsi="Times New Roman" w:cs="Times New Roman"/>
                <w:b/>
                <w:bCs/>
                <w:sz w:val="21"/>
                <w:szCs w:val="18"/>
              </w:rPr>
            </w:pPr>
          </w:p>
        </w:tc>
      </w:tr>
      <w:tr w14:paraId="69A298C2">
        <w:tblPrEx>
          <w:tblCellMar>
            <w:top w:w="0" w:type="dxa"/>
            <w:left w:w="108" w:type="dxa"/>
            <w:bottom w:w="0" w:type="dxa"/>
            <w:right w:w="108" w:type="dxa"/>
          </w:tblCellMar>
        </w:tblPrEx>
        <w:trPr>
          <w:trHeight w:val="453" w:hRule="atLeast"/>
        </w:trPr>
        <w:tc>
          <w:tcPr>
            <w:tcW w:w="8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10C2F7">
            <w:pPr>
              <w:spacing w:line="240" w:lineRule="auto"/>
              <w:jc w:val="center"/>
              <w:rPr>
                <w:rFonts w:ascii="Times New Roman" w:hAnsi="Times New Roman" w:cs="Times New Roman"/>
                <w:b/>
                <w:bCs/>
                <w:sz w:val="21"/>
                <w:szCs w:val="18"/>
              </w:rPr>
            </w:pPr>
            <w:r>
              <w:rPr>
                <w:rFonts w:hint="eastAsia" w:ascii="Times New Roman" w:hAnsi="Times New Roman" w:cs="Times New Roman"/>
                <w:sz w:val="21"/>
                <w:szCs w:val="18"/>
              </w:rPr>
              <w:t>1</w:t>
            </w:r>
          </w:p>
        </w:tc>
        <w:tc>
          <w:tcPr>
            <w:tcW w:w="342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3894C74">
            <w:pPr>
              <w:spacing w:line="240" w:lineRule="auto"/>
              <w:jc w:val="center"/>
              <w:rPr>
                <w:rFonts w:ascii="Times New Roman" w:hAnsi="Times New Roman" w:cs="Times New Roman"/>
                <w:sz w:val="21"/>
                <w:szCs w:val="18"/>
              </w:rPr>
            </w:pPr>
          </w:p>
        </w:tc>
        <w:tc>
          <w:tcPr>
            <w:tcW w:w="20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63CA09">
            <w:pPr>
              <w:spacing w:line="240" w:lineRule="auto"/>
              <w:jc w:val="center"/>
              <w:rPr>
                <w:rFonts w:ascii="Times New Roman" w:hAnsi="Times New Roman" w:cs="Times New Roman"/>
                <w:b/>
                <w:bCs/>
                <w:sz w:val="21"/>
                <w:szCs w:val="18"/>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1213C5CA">
            <w:pPr>
              <w:spacing w:line="240" w:lineRule="auto"/>
              <w:jc w:val="center"/>
              <w:rPr>
                <w:rFonts w:ascii="Times New Roman" w:hAnsi="Times New Roman" w:cs="Times New Roman"/>
                <w:b/>
                <w:bCs/>
                <w:sz w:val="21"/>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6A5DC2">
            <w:pPr>
              <w:spacing w:line="240" w:lineRule="auto"/>
              <w:jc w:val="center"/>
              <w:rPr>
                <w:rFonts w:ascii="Times New Roman" w:hAnsi="Times New Roman" w:cs="Times New Roman"/>
                <w:b/>
                <w:bCs/>
                <w:sz w:val="21"/>
                <w:szCs w:val="18"/>
              </w:rPr>
            </w:pPr>
          </w:p>
        </w:tc>
        <w:tc>
          <w:tcPr>
            <w:tcW w:w="193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00B6460">
            <w:pPr>
              <w:spacing w:line="240" w:lineRule="auto"/>
              <w:jc w:val="center"/>
              <w:rPr>
                <w:rFonts w:ascii="Times New Roman" w:hAnsi="Times New Roman" w:cs="Times New Roman"/>
                <w:b/>
                <w:bCs/>
                <w:sz w:val="21"/>
                <w:szCs w:val="18"/>
              </w:rPr>
            </w:pP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C48179">
            <w:pPr>
              <w:spacing w:line="240" w:lineRule="auto"/>
              <w:jc w:val="center"/>
              <w:rPr>
                <w:rFonts w:ascii="Times New Roman" w:hAnsi="Times New Roman" w:cs="Times New Roman"/>
                <w:b/>
                <w:bCs/>
                <w:sz w:val="21"/>
                <w:szCs w:val="18"/>
              </w:rPr>
            </w:pP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D9C2E6">
            <w:pPr>
              <w:spacing w:line="240" w:lineRule="auto"/>
              <w:jc w:val="center"/>
              <w:rPr>
                <w:rFonts w:ascii="Times New Roman" w:hAnsi="Times New Roman" w:cs="Times New Roman"/>
                <w:b/>
                <w:bCs/>
                <w:sz w:val="21"/>
                <w:szCs w:val="18"/>
              </w:rPr>
            </w:pPr>
          </w:p>
        </w:tc>
      </w:tr>
      <w:tr w14:paraId="356B7629">
        <w:tblPrEx>
          <w:tblCellMar>
            <w:top w:w="0" w:type="dxa"/>
            <w:left w:w="108" w:type="dxa"/>
            <w:bottom w:w="0" w:type="dxa"/>
            <w:right w:w="108" w:type="dxa"/>
          </w:tblCellMar>
        </w:tblPrEx>
        <w:trPr>
          <w:trHeight w:val="453" w:hRule="atLeast"/>
        </w:trPr>
        <w:tc>
          <w:tcPr>
            <w:tcW w:w="8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0861BD">
            <w:pPr>
              <w:spacing w:line="240" w:lineRule="auto"/>
              <w:jc w:val="center"/>
              <w:rPr>
                <w:rFonts w:ascii="Times New Roman" w:hAnsi="Times New Roman" w:cs="Times New Roman"/>
                <w:b/>
                <w:bCs/>
                <w:sz w:val="21"/>
                <w:szCs w:val="18"/>
              </w:rPr>
            </w:pPr>
            <w:r>
              <w:rPr>
                <w:rFonts w:hint="eastAsia" w:ascii="Times New Roman" w:hAnsi="Times New Roman" w:cs="Times New Roman"/>
                <w:sz w:val="21"/>
                <w:szCs w:val="18"/>
              </w:rPr>
              <w:t>2</w:t>
            </w:r>
          </w:p>
        </w:tc>
        <w:tc>
          <w:tcPr>
            <w:tcW w:w="342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E2E8588">
            <w:pPr>
              <w:spacing w:line="240" w:lineRule="auto"/>
              <w:jc w:val="center"/>
              <w:rPr>
                <w:rFonts w:ascii="Times New Roman" w:hAnsi="Times New Roman" w:cs="Times New Roman"/>
                <w:sz w:val="21"/>
                <w:szCs w:val="18"/>
              </w:rPr>
            </w:pPr>
          </w:p>
        </w:tc>
        <w:tc>
          <w:tcPr>
            <w:tcW w:w="20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82661E">
            <w:pPr>
              <w:spacing w:line="240" w:lineRule="auto"/>
              <w:jc w:val="center"/>
              <w:rPr>
                <w:rFonts w:ascii="Times New Roman" w:hAnsi="Times New Roman" w:cs="Times New Roman"/>
                <w:b/>
                <w:bCs/>
                <w:sz w:val="21"/>
                <w:szCs w:val="18"/>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48CBFA0">
            <w:pPr>
              <w:spacing w:line="240" w:lineRule="auto"/>
              <w:jc w:val="center"/>
              <w:rPr>
                <w:rFonts w:ascii="Times New Roman" w:hAnsi="Times New Roman" w:cs="Times New Roman"/>
                <w:b/>
                <w:bCs/>
                <w:sz w:val="21"/>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6FC660">
            <w:pPr>
              <w:spacing w:line="240" w:lineRule="auto"/>
              <w:jc w:val="center"/>
              <w:rPr>
                <w:rFonts w:ascii="Times New Roman" w:hAnsi="Times New Roman" w:cs="Times New Roman"/>
                <w:b/>
                <w:bCs/>
                <w:sz w:val="21"/>
                <w:szCs w:val="18"/>
              </w:rPr>
            </w:pPr>
          </w:p>
        </w:tc>
        <w:tc>
          <w:tcPr>
            <w:tcW w:w="193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1AC28A9">
            <w:pPr>
              <w:spacing w:line="240" w:lineRule="auto"/>
              <w:jc w:val="center"/>
              <w:rPr>
                <w:rFonts w:ascii="Times New Roman" w:hAnsi="Times New Roman" w:cs="Times New Roman"/>
                <w:b/>
                <w:bCs/>
                <w:sz w:val="21"/>
                <w:szCs w:val="18"/>
              </w:rPr>
            </w:pP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D8359A">
            <w:pPr>
              <w:spacing w:line="240" w:lineRule="auto"/>
              <w:jc w:val="center"/>
              <w:rPr>
                <w:rFonts w:ascii="Times New Roman" w:hAnsi="Times New Roman" w:cs="Times New Roman"/>
                <w:b/>
                <w:bCs/>
                <w:sz w:val="21"/>
                <w:szCs w:val="18"/>
              </w:rPr>
            </w:pP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90A5DB">
            <w:pPr>
              <w:spacing w:line="240" w:lineRule="auto"/>
              <w:jc w:val="center"/>
              <w:rPr>
                <w:rFonts w:ascii="Times New Roman" w:hAnsi="Times New Roman" w:cs="Times New Roman"/>
                <w:b/>
                <w:bCs/>
                <w:sz w:val="21"/>
                <w:szCs w:val="18"/>
              </w:rPr>
            </w:pPr>
          </w:p>
        </w:tc>
      </w:tr>
      <w:tr w14:paraId="35FA5BEB">
        <w:tblPrEx>
          <w:tblCellMar>
            <w:top w:w="0" w:type="dxa"/>
            <w:left w:w="108" w:type="dxa"/>
            <w:bottom w:w="0" w:type="dxa"/>
            <w:right w:w="108" w:type="dxa"/>
          </w:tblCellMar>
        </w:tblPrEx>
        <w:trPr>
          <w:trHeight w:val="453" w:hRule="atLeast"/>
        </w:trPr>
        <w:tc>
          <w:tcPr>
            <w:tcW w:w="8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918634">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三</w:t>
            </w:r>
          </w:p>
        </w:tc>
        <w:tc>
          <w:tcPr>
            <w:tcW w:w="342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707724B">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合计</w:t>
            </w:r>
          </w:p>
        </w:tc>
        <w:tc>
          <w:tcPr>
            <w:tcW w:w="20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243DF0">
            <w:pPr>
              <w:spacing w:line="240" w:lineRule="auto"/>
              <w:jc w:val="center"/>
              <w:rPr>
                <w:rFonts w:ascii="Times New Roman" w:hAnsi="Times New Roman" w:cs="Times New Roman"/>
                <w:b/>
                <w:bCs/>
                <w:sz w:val="21"/>
                <w:szCs w:val="18"/>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237E30B1">
            <w:pPr>
              <w:spacing w:line="240" w:lineRule="auto"/>
              <w:jc w:val="center"/>
              <w:rPr>
                <w:rFonts w:ascii="Times New Roman" w:hAnsi="Times New Roman" w:cs="Times New Roman"/>
                <w:b/>
                <w:bCs/>
                <w:sz w:val="21"/>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7472C4">
            <w:pPr>
              <w:spacing w:line="240" w:lineRule="auto"/>
              <w:jc w:val="center"/>
              <w:rPr>
                <w:rFonts w:ascii="Times New Roman" w:hAnsi="Times New Roman" w:cs="Times New Roman"/>
                <w:b/>
                <w:bCs/>
                <w:sz w:val="21"/>
                <w:szCs w:val="18"/>
              </w:rPr>
            </w:pPr>
          </w:p>
        </w:tc>
        <w:tc>
          <w:tcPr>
            <w:tcW w:w="193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FCB3557">
            <w:pPr>
              <w:spacing w:line="240" w:lineRule="auto"/>
              <w:jc w:val="center"/>
              <w:rPr>
                <w:rFonts w:ascii="Times New Roman" w:hAnsi="Times New Roman" w:cs="Times New Roman"/>
                <w:b/>
                <w:bCs/>
                <w:sz w:val="21"/>
                <w:szCs w:val="18"/>
              </w:rPr>
            </w:pP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F0F118">
            <w:pPr>
              <w:spacing w:line="240" w:lineRule="auto"/>
              <w:jc w:val="center"/>
              <w:rPr>
                <w:rFonts w:ascii="Times New Roman" w:hAnsi="Times New Roman" w:cs="Times New Roman"/>
                <w:b/>
                <w:bCs/>
                <w:sz w:val="21"/>
                <w:szCs w:val="18"/>
              </w:rPr>
            </w:pP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1A482F">
            <w:pPr>
              <w:spacing w:line="240" w:lineRule="auto"/>
              <w:jc w:val="center"/>
              <w:rPr>
                <w:rFonts w:ascii="Times New Roman" w:hAnsi="Times New Roman" w:cs="Times New Roman"/>
                <w:b/>
                <w:bCs/>
                <w:sz w:val="21"/>
                <w:szCs w:val="18"/>
              </w:rPr>
            </w:pPr>
          </w:p>
        </w:tc>
      </w:tr>
      <w:tr w14:paraId="3A8F87EF">
        <w:tblPrEx>
          <w:tblCellMar>
            <w:top w:w="0" w:type="dxa"/>
            <w:left w:w="108" w:type="dxa"/>
            <w:bottom w:w="0" w:type="dxa"/>
            <w:right w:w="108" w:type="dxa"/>
          </w:tblCellMar>
        </w:tblPrEx>
        <w:trPr>
          <w:trHeight w:val="453" w:hRule="atLeast"/>
        </w:trPr>
        <w:tc>
          <w:tcPr>
            <w:tcW w:w="8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F0EFAE">
            <w:pPr>
              <w:spacing w:line="240" w:lineRule="auto"/>
              <w:jc w:val="center"/>
              <w:rPr>
                <w:rFonts w:ascii="Times New Roman" w:hAnsi="Times New Roman" w:cs="Times New Roman"/>
                <w:b/>
                <w:bCs/>
                <w:sz w:val="21"/>
                <w:szCs w:val="18"/>
              </w:rPr>
            </w:pPr>
          </w:p>
        </w:tc>
        <w:tc>
          <w:tcPr>
            <w:tcW w:w="342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6BF12A8">
            <w:pPr>
              <w:spacing w:line="240" w:lineRule="auto"/>
              <w:jc w:val="center"/>
              <w:rPr>
                <w:rFonts w:ascii="Times New Roman" w:hAnsi="Times New Roman" w:cs="Times New Roman"/>
                <w:b/>
                <w:bCs/>
                <w:sz w:val="21"/>
                <w:szCs w:val="18"/>
              </w:rPr>
            </w:pPr>
            <w:r>
              <w:rPr>
                <w:rFonts w:hint="eastAsia" w:ascii="Times New Roman" w:hAnsi="Times New Roman" w:cs="Times New Roman"/>
                <w:b/>
                <w:bCs/>
                <w:sz w:val="21"/>
                <w:szCs w:val="18"/>
              </w:rPr>
              <w:t>占比（%）</w:t>
            </w:r>
          </w:p>
        </w:tc>
        <w:tc>
          <w:tcPr>
            <w:tcW w:w="20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59D138">
            <w:pPr>
              <w:spacing w:line="240" w:lineRule="auto"/>
              <w:jc w:val="center"/>
              <w:rPr>
                <w:rFonts w:ascii="Times New Roman" w:hAnsi="Times New Roman" w:cs="Times New Roman"/>
                <w:b/>
                <w:bCs/>
                <w:sz w:val="21"/>
                <w:szCs w:val="18"/>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1279EDCE">
            <w:pPr>
              <w:spacing w:line="240" w:lineRule="auto"/>
              <w:jc w:val="center"/>
              <w:rPr>
                <w:rFonts w:ascii="Times New Roman" w:hAnsi="Times New Roman" w:cs="Times New Roman"/>
                <w:b/>
                <w:bCs/>
                <w:sz w:val="21"/>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2BB6BD">
            <w:pPr>
              <w:spacing w:line="240" w:lineRule="auto"/>
              <w:jc w:val="center"/>
              <w:rPr>
                <w:rFonts w:ascii="Times New Roman" w:hAnsi="Times New Roman" w:cs="Times New Roman"/>
                <w:b/>
                <w:bCs/>
                <w:sz w:val="21"/>
                <w:szCs w:val="18"/>
              </w:rPr>
            </w:pPr>
          </w:p>
        </w:tc>
        <w:tc>
          <w:tcPr>
            <w:tcW w:w="193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1944E9A">
            <w:pPr>
              <w:spacing w:line="240" w:lineRule="auto"/>
              <w:jc w:val="center"/>
              <w:rPr>
                <w:rFonts w:ascii="Times New Roman" w:hAnsi="Times New Roman" w:cs="Times New Roman"/>
                <w:b/>
                <w:bCs/>
                <w:sz w:val="21"/>
                <w:szCs w:val="18"/>
              </w:rPr>
            </w:pP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6A439E">
            <w:pPr>
              <w:spacing w:line="240" w:lineRule="auto"/>
              <w:jc w:val="center"/>
              <w:rPr>
                <w:rFonts w:ascii="Times New Roman" w:hAnsi="Times New Roman" w:cs="Times New Roman"/>
                <w:b/>
                <w:bCs/>
                <w:sz w:val="21"/>
                <w:szCs w:val="18"/>
              </w:rPr>
            </w:pP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7D9B71">
            <w:pPr>
              <w:spacing w:line="240" w:lineRule="auto"/>
              <w:jc w:val="center"/>
              <w:rPr>
                <w:rFonts w:ascii="Times New Roman" w:hAnsi="Times New Roman" w:cs="Times New Roman"/>
                <w:b/>
                <w:bCs/>
                <w:sz w:val="21"/>
                <w:szCs w:val="18"/>
              </w:rPr>
            </w:pPr>
          </w:p>
        </w:tc>
      </w:tr>
    </w:tbl>
    <w:p w14:paraId="103D97F8">
      <w:pPr>
        <w:sectPr>
          <w:pgSz w:w="16838" w:h="11906" w:orient="landscape"/>
          <w:pgMar w:top="1800" w:right="1440" w:bottom="1800" w:left="1440" w:header="851" w:footer="992" w:gutter="0"/>
          <w:cols w:space="720" w:num="1"/>
          <w:docGrid w:type="lines" w:linePitch="312" w:charSpace="0"/>
        </w:sectPr>
      </w:pPr>
    </w:p>
    <w:p w14:paraId="4B099A90">
      <w:pPr>
        <w:keepNext/>
        <w:keepLines/>
        <w:outlineLvl w:val="2"/>
        <w:rPr>
          <w:rFonts w:cs="Times New Roman"/>
          <w:bCs/>
          <w:szCs w:val="32"/>
        </w:rPr>
      </w:pPr>
      <w:r>
        <w:rPr>
          <w:rFonts w:hint="eastAsia" w:cs="Times New Roman"/>
          <w:bCs/>
          <w:szCs w:val="32"/>
        </w:rPr>
        <w:t>A.0.9  单位工程概算费用表样式</w:t>
      </w:r>
    </w:p>
    <w:tbl>
      <w:tblPr>
        <w:tblStyle w:val="28"/>
        <w:tblW w:w="13463" w:type="dxa"/>
        <w:tblInd w:w="98" w:type="dxa"/>
        <w:tblLayout w:type="autofit"/>
        <w:tblCellMar>
          <w:top w:w="0" w:type="dxa"/>
          <w:left w:w="108" w:type="dxa"/>
          <w:bottom w:w="0" w:type="dxa"/>
          <w:right w:w="108" w:type="dxa"/>
        </w:tblCellMar>
      </w:tblPr>
      <w:tblGrid>
        <w:gridCol w:w="1215"/>
        <w:gridCol w:w="8660"/>
        <w:gridCol w:w="3588"/>
      </w:tblGrid>
      <w:tr w14:paraId="5A83E303">
        <w:tblPrEx>
          <w:tblCellMar>
            <w:top w:w="0" w:type="dxa"/>
            <w:left w:w="108" w:type="dxa"/>
            <w:bottom w:w="0" w:type="dxa"/>
            <w:right w:w="108" w:type="dxa"/>
          </w:tblCellMar>
        </w:tblPrEx>
        <w:trPr>
          <w:trHeight w:val="550" w:hRule="atLeast"/>
        </w:trPr>
        <w:tc>
          <w:tcPr>
            <w:tcW w:w="13463" w:type="dxa"/>
            <w:gridSpan w:val="3"/>
            <w:tcBorders>
              <w:top w:val="nil"/>
              <w:left w:val="nil"/>
              <w:bottom w:val="nil"/>
              <w:right w:val="nil"/>
            </w:tcBorders>
          </w:tcPr>
          <w:p w14:paraId="5FDEAEA7">
            <w:pPr>
              <w:widowControl/>
              <w:jc w:val="center"/>
              <w:textAlignment w:val="top"/>
              <w:rPr>
                <w:rFonts w:ascii="宋体" w:hAnsi="宋体"/>
                <w:b/>
                <w:bCs/>
                <w:color w:val="000000"/>
                <w:sz w:val="32"/>
                <w:szCs w:val="32"/>
              </w:rPr>
            </w:pPr>
            <w:r>
              <w:rPr>
                <w:rFonts w:hint="eastAsia" w:ascii="宋体" w:hAnsi="宋体"/>
                <w:b/>
                <w:bCs/>
                <w:color w:val="000000"/>
                <w:kern w:val="0"/>
                <w:sz w:val="32"/>
                <w:szCs w:val="32"/>
                <w:lang w:bidi="ar"/>
              </w:rPr>
              <w:t>单 位 工 程 概 算 费 用 表</w:t>
            </w:r>
          </w:p>
        </w:tc>
      </w:tr>
      <w:tr w14:paraId="3DECB7D3">
        <w:tblPrEx>
          <w:tblCellMar>
            <w:top w:w="0" w:type="dxa"/>
            <w:left w:w="108" w:type="dxa"/>
            <w:bottom w:w="0" w:type="dxa"/>
            <w:right w:w="108" w:type="dxa"/>
          </w:tblCellMar>
        </w:tblPrEx>
        <w:trPr>
          <w:trHeight w:val="462" w:hRule="atLeast"/>
        </w:trPr>
        <w:tc>
          <w:tcPr>
            <w:tcW w:w="9875" w:type="dxa"/>
            <w:gridSpan w:val="2"/>
            <w:tcBorders>
              <w:top w:val="nil"/>
              <w:left w:val="nil"/>
              <w:bottom w:val="nil"/>
              <w:right w:val="nil"/>
            </w:tcBorders>
            <w:vAlign w:val="bottom"/>
          </w:tcPr>
          <w:p w14:paraId="091DA203">
            <w:pPr>
              <w:rPr>
                <w:rFonts w:ascii="宋体" w:hAnsi="宋体"/>
                <w:b/>
                <w:bCs/>
                <w:color w:val="000000"/>
                <w:sz w:val="21"/>
              </w:rPr>
            </w:pPr>
            <w:r>
              <w:rPr>
                <w:rFonts w:hint="eastAsia" w:ascii="宋体" w:hAnsi="宋体"/>
                <w:b/>
                <w:bCs/>
                <w:color w:val="000000"/>
                <w:kern w:val="0"/>
                <w:sz w:val="21"/>
                <w:lang w:bidi="ar"/>
              </w:rPr>
              <w:t>工程名称：××××项目</w:t>
            </w:r>
          </w:p>
        </w:tc>
        <w:tc>
          <w:tcPr>
            <w:tcW w:w="3588" w:type="dxa"/>
            <w:tcBorders>
              <w:top w:val="nil"/>
              <w:left w:val="nil"/>
              <w:bottom w:val="nil"/>
              <w:right w:val="nil"/>
            </w:tcBorders>
            <w:vAlign w:val="bottom"/>
          </w:tcPr>
          <w:p w14:paraId="767952D7">
            <w:pPr>
              <w:ind w:firstLine="422"/>
              <w:jc w:val="right"/>
              <w:rPr>
                <w:rFonts w:ascii="宋体" w:hAnsi="宋体"/>
                <w:b/>
                <w:bCs/>
                <w:color w:val="000000"/>
                <w:sz w:val="21"/>
              </w:rPr>
            </w:pPr>
            <w:r>
              <w:rPr>
                <w:rFonts w:hint="eastAsia" w:ascii="宋体" w:hAnsi="宋体"/>
                <w:b/>
                <w:bCs/>
                <w:color w:val="000000"/>
                <w:kern w:val="0"/>
                <w:sz w:val="21"/>
                <w:lang w:bidi="ar"/>
              </w:rPr>
              <w:t>第×页 共×页</w:t>
            </w:r>
          </w:p>
        </w:tc>
      </w:tr>
      <w:tr w14:paraId="25383C45">
        <w:tblPrEx>
          <w:tblCellMar>
            <w:top w:w="0" w:type="dxa"/>
            <w:left w:w="108" w:type="dxa"/>
            <w:bottom w:w="0" w:type="dxa"/>
            <w:right w:w="108" w:type="dxa"/>
          </w:tblCellMar>
        </w:tblPrEx>
        <w:trPr>
          <w:trHeight w:val="470" w:hRule="atLeast"/>
        </w:trPr>
        <w:tc>
          <w:tcPr>
            <w:tcW w:w="1215" w:type="dxa"/>
            <w:tcBorders>
              <w:top w:val="single" w:color="000000" w:sz="4" w:space="0"/>
              <w:left w:val="single" w:color="000000" w:sz="4" w:space="0"/>
              <w:bottom w:val="single" w:color="000000" w:sz="4" w:space="0"/>
              <w:right w:val="single" w:color="000000" w:sz="4" w:space="0"/>
            </w:tcBorders>
            <w:vAlign w:val="center"/>
          </w:tcPr>
          <w:p w14:paraId="0D4C81AF">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序号</w:t>
            </w:r>
          </w:p>
        </w:tc>
        <w:tc>
          <w:tcPr>
            <w:tcW w:w="8660" w:type="dxa"/>
            <w:tcBorders>
              <w:top w:val="single" w:color="000000" w:sz="4" w:space="0"/>
              <w:left w:val="single" w:color="000000" w:sz="4" w:space="0"/>
              <w:bottom w:val="single" w:color="000000" w:sz="4" w:space="0"/>
              <w:right w:val="single" w:color="000000" w:sz="4" w:space="0"/>
            </w:tcBorders>
            <w:vAlign w:val="center"/>
          </w:tcPr>
          <w:p w14:paraId="0952B122">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费用项目</w:t>
            </w:r>
          </w:p>
        </w:tc>
        <w:tc>
          <w:tcPr>
            <w:tcW w:w="3588" w:type="dxa"/>
            <w:tcBorders>
              <w:top w:val="single" w:color="000000" w:sz="4" w:space="0"/>
              <w:left w:val="single" w:color="000000" w:sz="4" w:space="0"/>
              <w:bottom w:val="single" w:color="000000" w:sz="4" w:space="0"/>
              <w:right w:val="single" w:color="000000" w:sz="4" w:space="0"/>
            </w:tcBorders>
            <w:vAlign w:val="center"/>
          </w:tcPr>
          <w:p w14:paraId="295C4DFF">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金  额（元）</w:t>
            </w:r>
          </w:p>
        </w:tc>
      </w:tr>
      <w:tr w14:paraId="47D05F2D">
        <w:tblPrEx>
          <w:tblCellMar>
            <w:top w:w="0" w:type="dxa"/>
            <w:left w:w="108" w:type="dxa"/>
            <w:bottom w:w="0" w:type="dxa"/>
            <w:right w:w="108" w:type="dxa"/>
          </w:tblCellMar>
        </w:tblPrEx>
        <w:trPr>
          <w:trHeight w:val="470" w:hRule="atLeast"/>
        </w:trPr>
        <w:tc>
          <w:tcPr>
            <w:tcW w:w="1215" w:type="dxa"/>
            <w:tcBorders>
              <w:top w:val="single" w:color="000000" w:sz="4" w:space="0"/>
              <w:left w:val="single" w:color="000000" w:sz="4" w:space="0"/>
              <w:bottom w:val="single" w:color="000000" w:sz="4" w:space="0"/>
              <w:right w:val="single" w:color="000000" w:sz="4" w:space="0"/>
            </w:tcBorders>
            <w:vAlign w:val="center"/>
          </w:tcPr>
          <w:p w14:paraId="0FE7491B">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1</w:t>
            </w:r>
          </w:p>
        </w:tc>
        <w:tc>
          <w:tcPr>
            <w:tcW w:w="8660" w:type="dxa"/>
            <w:tcBorders>
              <w:top w:val="single" w:color="000000" w:sz="4" w:space="0"/>
              <w:left w:val="single" w:color="000000" w:sz="4" w:space="0"/>
              <w:bottom w:val="single" w:color="000000" w:sz="4" w:space="0"/>
              <w:right w:val="single" w:color="000000" w:sz="4" w:space="0"/>
            </w:tcBorders>
            <w:vAlign w:val="center"/>
          </w:tcPr>
          <w:p w14:paraId="777DECBF">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lang w:eastAsia="zh"/>
              </w:rPr>
              <w:t>分部</w:t>
            </w:r>
            <w:r>
              <w:rPr>
                <w:rFonts w:hint="eastAsia" w:ascii="Times New Roman" w:hAnsi="Times New Roman" w:cs="Times New Roman"/>
                <w:sz w:val="21"/>
                <w:szCs w:val="18"/>
              </w:rPr>
              <w:t>分项工程费</w:t>
            </w:r>
          </w:p>
        </w:tc>
        <w:tc>
          <w:tcPr>
            <w:tcW w:w="3588" w:type="dxa"/>
            <w:tcBorders>
              <w:top w:val="single" w:color="000000" w:sz="4" w:space="0"/>
              <w:left w:val="single" w:color="000000" w:sz="4" w:space="0"/>
              <w:bottom w:val="single" w:color="000000" w:sz="4" w:space="0"/>
              <w:right w:val="single" w:color="000000" w:sz="4" w:space="0"/>
            </w:tcBorders>
            <w:vAlign w:val="center"/>
          </w:tcPr>
          <w:p w14:paraId="1C9F722D">
            <w:pPr>
              <w:spacing w:line="240" w:lineRule="auto"/>
              <w:jc w:val="center"/>
              <w:rPr>
                <w:rFonts w:ascii="Times New Roman" w:hAnsi="Times New Roman" w:cs="Times New Roman"/>
                <w:sz w:val="21"/>
                <w:szCs w:val="18"/>
              </w:rPr>
            </w:pPr>
          </w:p>
        </w:tc>
      </w:tr>
      <w:tr w14:paraId="282AB7B0">
        <w:tblPrEx>
          <w:tblCellMar>
            <w:top w:w="0" w:type="dxa"/>
            <w:left w:w="108" w:type="dxa"/>
            <w:bottom w:w="0" w:type="dxa"/>
            <w:right w:w="108" w:type="dxa"/>
          </w:tblCellMar>
        </w:tblPrEx>
        <w:trPr>
          <w:trHeight w:val="470" w:hRule="atLeast"/>
        </w:trPr>
        <w:tc>
          <w:tcPr>
            <w:tcW w:w="1215" w:type="dxa"/>
            <w:tcBorders>
              <w:top w:val="single" w:color="000000" w:sz="4" w:space="0"/>
              <w:left w:val="single" w:color="000000" w:sz="4" w:space="0"/>
              <w:bottom w:val="single" w:color="000000" w:sz="4" w:space="0"/>
              <w:right w:val="single" w:color="000000" w:sz="4" w:space="0"/>
            </w:tcBorders>
            <w:vAlign w:val="center"/>
          </w:tcPr>
          <w:p w14:paraId="0C52398F">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2</w:t>
            </w:r>
          </w:p>
        </w:tc>
        <w:tc>
          <w:tcPr>
            <w:tcW w:w="8660" w:type="dxa"/>
            <w:tcBorders>
              <w:top w:val="single" w:color="000000" w:sz="4" w:space="0"/>
              <w:left w:val="single" w:color="000000" w:sz="4" w:space="0"/>
              <w:bottom w:val="single" w:color="000000" w:sz="4" w:space="0"/>
              <w:right w:val="single" w:color="000000" w:sz="4" w:space="0"/>
            </w:tcBorders>
            <w:vAlign w:val="center"/>
          </w:tcPr>
          <w:p w14:paraId="4A1BCB0B">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lang w:eastAsia="zh"/>
              </w:rPr>
              <w:t>措施项目</w:t>
            </w:r>
            <w:r>
              <w:rPr>
                <w:rFonts w:hint="eastAsia" w:ascii="Times New Roman" w:hAnsi="Times New Roman" w:cs="Times New Roman"/>
                <w:sz w:val="21"/>
                <w:szCs w:val="18"/>
              </w:rPr>
              <w:t>费</w:t>
            </w:r>
          </w:p>
        </w:tc>
        <w:tc>
          <w:tcPr>
            <w:tcW w:w="3588" w:type="dxa"/>
            <w:tcBorders>
              <w:top w:val="single" w:color="000000" w:sz="4" w:space="0"/>
              <w:left w:val="single" w:color="000000" w:sz="4" w:space="0"/>
              <w:bottom w:val="single" w:color="000000" w:sz="4" w:space="0"/>
              <w:right w:val="single" w:color="000000" w:sz="4" w:space="0"/>
            </w:tcBorders>
            <w:vAlign w:val="center"/>
          </w:tcPr>
          <w:p w14:paraId="2FD7EE3F">
            <w:pPr>
              <w:spacing w:line="240" w:lineRule="auto"/>
              <w:jc w:val="center"/>
              <w:rPr>
                <w:rFonts w:ascii="Times New Roman" w:hAnsi="Times New Roman" w:cs="Times New Roman"/>
                <w:sz w:val="21"/>
                <w:szCs w:val="18"/>
              </w:rPr>
            </w:pPr>
          </w:p>
        </w:tc>
      </w:tr>
      <w:tr w14:paraId="2A728FC0">
        <w:tblPrEx>
          <w:tblCellMar>
            <w:top w:w="0" w:type="dxa"/>
            <w:left w:w="108" w:type="dxa"/>
            <w:bottom w:w="0" w:type="dxa"/>
            <w:right w:w="108" w:type="dxa"/>
          </w:tblCellMar>
        </w:tblPrEx>
        <w:trPr>
          <w:trHeight w:val="470" w:hRule="atLeast"/>
        </w:trPr>
        <w:tc>
          <w:tcPr>
            <w:tcW w:w="1215" w:type="dxa"/>
            <w:tcBorders>
              <w:top w:val="single" w:color="000000" w:sz="4" w:space="0"/>
              <w:left w:val="single" w:color="000000" w:sz="4" w:space="0"/>
              <w:bottom w:val="single" w:color="000000" w:sz="4" w:space="0"/>
              <w:right w:val="single" w:color="000000" w:sz="4" w:space="0"/>
            </w:tcBorders>
            <w:vAlign w:val="center"/>
          </w:tcPr>
          <w:p w14:paraId="289E9E36">
            <w:pPr>
              <w:spacing w:line="240" w:lineRule="auto"/>
              <w:jc w:val="center"/>
              <w:rPr>
                <w:rFonts w:ascii="Times New Roman" w:hAnsi="Times New Roman" w:cs="Times New Roman"/>
                <w:sz w:val="21"/>
                <w:szCs w:val="18"/>
                <w:lang w:eastAsia="zh"/>
              </w:rPr>
            </w:pPr>
            <w:r>
              <w:rPr>
                <w:rFonts w:hint="eastAsia" w:ascii="Times New Roman" w:hAnsi="Times New Roman" w:cs="Times New Roman"/>
                <w:sz w:val="21"/>
                <w:szCs w:val="18"/>
                <w:lang w:eastAsia="zh"/>
              </w:rPr>
              <w:t>3</w:t>
            </w:r>
          </w:p>
        </w:tc>
        <w:tc>
          <w:tcPr>
            <w:tcW w:w="8660" w:type="dxa"/>
            <w:tcBorders>
              <w:top w:val="single" w:color="000000" w:sz="4" w:space="0"/>
              <w:left w:val="single" w:color="000000" w:sz="4" w:space="0"/>
              <w:bottom w:val="single" w:color="000000" w:sz="4" w:space="0"/>
              <w:right w:val="single" w:color="000000" w:sz="4" w:space="0"/>
            </w:tcBorders>
            <w:vAlign w:val="center"/>
          </w:tcPr>
          <w:p w14:paraId="4A598B4C">
            <w:pPr>
              <w:spacing w:line="240" w:lineRule="auto"/>
              <w:jc w:val="center"/>
              <w:rPr>
                <w:rFonts w:ascii="Times New Roman" w:hAnsi="Times New Roman" w:cs="Times New Roman"/>
                <w:sz w:val="21"/>
                <w:szCs w:val="18"/>
                <w:lang w:eastAsia="zh"/>
              </w:rPr>
            </w:pPr>
            <w:r>
              <w:rPr>
                <w:rFonts w:hint="eastAsia" w:ascii="Times New Roman" w:hAnsi="Times New Roman" w:cs="Times New Roman"/>
                <w:sz w:val="21"/>
                <w:szCs w:val="18"/>
                <w:lang w:eastAsia="zh"/>
              </w:rPr>
              <w:t>其他项目费</w:t>
            </w:r>
          </w:p>
        </w:tc>
        <w:tc>
          <w:tcPr>
            <w:tcW w:w="3588" w:type="dxa"/>
            <w:tcBorders>
              <w:top w:val="single" w:color="000000" w:sz="4" w:space="0"/>
              <w:left w:val="single" w:color="000000" w:sz="4" w:space="0"/>
              <w:bottom w:val="single" w:color="000000" w:sz="4" w:space="0"/>
              <w:right w:val="single" w:color="000000" w:sz="4" w:space="0"/>
            </w:tcBorders>
            <w:vAlign w:val="center"/>
          </w:tcPr>
          <w:p w14:paraId="2D866D25">
            <w:pPr>
              <w:spacing w:line="240" w:lineRule="auto"/>
              <w:jc w:val="center"/>
              <w:rPr>
                <w:rFonts w:ascii="Times New Roman" w:hAnsi="Times New Roman" w:cs="Times New Roman"/>
                <w:sz w:val="21"/>
                <w:szCs w:val="18"/>
              </w:rPr>
            </w:pPr>
          </w:p>
        </w:tc>
      </w:tr>
      <w:tr w14:paraId="140C2837">
        <w:tblPrEx>
          <w:tblCellMar>
            <w:top w:w="0" w:type="dxa"/>
            <w:left w:w="108" w:type="dxa"/>
            <w:bottom w:w="0" w:type="dxa"/>
            <w:right w:w="108" w:type="dxa"/>
          </w:tblCellMar>
        </w:tblPrEx>
        <w:trPr>
          <w:trHeight w:val="470" w:hRule="atLeast"/>
        </w:trPr>
        <w:tc>
          <w:tcPr>
            <w:tcW w:w="1215" w:type="dxa"/>
            <w:tcBorders>
              <w:top w:val="single" w:color="000000" w:sz="4" w:space="0"/>
              <w:left w:val="single" w:color="000000" w:sz="4" w:space="0"/>
              <w:bottom w:val="single" w:color="000000" w:sz="4" w:space="0"/>
              <w:right w:val="single" w:color="000000" w:sz="4" w:space="0"/>
            </w:tcBorders>
            <w:vAlign w:val="center"/>
          </w:tcPr>
          <w:p w14:paraId="69326212">
            <w:pPr>
              <w:spacing w:line="240" w:lineRule="auto"/>
              <w:jc w:val="center"/>
              <w:rPr>
                <w:rFonts w:ascii="Times New Roman" w:hAnsi="Times New Roman" w:cs="Times New Roman"/>
                <w:sz w:val="21"/>
                <w:szCs w:val="18"/>
                <w:lang w:eastAsia="zh"/>
              </w:rPr>
            </w:pPr>
            <w:r>
              <w:rPr>
                <w:rFonts w:hint="eastAsia" w:ascii="Times New Roman" w:hAnsi="Times New Roman" w:cs="Times New Roman"/>
                <w:sz w:val="21"/>
                <w:szCs w:val="18"/>
                <w:lang w:eastAsia="zh"/>
              </w:rPr>
              <w:t>4</w:t>
            </w:r>
          </w:p>
        </w:tc>
        <w:tc>
          <w:tcPr>
            <w:tcW w:w="8660" w:type="dxa"/>
            <w:tcBorders>
              <w:top w:val="single" w:color="000000" w:sz="4" w:space="0"/>
              <w:left w:val="single" w:color="000000" w:sz="4" w:space="0"/>
              <w:bottom w:val="single" w:color="000000" w:sz="4" w:space="0"/>
              <w:right w:val="single" w:color="000000" w:sz="4" w:space="0"/>
            </w:tcBorders>
            <w:vAlign w:val="center"/>
          </w:tcPr>
          <w:p w14:paraId="48A184F5">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零星工程费</w:t>
            </w:r>
          </w:p>
        </w:tc>
        <w:tc>
          <w:tcPr>
            <w:tcW w:w="3588" w:type="dxa"/>
            <w:tcBorders>
              <w:top w:val="single" w:color="000000" w:sz="4" w:space="0"/>
              <w:left w:val="single" w:color="000000" w:sz="4" w:space="0"/>
              <w:bottom w:val="single" w:color="000000" w:sz="4" w:space="0"/>
              <w:right w:val="single" w:color="000000" w:sz="4" w:space="0"/>
            </w:tcBorders>
            <w:vAlign w:val="center"/>
          </w:tcPr>
          <w:p w14:paraId="4746B6E1">
            <w:pPr>
              <w:spacing w:line="240" w:lineRule="auto"/>
              <w:jc w:val="center"/>
              <w:rPr>
                <w:rFonts w:ascii="Times New Roman" w:hAnsi="Times New Roman" w:cs="Times New Roman"/>
                <w:sz w:val="21"/>
                <w:szCs w:val="18"/>
              </w:rPr>
            </w:pPr>
          </w:p>
        </w:tc>
      </w:tr>
      <w:tr w14:paraId="70602A8D">
        <w:tblPrEx>
          <w:tblCellMar>
            <w:top w:w="0" w:type="dxa"/>
            <w:left w:w="108" w:type="dxa"/>
            <w:bottom w:w="0" w:type="dxa"/>
            <w:right w:w="108" w:type="dxa"/>
          </w:tblCellMar>
        </w:tblPrEx>
        <w:trPr>
          <w:trHeight w:val="470" w:hRule="atLeast"/>
        </w:trPr>
        <w:tc>
          <w:tcPr>
            <w:tcW w:w="1215" w:type="dxa"/>
            <w:tcBorders>
              <w:top w:val="single" w:color="000000" w:sz="4" w:space="0"/>
              <w:left w:val="single" w:color="000000" w:sz="4" w:space="0"/>
              <w:bottom w:val="single" w:color="000000" w:sz="4" w:space="0"/>
              <w:right w:val="single" w:color="000000" w:sz="4" w:space="0"/>
            </w:tcBorders>
            <w:vAlign w:val="center"/>
          </w:tcPr>
          <w:p w14:paraId="3B097B0D">
            <w:pPr>
              <w:spacing w:line="240" w:lineRule="auto"/>
              <w:jc w:val="center"/>
              <w:rPr>
                <w:rFonts w:ascii="Times New Roman" w:hAnsi="Times New Roman" w:cs="Times New Roman"/>
                <w:sz w:val="21"/>
                <w:szCs w:val="18"/>
                <w:lang w:eastAsia="zh"/>
              </w:rPr>
            </w:pPr>
            <w:r>
              <w:rPr>
                <w:rFonts w:hint="eastAsia" w:ascii="Times New Roman" w:hAnsi="Times New Roman" w:cs="Times New Roman"/>
                <w:sz w:val="21"/>
                <w:szCs w:val="18"/>
                <w:lang w:eastAsia="zh"/>
              </w:rPr>
              <w:t>5</w:t>
            </w:r>
          </w:p>
        </w:tc>
        <w:tc>
          <w:tcPr>
            <w:tcW w:w="8660" w:type="dxa"/>
            <w:tcBorders>
              <w:top w:val="single" w:color="000000" w:sz="4" w:space="0"/>
              <w:left w:val="single" w:color="000000" w:sz="4" w:space="0"/>
              <w:bottom w:val="single" w:color="000000" w:sz="4" w:space="0"/>
              <w:right w:val="single" w:color="000000" w:sz="4" w:space="0"/>
            </w:tcBorders>
            <w:vAlign w:val="center"/>
          </w:tcPr>
          <w:p w14:paraId="38961CAC">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lang w:eastAsia="zh"/>
              </w:rPr>
              <w:t>税金</w:t>
            </w:r>
          </w:p>
        </w:tc>
        <w:tc>
          <w:tcPr>
            <w:tcW w:w="3588" w:type="dxa"/>
            <w:tcBorders>
              <w:top w:val="single" w:color="000000" w:sz="4" w:space="0"/>
              <w:left w:val="single" w:color="000000" w:sz="4" w:space="0"/>
              <w:bottom w:val="single" w:color="000000" w:sz="4" w:space="0"/>
              <w:right w:val="single" w:color="000000" w:sz="4" w:space="0"/>
            </w:tcBorders>
            <w:vAlign w:val="center"/>
          </w:tcPr>
          <w:p w14:paraId="6A22A19F">
            <w:pPr>
              <w:spacing w:line="240" w:lineRule="auto"/>
              <w:jc w:val="center"/>
              <w:rPr>
                <w:rFonts w:ascii="Times New Roman" w:hAnsi="Times New Roman" w:cs="Times New Roman"/>
                <w:sz w:val="21"/>
                <w:szCs w:val="18"/>
              </w:rPr>
            </w:pPr>
          </w:p>
        </w:tc>
      </w:tr>
      <w:tr w14:paraId="4B797371">
        <w:tblPrEx>
          <w:tblCellMar>
            <w:top w:w="0" w:type="dxa"/>
            <w:left w:w="108" w:type="dxa"/>
            <w:bottom w:w="0" w:type="dxa"/>
            <w:right w:w="108" w:type="dxa"/>
          </w:tblCellMar>
        </w:tblPrEx>
        <w:trPr>
          <w:trHeight w:val="470" w:hRule="atLeast"/>
        </w:trPr>
        <w:tc>
          <w:tcPr>
            <w:tcW w:w="1215" w:type="dxa"/>
            <w:tcBorders>
              <w:top w:val="single" w:color="000000" w:sz="4" w:space="0"/>
              <w:left w:val="single" w:color="000000" w:sz="4" w:space="0"/>
              <w:bottom w:val="single" w:color="000000" w:sz="4" w:space="0"/>
              <w:right w:val="single" w:color="000000" w:sz="4" w:space="0"/>
            </w:tcBorders>
            <w:vAlign w:val="center"/>
          </w:tcPr>
          <w:p w14:paraId="6B824497">
            <w:pPr>
              <w:spacing w:line="240" w:lineRule="auto"/>
              <w:jc w:val="center"/>
              <w:rPr>
                <w:rFonts w:ascii="Times New Roman" w:hAnsi="Times New Roman" w:cs="Times New Roman"/>
                <w:sz w:val="21"/>
                <w:szCs w:val="18"/>
              </w:rPr>
            </w:pPr>
          </w:p>
        </w:tc>
        <w:tc>
          <w:tcPr>
            <w:tcW w:w="8660" w:type="dxa"/>
            <w:tcBorders>
              <w:top w:val="single" w:color="000000" w:sz="4" w:space="0"/>
              <w:left w:val="single" w:color="000000" w:sz="4" w:space="0"/>
              <w:bottom w:val="single" w:color="000000" w:sz="4" w:space="0"/>
              <w:right w:val="single" w:color="000000" w:sz="4" w:space="0"/>
            </w:tcBorders>
            <w:vAlign w:val="center"/>
          </w:tcPr>
          <w:p w14:paraId="6EBD68C3">
            <w:pPr>
              <w:spacing w:line="240" w:lineRule="auto"/>
              <w:jc w:val="center"/>
              <w:rPr>
                <w:rFonts w:ascii="Times New Roman" w:hAnsi="Times New Roman" w:cs="Times New Roman"/>
                <w:sz w:val="21"/>
                <w:szCs w:val="18"/>
              </w:rPr>
            </w:pPr>
          </w:p>
        </w:tc>
        <w:tc>
          <w:tcPr>
            <w:tcW w:w="3588" w:type="dxa"/>
            <w:tcBorders>
              <w:top w:val="single" w:color="000000" w:sz="4" w:space="0"/>
              <w:left w:val="single" w:color="000000" w:sz="4" w:space="0"/>
              <w:bottom w:val="single" w:color="000000" w:sz="4" w:space="0"/>
              <w:right w:val="single" w:color="000000" w:sz="4" w:space="0"/>
            </w:tcBorders>
            <w:vAlign w:val="center"/>
          </w:tcPr>
          <w:p w14:paraId="12798404">
            <w:pPr>
              <w:spacing w:line="240" w:lineRule="auto"/>
              <w:jc w:val="center"/>
              <w:rPr>
                <w:rFonts w:ascii="Times New Roman" w:hAnsi="Times New Roman" w:cs="Times New Roman"/>
                <w:sz w:val="21"/>
                <w:szCs w:val="18"/>
              </w:rPr>
            </w:pPr>
          </w:p>
        </w:tc>
      </w:tr>
      <w:tr w14:paraId="54FD43B0">
        <w:tblPrEx>
          <w:tblCellMar>
            <w:top w:w="0" w:type="dxa"/>
            <w:left w:w="108" w:type="dxa"/>
            <w:bottom w:w="0" w:type="dxa"/>
            <w:right w:w="108" w:type="dxa"/>
          </w:tblCellMar>
        </w:tblPrEx>
        <w:trPr>
          <w:trHeight w:val="470" w:hRule="atLeast"/>
        </w:trPr>
        <w:tc>
          <w:tcPr>
            <w:tcW w:w="1215" w:type="dxa"/>
            <w:tcBorders>
              <w:top w:val="single" w:color="000000" w:sz="4" w:space="0"/>
              <w:left w:val="single" w:color="000000" w:sz="4" w:space="0"/>
              <w:bottom w:val="single" w:color="000000" w:sz="4" w:space="0"/>
              <w:right w:val="single" w:color="000000" w:sz="4" w:space="0"/>
            </w:tcBorders>
            <w:vAlign w:val="center"/>
          </w:tcPr>
          <w:p w14:paraId="0F5B77E9">
            <w:pPr>
              <w:spacing w:line="240" w:lineRule="auto"/>
              <w:jc w:val="center"/>
              <w:rPr>
                <w:rFonts w:ascii="Times New Roman" w:hAnsi="Times New Roman" w:cs="Times New Roman"/>
                <w:sz w:val="21"/>
                <w:szCs w:val="18"/>
              </w:rPr>
            </w:pPr>
          </w:p>
        </w:tc>
        <w:tc>
          <w:tcPr>
            <w:tcW w:w="8660" w:type="dxa"/>
            <w:tcBorders>
              <w:top w:val="single" w:color="000000" w:sz="4" w:space="0"/>
              <w:left w:val="single" w:color="000000" w:sz="4" w:space="0"/>
              <w:bottom w:val="single" w:color="000000" w:sz="4" w:space="0"/>
              <w:right w:val="single" w:color="000000" w:sz="4" w:space="0"/>
            </w:tcBorders>
            <w:vAlign w:val="center"/>
          </w:tcPr>
          <w:p w14:paraId="2B70D03F">
            <w:pPr>
              <w:spacing w:line="240" w:lineRule="auto"/>
              <w:jc w:val="center"/>
              <w:rPr>
                <w:rFonts w:ascii="Times New Roman" w:hAnsi="Times New Roman" w:cs="Times New Roman"/>
                <w:sz w:val="21"/>
                <w:szCs w:val="18"/>
              </w:rPr>
            </w:pPr>
          </w:p>
        </w:tc>
        <w:tc>
          <w:tcPr>
            <w:tcW w:w="3588" w:type="dxa"/>
            <w:tcBorders>
              <w:top w:val="single" w:color="000000" w:sz="4" w:space="0"/>
              <w:left w:val="single" w:color="000000" w:sz="4" w:space="0"/>
              <w:bottom w:val="single" w:color="000000" w:sz="4" w:space="0"/>
              <w:right w:val="single" w:color="000000" w:sz="4" w:space="0"/>
            </w:tcBorders>
            <w:vAlign w:val="center"/>
          </w:tcPr>
          <w:p w14:paraId="2F2278C9">
            <w:pPr>
              <w:spacing w:line="240" w:lineRule="auto"/>
              <w:jc w:val="center"/>
              <w:rPr>
                <w:rFonts w:ascii="Times New Roman" w:hAnsi="Times New Roman" w:cs="Times New Roman"/>
                <w:sz w:val="21"/>
                <w:szCs w:val="18"/>
              </w:rPr>
            </w:pPr>
          </w:p>
        </w:tc>
      </w:tr>
      <w:tr w14:paraId="6F426C76">
        <w:tblPrEx>
          <w:tblCellMar>
            <w:top w:w="0" w:type="dxa"/>
            <w:left w:w="108" w:type="dxa"/>
            <w:bottom w:w="0" w:type="dxa"/>
            <w:right w:w="108" w:type="dxa"/>
          </w:tblCellMar>
        </w:tblPrEx>
        <w:trPr>
          <w:trHeight w:val="470" w:hRule="atLeast"/>
        </w:trPr>
        <w:tc>
          <w:tcPr>
            <w:tcW w:w="1215" w:type="dxa"/>
            <w:tcBorders>
              <w:top w:val="single" w:color="000000" w:sz="4" w:space="0"/>
              <w:left w:val="single" w:color="000000" w:sz="4" w:space="0"/>
              <w:bottom w:val="single" w:color="000000" w:sz="4" w:space="0"/>
              <w:right w:val="single" w:color="000000" w:sz="4" w:space="0"/>
            </w:tcBorders>
            <w:vAlign w:val="center"/>
          </w:tcPr>
          <w:p w14:paraId="187331E9">
            <w:pPr>
              <w:spacing w:line="240" w:lineRule="auto"/>
              <w:jc w:val="center"/>
              <w:rPr>
                <w:rFonts w:ascii="Times New Roman" w:hAnsi="Times New Roman" w:cs="Times New Roman"/>
                <w:sz w:val="21"/>
                <w:szCs w:val="18"/>
              </w:rPr>
            </w:pPr>
          </w:p>
        </w:tc>
        <w:tc>
          <w:tcPr>
            <w:tcW w:w="8660" w:type="dxa"/>
            <w:tcBorders>
              <w:top w:val="single" w:color="000000" w:sz="4" w:space="0"/>
              <w:left w:val="single" w:color="000000" w:sz="4" w:space="0"/>
              <w:bottom w:val="single" w:color="000000" w:sz="4" w:space="0"/>
              <w:right w:val="single" w:color="000000" w:sz="4" w:space="0"/>
            </w:tcBorders>
            <w:vAlign w:val="center"/>
          </w:tcPr>
          <w:p w14:paraId="6B929FFE">
            <w:pPr>
              <w:spacing w:line="240" w:lineRule="auto"/>
              <w:jc w:val="center"/>
              <w:rPr>
                <w:rFonts w:ascii="Times New Roman" w:hAnsi="Times New Roman" w:cs="Times New Roman"/>
                <w:sz w:val="21"/>
                <w:szCs w:val="18"/>
              </w:rPr>
            </w:pPr>
          </w:p>
        </w:tc>
        <w:tc>
          <w:tcPr>
            <w:tcW w:w="3588" w:type="dxa"/>
            <w:tcBorders>
              <w:top w:val="single" w:color="000000" w:sz="4" w:space="0"/>
              <w:left w:val="single" w:color="000000" w:sz="4" w:space="0"/>
              <w:bottom w:val="single" w:color="000000" w:sz="4" w:space="0"/>
              <w:right w:val="single" w:color="000000" w:sz="4" w:space="0"/>
            </w:tcBorders>
            <w:vAlign w:val="center"/>
          </w:tcPr>
          <w:p w14:paraId="59D6AD1D">
            <w:pPr>
              <w:spacing w:line="240" w:lineRule="auto"/>
              <w:jc w:val="center"/>
              <w:rPr>
                <w:rFonts w:ascii="Times New Roman" w:hAnsi="Times New Roman" w:cs="Times New Roman"/>
                <w:sz w:val="21"/>
                <w:szCs w:val="18"/>
              </w:rPr>
            </w:pPr>
          </w:p>
        </w:tc>
      </w:tr>
      <w:tr w14:paraId="495ECE63">
        <w:tblPrEx>
          <w:tblCellMar>
            <w:top w:w="0" w:type="dxa"/>
            <w:left w:w="108" w:type="dxa"/>
            <w:bottom w:w="0" w:type="dxa"/>
            <w:right w:w="108" w:type="dxa"/>
          </w:tblCellMar>
        </w:tblPrEx>
        <w:trPr>
          <w:trHeight w:val="470" w:hRule="atLeast"/>
        </w:trPr>
        <w:tc>
          <w:tcPr>
            <w:tcW w:w="1215" w:type="dxa"/>
            <w:tcBorders>
              <w:top w:val="single" w:color="000000" w:sz="4" w:space="0"/>
              <w:left w:val="single" w:color="000000" w:sz="4" w:space="0"/>
              <w:bottom w:val="single" w:color="000000" w:sz="4" w:space="0"/>
              <w:right w:val="single" w:color="000000" w:sz="4" w:space="0"/>
            </w:tcBorders>
            <w:vAlign w:val="center"/>
          </w:tcPr>
          <w:p w14:paraId="6719B852">
            <w:pPr>
              <w:spacing w:line="240" w:lineRule="auto"/>
              <w:jc w:val="center"/>
              <w:rPr>
                <w:rFonts w:ascii="Times New Roman" w:hAnsi="Times New Roman" w:cs="Times New Roman"/>
                <w:sz w:val="21"/>
                <w:szCs w:val="18"/>
              </w:rPr>
            </w:pPr>
          </w:p>
        </w:tc>
        <w:tc>
          <w:tcPr>
            <w:tcW w:w="8660" w:type="dxa"/>
            <w:tcBorders>
              <w:top w:val="single" w:color="000000" w:sz="4" w:space="0"/>
              <w:left w:val="single" w:color="000000" w:sz="4" w:space="0"/>
              <w:bottom w:val="single" w:color="000000" w:sz="4" w:space="0"/>
              <w:right w:val="single" w:color="000000" w:sz="4" w:space="0"/>
            </w:tcBorders>
            <w:vAlign w:val="center"/>
          </w:tcPr>
          <w:p w14:paraId="6B12F36F">
            <w:pPr>
              <w:spacing w:line="240" w:lineRule="auto"/>
              <w:jc w:val="center"/>
              <w:rPr>
                <w:rFonts w:ascii="Times New Roman" w:hAnsi="Times New Roman" w:cs="Times New Roman"/>
                <w:sz w:val="21"/>
                <w:szCs w:val="18"/>
              </w:rPr>
            </w:pPr>
          </w:p>
        </w:tc>
        <w:tc>
          <w:tcPr>
            <w:tcW w:w="3588" w:type="dxa"/>
            <w:tcBorders>
              <w:top w:val="single" w:color="000000" w:sz="4" w:space="0"/>
              <w:left w:val="single" w:color="000000" w:sz="4" w:space="0"/>
              <w:bottom w:val="single" w:color="000000" w:sz="4" w:space="0"/>
              <w:right w:val="single" w:color="000000" w:sz="4" w:space="0"/>
            </w:tcBorders>
            <w:vAlign w:val="center"/>
          </w:tcPr>
          <w:p w14:paraId="2DC15427">
            <w:pPr>
              <w:spacing w:line="240" w:lineRule="auto"/>
              <w:jc w:val="center"/>
              <w:rPr>
                <w:rFonts w:ascii="Times New Roman" w:hAnsi="Times New Roman" w:cs="Times New Roman"/>
                <w:sz w:val="21"/>
                <w:szCs w:val="18"/>
              </w:rPr>
            </w:pPr>
          </w:p>
        </w:tc>
      </w:tr>
      <w:tr w14:paraId="375BD764">
        <w:tblPrEx>
          <w:tblCellMar>
            <w:top w:w="0" w:type="dxa"/>
            <w:left w:w="108" w:type="dxa"/>
            <w:bottom w:w="0" w:type="dxa"/>
            <w:right w:w="108" w:type="dxa"/>
          </w:tblCellMar>
        </w:tblPrEx>
        <w:trPr>
          <w:trHeight w:val="470" w:hRule="atLeast"/>
        </w:trPr>
        <w:tc>
          <w:tcPr>
            <w:tcW w:w="1215" w:type="dxa"/>
            <w:tcBorders>
              <w:top w:val="single" w:color="000000" w:sz="4" w:space="0"/>
              <w:left w:val="single" w:color="000000" w:sz="4" w:space="0"/>
              <w:bottom w:val="single" w:color="000000" w:sz="4" w:space="0"/>
              <w:right w:val="single" w:color="000000" w:sz="4" w:space="0"/>
            </w:tcBorders>
            <w:vAlign w:val="center"/>
          </w:tcPr>
          <w:p w14:paraId="67E9969C">
            <w:pPr>
              <w:spacing w:line="240" w:lineRule="auto"/>
              <w:jc w:val="center"/>
              <w:rPr>
                <w:rFonts w:ascii="Times New Roman" w:hAnsi="Times New Roman" w:cs="Times New Roman"/>
                <w:sz w:val="21"/>
                <w:szCs w:val="18"/>
              </w:rPr>
            </w:pPr>
          </w:p>
        </w:tc>
        <w:tc>
          <w:tcPr>
            <w:tcW w:w="8660" w:type="dxa"/>
            <w:tcBorders>
              <w:top w:val="single" w:color="000000" w:sz="4" w:space="0"/>
              <w:left w:val="single" w:color="000000" w:sz="4" w:space="0"/>
              <w:bottom w:val="single" w:color="000000" w:sz="4" w:space="0"/>
              <w:right w:val="single" w:color="000000" w:sz="4" w:space="0"/>
            </w:tcBorders>
            <w:vAlign w:val="center"/>
          </w:tcPr>
          <w:p w14:paraId="337BCEF7">
            <w:pPr>
              <w:spacing w:line="240" w:lineRule="auto"/>
              <w:jc w:val="center"/>
              <w:rPr>
                <w:rFonts w:ascii="Times New Roman" w:hAnsi="Times New Roman" w:cs="Times New Roman"/>
                <w:sz w:val="21"/>
                <w:szCs w:val="18"/>
              </w:rPr>
            </w:pPr>
          </w:p>
        </w:tc>
        <w:tc>
          <w:tcPr>
            <w:tcW w:w="3588" w:type="dxa"/>
            <w:tcBorders>
              <w:top w:val="single" w:color="000000" w:sz="4" w:space="0"/>
              <w:left w:val="single" w:color="000000" w:sz="4" w:space="0"/>
              <w:bottom w:val="single" w:color="000000" w:sz="4" w:space="0"/>
              <w:right w:val="single" w:color="000000" w:sz="4" w:space="0"/>
            </w:tcBorders>
            <w:vAlign w:val="center"/>
          </w:tcPr>
          <w:p w14:paraId="03918BB1">
            <w:pPr>
              <w:spacing w:line="240" w:lineRule="auto"/>
              <w:jc w:val="center"/>
              <w:rPr>
                <w:rFonts w:ascii="Times New Roman" w:hAnsi="Times New Roman" w:cs="Times New Roman"/>
                <w:sz w:val="21"/>
                <w:szCs w:val="18"/>
              </w:rPr>
            </w:pPr>
          </w:p>
        </w:tc>
      </w:tr>
      <w:tr w14:paraId="52D87CBF">
        <w:tblPrEx>
          <w:tblCellMar>
            <w:top w:w="0" w:type="dxa"/>
            <w:left w:w="108" w:type="dxa"/>
            <w:bottom w:w="0" w:type="dxa"/>
            <w:right w:w="108" w:type="dxa"/>
          </w:tblCellMar>
        </w:tblPrEx>
        <w:trPr>
          <w:trHeight w:val="470" w:hRule="atLeast"/>
        </w:trPr>
        <w:tc>
          <w:tcPr>
            <w:tcW w:w="1215" w:type="dxa"/>
            <w:tcBorders>
              <w:top w:val="single" w:color="000000" w:sz="4" w:space="0"/>
              <w:left w:val="single" w:color="000000" w:sz="4" w:space="0"/>
              <w:bottom w:val="single" w:color="000000" w:sz="4" w:space="0"/>
              <w:right w:val="single" w:color="000000" w:sz="4" w:space="0"/>
            </w:tcBorders>
            <w:vAlign w:val="center"/>
          </w:tcPr>
          <w:p w14:paraId="04285C18">
            <w:pPr>
              <w:spacing w:line="240" w:lineRule="auto"/>
              <w:jc w:val="center"/>
              <w:rPr>
                <w:rFonts w:ascii="Times New Roman" w:hAnsi="Times New Roman" w:cs="Times New Roman"/>
                <w:sz w:val="21"/>
                <w:szCs w:val="18"/>
              </w:rPr>
            </w:pPr>
          </w:p>
        </w:tc>
        <w:tc>
          <w:tcPr>
            <w:tcW w:w="8660" w:type="dxa"/>
            <w:tcBorders>
              <w:top w:val="single" w:color="000000" w:sz="4" w:space="0"/>
              <w:left w:val="single" w:color="000000" w:sz="4" w:space="0"/>
              <w:bottom w:val="single" w:color="000000" w:sz="4" w:space="0"/>
              <w:right w:val="single" w:color="000000" w:sz="4" w:space="0"/>
            </w:tcBorders>
            <w:vAlign w:val="center"/>
          </w:tcPr>
          <w:p w14:paraId="6C9E241D">
            <w:pPr>
              <w:spacing w:line="240" w:lineRule="auto"/>
              <w:jc w:val="center"/>
              <w:rPr>
                <w:rFonts w:ascii="Times New Roman" w:hAnsi="Times New Roman" w:cs="Times New Roman"/>
                <w:sz w:val="21"/>
                <w:szCs w:val="18"/>
              </w:rPr>
            </w:pPr>
          </w:p>
        </w:tc>
        <w:tc>
          <w:tcPr>
            <w:tcW w:w="3588" w:type="dxa"/>
            <w:tcBorders>
              <w:top w:val="single" w:color="000000" w:sz="4" w:space="0"/>
              <w:left w:val="single" w:color="000000" w:sz="4" w:space="0"/>
              <w:bottom w:val="single" w:color="000000" w:sz="4" w:space="0"/>
              <w:right w:val="single" w:color="000000" w:sz="4" w:space="0"/>
            </w:tcBorders>
            <w:vAlign w:val="center"/>
          </w:tcPr>
          <w:p w14:paraId="5BFD37B5">
            <w:pPr>
              <w:spacing w:line="240" w:lineRule="auto"/>
              <w:jc w:val="center"/>
              <w:rPr>
                <w:rFonts w:ascii="Times New Roman" w:hAnsi="Times New Roman" w:cs="Times New Roman"/>
                <w:sz w:val="21"/>
                <w:szCs w:val="18"/>
              </w:rPr>
            </w:pPr>
          </w:p>
        </w:tc>
      </w:tr>
      <w:tr w14:paraId="07E83573">
        <w:tblPrEx>
          <w:tblCellMar>
            <w:top w:w="0" w:type="dxa"/>
            <w:left w:w="108" w:type="dxa"/>
            <w:bottom w:w="0" w:type="dxa"/>
            <w:right w:w="108" w:type="dxa"/>
          </w:tblCellMar>
        </w:tblPrEx>
        <w:trPr>
          <w:trHeight w:val="470" w:hRule="atLeast"/>
        </w:trPr>
        <w:tc>
          <w:tcPr>
            <w:tcW w:w="9875" w:type="dxa"/>
            <w:gridSpan w:val="2"/>
            <w:tcBorders>
              <w:top w:val="single" w:color="000000" w:sz="4" w:space="0"/>
              <w:left w:val="single" w:color="000000" w:sz="4" w:space="0"/>
              <w:bottom w:val="single" w:color="000000" w:sz="4" w:space="0"/>
              <w:right w:val="single" w:color="000000" w:sz="4" w:space="0"/>
            </w:tcBorders>
            <w:vAlign w:val="center"/>
          </w:tcPr>
          <w:p w14:paraId="4E8202A9">
            <w:pPr>
              <w:spacing w:line="240" w:lineRule="auto"/>
              <w:jc w:val="center"/>
              <w:rPr>
                <w:rFonts w:ascii="Times New Roman" w:hAnsi="Times New Roman" w:cs="Times New Roman"/>
                <w:sz w:val="21"/>
                <w:szCs w:val="18"/>
                <w:lang w:eastAsia="zh"/>
              </w:rPr>
            </w:pPr>
            <w:r>
              <w:rPr>
                <w:rFonts w:hint="eastAsia" w:ascii="Times New Roman" w:hAnsi="Times New Roman" w:cs="Times New Roman"/>
                <w:sz w:val="21"/>
                <w:szCs w:val="18"/>
              </w:rPr>
              <w:t>概算金额合计=1+2</w:t>
            </w:r>
            <w:r>
              <w:rPr>
                <w:rFonts w:hint="eastAsia" w:ascii="Times New Roman" w:hAnsi="Times New Roman" w:cs="Times New Roman"/>
                <w:sz w:val="21"/>
                <w:szCs w:val="18"/>
                <w:lang w:eastAsia="zh"/>
              </w:rPr>
              <w:t>+3+4+5</w:t>
            </w:r>
          </w:p>
        </w:tc>
        <w:tc>
          <w:tcPr>
            <w:tcW w:w="3588" w:type="dxa"/>
            <w:tcBorders>
              <w:top w:val="single" w:color="000000" w:sz="4" w:space="0"/>
              <w:left w:val="single" w:color="000000" w:sz="4" w:space="0"/>
              <w:bottom w:val="single" w:color="000000" w:sz="4" w:space="0"/>
              <w:right w:val="single" w:color="000000" w:sz="4" w:space="0"/>
            </w:tcBorders>
            <w:vAlign w:val="center"/>
          </w:tcPr>
          <w:p w14:paraId="1767489D">
            <w:pPr>
              <w:spacing w:line="240" w:lineRule="auto"/>
              <w:jc w:val="center"/>
              <w:rPr>
                <w:rFonts w:ascii="Times New Roman" w:hAnsi="Times New Roman" w:cs="Times New Roman"/>
                <w:sz w:val="21"/>
                <w:szCs w:val="18"/>
              </w:rPr>
            </w:pPr>
          </w:p>
        </w:tc>
      </w:tr>
    </w:tbl>
    <w:p w14:paraId="418A2926">
      <w:pPr>
        <w:keepNext/>
        <w:keepLines/>
        <w:outlineLvl w:val="2"/>
        <w:rPr>
          <w:rFonts w:cs="Times New Roman"/>
          <w:bCs/>
          <w:szCs w:val="32"/>
          <w:highlight w:val="yellow"/>
        </w:rPr>
      </w:pPr>
      <w:r>
        <w:rPr>
          <w:rFonts w:hint="eastAsia" w:cs="Times New Roman"/>
          <w:bCs/>
          <w:szCs w:val="32"/>
        </w:rPr>
        <w:t>A.0.10  单位工程概算计价表样式</w:t>
      </w:r>
    </w:p>
    <w:tbl>
      <w:tblPr>
        <w:tblStyle w:val="28"/>
        <w:tblW w:w="13972" w:type="dxa"/>
        <w:tblInd w:w="98" w:type="dxa"/>
        <w:tblLayout w:type="autofit"/>
        <w:tblCellMar>
          <w:top w:w="0" w:type="dxa"/>
          <w:left w:w="108" w:type="dxa"/>
          <w:bottom w:w="0" w:type="dxa"/>
          <w:right w:w="108" w:type="dxa"/>
        </w:tblCellMar>
      </w:tblPr>
      <w:tblGrid>
        <w:gridCol w:w="1107"/>
        <w:gridCol w:w="1410"/>
        <w:gridCol w:w="3495"/>
        <w:gridCol w:w="1335"/>
        <w:gridCol w:w="1600"/>
        <w:gridCol w:w="585"/>
        <w:gridCol w:w="1800"/>
        <w:gridCol w:w="382"/>
        <w:gridCol w:w="2258"/>
      </w:tblGrid>
      <w:tr w14:paraId="2E0C75E0">
        <w:tblPrEx>
          <w:tblCellMar>
            <w:top w:w="0" w:type="dxa"/>
            <w:left w:w="108" w:type="dxa"/>
            <w:bottom w:w="0" w:type="dxa"/>
            <w:right w:w="108" w:type="dxa"/>
          </w:tblCellMar>
        </w:tblPrEx>
        <w:trPr>
          <w:trHeight w:val="542" w:hRule="atLeast"/>
        </w:trPr>
        <w:tc>
          <w:tcPr>
            <w:tcW w:w="13972" w:type="dxa"/>
            <w:gridSpan w:val="9"/>
            <w:tcBorders>
              <w:top w:val="nil"/>
              <w:left w:val="nil"/>
              <w:bottom w:val="nil"/>
              <w:right w:val="nil"/>
            </w:tcBorders>
          </w:tcPr>
          <w:p w14:paraId="78FECF4F">
            <w:pPr>
              <w:widowControl/>
              <w:jc w:val="center"/>
              <w:textAlignment w:val="top"/>
              <w:rPr>
                <w:rFonts w:ascii="宋体" w:hAnsi="宋体"/>
                <w:b/>
                <w:bCs/>
                <w:color w:val="000000"/>
                <w:sz w:val="32"/>
                <w:szCs w:val="32"/>
              </w:rPr>
            </w:pPr>
            <w:r>
              <w:rPr>
                <w:rFonts w:hint="eastAsia" w:ascii="宋体" w:hAnsi="宋体"/>
                <w:b/>
                <w:bCs/>
                <w:color w:val="000000"/>
                <w:kern w:val="0"/>
                <w:sz w:val="32"/>
                <w:szCs w:val="32"/>
                <w:lang w:bidi="ar"/>
              </w:rPr>
              <w:t>单位工程概算计价表</w:t>
            </w:r>
          </w:p>
        </w:tc>
      </w:tr>
      <w:tr w14:paraId="755362EF">
        <w:tblPrEx>
          <w:tblCellMar>
            <w:top w:w="0" w:type="dxa"/>
            <w:left w:w="108" w:type="dxa"/>
            <w:bottom w:w="0" w:type="dxa"/>
            <w:right w:w="108" w:type="dxa"/>
          </w:tblCellMar>
        </w:tblPrEx>
        <w:trPr>
          <w:trHeight w:val="363" w:hRule="atLeast"/>
        </w:trPr>
        <w:tc>
          <w:tcPr>
            <w:tcW w:w="8947" w:type="dxa"/>
            <w:gridSpan w:val="5"/>
            <w:tcBorders>
              <w:top w:val="nil"/>
              <w:left w:val="nil"/>
              <w:bottom w:val="nil"/>
              <w:right w:val="nil"/>
            </w:tcBorders>
            <w:vAlign w:val="bottom"/>
          </w:tcPr>
          <w:p w14:paraId="39AC0BEA">
            <w:pPr>
              <w:rPr>
                <w:rFonts w:ascii="宋体" w:hAnsi="宋体"/>
                <w:b/>
                <w:bCs/>
                <w:color w:val="000000"/>
                <w:sz w:val="21"/>
              </w:rPr>
            </w:pPr>
            <w:r>
              <w:rPr>
                <w:rFonts w:hint="eastAsia" w:ascii="宋体" w:hAnsi="宋体"/>
                <w:b/>
                <w:bCs/>
                <w:color w:val="000000"/>
                <w:kern w:val="0"/>
                <w:sz w:val="21"/>
                <w:lang w:bidi="ar"/>
              </w:rPr>
              <w:t>工程名称：××××项目</w:t>
            </w:r>
          </w:p>
        </w:tc>
        <w:tc>
          <w:tcPr>
            <w:tcW w:w="2385" w:type="dxa"/>
            <w:gridSpan w:val="2"/>
            <w:tcBorders>
              <w:top w:val="nil"/>
              <w:left w:val="nil"/>
              <w:bottom w:val="nil"/>
              <w:right w:val="nil"/>
            </w:tcBorders>
            <w:vAlign w:val="bottom"/>
          </w:tcPr>
          <w:p w14:paraId="2747CAE2">
            <w:pPr>
              <w:ind w:firstLine="422"/>
              <w:rPr>
                <w:rFonts w:ascii="宋体" w:hAnsi="宋体"/>
                <w:b/>
                <w:bCs/>
                <w:color w:val="000000"/>
                <w:sz w:val="21"/>
              </w:rPr>
            </w:pPr>
          </w:p>
        </w:tc>
        <w:tc>
          <w:tcPr>
            <w:tcW w:w="2640" w:type="dxa"/>
            <w:gridSpan w:val="2"/>
            <w:tcBorders>
              <w:top w:val="nil"/>
              <w:left w:val="nil"/>
              <w:bottom w:val="nil"/>
              <w:right w:val="nil"/>
            </w:tcBorders>
            <w:vAlign w:val="bottom"/>
          </w:tcPr>
          <w:p w14:paraId="7E0328A3">
            <w:pPr>
              <w:widowControl/>
              <w:ind w:firstLine="422"/>
              <w:jc w:val="right"/>
              <w:textAlignment w:val="bottom"/>
              <w:rPr>
                <w:rFonts w:ascii="宋体" w:hAnsi="宋体"/>
                <w:b/>
                <w:bCs/>
                <w:color w:val="000000"/>
                <w:sz w:val="21"/>
              </w:rPr>
            </w:pPr>
            <w:r>
              <w:rPr>
                <w:rFonts w:hint="eastAsia" w:ascii="宋体" w:hAnsi="宋体"/>
                <w:b/>
                <w:bCs/>
                <w:color w:val="000000"/>
                <w:kern w:val="0"/>
                <w:sz w:val="21"/>
                <w:lang w:bidi="ar"/>
              </w:rPr>
              <w:t>第×页 共×页</w:t>
            </w:r>
          </w:p>
        </w:tc>
      </w:tr>
      <w:tr w14:paraId="4B80F1D5">
        <w:tblPrEx>
          <w:tblCellMar>
            <w:top w:w="0" w:type="dxa"/>
            <w:left w:w="108" w:type="dxa"/>
            <w:bottom w:w="0" w:type="dxa"/>
            <w:right w:w="108" w:type="dxa"/>
          </w:tblCellMar>
        </w:tblPrEx>
        <w:trPr>
          <w:trHeight w:val="434" w:hRule="atLeast"/>
        </w:trPr>
        <w:tc>
          <w:tcPr>
            <w:tcW w:w="1107" w:type="dxa"/>
            <w:vMerge w:val="restart"/>
            <w:tcBorders>
              <w:top w:val="single" w:color="000000" w:sz="4" w:space="0"/>
              <w:left w:val="single" w:color="000000" w:sz="4" w:space="0"/>
              <w:bottom w:val="single" w:color="000000" w:sz="4" w:space="0"/>
              <w:right w:val="single" w:color="000000" w:sz="4" w:space="0"/>
            </w:tcBorders>
            <w:vAlign w:val="center"/>
          </w:tcPr>
          <w:p w14:paraId="07DAA205">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序号</w:t>
            </w:r>
          </w:p>
        </w:tc>
        <w:tc>
          <w:tcPr>
            <w:tcW w:w="1410" w:type="dxa"/>
            <w:vMerge w:val="restart"/>
            <w:tcBorders>
              <w:top w:val="single" w:color="000000" w:sz="4" w:space="0"/>
              <w:left w:val="single" w:color="000000" w:sz="4" w:space="0"/>
              <w:bottom w:val="single" w:color="000000" w:sz="4" w:space="0"/>
              <w:right w:val="single" w:color="000000" w:sz="4" w:space="0"/>
            </w:tcBorders>
            <w:vAlign w:val="center"/>
          </w:tcPr>
          <w:p w14:paraId="43CA5313">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项目编码</w:t>
            </w:r>
          </w:p>
        </w:tc>
        <w:tc>
          <w:tcPr>
            <w:tcW w:w="3495" w:type="dxa"/>
            <w:vMerge w:val="restart"/>
            <w:tcBorders>
              <w:top w:val="single" w:color="000000" w:sz="4" w:space="0"/>
              <w:left w:val="single" w:color="000000" w:sz="4" w:space="0"/>
              <w:bottom w:val="single" w:color="000000" w:sz="4" w:space="0"/>
              <w:right w:val="single" w:color="000000" w:sz="4" w:space="0"/>
            </w:tcBorders>
            <w:vAlign w:val="center"/>
          </w:tcPr>
          <w:p w14:paraId="0AB6DF1D">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项目名称</w:t>
            </w:r>
          </w:p>
        </w:tc>
        <w:tc>
          <w:tcPr>
            <w:tcW w:w="1335" w:type="dxa"/>
            <w:vMerge w:val="restart"/>
            <w:tcBorders>
              <w:top w:val="single" w:color="000000" w:sz="4" w:space="0"/>
              <w:left w:val="single" w:color="000000" w:sz="4" w:space="0"/>
              <w:right w:val="single" w:color="000000" w:sz="4" w:space="0"/>
            </w:tcBorders>
            <w:vAlign w:val="center"/>
          </w:tcPr>
          <w:p w14:paraId="4F6FD82E">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计量单位</w:t>
            </w:r>
          </w:p>
        </w:tc>
        <w:tc>
          <w:tcPr>
            <w:tcW w:w="2185" w:type="dxa"/>
            <w:gridSpan w:val="2"/>
            <w:vMerge w:val="restart"/>
            <w:tcBorders>
              <w:top w:val="single" w:color="000000" w:sz="4" w:space="0"/>
              <w:left w:val="single" w:color="000000" w:sz="4" w:space="0"/>
              <w:bottom w:val="single" w:color="000000" w:sz="4" w:space="0"/>
              <w:right w:val="single" w:color="000000" w:sz="4" w:space="0"/>
            </w:tcBorders>
            <w:vAlign w:val="center"/>
          </w:tcPr>
          <w:p w14:paraId="3DFE51E4">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工程量</w:t>
            </w:r>
          </w:p>
        </w:tc>
        <w:tc>
          <w:tcPr>
            <w:tcW w:w="4440" w:type="dxa"/>
            <w:gridSpan w:val="3"/>
            <w:tcBorders>
              <w:top w:val="single" w:color="000000" w:sz="4" w:space="0"/>
              <w:left w:val="single" w:color="000000" w:sz="4" w:space="0"/>
              <w:bottom w:val="single" w:color="000000" w:sz="4" w:space="0"/>
              <w:right w:val="single" w:color="000000" w:sz="4" w:space="0"/>
            </w:tcBorders>
            <w:vAlign w:val="center"/>
          </w:tcPr>
          <w:p w14:paraId="1A76CFE8">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金额（元）</w:t>
            </w:r>
          </w:p>
        </w:tc>
      </w:tr>
      <w:tr w14:paraId="10FC7417">
        <w:tblPrEx>
          <w:tblCellMar>
            <w:top w:w="0" w:type="dxa"/>
            <w:left w:w="108" w:type="dxa"/>
            <w:bottom w:w="0" w:type="dxa"/>
            <w:right w:w="108" w:type="dxa"/>
          </w:tblCellMar>
        </w:tblPrEx>
        <w:trPr>
          <w:trHeight w:val="848" w:hRule="atLeast"/>
        </w:trPr>
        <w:tc>
          <w:tcPr>
            <w:tcW w:w="1107" w:type="dxa"/>
            <w:vMerge w:val="continue"/>
            <w:tcBorders>
              <w:top w:val="single" w:color="000000" w:sz="4" w:space="0"/>
              <w:left w:val="single" w:color="000000" w:sz="4" w:space="0"/>
              <w:bottom w:val="single" w:color="000000" w:sz="4" w:space="0"/>
              <w:right w:val="single" w:color="000000" w:sz="4" w:space="0"/>
            </w:tcBorders>
            <w:vAlign w:val="center"/>
          </w:tcPr>
          <w:p w14:paraId="6AA4DFE5">
            <w:pPr>
              <w:spacing w:line="240" w:lineRule="auto"/>
              <w:jc w:val="center"/>
              <w:rPr>
                <w:rFonts w:ascii="Times New Roman" w:hAnsi="Times New Roman" w:cs="Times New Roman"/>
                <w:sz w:val="21"/>
                <w:szCs w:val="18"/>
              </w:rPr>
            </w:pPr>
          </w:p>
        </w:tc>
        <w:tc>
          <w:tcPr>
            <w:tcW w:w="1410" w:type="dxa"/>
            <w:vMerge w:val="continue"/>
            <w:tcBorders>
              <w:top w:val="single" w:color="000000" w:sz="4" w:space="0"/>
              <w:left w:val="single" w:color="000000" w:sz="4" w:space="0"/>
              <w:bottom w:val="single" w:color="000000" w:sz="4" w:space="0"/>
              <w:right w:val="single" w:color="000000" w:sz="4" w:space="0"/>
            </w:tcBorders>
            <w:vAlign w:val="center"/>
          </w:tcPr>
          <w:p w14:paraId="25323087">
            <w:pPr>
              <w:spacing w:line="240" w:lineRule="auto"/>
              <w:jc w:val="center"/>
              <w:rPr>
                <w:rFonts w:ascii="Times New Roman" w:hAnsi="Times New Roman" w:cs="Times New Roman"/>
                <w:sz w:val="21"/>
                <w:szCs w:val="18"/>
              </w:rPr>
            </w:pPr>
          </w:p>
        </w:tc>
        <w:tc>
          <w:tcPr>
            <w:tcW w:w="3495" w:type="dxa"/>
            <w:vMerge w:val="continue"/>
            <w:tcBorders>
              <w:top w:val="single" w:color="000000" w:sz="4" w:space="0"/>
              <w:left w:val="single" w:color="000000" w:sz="4" w:space="0"/>
              <w:bottom w:val="single" w:color="000000" w:sz="4" w:space="0"/>
              <w:right w:val="single" w:color="000000" w:sz="4" w:space="0"/>
            </w:tcBorders>
            <w:vAlign w:val="center"/>
          </w:tcPr>
          <w:p w14:paraId="17DFD750">
            <w:pPr>
              <w:spacing w:line="240" w:lineRule="auto"/>
              <w:jc w:val="center"/>
              <w:rPr>
                <w:rFonts w:ascii="Times New Roman" w:hAnsi="Times New Roman" w:cs="Times New Roman"/>
                <w:sz w:val="21"/>
                <w:szCs w:val="18"/>
              </w:rPr>
            </w:pPr>
          </w:p>
        </w:tc>
        <w:tc>
          <w:tcPr>
            <w:tcW w:w="1335" w:type="dxa"/>
            <w:vMerge w:val="continue"/>
            <w:tcBorders>
              <w:left w:val="single" w:color="000000" w:sz="4" w:space="0"/>
              <w:bottom w:val="single" w:color="000000" w:sz="4" w:space="0"/>
              <w:right w:val="single" w:color="000000" w:sz="4" w:space="0"/>
            </w:tcBorders>
            <w:vAlign w:val="center"/>
          </w:tcPr>
          <w:p w14:paraId="685D595B">
            <w:pPr>
              <w:spacing w:line="240" w:lineRule="auto"/>
              <w:jc w:val="center"/>
              <w:rPr>
                <w:rFonts w:ascii="Times New Roman" w:hAnsi="Times New Roman" w:cs="Times New Roman"/>
                <w:sz w:val="21"/>
                <w:szCs w:val="18"/>
              </w:rPr>
            </w:pPr>
          </w:p>
        </w:tc>
        <w:tc>
          <w:tcPr>
            <w:tcW w:w="218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3D05F3E2">
            <w:pPr>
              <w:spacing w:line="240" w:lineRule="auto"/>
              <w:jc w:val="center"/>
              <w:rPr>
                <w:rFonts w:ascii="Times New Roman" w:hAnsi="Times New Roman" w:cs="Times New Roman"/>
                <w:sz w:val="21"/>
                <w:szCs w:val="18"/>
              </w:rPr>
            </w:pPr>
          </w:p>
        </w:tc>
        <w:tc>
          <w:tcPr>
            <w:tcW w:w="2182" w:type="dxa"/>
            <w:gridSpan w:val="2"/>
            <w:tcBorders>
              <w:top w:val="single" w:color="000000" w:sz="4" w:space="0"/>
              <w:left w:val="single" w:color="000000" w:sz="4" w:space="0"/>
              <w:bottom w:val="single" w:color="000000" w:sz="4" w:space="0"/>
              <w:right w:val="single" w:color="000000" w:sz="4" w:space="0"/>
            </w:tcBorders>
            <w:vAlign w:val="center"/>
          </w:tcPr>
          <w:p w14:paraId="7532EA81">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综合单价</w:t>
            </w:r>
          </w:p>
        </w:tc>
        <w:tc>
          <w:tcPr>
            <w:tcW w:w="2258" w:type="dxa"/>
            <w:tcBorders>
              <w:top w:val="single" w:color="000000" w:sz="4" w:space="0"/>
              <w:left w:val="single" w:color="000000" w:sz="4" w:space="0"/>
              <w:bottom w:val="single" w:color="000000" w:sz="4" w:space="0"/>
              <w:right w:val="single" w:color="000000" w:sz="4" w:space="0"/>
            </w:tcBorders>
            <w:vAlign w:val="center"/>
          </w:tcPr>
          <w:p w14:paraId="1237F7DD">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合价</w:t>
            </w:r>
          </w:p>
        </w:tc>
      </w:tr>
      <w:tr w14:paraId="4580D56C">
        <w:tblPrEx>
          <w:tblCellMar>
            <w:top w:w="0" w:type="dxa"/>
            <w:left w:w="108" w:type="dxa"/>
            <w:bottom w:w="0" w:type="dxa"/>
            <w:right w:w="108" w:type="dxa"/>
          </w:tblCellMar>
        </w:tblPrEx>
        <w:trPr>
          <w:trHeight w:val="434" w:hRule="atLeast"/>
        </w:trPr>
        <w:tc>
          <w:tcPr>
            <w:tcW w:w="1107" w:type="dxa"/>
            <w:tcBorders>
              <w:top w:val="single" w:color="000000" w:sz="4" w:space="0"/>
              <w:left w:val="single" w:color="000000" w:sz="4" w:space="0"/>
              <w:bottom w:val="single" w:color="000000" w:sz="4" w:space="0"/>
              <w:right w:val="single" w:color="000000" w:sz="4" w:space="0"/>
            </w:tcBorders>
            <w:vAlign w:val="center"/>
          </w:tcPr>
          <w:p w14:paraId="083DB4F5">
            <w:pPr>
              <w:spacing w:line="240" w:lineRule="auto"/>
              <w:jc w:val="center"/>
              <w:rPr>
                <w:rFonts w:ascii="Times New Roman" w:hAnsi="Times New Roman" w:cs="Times New Roman"/>
                <w:sz w:val="21"/>
                <w:szCs w:val="18"/>
              </w:rPr>
            </w:pPr>
          </w:p>
        </w:tc>
        <w:tc>
          <w:tcPr>
            <w:tcW w:w="1410" w:type="dxa"/>
            <w:tcBorders>
              <w:top w:val="single" w:color="000000" w:sz="4" w:space="0"/>
              <w:left w:val="single" w:color="000000" w:sz="4" w:space="0"/>
              <w:bottom w:val="single" w:color="000000" w:sz="4" w:space="0"/>
              <w:right w:val="single" w:color="000000" w:sz="4" w:space="0"/>
            </w:tcBorders>
            <w:vAlign w:val="center"/>
          </w:tcPr>
          <w:p w14:paraId="3717E1F4">
            <w:pPr>
              <w:spacing w:line="240" w:lineRule="auto"/>
              <w:jc w:val="center"/>
              <w:rPr>
                <w:rFonts w:ascii="Times New Roman" w:hAnsi="Times New Roman" w:cs="Times New Roman"/>
                <w:sz w:val="21"/>
                <w:szCs w:val="18"/>
              </w:rPr>
            </w:pPr>
          </w:p>
        </w:tc>
        <w:tc>
          <w:tcPr>
            <w:tcW w:w="3495" w:type="dxa"/>
            <w:tcBorders>
              <w:top w:val="single" w:color="000000" w:sz="4" w:space="0"/>
              <w:left w:val="single" w:color="000000" w:sz="4" w:space="0"/>
              <w:bottom w:val="single" w:color="000000" w:sz="4" w:space="0"/>
              <w:right w:val="single" w:color="000000" w:sz="4" w:space="0"/>
            </w:tcBorders>
            <w:vAlign w:val="center"/>
          </w:tcPr>
          <w:p w14:paraId="067473F8">
            <w:pPr>
              <w:spacing w:line="240" w:lineRule="auto"/>
              <w:jc w:val="center"/>
              <w:rPr>
                <w:rFonts w:ascii="Times New Roman" w:hAnsi="Times New Roman" w:cs="Times New Roman"/>
                <w:sz w:val="21"/>
                <w:szCs w:val="18"/>
              </w:rPr>
            </w:pPr>
          </w:p>
        </w:tc>
        <w:tc>
          <w:tcPr>
            <w:tcW w:w="1335" w:type="dxa"/>
            <w:tcBorders>
              <w:top w:val="single" w:color="000000" w:sz="4" w:space="0"/>
              <w:left w:val="single" w:color="000000" w:sz="4" w:space="0"/>
              <w:bottom w:val="single" w:color="000000" w:sz="4" w:space="0"/>
              <w:right w:val="single" w:color="000000" w:sz="4" w:space="0"/>
            </w:tcBorders>
            <w:vAlign w:val="center"/>
          </w:tcPr>
          <w:p w14:paraId="401385DA">
            <w:pPr>
              <w:spacing w:line="240" w:lineRule="auto"/>
              <w:jc w:val="center"/>
              <w:rPr>
                <w:rFonts w:ascii="Times New Roman" w:hAnsi="Times New Roman" w:cs="Times New Roman"/>
                <w:sz w:val="21"/>
                <w:szCs w:val="18"/>
              </w:rPr>
            </w:pPr>
          </w:p>
        </w:tc>
        <w:tc>
          <w:tcPr>
            <w:tcW w:w="2185" w:type="dxa"/>
            <w:gridSpan w:val="2"/>
            <w:tcBorders>
              <w:top w:val="single" w:color="000000" w:sz="4" w:space="0"/>
              <w:left w:val="single" w:color="000000" w:sz="4" w:space="0"/>
              <w:bottom w:val="single" w:color="000000" w:sz="4" w:space="0"/>
              <w:right w:val="single" w:color="000000" w:sz="4" w:space="0"/>
            </w:tcBorders>
            <w:vAlign w:val="center"/>
          </w:tcPr>
          <w:p w14:paraId="7795BDA0">
            <w:pPr>
              <w:spacing w:line="240" w:lineRule="auto"/>
              <w:jc w:val="center"/>
              <w:rPr>
                <w:rFonts w:ascii="Times New Roman" w:hAnsi="Times New Roman" w:cs="Times New Roman"/>
                <w:sz w:val="21"/>
                <w:szCs w:val="18"/>
              </w:rPr>
            </w:pPr>
          </w:p>
        </w:tc>
        <w:tc>
          <w:tcPr>
            <w:tcW w:w="2182" w:type="dxa"/>
            <w:gridSpan w:val="2"/>
            <w:tcBorders>
              <w:top w:val="single" w:color="000000" w:sz="4" w:space="0"/>
              <w:left w:val="single" w:color="000000" w:sz="4" w:space="0"/>
              <w:bottom w:val="single" w:color="000000" w:sz="4" w:space="0"/>
              <w:right w:val="single" w:color="000000" w:sz="4" w:space="0"/>
            </w:tcBorders>
            <w:vAlign w:val="center"/>
          </w:tcPr>
          <w:p w14:paraId="199845D8">
            <w:pPr>
              <w:spacing w:line="240" w:lineRule="auto"/>
              <w:jc w:val="center"/>
              <w:rPr>
                <w:rFonts w:ascii="Times New Roman" w:hAnsi="Times New Roman" w:cs="Times New Roman"/>
                <w:sz w:val="21"/>
                <w:szCs w:val="18"/>
              </w:rPr>
            </w:pPr>
          </w:p>
        </w:tc>
        <w:tc>
          <w:tcPr>
            <w:tcW w:w="2258" w:type="dxa"/>
            <w:tcBorders>
              <w:top w:val="single" w:color="000000" w:sz="4" w:space="0"/>
              <w:left w:val="single" w:color="000000" w:sz="4" w:space="0"/>
              <w:bottom w:val="single" w:color="000000" w:sz="4" w:space="0"/>
              <w:right w:val="single" w:color="000000" w:sz="4" w:space="0"/>
            </w:tcBorders>
            <w:vAlign w:val="center"/>
          </w:tcPr>
          <w:p w14:paraId="21F2A423">
            <w:pPr>
              <w:spacing w:line="240" w:lineRule="auto"/>
              <w:jc w:val="center"/>
              <w:rPr>
                <w:rFonts w:ascii="Times New Roman" w:hAnsi="Times New Roman" w:cs="Times New Roman"/>
                <w:sz w:val="21"/>
                <w:szCs w:val="18"/>
              </w:rPr>
            </w:pPr>
          </w:p>
        </w:tc>
      </w:tr>
      <w:tr w14:paraId="715C0185">
        <w:tblPrEx>
          <w:tblCellMar>
            <w:top w:w="0" w:type="dxa"/>
            <w:left w:w="108" w:type="dxa"/>
            <w:bottom w:w="0" w:type="dxa"/>
            <w:right w:w="108" w:type="dxa"/>
          </w:tblCellMar>
        </w:tblPrEx>
        <w:trPr>
          <w:trHeight w:val="434" w:hRule="atLeast"/>
        </w:trPr>
        <w:tc>
          <w:tcPr>
            <w:tcW w:w="1107" w:type="dxa"/>
            <w:tcBorders>
              <w:top w:val="single" w:color="000000" w:sz="4" w:space="0"/>
              <w:left w:val="single" w:color="000000" w:sz="4" w:space="0"/>
              <w:bottom w:val="single" w:color="000000" w:sz="4" w:space="0"/>
              <w:right w:val="single" w:color="000000" w:sz="4" w:space="0"/>
            </w:tcBorders>
            <w:vAlign w:val="center"/>
          </w:tcPr>
          <w:p w14:paraId="1A76C8C4">
            <w:pPr>
              <w:spacing w:line="240" w:lineRule="auto"/>
              <w:jc w:val="center"/>
              <w:rPr>
                <w:rFonts w:ascii="Times New Roman" w:hAnsi="Times New Roman" w:cs="Times New Roman"/>
                <w:sz w:val="21"/>
                <w:szCs w:val="18"/>
              </w:rPr>
            </w:pPr>
          </w:p>
        </w:tc>
        <w:tc>
          <w:tcPr>
            <w:tcW w:w="1410" w:type="dxa"/>
            <w:tcBorders>
              <w:top w:val="single" w:color="000000" w:sz="4" w:space="0"/>
              <w:left w:val="single" w:color="000000" w:sz="4" w:space="0"/>
              <w:bottom w:val="single" w:color="000000" w:sz="4" w:space="0"/>
              <w:right w:val="single" w:color="000000" w:sz="4" w:space="0"/>
            </w:tcBorders>
            <w:vAlign w:val="center"/>
          </w:tcPr>
          <w:p w14:paraId="7EFA5242">
            <w:pPr>
              <w:spacing w:line="240" w:lineRule="auto"/>
              <w:jc w:val="center"/>
              <w:rPr>
                <w:rFonts w:ascii="Times New Roman" w:hAnsi="Times New Roman" w:cs="Times New Roman"/>
                <w:sz w:val="21"/>
                <w:szCs w:val="18"/>
              </w:rPr>
            </w:pPr>
          </w:p>
        </w:tc>
        <w:tc>
          <w:tcPr>
            <w:tcW w:w="3495" w:type="dxa"/>
            <w:tcBorders>
              <w:top w:val="single" w:color="000000" w:sz="4" w:space="0"/>
              <w:left w:val="single" w:color="000000" w:sz="4" w:space="0"/>
              <w:bottom w:val="single" w:color="000000" w:sz="4" w:space="0"/>
              <w:right w:val="single" w:color="000000" w:sz="4" w:space="0"/>
            </w:tcBorders>
            <w:vAlign w:val="center"/>
          </w:tcPr>
          <w:p w14:paraId="2826E9F6">
            <w:pPr>
              <w:spacing w:line="240" w:lineRule="auto"/>
              <w:jc w:val="center"/>
              <w:rPr>
                <w:rFonts w:ascii="Times New Roman" w:hAnsi="Times New Roman" w:cs="Times New Roman"/>
                <w:sz w:val="21"/>
                <w:szCs w:val="18"/>
              </w:rPr>
            </w:pPr>
          </w:p>
        </w:tc>
        <w:tc>
          <w:tcPr>
            <w:tcW w:w="1335" w:type="dxa"/>
            <w:tcBorders>
              <w:top w:val="single" w:color="000000" w:sz="4" w:space="0"/>
              <w:left w:val="single" w:color="000000" w:sz="4" w:space="0"/>
              <w:bottom w:val="single" w:color="000000" w:sz="4" w:space="0"/>
              <w:right w:val="single" w:color="000000" w:sz="4" w:space="0"/>
            </w:tcBorders>
            <w:vAlign w:val="center"/>
          </w:tcPr>
          <w:p w14:paraId="76447F89">
            <w:pPr>
              <w:spacing w:line="240" w:lineRule="auto"/>
              <w:jc w:val="center"/>
              <w:rPr>
                <w:rFonts w:ascii="Times New Roman" w:hAnsi="Times New Roman" w:cs="Times New Roman"/>
                <w:sz w:val="21"/>
                <w:szCs w:val="18"/>
              </w:rPr>
            </w:pPr>
          </w:p>
        </w:tc>
        <w:tc>
          <w:tcPr>
            <w:tcW w:w="2185" w:type="dxa"/>
            <w:gridSpan w:val="2"/>
            <w:tcBorders>
              <w:top w:val="single" w:color="000000" w:sz="4" w:space="0"/>
              <w:left w:val="single" w:color="000000" w:sz="4" w:space="0"/>
              <w:bottom w:val="single" w:color="000000" w:sz="4" w:space="0"/>
              <w:right w:val="single" w:color="000000" w:sz="4" w:space="0"/>
            </w:tcBorders>
            <w:vAlign w:val="center"/>
          </w:tcPr>
          <w:p w14:paraId="133721AD">
            <w:pPr>
              <w:spacing w:line="240" w:lineRule="auto"/>
              <w:jc w:val="center"/>
              <w:rPr>
                <w:rFonts w:ascii="Times New Roman" w:hAnsi="Times New Roman" w:cs="Times New Roman"/>
                <w:sz w:val="21"/>
                <w:szCs w:val="18"/>
              </w:rPr>
            </w:pPr>
          </w:p>
        </w:tc>
        <w:tc>
          <w:tcPr>
            <w:tcW w:w="2182" w:type="dxa"/>
            <w:gridSpan w:val="2"/>
            <w:tcBorders>
              <w:top w:val="single" w:color="000000" w:sz="4" w:space="0"/>
              <w:left w:val="single" w:color="000000" w:sz="4" w:space="0"/>
              <w:bottom w:val="single" w:color="000000" w:sz="4" w:space="0"/>
              <w:right w:val="single" w:color="000000" w:sz="4" w:space="0"/>
            </w:tcBorders>
            <w:vAlign w:val="center"/>
          </w:tcPr>
          <w:p w14:paraId="2B456267">
            <w:pPr>
              <w:spacing w:line="240" w:lineRule="auto"/>
              <w:jc w:val="center"/>
              <w:rPr>
                <w:rFonts w:ascii="Times New Roman" w:hAnsi="Times New Roman" w:cs="Times New Roman"/>
                <w:sz w:val="21"/>
                <w:szCs w:val="18"/>
              </w:rPr>
            </w:pPr>
          </w:p>
        </w:tc>
        <w:tc>
          <w:tcPr>
            <w:tcW w:w="2258" w:type="dxa"/>
            <w:tcBorders>
              <w:top w:val="single" w:color="000000" w:sz="4" w:space="0"/>
              <w:left w:val="single" w:color="000000" w:sz="4" w:space="0"/>
              <w:bottom w:val="single" w:color="000000" w:sz="4" w:space="0"/>
              <w:right w:val="single" w:color="000000" w:sz="4" w:space="0"/>
            </w:tcBorders>
            <w:vAlign w:val="center"/>
          </w:tcPr>
          <w:p w14:paraId="20AAD5D1">
            <w:pPr>
              <w:spacing w:line="240" w:lineRule="auto"/>
              <w:jc w:val="center"/>
              <w:rPr>
                <w:rFonts w:ascii="Times New Roman" w:hAnsi="Times New Roman" w:cs="Times New Roman"/>
                <w:sz w:val="21"/>
                <w:szCs w:val="18"/>
              </w:rPr>
            </w:pPr>
          </w:p>
        </w:tc>
      </w:tr>
      <w:tr w14:paraId="036A4F0C">
        <w:tblPrEx>
          <w:tblCellMar>
            <w:top w:w="0" w:type="dxa"/>
            <w:left w:w="108" w:type="dxa"/>
            <w:bottom w:w="0" w:type="dxa"/>
            <w:right w:w="108" w:type="dxa"/>
          </w:tblCellMar>
        </w:tblPrEx>
        <w:trPr>
          <w:trHeight w:val="434" w:hRule="atLeast"/>
        </w:trPr>
        <w:tc>
          <w:tcPr>
            <w:tcW w:w="1107" w:type="dxa"/>
            <w:tcBorders>
              <w:top w:val="single" w:color="000000" w:sz="4" w:space="0"/>
              <w:left w:val="single" w:color="000000" w:sz="4" w:space="0"/>
              <w:bottom w:val="single" w:color="000000" w:sz="4" w:space="0"/>
              <w:right w:val="single" w:color="000000" w:sz="4" w:space="0"/>
            </w:tcBorders>
            <w:vAlign w:val="center"/>
          </w:tcPr>
          <w:p w14:paraId="0706DD04">
            <w:pPr>
              <w:spacing w:line="240" w:lineRule="auto"/>
              <w:jc w:val="center"/>
              <w:rPr>
                <w:rFonts w:ascii="Times New Roman" w:hAnsi="Times New Roman" w:cs="Times New Roman"/>
                <w:sz w:val="21"/>
                <w:szCs w:val="18"/>
              </w:rPr>
            </w:pPr>
          </w:p>
        </w:tc>
        <w:tc>
          <w:tcPr>
            <w:tcW w:w="1410" w:type="dxa"/>
            <w:tcBorders>
              <w:top w:val="single" w:color="000000" w:sz="4" w:space="0"/>
              <w:left w:val="single" w:color="000000" w:sz="4" w:space="0"/>
              <w:bottom w:val="single" w:color="000000" w:sz="4" w:space="0"/>
              <w:right w:val="single" w:color="000000" w:sz="4" w:space="0"/>
            </w:tcBorders>
            <w:vAlign w:val="center"/>
          </w:tcPr>
          <w:p w14:paraId="5FE45159">
            <w:pPr>
              <w:spacing w:line="240" w:lineRule="auto"/>
              <w:jc w:val="center"/>
              <w:rPr>
                <w:rFonts w:ascii="Times New Roman" w:hAnsi="Times New Roman" w:cs="Times New Roman"/>
                <w:sz w:val="21"/>
                <w:szCs w:val="18"/>
              </w:rPr>
            </w:pPr>
          </w:p>
        </w:tc>
        <w:tc>
          <w:tcPr>
            <w:tcW w:w="3495" w:type="dxa"/>
            <w:tcBorders>
              <w:top w:val="single" w:color="000000" w:sz="4" w:space="0"/>
              <w:left w:val="single" w:color="000000" w:sz="4" w:space="0"/>
              <w:bottom w:val="single" w:color="000000" w:sz="4" w:space="0"/>
              <w:right w:val="single" w:color="000000" w:sz="4" w:space="0"/>
            </w:tcBorders>
            <w:vAlign w:val="center"/>
          </w:tcPr>
          <w:p w14:paraId="249C7AC4">
            <w:pPr>
              <w:spacing w:line="240" w:lineRule="auto"/>
              <w:jc w:val="center"/>
              <w:rPr>
                <w:rFonts w:ascii="Times New Roman" w:hAnsi="Times New Roman" w:cs="Times New Roman"/>
                <w:sz w:val="21"/>
                <w:szCs w:val="18"/>
              </w:rPr>
            </w:pPr>
          </w:p>
        </w:tc>
        <w:tc>
          <w:tcPr>
            <w:tcW w:w="1335" w:type="dxa"/>
            <w:tcBorders>
              <w:top w:val="single" w:color="000000" w:sz="4" w:space="0"/>
              <w:left w:val="single" w:color="000000" w:sz="4" w:space="0"/>
              <w:bottom w:val="single" w:color="000000" w:sz="4" w:space="0"/>
              <w:right w:val="single" w:color="000000" w:sz="4" w:space="0"/>
            </w:tcBorders>
            <w:vAlign w:val="center"/>
          </w:tcPr>
          <w:p w14:paraId="52CD1F65">
            <w:pPr>
              <w:spacing w:line="240" w:lineRule="auto"/>
              <w:jc w:val="center"/>
              <w:rPr>
                <w:rFonts w:ascii="Times New Roman" w:hAnsi="Times New Roman" w:cs="Times New Roman"/>
                <w:sz w:val="21"/>
                <w:szCs w:val="18"/>
              </w:rPr>
            </w:pPr>
          </w:p>
        </w:tc>
        <w:tc>
          <w:tcPr>
            <w:tcW w:w="2185" w:type="dxa"/>
            <w:gridSpan w:val="2"/>
            <w:tcBorders>
              <w:top w:val="single" w:color="000000" w:sz="4" w:space="0"/>
              <w:left w:val="single" w:color="000000" w:sz="4" w:space="0"/>
              <w:bottom w:val="single" w:color="000000" w:sz="4" w:space="0"/>
              <w:right w:val="single" w:color="000000" w:sz="4" w:space="0"/>
            </w:tcBorders>
            <w:vAlign w:val="center"/>
          </w:tcPr>
          <w:p w14:paraId="181049CC">
            <w:pPr>
              <w:spacing w:line="240" w:lineRule="auto"/>
              <w:jc w:val="center"/>
              <w:rPr>
                <w:rFonts w:ascii="Times New Roman" w:hAnsi="Times New Roman" w:cs="Times New Roman"/>
                <w:sz w:val="21"/>
                <w:szCs w:val="18"/>
              </w:rPr>
            </w:pPr>
          </w:p>
        </w:tc>
        <w:tc>
          <w:tcPr>
            <w:tcW w:w="2182" w:type="dxa"/>
            <w:gridSpan w:val="2"/>
            <w:tcBorders>
              <w:top w:val="single" w:color="000000" w:sz="4" w:space="0"/>
              <w:left w:val="single" w:color="000000" w:sz="4" w:space="0"/>
              <w:bottom w:val="single" w:color="000000" w:sz="4" w:space="0"/>
              <w:right w:val="single" w:color="000000" w:sz="4" w:space="0"/>
            </w:tcBorders>
            <w:vAlign w:val="center"/>
          </w:tcPr>
          <w:p w14:paraId="15B9ACEF">
            <w:pPr>
              <w:spacing w:line="240" w:lineRule="auto"/>
              <w:jc w:val="center"/>
              <w:rPr>
                <w:rFonts w:ascii="Times New Roman" w:hAnsi="Times New Roman" w:cs="Times New Roman"/>
                <w:sz w:val="21"/>
                <w:szCs w:val="18"/>
              </w:rPr>
            </w:pPr>
          </w:p>
        </w:tc>
        <w:tc>
          <w:tcPr>
            <w:tcW w:w="2258" w:type="dxa"/>
            <w:tcBorders>
              <w:top w:val="single" w:color="000000" w:sz="4" w:space="0"/>
              <w:left w:val="single" w:color="000000" w:sz="4" w:space="0"/>
              <w:bottom w:val="single" w:color="000000" w:sz="4" w:space="0"/>
              <w:right w:val="single" w:color="000000" w:sz="4" w:space="0"/>
            </w:tcBorders>
            <w:vAlign w:val="center"/>
          </w:tcPr>
          <w:p w14:paraId="3D45259C">
            <w:pPr>
              <w:spacing w:line="240" w:lineRule="auto"/>
              <w:jc w:val="center"/>
              <w:rPr>
                <w:rFonts w:ascii="Times New Roman" w:hAnsi="Times New Roman" w:cs="Times New Roman"/>
                <w:sz w:val="21"/>
                <w:szCs w:val="18"/>
              </w:rPr>
            </w:pPr>
          </w:p>
        </w:tc>
      </w:tr>
      <w:tr w14:paraId="3A837EE4">
        <w:tblPrEx>
          <w:tblCellMar>
            <w:top w:w="0" w:type="dxa"/>
            <w:left w:w="108" w:type="dxa"/>
            <w:bottom w:w="0" w:type="dxa"/>
            <w:right w:w="108" w:type="dxa"/>
          </w:tblCellMar>
        </w:tblPrEx>
        <w:trPr>
          <w:trHeight w:val="434" w:hRule="atLeast"/>
        </w:trPr>
        <w:tc>
          <w:tcPr>
            <w:tcW w:w="1107" w:type="dxa"/>
            <w:tcBorders>
              <w:top w:val="single" w:color="000000" w:sz="4" w:space="0"/>
              <w:left w:val="single" w:color="000000" w:sz="4" w:space="0"/>
              <w:bottom w:val="single" w:color="000000" w:sz="4" w:space="0"/>
              <w:right w:val="single" w:color="000000" w:sz="4" w:space="0"/>
            </w:tcBorders>
            <w:vAlign w:val="center"/>
          </w:tcPr>
          <w:p w14:paraId="20CBFA41">
            <w:pPr>
              <w:spacing w:line="240" w:lineRule="auto"/>
              <w:jc w:val="center"/>
              <w:rPr>
                <w:rFonts w:ascii="Times New Roman" w:hAnsi="Times New Roman" w:cs="Times New Roman"/>
                <w:sz w:val="21"/>
                <w:szCs w:val="18"/>
              </w:rPr>
            </w:pPr>
          </w:p>
        </w:tc>
        <w:tc>
          <w:tcPr>
            <w:tcW w:w="1410" w:type="dxa"/>
            <w:tcBorders>
              <w:top w:val="single" w:color="000000" w:sz="4" w:space="0"/>
              <w:left w:val="single" w:color="000000" w:sz="4" w:space="0"/>
              <w:bottom w:val="single" w:color="000000" w:sz="4" w:space="0"/>
              <w:right w:val="single" w:color="000000" w:sz="4" w:space="0"/>
            </w:tcBorders>
            <w:vAlign w:val="center"/>
          </w:tcPr>
          <w:p w14:paraId="642222A1">
            <w:pPr>
              <w:spacing w:line="240" w:lineRule="auto"/>
              <w:jc w:val="center"/>
              <w:rPr>
                <w:rFonts w:ascii="Times New Roman" w:hAnsi="Times New Roman" w:cs="Times New Roman"/>
                <w:sz w:val="21"/>
                <w:szCs w:val="18"/>
              </w:rPr>
            </w:pPr>
          </w:p>
        </w:tc>
        <w:tc>
          <w:tcPr>
            <w:tcW w:w="3495" w:type="dxa"/>
            <w:tcBorders>
              <w:top w:val="single" w:color="000000" w:sz="4" w:space="0"/>
              <w:left w:val="single" w:color="000000" w:sz="4" w:space="0"/>
              <w:bottom w:val="single" w:color="000000" w:sz="4" w:space="0"/>
              <w:right w:val="single" w:color="000000" w:sz="4" w:space="0"/>
            </w:tcBorders>
            <w:vAlign w:val="center"/>
          </w:tcPr>
          <w:p w14:paraId="12A14AC7">
            <w:pPr>
              <w:spacing w:line="240" w:lineRule="auto"/>
              <w:jc w:val="center"/>
              <w:rPr>
                <w:rFonts w:ascii="Times New Roman" w:hAnsi="Times New Roman" w:cs="Times New Roman"/>
                <w:sz w:val="21"/>
                <w:szCs w:val="18"/>
              </w:rPr>
            </w:pPr>
          </w:p>
        </w:tc>
        <w:tc>
          <w:tcPr>
            <w:tcW w:w="1335" w:type="dxa"/>
            <w:tcBorders>
              <w:top w:val="single" w:color="000000" w:sz="4" w:space="0"/>
              <w:left w:val="single" w:color="000000" w:sz="4" w:space="0"/>
              <w:bottom w:val="single" w:color="000000" w:sz="4" w:space="0"/>
              <w:right w:val="single" w:color="000000" w:sz="4" w:space="0"/>
            </w:tcBorders>
            <w:vAlign w:val="center"/>
          </w:tcPr>
          <w:p w14:paraId="45902DEA">
            <w:pPr>
              <w:spacing w:line="240" w:lineRule="auto"/>
              <w:jc w:val="center"/>
              <w:rPr>
                <w:rFonts w:ascii="Times New Roman" w:hAnsi="Times New Roman" w:cs="Times New Roman"/>
                <w:sz w:val="21"/>
                <w:szCs w:val="18"/>
              </w:rPr>
            </w:pPr>
          </w:p>
        </w:tc>
        <w:tc>
          <w:tcPr>
            <w:tcW w:w="2185" w:type="dxa"/>
            <w:gridSpan w:val="2"/>
            <w:tcBorders>
              <w:top w:val="single" w:color="000000" w:sz="4" w:space="0"/>
              <w:left w:val="single" w:color="000000" w:sz="4" w:space="0"/>
              <w:bottom w:val="single" w:color="000000" w:sz="4" w:space="0"/>
              <w:right w:val="single" w:color="000000" w:sz="4" w:space="0"/>
            </w:tcBorders>
            <w:vAlign w:val="center"/>
          </w:tcPr>
          <w:p w14:paraId="49AC2C33">
            <w:pPr>
              <w:spacing w:line="240" w:lineRule="auto"/>
              <w:jc w:val="center"/>
              <w:rPr>
                <w:rFonts w:ascii="Times New Roman" w:hAnsi="Times New Roman" w:cs="Times New Roman"/>
                <w:sz w:val="21"/>
                <w:szCs w:val="18"/>
              </w:rPr>
            </w:pPr>
          </w:p>
        </w:tc>
        <w:tc>
          <w:tcPr>
            <w:tcW w:w="2182" w:type="dxa"/>
            <w:gridSpan w:val="2"/>
            <w:tcBorders>
              <w:top w:val="single" w:color="000000" w:sz="4" w:space="0"/>
              <w:left w:val="single" w:color="000000" w:sz="4" w:space="0"/>
              <w:bottom w:val="single" w:color="000000" w:sz="4" w:space="0"/>
              <w:right w:val="single" w:color="000000" w:sz="4" w:space="0"/>
            </w:tcBorders>
            <w:vAlign w:val="center"/>
          </w:tcPr>
          <w:p w14:paraId="6935C6FB">
            <w:pPr>
              <w:spacing w:line="240" w:lineRule="auto"/>
              <w:jc w:val="center"/>
              <w:rPr>
                <w:rFonts w:ascii="Times New Roman" w:hAnsi="Times New Roman" w:cs="Times New Roman"/>
                <w:sz w:val="21"/>
                <w:szCs w:val="18"/>
              </w:rPr>
            </w:pPr>
          </w:p>
        </w:tc>
        <w:tc>
          <w:tcPr>
            <w:tcW w:w="2258" w:type="dxa"/>
            <w:tcBorders>
              <w:top w:val="single" w:color="000000" w:sz="4" w:space="0"/>
              <w:left w:val="single" w:color="000000" w:sz="4" w:space="0"/>
              <w:bottom w:val="single" w:color="000000" w:sz="4" w:space="0"/>
              <w:right w:val="single" w:color="000000" w:sz="4" w:space="0"/>
            </w:tcBorders>
            <w:vAlign w:val="center"/>
          </w:tcPr>
          <w:p w14:paraId="27E838EB">
            <w:pPr>
              <w:spacing w:line="240" w:lineRule="auto"/>
              <w:jc w:val="center"/>
              <w:rPr>
                <w:rFonts w:ascii="Times New Roman" w:hAnsi="Times New Roman" w:cs="Times New Roman"/>
                <w:sz w:val="21"/>
                <w:szCs w:val="18"/>
              </w:rPr>
            </w:pPr>
          </w:p>
        </w:tc>
      </w:tr>
      <w:tr w14:paraId="32D18669">
        <w:tblPrEx>
          <w:tblCellMar>
            <w:top w:w="0" w:type="dxa"/>
            <w:left w:w="108" w:type="dxa"/>
            <w:bottom w:w="0" w:type="dxa"/>
            <w:right w:w="108" w:type="dxa"/>
          </w:tblCellMar>
        </w:tblPrEx>
        <w:trPr>
          <w:trHeight w:val="434" w:hRule="atLeast"/>
        </w:trPr>
        <w:tc>
          <w:tcPr>
            <w:tcW w:w="1107" w:type="dxa"/>
            <w:tcBorders>
              <w:top w:val="single" w:color="000000" w:sz="4" w:space="0"/>
              <w:left w:val="single" w:color="000000" w:sz="4" w:space="0"/>
              <w:bottom w:val="single" w:color="000000" w:sz="4" w:space="0"/>
              <w:right w:val="single" w:color="000000" w:sz="4" w:space="0"/>
            </w:tcBorders>
            <w:vAlign w:val="center"/>
          </w:tcPr>
          <w:p w14:paraId="23489133">
            <w:pPr>
              <w:spacing w:line="240" w:lineRule="auto"/>
              <w:jc w:val="center"/>
              <w:rPr>
                <w:rFonts w:ascii="Times New Roman" w:hAnsi="Times New Roman" w:cs="Times New Roman"/>
                <w:sz w:val="21"/>
                <w:szCs w:val="18"/>
              </w:rPr>
            </w:pPr>
          </w:p>
        </w:tc>
        <w:tc>
          <w:tcPr>
            <w:tcW w:w="1410" w:type="dxa"/>
            <w:tcBorders>
              <w:top w:val="single" w:color="000000" w:sz="4" w:space="0"/>
              <w:left w:val="single" w:color="000000" w:sz="4" w:space="0"/>
              <w:bottom w:val="single" w:color="000000" w:sz="4" w:space="0"/>
              <w:right w:val="single" w:color="000000" w:sz="4" w:space="0"/>
            </w:tcBorders>
            <w:vAlign w:val="center"/>
          </w:tcPr>
          <w:p w14:paraId="1C39AFB0">
            <w:pPr>
              <w:spacing w:line="240" w:lineRule="auto"/>
              <w:jc w:val="center"/>
              <w:rPr>
                <w:rFonts w:ascii="Times New Roman" w:hAnsi="Times New Roman" w:cs="Times New Roman"/>
                <w:sz w:val="21"/>
                <w:szCs w:val="18"/>
              </w:rPr>
            </w:pPr>
          </w:p>
        </w:tc>
        <w:tc>
          <w:tcPr>
            <w:tcW w:w="3495" w:type="dxa"/>
            <w:tcBorders>
              <w:top w:val="single" w:color="000000" w:sz="4" w:space="0"/>
              <w:left w:val="single" w:color="000000" w:sz="4" w:space="0"/>
              <w:bottom w:val="single" w:color="000000" w:sz="4" w:space="0"/>
              <w:right w:val="single" w:color="000000" w:sz="4" w:space="0"/>
            </w:tcBorders>
            <w:vAlign w:val="center"/>
          </w:tcPr>
          <w:p w14:paraId="2D4F8473">
            <w:pPr>
              <w:spacing w:line="240" w:lineRule="auto"/>
              <w:jc w:val="center"/>
              <w:rPr>
                <w:rFonts w:ascii="Times New Roman" w:hAnsi="Times New Roman" w:cs="Times New Roman"/>
                <w:sz w:val="21"/>
                <w:szCs w:val="18"/>
              </w:rPr>
            </w:pPr>
          </w:p>
        </w:tc>
        <w:tc>
          <w:tcPr>
            <w:tcW w:w="1335" w:type="dxa"/>
            <w:tcBorders>
              <w:top w:val="single" w:color="000000" w:sz="4" w:space="0"/>
              <w:left w:val="single" w:color="000000" w:sz="4" w:space="0"/>
              <w:bottom w:val="single" w:color="000000" w:sz="4" w:space="0"/>
              <w:right w:val="single" w:color="000000" w:sz="4" w:space="0"/>
            </w:tcBorders>
            <w:vAlign w:val="center"/>
          </w:tcPr>
          <w:p w14:paraId="35ED34A6">
            <w:pPr>
              <w:spacing w:line="240" w:lineRule="auto"/>
              <w:jc w:val="center"/>
              <w:rPr>
                <w:rFonts w:ascii="Times New Roman" w:hAnsi="Times New Roman" w:cs="Times New Roman"/>
                <w:sz w:val="21"/>
                <w:szCs w:val="18"/>
              </w:rPr>
            </w:pPr>
          </w:p>
        </w:tc>
        <w:tc>
          <w:tcPr>
            <w:tcW w:w="2185" w:type="dxa"/>
            <w:gridSpan w:val="2"/>
            <w:tcBorders>
              <w:top w:val="single" w:color="000000" w:sz="4" w:space="0"/>
              <w:left w:val="single" w:color="000000" w:sz="4" w:space="0"/>
              <w:bottom w:val="single" w:color="000000" w:sz="4" w:space="0"/>
              <w:right w:val="single" w:color="000000" w:sz="4" w:space="0"/>
            </w:tcBorders>
            <w:vAlign w:val="center"/>
          </w:tcPr>
          <w:p w14:paraId="5E003420">
            <w:pPr>
              <w:spacing w:line="240" w:lineRule="auto"/>
              <w:jc w:val="center"/>
              <w:rPr>
                <w:rFonts w:ascii="Times New Roman" w:hAnsi="Times New Roman" w:cs="Times New Roman"/>
                <w:sz w:val="21"/>
                <w:szCs w:val="18"/>
              </w:rPr>
            </w:pPr>
          </w:p>
        </w:tc>
        <w:tc>
          <w:tcPr>
            <w:tcW w:w="2182" w:type="dxa"/>
            <w:gridSpan w:val="2"/>
            <w:tcBorders>
              <w:top w:val="single" w:color="000000" w:sz="4" w:space="0"/>
              <w:left w:val="single" w:color="000000" w:sz="4" w:space="0"/>
              <w:bottom w:val="single" w:color="000000" w:sz="4" w:space="0"/>
              <w:right w:val="single" w:color="000000" w:sz="4" w:space="0"/>
            </w:tcBorders>
            <w:vAlign w:val="center"/>
          </w:tcPr>
          <w:p w14:paraId="239C5A65">
            <w:pPr>
              <w:spacing w:line="240" w:lineRule="auto"/>
              <w:jc w:val="center"/>
              <w:rPr>
                <w:rFonts w:ascii="Times New Roman" w:hAnsi="Times New Roman" w:cs="Times New Roman"/>
                <w:sz w:val="21"/>
                <w:szCs w:val="18"/>
              </w:rPr>
            </w:pPr>
          </w:p>
        </w:tc>
        <w:tc>
          <w:tcPr>
            <w:tcW w:w="2258" w:type="dxa"/>
            <w:tcBorders>
              <w:top w:val="single" w:color="000000" w:sz="4" w:space="0"/>
              <w:left w:val="single" w:color="000000" w:sz="4" w:space="0"/>
              <w:bottom w:val="single" w:color="000000" w:sz="4" w:space="0"/>
              <w:right w:val="single" w:color="000000" w:sz="4" w:space="0"/>
            </w:tcBorders>
            <w:vAlign w:val="center"/>
          </w:tcPr>
          <w:p w14:paraId="64698F54">
            <w:pPr>
              <w:spacing w:line="240" w:lineRule="auto"/>
              <w:jc w:val="center"/>
              <w:rPr>
                <w:rFonts w:ascii="Times New Roman" w:hAnsi="Times New Roman" w:cs="Times New Roman"/>
                <w:sz w:val="21"/>
                <w:szCs w:val="18"/>
              </w:rPr>
            </w:pPr>
          </w:p>
        </w:tc>
      </w:tr>
      <w:tr w14:paraId="7B181910">
        <w:tblPrEx>
          <w:tblCellMar>
            <w:top w:w="0" w:type="dxa"/>
            <w:left w:w="108" w:type="dxa"/>
            <w:bottom w:w="0" w:type="dxa"/>
            <w:right w:w="108" w:type="dxa"/>
          </w:tblCellMar>
        </w:tblPrEx>
        <w:trPr>
          <w:trHeight w:val="434" w:hRule="atLeast"/>
        </w:trPr>
        <w:tc>
          <w:tcPr>
            <w:tcW w:w="1107" w:type="dxa"/>
            <w:tcBorders>
              <w:top w:val="single" w:color="000000" w:sz="4" w:space="0"/>
              <w:left w:val="single" w:color="000000" w:sz="4" w:space="0"/>
              <w:bottom w:val="single" w:color="000000" w:sz="4" w:space="0"/>
              <w:right w:val="single" w:color="000000" w:sz="4" w:space="0"/>
            </w:tcBorders>
            <w:vAlign w:val="center"/>
          </w:tcPr>
          <w:p w14:paraId="2804E684">
            <w:pPr>
              <w:spacing w:line="240" w:lineRule="auto"/>
              <w:jc w:val="center"/>
              <w:rPr>
                <w:rFonts w:ascii="Times New Roman" w:hAnsi="Times New Roman" w:cs="Times New Roman"/>
                <w:sz w:val="21"/>
                <w:szCs w:val="18"/>
              </w:rPr>
            </w:pPr>
          </w:p>
        </w:tc>
        <w:tc>
          <w:tcPr>
            <w:tcW w:w="1410" w:type="dxa"/>
            <w:tcBorders>
              <w:top w:val="single" w:color="000000" w:sz="4" w:space="0"/>
              <w:left w:val="single" w:color="000000" w:sz="4" w:space="0"/>
              <w:bottom w:val="single" w:color="000000" w:sz="4" w:space="0"/>
              <w:right w:val="single" w:color="000000" w:sz="4" w:space="0"/>
            </w:tcBorders>
            <w:vAlign w:val="center"/>
          </w:tcPr>
          <w:p w14:paraId="40A86260">
            <w:pPr>
              <w:spacing w:line="240" w:lineRule="auto"/>
              <w:jc w:val="center"/>
              <w:rPr>
                <w:rFonts w:ascii="Times New Roman" w:hAnsi="Times New Roman" w:cs="Times New Roman"/>
                <w:sz w:val="21"/>
                <w:szCs w:val="18"/>
              </w:rPr>
            </w:pPr>
          </w:p>
        </w:tc>
        <w:tc>
          <w:tcPr>
            <w:tcW w:w="3495" w:type="dxa"/>
            <w:tcBorders>
              <w:top w:val="single" w:color="000000" w:sz="4" w:space="0"/>
              <w:left w:val="single" w:color="000000" w:sz="4" w:space="0"/>
              <w:bottom w:val="single" w:color="000000" w:sz="4" w:space="0"/>
              <w:right w:val="single" w:color="000000" w:sz="4" w:space="0"/>
            </w:tcBorders>
            <w:vAlign w:val="center"/>
          </w:tcPr>
          <w:p w14:paraId="16ECDCCD">
            <w:pPr>
              <w:spacing w:line="240" w:lineRule="auto"/>
              <w:jc w:val="center"/>
              <w:rPr>
                <w:rFonts w:ascii="Times New Roman" w:hAnsi="Times New Roman" w:cs="Times New Roman"/>
                <w:sz w:val="21"/>
                <w:szCs w:val="18"/>
              </w:rPr>
            </w:pPr>
          </w:p>
        </w:tc>
        <w:tc>
          <w:tcPr>
            <w:tcW w:w="1335" w:type="dxa"/>
            <w:tcBorders>
              <w:top w:val="single" w:color="000000" w:sz="4" w:space="0"/>
              <w:left w:val="single" w:color="000000" w:sz="4" w:space="0"/>
              <w:bottom w:val="single" w:color="000000" w:sz="4" w:space="0"/>
              <w:right w:val="single" w:color="000000" w:sz="4" w:space="0"/>
            </w:tcBorders>
            <w:vAlign w:val="center"/>
          </w:tcPr>
          <w:p w14:paraId="15C53F44">
            <w:pPr>
              <w:spacing w:line="240" w:lineRule="auto"/>
              <w:jc w:val="center"/>
              <w:rPr>
                <w:rFonts w:ascii="Times New Roman" w:hAnsi="Times New Roman" w:cs="Times New Roman"/>
                <w:sz w:val="21"/>
                <w:szCs w:val="18"/>
              </w:rPr>
            </w:pPr>
          </w:p>
        </w:tc>
        <w:tc>
          <w:tcPr>
            <w:tcW w:w="2185" w:type="dxa"/>
            <w:gridSpan w:val="2"/>
            <w:tcBorders>
              <w:top w:val="single" w:color="000000" w:sz="4" w:space="0"/>
              <w:left w:val="single" w:color="000000" w:sz="4" w:space="0"/>
              <w:bottom w:val="single" w:color="000000" w:sz="4" w:space="0"/>
              <w:right w:val="single" w:color="000000" w:sz="4" w:space="0"/>
            </w:tcBorders>
            <w:vAlign w:val="center"/>
          </w:tcPr>
          <w:p w14:paraId="26660E81">
            <w:pPr>
              <w:spacing w:line="240" w:lineRule="auto"/>
              <w:jc w:val="center"/>
              <w:rPr>
                <w:rFonts w:ascii="Times New Roman" w:hAnsi="Times New Roman" w:cs="Times New Roman"/>
                <w:sz w:val="21"/>
                <w:szCs w:val="18"/>
              </w:rPr>
            </w:pPr>
          </w:p>
        </w:tc>
        <w:tc>
          <w:tcPr>
            <w:tcW w:w="2182" w:type="dxa"/>
            <w:gridSpan w:val="2"/>
            <w:tcBorders>
              <w:top w:val="single" w:color="000000" w:sz="4" w:space="0"/>
              <w:left w:val="single" w:color="000000" w:sz="4" w:space="0"/>
              <w:bottom w:val="single" w:color="000000" w:sz="4" w:space="0"/>
              <w:right w:val="single" w:color="000000" w:sz="4" w:space="0"/>
            </w:tcBorders>
            <w:vAlign w:val="center"/>
          </w:tcPr>
          <w:p w14:paraId="6199D455">
            <w:pPr>
              <w:spacing w:line="240" w:lineRule="auto"/>
              <w:jc w:val="center"/>
              <w:rPr>
                <w:rFonts w:ascii="Times New Roman" w:hAnsi="Times New Roman" w:cs="Times New Roman"/>
                <w:sz w:val="21"/>
                <w:szCs w:val="18"/>
              </w:rPr>
            </w:pPr>
          </w:p>
        </w:tc>
        <w:tc>
          <w:tcPr>
            <w:tcW w:w="2258" w:type="dxa"/>
            <w:tcBorders>
              <w:top w:val="single" w:color="000000" w:sz="4" w:space="0"/>
              <w:left w:val="single" w:color="000000" w:sz="4" w:space="0"/>
              <w:bottom w:val="single" w:color="000000" w:sz="4" w:space="0"/>
              <w:right w:val="single" w:color="000000" w:sz="4" w:space="0"/>
            </w:tcBorders>
            <w:vAlign w:val="center"/>
          </w:tcPr>
          <w:p w14:paraId="532C73AD">
            <w:pPr>
              <w:spacing w:line="240" w:lineRule="auto"/>
              <w:jc w:val="center"/>
              <w:rPr>
                <w:rFonts w:ascii="Times New Roman" w:hAnsi="Times New Roman" w:cs="Times New Roman"/>
                <w:sz w:val="21"/>
                <w:szCs w:val="18"/>
              </w:rPr>
            </w:pPr>
          </w:p>
        </w:tc>
      </w:tr>
      <w:tr w14:paraId="1E4D8A5E">
        <w:tblPrEx>
          <w:tblCellMar>
            <w:top w:w="0" w:type="dxa"/>
            <w:left w:w="108" w:type="dxa"/>
            <w:bottom w:w="0" w:type="dxa"/>
            <w:right w:w="108" w:type="dxa"/>
          </w:tblCellMar>
        </w:tblPrEx>
        <w:trPr>
          <w:trHeight w:val="434" w:hRule="atLeast"/>
        </w:trPr>
        <w:tc>
          <w:tcPr>
            <w:tcW w:w="1107" w:type="dxa"/>
            <w:tcBorders>
              <w:top w:val="single" w:color="000000" w:sz="4" w:space="0"/>
              <w:left w:val="single" w:color="000000" w:sz="4" w:space="0"/>
              <w:bottom w:val="single" w:color="000000" w:sz="4" w:space="0"/>
              <w:right w:val="single" w:color="000000" w:sz="4" w:space="0"/>
            </w:tcBorders>
            <w:vAlign w:val="center"/>
          </w:tcPr>
          <w:p w14:paraId="39FADC5D">
            <w:pPr>
              <w:spacing w:line="240" w:lineRule="auto"/>
              <w:jc w:val="center"/>
              <w:rPr>
                <w:rFonts w:ascii="Times New Roman" w:hAnsi="Times New Roman" w:cs="Times New Roman"/>
                <w:sz w:val="21"/>
                <w:szCs w:val="18"/>
              </w:rPr>
            </w:pPr>
          </w:p>
        </w:tc>
        <w:tc>
          <w:tcPr>
            <w:tcW w:w="1410" w:type="dxa"/>
            <w:tcBorders>
              <w:top w:val="single" w:color="000000" w:sz="4" w:space="0"/>
              <w:left w:val="single" w:color="000000" w:sz="4" w:space="0"/>
              <w:bottom w:val="single" w:color="000000" w:sz="4" w:space="0"/>
              <w:right w:val="single" w:color="000000" w:sz="4" w:space="0"/>
            </w:tcBorders>
            <w:vAlign w:val="center"/>
          </w:tcPr>
          <w:p w14:paraId="650DCDEE">
            <w:pPr>
              <w:spacing w:line="240" w:lineRule="auto"/>
              <w:jc w:val="center"/>
              <w:rPr>
                <w:rFonts w:ascii="Times New Roman" w:hAnsi="Times New Roman" w:cs="Times New Roman"/>
                <w:sz w:val="21"/>
                <w:szCs w:val="18"/>
              </w:rPr>
            </w:pPr>
          </w:p>
        </w:tc>
        <w:tc>
          <w:tcPr>
            <w:tcW w:w="3495" w:type="dxa"/>
            <w:tcBorders>
              <w:top w:val="single" w:color="000000" w:sz="4" w:space="0"/>
              <w:left w:val="single" w:color="000000" w:sz="4" w:space="0"/>
              <w:bottom w:val="single" w:color="000000" w:sz="4" w:space="0"/>
              <w:right w:val="single" w:color="000000" w:sz="4" w:space="0"/>
            </w:tcBorders>
            <w:vAlign w:val="center"/>
          </w:tcPr>
          <w:p w14:paraId="55D6A402">
            <w:pPr>
              <w:spacing w:line="240" w:lineRule="auto"/>
              <w:jc w:val="center"/>
              <w:rPr>
                <w:rFonts w:ascii="Times New Roman" w:hAnsi="Times New Roman" w:cs="Times New Roman"/>
                <w:sz w:val="21"/>
                <w:szCs w:val="18"/>
              </w:rPr>
            </w:pPr>
          </w:p>
        </w:tc>
        <w:tc>
          <w:tcPr>
            <w:tcW w:w="1335" w:type="dxa"/>
            <w:tcBorders>
              <w:top w:val="single" w:color="000000" w:sz="4" w:space="0"/>
              <w:left w:val="single" w:color="000000" w:sz="4" w:space="0"/>
              <w:bottom w:val="single" w:color="000000" w:sz="4" w:space="0"/>
              <w:right w:val="single" w:color="000000" w:sz="4" w:space="0"/>
            </w:tcBorders>
            <w:vAlign w:val="center"/>
          </w:tcPr>
          <w:p w14:paraId="2683A51F">
            <w:pPr>
              <w:spacing w:line="240" w:lineRule="auto"/>
              <w:jc w:val="center"/>
              <w:rPr>
                <w:rFonts w:ascii="Times New Roman" w:hAnsi="Times New Roman" w:cs="Times New Roman"/>
                <w:sz w:val="21"/>
                <w:szCs w:val="18"/>
              </w:rPr>
            </w:pPr>
          </w:p>
        </w:tc>
        <w:tc>
          <w:tcPr>
            <w:tcW w:w="2185" w:type="dxa"/>
            <w:gridSpan w:val="2"/>
            <w:tcBorders>
              <w:top w:val="single" w:color="000000" w:sz="4" w:space="0"/>
              <w:left w:val="single" w:color="000000" w:sz="4" w:space="0"/>
              <w:bottom w:val="single" w:color="000000" w:sz="4" w:space="0"/>
              <w:right w:val="single" w:color="000000" w:sz="4" w:space="0"/>
            </w:tcBorders>
            <w:vAlign w:val="center"/>
          </w:tcPr>
          <w:p w14:paraId="579D1623">
            <w:pPr>
              <w:spacing w:line="240" w:lineRule="auto"/>
              <w:jc w:val="center"/>
              <w:rPr>
                <w:rFonts w:ascii="Times New Roman" w:hAnsi="Times New Roman" w:cs="Times New Roman"/>
                <w:sz w:val="21"/>
                <w:szCs w:val="18"/>
              </w:rPr>
            </w:pPr>
          </w:p>
        </w:tc>
        <w:tc>
          <w:tcPr>
            <w:tcW w:w="2182" w:type="dxa"/>
            <w:gridSpan w:val="2"/>
            <w:tcBorders>
              <w:top w:val="single" w:color="000000" w:sz="4" w:space="0"/>
              <w:left w:val="single" w:color="000000" w:sz="4" w:space="0"/>
              <w:bottom w:val="single" w:color="000000" w:sz="4" w:space="0"/>
              <w:right w:val="single" w:color="000000" w:sz="4" w:space="0"/>
            </w:tcBorders>
            <w:vAlign w:val="center"/>
          </w:tcPr>
          <w:p w14:paraId="5D7E1F30">
            <w:pPr>
              <w:spacing w:line="240" w:lineRule="auto"/>
              <w:jc w:val="center"/>
              <w:rPr>
                <w:rFonts w:ascii="Times New Roman" w:hAnsi="Times New Roman" w:cs="Times New Roman"/>
                <w:sz w:val="21"/>
                <w:szCs w:val="18"/>
              </w:rPr>
            </w:pPr>
          </w:p>
        </w:tc>
        <w:tc>
          <w:tcPr>
            <w:tcW w:w="2258" w:type="dxa"/>
            <w:tcBorders>
              <w:top w:val="single" w:color="000000" w:sz="4" w:space="0"/>
              <w:left w:val="single" w:color="000000" w:sz="4" w:space="0"/>
              <w:bottom w:val="single" w:color="000000" w:sz="4" w:space="0"/>
              <w:right w:val="single" w:color="000000" w:sz="4" w:space="0"/>
            </w:tcBorders>
            <w:vAlign w:val="center"/>
          </w:tcPr>
          <w:p w14:paraId="08881237">
            <w:pPr>
              <w:spacing w:line="240" w:lineRule="auto"/>
              <w:jc w:val="center"/>
              <w:rPr>
                <w:rFonts w:ascii="Times New Roman" w:hAnsi="Times New Roman" w:cs="Times New Roman"/>
                <w:sz w:val="21"/>
                <w:szCs w:val="18"/>
              </w:rPr>
            </w:pPr>
          </w:p>
        </w:tc>
      </w:tr>
      <w:tr w14:paraId="58626487">
        <w:tblPrEx>
          <w:tblCellMar>
            <w:top w:w="0" w:type="dxa"/>
            <w:left w:w="108" w:type="dxa"/>
            <w:bottom w:w="0" w:type="dxa"/>
            <w:right w:w="108" w:type="dxa"/>
          </w:tblCellMar>
        </w:tblPrEx>
        <w:trPr>
          <w:trHeight w:val="434" w:hRule="atLeast"/>
        </w:trPr>
        <w:tc>
          <w:tcPr>
            <w:tcW w:w="1107" w:type="dxa"/>
            <w:tcBorders>
              <w:top w:val="single" w:color="000000" w:sz="4" w:space="0"/>
              <w:left w:val="single" w:color="000000" w:sz="4" w:space="0"/>
              <w:bottom w:val="single" w:color="000000" w:sz="4" w:space="0"/>
              <w:right w:val="single" w:color="000000" w:sz="4" w:space="0"/>
            </w:tcBorders>
            <w:vAlign w:val="center"/>
          </w:tcPr>
          <w:p w14:paraId="396116F0">
            <w:pPr>
              <w:spacing w:line="240" w:lineRule="auto"/>
              <w:jc w:val="center"/>
              <w:rPr>
                <w:rFonts w:ascii="Times New Roman" w:hAnsi="Times New Roman" w:cs="Times New Roman"/>
                <w:sz w:val="21"/>
                <w:szCs w:val="18"/>
              </w:rPr>
            </w:pPr>
          </w:p>
        </w:tc>
        <w:tc>
          <w:tcPr>
            <w:tcW w:w="1410" w:type="dxa"/>
            <w:tcBorders>
              <w:top w:val="single" w:color="000000" w:sz="4" w:space="0"/>
              <w:left w:val="single" w:color="000000" w:sz="4" w:space="0"/>
              <w:bottom w:val="single" w:color="000000" w:sz="4" w:space="0"/>
              <w:right w:val="single" w:color="000000" w:sz="4" w:space="0"/>
            </w:tcBorders>
            <w:vAlign w:val="center"/>
          </w:tcPr>
          <w:p w14:paraId="774F2899">
            <w:pPr>
              <w:spacing w:line="240" w:lineRule="auto"/>
              <w:jc w:val="center"/>
              <w:rPr>
                <w:rFonts w:ascii="Times New Roman" w:hAnsi="Times New Roman" w:cs="Times New Roman"/>
                <w:sz w:val="21"/>
                <w:szCs w:val="18"/>
              </w:rPr>
            </w:pPr>
          </w:p>
        </w:tc>
        <w:tc>
          <w:tcPr>
            <w:tcW w:w="3495" w:type="dxa"/>
            <w:tcBorders>
              <w:top w:val="single" w:color="000000" w:sz="4" w:space="0"/>
              <w:left w:val="single" w:color="000000" w:sz="4" w:space="0"/>
              <w:bottom w:val="single" w:color="000000" w:sz="4" w:space="0"/>
              <w:right w:val="single" w:color="000000" w:sz="4" w:space="0"/>
            </w:tcBorders>
            <w:vAlign w:val="center"/>
          </w:tcPr>
          <w:p w14:paraId="14E0A23F">
            <w:pPr>
              <w:spacing w:line="240" w:lineRule="auto"/>
              <w:jc w:val="center"/>
              <w:rPr>
                <w:rFonts w:ascii="Times New Roman" w:hAnsi="Times New Roman" w:cs="Times New Roman"/>
                <w:sz w:val="21"/>
                <w:szCs w:val="18"/>
              </w:rPr>
            </w:pPr>
          </w:p>
        </w:tc>
        <w:tc>
          <w:tcPr>
            <w:tcW w:w="1335" w:type="dxa"/>
            <w:tcBorders>
              <w:top w:val="single" w:color="000000" w:sz="4" w:space="0"/>
              <w:left w:val="single" w:color="000000" w:sz="4" w:space="0"/>
              <w:bottom w:val="single" w:color="000000" w:sz="4" w:space="0"/>
              <w:right w:val="single" w:color="000000" w:sz="4" w:space="0"/>
            </w:tcBorders>
            <w:vAlign w:val="center"/>
          </w:tcPr>
          <w:p w14:paraId="284B7760">
            <w:pPr>
              <w:spacing w:line="240" w:lineRule="auto"/>
              <w:jc w:val="center"/>
              <w:rPr>
                <w:rFonts w:ascii="Times New Roman" w:hAnsi="Times New Roman" w:cs="Times New Roman"/>
                <w:sz w:val="21"/>
                <w:szCs w:val="18"/>
              </w:rPr>
            </w:pPr>
          </w:p>
        </w:tc>
        <w:tc>
          <w:tcPr>
            <w:tcW w:w="2185" w:type="dxa"/>
            <w:gridSpan w:val="2"/>
            <w:tcBorders>
              <w:top w:val="single" w:color="000000" w:sz="4" w:space="0"/>
              <w:left w:val="single" w:color="000000" w:sz="4" w:space="0"/>
              <w:bottom w:val="single" w:color="000000" w:sz="4" w:space="0"/>
              <w:right w:val="single" w:color="000000" w:sz="4" w:space="0"/>
            </w:tcBorders>
            <w:vAlign w:val="center"/>
          </w:tcPr>
          <w:p w14:paraId="7271B625">
            <w:pPr>
              <w:spacing w:line="240" w:lineRule="auto"/>
              <w:jc w:val="center"/>
              <w:rPr>
                <w:rFonts w:ascii="Times New Roman" w:hAnsi="Times New Roman" w:cs="Times New Roman"/>
                <w:sz w:val="21"/>
                <w:szCs w:val="18"/>
              </w:rPr>
            </w:pPr>
          </w:p>
        </w:tc>
        <w:tc>
          <w:tcPr>
            <w:tcW w:w="2182" w:type="dxa"/>
            <w:gridSpan w:val="2"/>
            <w:tcBorders>
              <w:top w:val="single" w:color="000000" w:sz="4" w:space="0"/>
              <w:left w:val="single" w:color="000000" w:sz="4" w:space="0"/>
              <w:bottom w:val="single" w:color="000000" w:sz="4" w:space="0"/>
              <w:right w:val="single" w:color="000000" w:sz="4" w:space="0"/>
            </w:tcBorders>
            <w:vAlign w:val="center"/>
          </w:tcPr>
          <w:p w14:paraId="65B26567">
            <w:pPr>
              <w:spacing w:line="240" w:lineRule="auto"/>
              <w:jc w:val="center"/>
              <w:rPr>
                <w:rFonts w:ascii="Times New Roman" w:hAnsi="Times New Roman" w:cs="Times New Roman"/>
                <w:sz w:val="21"/>
                <w:szCs w:val="18"/>
              </w:rPr>
            </w:pPr>
          </w:p>
        </w:tc>
        <w:tc>
          <w:tcPr>
            <w:tcW w:w="2258" w:type="dxa"/>
            <w:tcBorders>
              <w:top w:val="single" w:color="000000" w:sz="4" w:space="0"/>
              <w:left w:val="single" w:color="000000" w:sz="4" w:space="0"/>
              <w:bottom w:val="single" w:color="000000" w:sz="4" w:space="0"/>
              <w:right w:val="single" w:color="000000" w:sz="4" w:space="0"/>
            </w:tcBorders>
            <w:vAlign w:val="center"/>
          </w:tcPr>
          <w:p w14:paraId="73C3E9C5">
            <w:pPr>
              <w:spacing w:line="240" w:lineRule="auto"/>
              <w:jc w:val="center"/>
              <w:rPr>
                <w:rFonts w:ascii="Times New Roman" w:hAnsi="Times New Roman" w:cs="Times New Roman"/>
                <w:sz w:val="21"/>
                <w:szCs w:val="18"/>
              </w:rPr>
            </w:pPr>
          </w:p>
        </w:tc>
      </w:tr>
      <w:tr w14:paraId="217A1977">
        <w:tblPrEx>
          <w:tblCellMar>
            <w:top w:w="0" w:type="dxa"/>
            <w:left w:w="108" w:type="dxa"/>
            <w:bottom w:w="0" w:type="dxa"/>
            <w:right w:w="108" w:type="dxa"/>
          </w:tblCellMar>
        </w:tblPrEx>
        <w:trPr>
          <w:trHeight w:val="434" w:hRule="atLeast"/>
        </w:trPr>
        <w:tc>
          <w:tcPr>
            <w:tcW w:w="1107" w:type="dxa"/>
            <w:tcBorders>
              <w:top w:val="single" w:color="000000" w:sz="4" w:space="0"/>
              <w:left w:val="single" w:color="000000" w:sz="4" w:space="0"/>
              <w:bottom w:val="single" w:color="000000" w:sz="4" w:space="0"/>
              <w:right w:val="single" w:color="000000" w:sz="4" w:space="0"/>
            </w:tcBorders>
            <w:vAlign w:val="center"/>
          </w:tcPr>
          <w:p w14:paraId="504D18E6">
            <w:pPr>
              <w:spacing w:line="240" w:lineRule="auto"/>
              <w:jc w:val="center"/>
              <w:rPr>
                <w:rFonts w:ascii="Times New Roman" w:hAnsi="Times New Roman" w:cs="Times New Roman"/>
                <w:sz w:val="21"/>
                <w:szCs w:val="18"/>
              </w:rPr>
            </w:pPr>
          </w:p>
        </w:tc>
        <w:tc>
          <w:tcPr>
            <w:tcW w:w="1410" w:type="dxa"/>
            <w:tcBorders>
              <w:top w:val="single" w:color="000000" w:sz="4" w:space="0"/>
              <w:left w:val="single" w:color="000000" w:sz="4" w:space="0"/>
              <w:bottom w:val="single" w:color="000000" w:sz="4" w:space="0"/>
              <w:right w:val="single" w:color="000000" w:sz="4" w:space="0"/>
            </w:tcBorders>
            <w:vAlign w:val="center"/>
          </w:tcPr>
          <w:p w14:paraId="7CE9A457">
            <w:pPr>
              <w:spacing w:line="240" w:lineRule="auto"/>
              <w:jc w:val="center"/>
              <w:rPr>
                <w:rFonts w:ascii="Times New Roman" w:hAnsi="Times New Roman" w:cs="Times New Roman"/>
                <w:sz w:val="21"/>
                <w:szCs w:val="18"/>
              </w:rPr>
            </w:pPr>
          </w:p>
        </w:tc>
        <w:tc>
          <w:tcPr>
            <w:tcW w:w="3495" w:type="dxa"/>
            <w:tcBorders>
              <w:top w:val="single" w:color="000000" w:sz="4" w:space="0"/>
              <w:left w:val="single" w:color="000000" w:sz="4" w:space="0"/>
              <w:bottom w:val="single" w:color="000000" w:sz="4" w:space="0"/>
              <w:right w:val="single" w:color="000000" w:sz="4" w:space="0"/>
            </w:tcBorders>
            <w:vAlign w:val="center"/>
          </w:tcPr>
          <w:p w14:paraId="3D0AF959">
            <w:pPr>
              <w:spacing w:line="240" w:lineRule="auto"/>
              <w:jc w:val="center"/>
              <w:rPr>
                <w:rFonts w:ascii="Times New Roman" w:hAnsi="Times New Roman" w:cs="Times New Roman"/>
                <w:sz w:val="21"/>
                <w:szCs w:val="18"/>
              </w:rPr>
            </w:pPr>
          </w:p>
        </w:tc>
        <w:tc>
          <w:tcPr>
            <w:tcW w:w="1335" w:type="dxa"/>
            <w:tcBorders>
              <w:top w:val="single" w:color="000000" w:sz="4" w:space="0"/>
              <w:left w:val="single" w:color="000000" w:sz="4" w:space="0"/>
              <w:bottom w:val="single" w:color="000000" w:sz="4" w:space="0"/>
              <w:right w:val="single" w:color="000000" w:sz="4" w:space="0"/>
            </w:tcBorders>
            <w:vAlign w:val="center"/>
          </w:tcPr>
          <w:p w14:paraId="1177B5FA">
            <w:pPr>
              <w:spacing w:line="240" w:lineRule="auto"/>
              <w:jc w:val="center"/>
              <w:rPr>
                <w:rFonts w:ascii="Times New Roman" w:hAnsi="Times New Roman" w:cs="Times New Roman"/>
                <w:sz w:val="21"/>
                <w:szCs w:val="18"/>
              </w:rPr>
            </w:pPr>
          </w:p>
        </w:tc>
        <w:tc>
          <w:tcPr>
            <w:tcW w:w="2185" w:type="dxa"/>
            <w:gridSpan w:val="2"/>
            <w:tcBorders>
              <w:top w:val="single" w:color="000000" w:sz="4" w:space="0"/>
              <w:left w:val="single" w:color="000000" w:sz="4" w:space="0"/>
              <w:bottom w:val="single" w:color="000000" w:sz="4" w:space="0"/>
              <w:right w:val="single" w:color="000000" w:sz="4" w:space="0"/>
            </w:tcBorders>
            <w:vAlign w:val="center"/>
          </w:tcPr>
          <w:p w14:paraId="0ADAFC31">
            <w:pPr>
              <w:spacing w:line="240" w:lineRule="auto"/>
              <w:jc w:val="center"/>
              <w:rPr>
                <w:rFonts w:ascii="Times New Roman" w:hAnsi="Times New Roman" w:cs="Times New Roman"/>
                <w:sz w:val="21"/>
                <w:szCs w:val="18"/>
              </w:rPr>
            </w:pPr>
          </w:p>
        </w:tc>
        <w:tc>
          <w:tcPr>
            <w:tcW w:w="2182" w:type="dxa"/>
            <w:gridSpan w:val="2"/>
            <w:tcBorders>
              <w:top w:val="single" w:color="000000" w:sz="4" w:space="0"/>
              <w:left w:val="single" w:color="000000" w:sz="4" w:space="0"/>
              <w:bottom w:val="single" w:color="000000" w:sz="4" w:space="0"/>
              <w:right w:val="single" w:color="000000" w:sz="4" w:space="0"/>
            </w:tcBorders>
            <w:vAlign w:val="center"/>
          </w:tcPr>
          <w:p w14:paraId="05E681B4">
            <w:pPr>
              <w:spacing w:line="240" w:lineRule="auto"/>
              <w:jc w:val="center"/>
              <w:rPr>
                <w:rFonts w:ascii="Times New Roman" w:hAnsi="Times New Roman" w:cs="Times New Roman"/>
                <w:sz w:val="21"/>
                <w:szCs w:val="18"/>
              </w:rPr>
            </w:pPr>
          </w:p>
        </w:tc>
        <w:tc>
          <w:tcPr>
            <w:tcW w:w="2258" w:type="dxa"/>
            <w:tcBorders>
              <w:top w:val="single" w:color="000000" w:sz="4" w:space="0"/>
              <w:left w:val="single" w:color="000000" w:sz="4" w:space="0"/>
              <w:bottom w:val="single" w:color="000000" w:sz="4" w:space="0"/>
              <w:right w:val="single" w:color="000000" w:sz="4" w:space="0"/>
            </w:tcBorders>
            <w:vAlign w:val="center"/>
          </w:tcPr>
          <w:p w14:paraId="745A11CB">
            <w:pPr>
              <w:spacing w:line="240" w:lineRule="auto"/>
              <w:jc w:val="center"/>
              <w:rPr>
                <w:rFonts w:ascii="Times New Roman" w:hAnsi="Times New Roman" w:cs="Times New Roman"/>
                <w:sz w:val="21"/>
                <w:szCs w:val="18"/>
              </w:rPr>
            </w:pPr>
          </w:p>
        </w:tc>
      </w:tr>
      <w:tr w14:paraId="05E0D7B2">
        <w:tblPrEx>
          <w:tblCellMar>
            <w:top w:w="0" w:type="dxa"/>
            <w:left w:w="108" w:type="dxa"/>
            <w:bottom w:w="0" w:type="dxa"/>
            <w:right w:w="108" w:type="dxa"/>
          </w:tblCellMar>
        </w:tblPrEx>
        <w:trPr>
          <w:trHeight w:val="434" w:hRule="atLeast"/>
        </w:trPr>
        <w:tc>
          <w:tcPr>
            <w:tcW w:w="11714" w:type="dxa"/>
            <w:gridSpan w:val="8"/>
            <w:tcBorders>
              <w:top w:val="single" w:color="000000" w:sz="4" w:space="0"/>
              <w:left w:val="single" w:color="000000" w:sz="4" w:space="0"/>
              <w:bottom w:val="single" w:color="000000" w:sz="4" w:space="0"/>
              <w:right w:val="single" w:color="000000" w:sz="4" w:space="0"/>
            </w:tcBorders>
            <w:vAlign w:val="center"/>
          </w:tcPr>
          <w:p w14:paraId="5EBD680F">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本页小计</w:t>
            </w:r>
          </w:p>
        </w:tc>
        <w:tc>
          <w:tcPr>
            <w:tcW w:w="2258" w:type="dxa"/>
            <w:tcBorders>
              <w:top w:val="single" w:color="000000" w:sz="4" w:space="0"/>
              <w:left w:val="single" w:color="000000" w:sz="4" w:space="0"/>
              <w:bottom w:val="single" w:color="000000" w:sz="4" w:space="0"/>
              <w:right w:val="single" w:color="000000" w:sz="4" w:space="0"/>
            </w:tcBorders>
            <w:vAlign w:val="center"/>
          </w:tcPr>
          <w:p w14:paraId="13016954">
            <w:pPr>
              <w:spacing w:line="240" w:lineRule="auto"/>
              <w:jc w:val="center"/>
              <w:rPr>
                <w:rFonts w:ascii="Times New Roman" w:hAnsi="Times New Roman" w:cs="Times New Roman"/>
                <w:sz w:val="21"/>
                <w:szCs w:val="18"/>
              </w:rPr>
            </w:pPr>
          </w:p>
        </w:tc>
      </w:tr>
      <w:tr w14:paraId="53B08C2E">
        <w:tblPrEx>
          <w:tblCellMar>
            <w:top w:w="0" w:type="dxa"/>
            <w:left w:w="108" w:type="dxa"/>
            <w:bottom w:w="0" w:type="dxa"/>
            <w:right w:w="108" w:type="dxa"/>
          </w:tblCellMar>
        </w:tblPrEx>
        <w:trPr>
          <w:trHeight w:val="434" w:hRule="atLeast"/>
        </w:trPr>
        <w:tc>
          <w:tcPr>
            <w:tcW w:w="11714" w:type="dxa"/>
            <w:gridSpan w:val="8"/>
            <w:tcBorders>
              <w:top w:val="single" w:color="000000" w:sz="4" w:space="0"/>
              <w:left w:val="single" w:color="000000" w:sz="4" w:space="0"/>
              <w:bottom w:val="single" w:color="000000" w:sz="4" w:space="0"/>
              <w:right w:val="single" w:color="000000" w:sz="4" w:space="0"/>
            </w:tcBorders>
            <w:vAlign w:val="center"/>
          </w:tcPr>
          <w:p w14:paraId="54E4B673">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合    计</w:t>
            </w:r>
          </w:p>
        </w:tc>
        <w:tc>
          <w:tcPr>
            <w:tcW w:w="2258" w:type="dxa"/>
            <w:tcBorders>
              <w:top w:val="single" w:color="000000" w:sz="4" w:space="0"/>
              <w:left w:val="single" w:color="000000" w:sz="4" w:space="0"/>
              <w:bottom w:val="single" w:color="000000" w:sz="4" w:space="0"/>
              <w:right w:val="single" w:color="000000" w:sz="4" w:space="0"/>
            </w:tcBorders>
            <w:vAlign w:val="center"/>
          </w:tcPr>
          <w:p w14:paraId="56657C2F">
            <w:pPr>
              <w:spacing w:line="240" w:lineRule="auto"/>
              <w:jc w:val="center"/>
              <w:rPr>
                <w:rFonts w:ascii="Times New Roman" w:hAnsi="Times New Roman" w:cs="Times New Roman"/>
                <w:sz w:val="21"/>
                <w:szCs w:val="18"/>
              </w:rPr>
            </w:pPr>
          </w:p>
        </w:tc>
      </w:tr>
    </w:tbl>
    <w:p w14:paraId="4AFE4C8E">
      <w:pPr>
        <w:keepNext/>
        <w:keepLines/>
        <w:outlineLvl w:val="2"/>
        <w:rPr>
          <w:rFonts w:cs="Times New Roman"/>
          <w:bCs/>
          <w:szCs w:val="32"/>
        </w:rPr>
      </w:pPr>
      <w:r>
        <w:rPr>
          <w:rFonts w:hint="eastAsia" w:cs="Times New Roman"/>
          <w:bCs/>
          <w:szCs w:val="32"/>
        </w:rPr>
        <w:t>A.0.11  设备购置及安装工程费概算计价表样式</w:t>
      </w:r>
    </w:p>
    <w:tbl>
      <w:tblPr>
        <w:tblStyle w:val="28"/>
        <w:tblW w:w="4998" w:type="pct"/>
        <w:tblInd w:w="0" w:type="dxa"/>
        <w:tblLayout w:type="autofit"/>
        <w:tblCellMar>
          <w:top w:w="0" w:type="dxa"/>
          <w:left w:w="108" w:type="dxa"/>
          <w:bottom w:w="0" w:type="dxa"/>
          <w:right w:w="108" w:type="dxa"/>
        </w:tblCellMar>
      </w:tblPr>
      <w:tblGrid>
        <w:gridCol w:w="991"/>
        <w:gridCol w:w="2545"/>
        <w:gridCol w:w="1142"/>
        <w:gridCol w:w="281"/>
        <w:gridCol w:w="946"/>
        <w:gridCol w:w="1230"/>
        <w:gridCol w:w="1162"/>
        <w:gridCol w:w="1476"/>
        <w:gridCol w:w="1165"/>
        <w:gridCol w:w="1238"/>
        <w:gridCol w:w="1992"/>
      </w:tblGrid>
      <w:tr w14:paraId="1F3E503F">
        <w:tblPrEx>
          <w:tblCellMar>
            <w:top w:w="0" w:type="dxa"/>
            <w:left w:w="108" w:type="dxa"/>
            <w:bottom w:w="0" w:type="dxa"/>
            <w:right w:w="108" w:type="dxa"/>
          </w:tblCellMar>
        </w:tblPrEx>
        <w:trPr>
          <w:trHeight w:val="340" w:hRule="atLeast"/>
        </w:trPr>
        <w:tc>
          <w:tcPr>
            <w:tcW w:w="5000" w:type="pct"/>
            <w:gridSpan w:val="11"/>
            <w:tcBorders>
              <w:top w:val="nil"/>
              <w:left w:val="nil"/>
              <w:bottom w:val="nil"/>
              <w:right w:val="nil"/>
            </w:tcBorders>
            <w:shd w:val="clear" w:color="auto" w:fill="auto"/>
            <w:noWrap/>
          </w:tcPr>
          <w:p w14:paraId="2DAB9C46">
            <w:pPr>
              <w:widowControl/>
              <w:jc w:val="center"/>
              <w:rPr>
                <w:rFonts w:ascii="宋体" w:hAnsi="宋体"/>
                <w:b/>
                <w:bCs/>
                <w:color w:val="000000"/>
                <w:sz w:val="32"/>
                <w:szCs w:val="32"/>
              </w:rPr>
            </w:pPr>
            <w:r>
              <w:rPr>
                <w:rFonts w:hint="eastAsia"/>
              </w:rPr>
              <w:br w:type="page"/>
            </w:r>
            <w:r>
              <w:rPr>
                <w:rFonts w:hint="eastAsia" w:ascii="宋体" w:hAnsi="宋体"/>
                <w:b/>
                <w:bCs/>
                <w:color w:val="000000"/>
                <w:kern w:val="0"/>
                <w:sz w:val="32"/>
                <w:szCs w:val="32"/>
                <w:lang w:bidi="ar"/>
              </w:rPr>
              <w:t>设备购置及安装工程费概算计价表</w:t>
            </w:r>
          </w:p>
        </w:tc>
      </w:tr>
      <w:tr w14:paraId="499126AF">
        <w:tblPrEx>
          <w:tblCellMar>
            <w:top w:w="0" w:type="dxa"/>
            <w:left w:w="108" w:type="dxa"/>
            <w:bottom w:w="0" w:type="dxa"/>
            <w:right w:w="108" w:type="dxa"/>
          </w:tblCellMar>
        </w:tblPrEx>
        <w:trPr>
          <w:trHeight w:val="340" w:hRule="atLeast"/>
        </w:trPr>
        <w:tc>
          <w:tcPr>
            <w:tcW w:w="1750" w:type="pct"/>
            <w:gridSpan w:val="4"/>
            <w:tcBorders>
              <w:top w:val="nil"/>
              <w:left w:val="nil"/>
              <w:bottom w:val="nil"/>
              <w:right w:val="nil"/>
            </w:tcBorders>
            <w:shd w:val="clear" w:color="auto" w:fill="auto"/>
            <w:vAlign w:val="bottom"/>
          </w:tcPr>
          <w:p w14:paraId="11B21A15">
            <w:pPr>
              <w:widowControl/>
              <w:textAlignment w:val="bottom"/>
              <w:rPr>
                <w:rFonts w:ascii="宋体" w:hAnsi="宋体"/>
                <w:b/>
                <w:bCs/>
                <w:color w:val="000000"/>
                <w:sz w:val="21"/>
              </w:rPr>
            </w:pPr>
            <w:r>
              <w:rPr>
                <w:rFonts w:hint="eastAsia" w:ascii="宋体" w:hAnsi="宋体"/>
                <w:b/>
                <w:bCs/>
                <w:color w:val="000000"/>
                <w:kern w:val="0"/>
                <w:sz w:val="21"/>
                <w:lang w:bidi="ar"/>
              </w:rPr>
              <w:t>工程名称：××××项目</w:t>
            </w:r>
          </w:p>
        </w:tc>
        <w:tc>
          <w:tcPr>
            <w:tcW w:w="1177" w:type="pct"/>
            <w:gridSpan w:val="3"/>
            <w:tcBorders>
              <w:top w:val="nil"/>
              <w:left w:val="nil"/>
              <w:bottom w:val="nil"/>
              <w:right w:val="nil"/>
            </w:tcBorders>
            <w:shd w:val="clear" w:color="auto" w:fill="auto"/>
            <w:vAlign w:val="bottom"/>
          </w:tcPr>
          <w:p w14:paraId="72F2DCF1">
            <w:pPr>
              <w:rPr>
                <w:rFonts w:ascii="宋体" w:hAnsi="宋体"/>
                <w:b/>
                <w:bCs/>
                <w:color w:val="000000"/>
                <w:sz w:val="21"/>
              </w:rPr>
            </w:pPr>
          </w:p>
        </w:tc>
        <w:tc>
          <w:tcPr>
            <w:tcW w:w="1369" w:type="pct"/>
            <w:gridSpan w:val="3"/>
            <w:tcBorders>
              <w:top w:val="nil"/>
              <w:left w:val="nil"/>
              <w:bottom w:val="nil"/>
              <w:right w:val="nil"/>
            </w:tcBorders>
            <w:shd w:val="clear" w:color="auto" w:fill="auto"/>
            <w:vAlign w:val="bottom"/>
          </w:tcPr>
          <w:p w14:paraId="68288304">
            <w:pPr>
              <w:jc w:val="right"/>
              <w:rPr>
                <w:rFonts w:ascii="宋体" w:hAnsi="宋体"/>
                <w:b/>
                <w:bCs/>
                <w:color w:val="000000"/>
                <w:sz w:val="21"/>
              </w:rPr>
            </w:pPr>
          </w:p>
        </w:tc>
        <w:tc>
          <w:tcPr>
            <w:tcW w:w="702" w:type="pct"/>
            <w:tcBorders>
              <w:top w:val="nil"/>
              <w:left w:val="nil"/>
              <w:bottom w:val="nil"/>
              <w:right w:val="nil"/>
            </w:tcBorders>
            <w:shd w:val="clear" w:color="auto" w:fill="auto"/>
            <w:noWrap/>
            <w:vAlign w:val="center"/>
          </w:tcPr>
          <w:p w14:paraId="398A7555">
            <w:pPr>
              <w:widowControl/>
              <w:jc w:val="right"/>
              <w:textAlignment w:val="center"/>
              <w:rPr>
                <w:rFonts w:ascii="宋体" w:hAnsi="宋体"/>
                <w:color w:val="000000"/>
                <w:sz w:val="22"/>
                <w:szCs w:val="22"/>
              </w:rPr>
            </w:pPr>
            <w:r>
              <w:rPr>
                <w:rFonts w:hint="eastAsia" w:ascii="宋体" w:hAnsi="宋体"/>
                <w:color w:val="000000"/>
                <w:kern w:val="0"/>
                <w:sz w:val="22"/>
                <w:szCs w:val="22"/>
                <w:lang w:bidi="ar"/>
              </w:rPr>
              <w:t>第×页 共×页</w:t>
            </w:r>
          </w:p>
        </w:tc>
      </w:tr>
      <w:tr w14:paraId="77DACE43">
        <w:tblPrEx>
          <w:tblCellMar>
            <w:top w:w="0" w:type="dxa"/>
            <w:left w:w="108" w:type="dxa"/>
            <w:bottom w:w="0" w:type="dxa"/>
            <w:right w:w="108" w:type="dxa"/>
          </w:tblCellMar>
        </w:tblPrEx>
        <w:trPr>
          <w:trHeight w:val="340" w:hRule="atLeast"/>
        </w:trPr>
        <w:tc>
          <w:tcPr>
            <w:tcW w:w="350" w:type="pct"/>
            <w:vMerge w:val="restart"/>
            <w:tcBorders>
              <w:top w:val="single" w:color="000000" w:sz="8" w:space="0"/>
              <w:left w:val="single" w:color="000000" w:sz="8" w:space="0"/>
              <w:bottom w:val="nil"/>
              <w:right w:val="single" w:color="000000" w:sz="8" w:space="0"/>
            </w:tcBorders>
            <w:shd w:val="clear" w:color="auto" w:fill="auto"/>
            <w:vAlign w:val="center"/>
          </w:tcPr>
          <w:p w14:paraId="07F1CE29">
            <w:pPr>
              <w:widowControl/>
              <w:jc w:val="center"/>
              <w:textAlignment w:val="center"/>
              <w:rPr>
                <w:rFonts w:ascii="宋体" w:hAnsi="宋体"/>
                <w:color w:val="000000"/>
                <w:sz w:val="21"/>
              </w:rPr>
            </w:pPr>
            <w:r>
              <w:rPr>
                <w:rFonts w:hint="eastAsia" w:ascii="宋体" w:hAnsi="宋体"/>
                <w:color w:val="000000"/>
                <w:kern w:val="0"/>
                <w:sz w:val="21"/>
                <w:lang w:bidi="ar"/>
              </w:rPr>
              <w:t>序号</w:t>
            </w:r>
          </w:p>
        </w:tc>
        <w:tc>
          <w:tcPr>
            <w:tcW w:w="898" w:type="pct"/>
            <w:vMerge w:val="restart"/>
            <w:tcBorders>
              <w:top w:val="single" w:color="000000" w:sz="8" w:space="0"/>
              <w:left w:val="nil"/>
              <w:bottom w:val="single" w:color="000000" w:sz="8" w:space="0"/>
              <w:right w:val="single" w:color="000000" w:sz="8" w:space="0"/>
            </w:tcBorders>
            <w:shd w:val="clear" w:color="auto" w:fill="auto"/>
            <w:vAlign w:val="center"/>
          </w:tcPr>
          <w:p w14:paraId="0E1994FB">
            <w:pPr>
              <w:widowControl/>
              <w:jc w:val="center"/>
              <w:textAlignment w:val="center"/>
              <w:rPr>
                <w:rFonts w:ascii="宋体" w:hAnsi="宋体"/>
                <w:color w:val="000000"/>
                <w:sz w:val="21"/>
              </w:rPr>
            </w:pPr>
            <w:r>
              <w:rPr>
                <w:rFonts w:hint="eastAsia" w:ascii="宋体" w:hAnsi="宋体"/>
                <w:color w:val="000000"/>
                <w:kern w:val="0"/>
                <w:sz w:val="21"/>
                <w:lang w:bidi="ar"/>
              </w:rPr>
              <w:t>项目名称</w:t>
            </w:r>
          </w:p>
        </w:tc>
        <w:tc>
          <w:tcPr>
            <w:tcW w:w="403" w:type="pct"/>
            <w:vMerge w:val="restart"/>
            <w:tcBorders>
              <w:top w:val="single" w:color="000000" w:sz="8" w:space="0"/>
              <w:left w:val="nil"/>
              <w:bottom w:val="single" w:color="000000" w:sz="8" w:space="0"/>
              <w:right w:val="single" w:color="000000" w:sz="8" w:space="0"/>
            </w:tcBorders>
            <w:shd w:val="clear" w:color="auto" w:fill="auto"/>
            <w:vAlign w:val="center"/>
          </w:tcPr>
          <w:p w14:paraId="09CDCB11">
            <w:pPr>
              <w:widowControl/>
              <w:jc w:val="center"/>
              <w:textAlignment w:val="center"/>
              <w:rPr>
                <w:rFonts w:ascii="宋体" w:hAnsi="宋体"/>
                <w:color w:val="000000"/>
                <w:sz w:val="21"/>
              </w:rPr>
            </w:pPr>
            <w:r>
              <w:rPr>
                <w:rFonts w:hint="eastAsia" w:ascii="宋体" w:hAnsi="宋体"/>
                <w:color w:val="000000"/>
                <w:kern w:val="0"/>
                <w:sz w:val="21"/>
                <w:lang w:bidi="ar"/>
              </w:rPr>
              <w:t>技术参数规格型号</w:t>
            </w:r>
          </w:p>
        </w:tc>
        <w:tc>
          <w:tcPr>
            <w:tcW w:w="433" w:type="pct"/>
            <w:gridSpan w:val="2"/>
            <w:vMerge w:val="restart"/>
            <w:tcBorders>
              <w:top w:val="single" w:color="000000" w:sz="8" w:space="0"/>
              <w:left w:val="nil"/>
              <w:right w:val="single" w:color="000000" w:sz="8" w:space="0"/>
            </w:tcBorders>
            <w:shd w:val="clear" w:color="auto" w:fill="auto"/>
            <w:vAlign w:val="center"/>
          </w:tcPr>
          <w:p w14:paraId="26266CF0">
            <w:pPr>
              <w:widowControl/>
              <w:jc w:val="center"/>
              <w:textAlignment w:val="center"/>
              <w:rPr>
                <w:rFonts w:ascii="宋体" w:hAnsi="宋体"/>
                <w:color w:val="000000"/>
                <w:sz w:val="21"/>
              </w:rPr>
            </w:pPr>
            <w:r>
              <w:rPr>
                <w:rFonts w:hint="eastAsia" w:ascii="宋体" w:hAnsi="宋体"/>
                <w:color w:val="000000"/>
                <w:kern w:val="0"/>
                <w:sz w:val="21"/>
                <w:lang w:bidi="ar"/>
              </w:rPr>
              <w:t>计量单位</w:t>
            </w:r>
          </w:p>
        </w:tc>
        <w:tc>
          <w:tcPr>
            <w:tcW w:w="434" w:type="pct"/>
            <w:vMerge w:val="restart"/>
            <w:tcBorders>
              <w:top w:val="single" w:color="000000" w:sz="8" w:space="0"/>
              <w:left w:val="nil"/>
              <w:bottom w:val="single" w:color="000000" w:sz="8" w:space="0"/>
              <w:right w:val="single" w:color="000000" w:sz="8" w:space="0"/>
            </w:tcBorders>
            <w:shd w:val="clear" w:color="auto" w:fill="auto"/>
            <w:vAlign w:val="center"/>
          </w:tcPr>
          <w:p w14:paraId="359B8DBA">
            <w:pPr>
              <w:widowControl/>
              <w:jc w:val="center"/>
              <w:textAlignment w:val="center"/>
              <w:rPr>
                <w:rFonts w:ascii="宋体" w:hAnsi="宋体"/>
                <w:color w:val="000000"/>
                <w:sz w:val="21"/>
              </w:rPr>
            </w:pPr>
            <w:r>
              <w:rPr>
                <w:rFonts w:hint="eastAsia" w:ascii="宋体" w:hAnsi="宋体"/>
                <w:color w:val="000000"/>
                <w:kern w:val="0"/>
                <w:sz w:val="21"/>
                <w:lang w:bidi="ar"/>
              </w:rPr>
              <w:t>工程量</w:t>
            </w:r>
          </w:p>
        </w:tc>
        <w:tc>
          <w:tcPr>
            <w:tcW w:w="930" w:type="pct"/>
            <w:gridSpan w:val="2"/>
            <w:tcBorders>
              <w:top w:val="single" w:color="000000" w:sz="8" w:space="0"/>
              <w:left w:val="nil"/>
              <w:bottom w:val="single" w:color="000000" w:sz="8" w:space="0"/>
              <w:right w:val="single" w:color="000000" w:sz="8" w:space="0"/>
            </w:tcBorders>
            <w:shd w:val="clear" w:color="auto" w:fill="auto"/>
            <w:noWrap/>
            <w:vAlign w:val="center"/>
          </w:tcPr>
          <w:p w14:paraId="1FD82110">
            <w:pPr>
              <w:widowControl/>
              <w:jc w:val="center"/>
              <w:textAlignment w:val="center"/>
              <w:rPr>
                <w:rFonts w:ascii="宋体" w:hAnsi="宋体"/>
                <w:color w:val="000000"/>
                <w:sz w:val="21"/>
              </w:rPr>
            </w:pPr>
            <w:r>
              <w:rPr>
                <w:rFonts w:hint="eastAsia" w:ascii="宋体" w:hAnsi="宋体"/>
                <w:color w:val="000000"/>
                <w:kern w:val="0"/>
                <w:sz w:val="21"/>
                <w:lang w:bidi="ar"/>
              </w:rPr>
              <w:t>设备购置费（元）</w:t>
            </w:r>
          </w:p>
        </w:tc>
        <w:tc>
          <w:tcPr>
            <w:tcW w:w="848" w:type="pct"/>
            <w:gridSpan w:val="2"/>
            <w:tcBorders>
              <w:top w:val="single" w:color="000000" w:sz="8" w:space="0"/>
              <w:left w:val="nil"/>
              <w:bottom w:val="single" w:color="000000" w:sz="8" w:space="0"/>
              <w:right w:val="single" w:color="000000" w:sz="8" w:space="0"/>
            </w:tcBorders>
            <w:shd w:val="clear" w:color="auto" w:fill="auto"/>
            <w:noWrap/>
            <w:vAlign w:val="center"/>
          </w:tcPr>
          <w:p w14:paraId="3A7764EE">
            <w:pPr>
              <w:widowControl/>
              <w:jc w:val="center"/>
              <w:textAlignment w:val="center"/>
              <w:rPr>
                <w:rFonts w:ascii="宋体" w:hAnsi="宋体"/>
                <w:color w:val="000000"/>
                <w:sz w:val="21"/>
              </w:rPr>
            </w:pPr>
            <w:r>
              <w:rPr>
                <w:rFonts w:hint="eastAsia" w:ascii="宋体" w:hAnsi="宋体"/>
                <w:color w:val="000000"/>
                <w:kern w:val="0"/>
                <w:sz w:val="21"/>
                <w:lang w:bidi="ar"/>
              </w:rPr>
              <w:t>安装工程费(元）</w:t>
            </w:r>
          </w:p>
        </w:tc>
        <w:tc>
          <w:tcPr>
            <w:tcW w:w="702" w:type="pct"/>
            <w:vMerge w:val="restart"/>
            <w:tcBorders>
              <w:top w:val="single" w:color="000000" w:sz="8" w:space="0"/>
              <w:left w:val="nil"/>
              <w:bottom w:val="single" w:color="000000" w:sz="8" w:space="0"/>
              <w:right w:val="single" w:color="000000" w:sz="8" w:space="0"/>
            </w:tcBorders>
            <w:shd w:val="clear" w:color="auto" w:fill="auto"/>
            <w:vAlign w:val="center"/>
          </w:tcPr>
          <w:p w14:paraId="0CC3B3EF">
            <w:pPr>
              <w:widowControl/>
              <w:jc w:val="center"/>
              <w:textAlignment w:val="center"/>
              <w:rPr>
                <w:rFonts w:ascii="宋体" w:hAnsi="宋体"/>
                <w:color w:val="000000"/>
                <w:sz w:val="21"/>
              </w:rPr>
            </w:pPr>
            <w:r>
              <w:rPr>
                <w:rFonts w:hint="eastAsia" w:ascii="宋体" w:hAnsi="宋体"/>
                <w:color w:val="000000"/>
                <w:kern w:val="0"/>
                <w:sz w:val="21"/>
                <w:lang w:bidi="ar"/>
              </w:rPr>
              <w:t>合计（元）</w:t>
            </w:r>
          </w:p>
        </w:tc>
      </w:tr>
      <w:tr w14:paraId="75A6EFFC">
        <w:tblPrEx>
          <w:tblCellMar>
            <w:top w:w="0" w:type="dxa"/>
            <w:left w:w="108" w:type="dxa"/>
            <w:bottom w:w="0" w:type="dxa"/>
            <w:right w:w="108" w:type="dxa"/>
          </w:tblCellMar>
        </w:tblPrEx>
        <w:trPr>
          <w:trHeight w:val="340" w:hRule="atLeast"/>
        </w:trPr>
        <w:tc>
          <w:tcPr>
            <w:tcW w:w="350" w:type="pct"/>
            <w:vMerge w:val="continue"/>
            <w:tcBorders>
              <w:top w:val="single" w:color="000000" w:sz="8" w:space="0"/>
              <w:left w:val="single" w:color="000000" w:sz="8" w:space="0"/>
              <w:bottom w:val="nil"/>
              <w:right w:val="single" w:color="000000" w:sz="8" w:space="0"/>
            </w:tcBorders>
            <w:shd w:val="clear" w:color="auto" w:fill="auto"/>
            <w:vAlign w:val="center"/>
          </w:tcPr>
          <w:p w14:paraId="05AD185D">
            <w:pPr>
              <w:jc w:val="center"/>
              <w:rPr>
                <w:rFonts w:ascii="宋体" w:hAnsi="宋体"/>
                <w:color w:val="000000"/>
                <w:sz w:val="21"/>
              </w:rPr>
            </w:pPr>
          </w:p>
        </w:tc>
        <w:tc>
          <w:tcPr>
            <w:tcW w:w="898" w:type="pct"/>
            <w:vMerge w:val="continue"/>
            <w:tcBorders>
              <w:top w:val="single" w:color="000000" w:sz="8" w:space="0"/>
              <w:left w:val="nil"/>
              <w:bottom w:val="single" w:color="000000" w:sz="8" w:space="0"/>
              <w:right w:val="single" w:color="000000" w:sz="8" w:space="0"/>
            </w:tcBorders>
            <w:shd w:val="clear" w:color="auto" w:fill="auto"/>
            <w:vAlign w:val="center"/>
          </w:tcPr>
          <w:p w14:paraId="115E6CCE">
            <w:pPr>
              <w:jc w:val="center"/>
              <w:rPr>
                <w:rFonts w:ascii="宋体" w:hAnsi="宋体"/>
                <w:color w:val="000000"/>
                <w:sz w:val="21"/>
              </w:rPr>
            </w:pPr>
          </w:p>
        </w:tc>
        <w:tc>
          <w:tcPr>
            <w:tcW w:w="403" w:type="pct"/>
            <w:vMerge w:val="continue"/>
            <w:tcBorders>
              <w:top w:val="single" w:color="000000" w:sz="8" w:space="0"/>
              <w:left w:val="nil"/>
              <w:bottom w:val="single" w:color="000000" w:sz="8" w:space="0"/>
              <w:right w:val="single" w:color="000000" w:sz="8" w:space="0"/>
            </w:tcBorders>
            <w:shd w:val="clear" w:color="auto" w:fill="auto"/>
            <w:vAlign w:val="center"/>
          </w:tcPr>
          <w:p w14:paraId="4DBABA2C">
            <w:pPr>
              <w:jc w:val="center"/>
              <w:rPr>
                <w:rFonts w:ascii="宋体" w:hAnsi="宋体"/>
                <w:color w:val="000000"/>
                <w:sz w:val="21"/>
              </w:rPr>
            </w:pPr>
          </w:p>
        </w:tc>
        <w:tc>
          <w:tcPr>
            <w:tcW w:w="433" w:type="pct"/>
            <w:gridSpan w:val="2"/>
            <w:vMerge w:val="continue"/>
            <w:tcBorders>
              <w:left w:val="nil"/>
              <w:bottom w:val="single" w:color="000000" w:sz="8" w:space="0"/>
              <w:right w:val="single" w:color="000000" w:sz="8" w:space="0"/>
            </w:tcBorders>
            <w:shd w:val="clear" w:color="auto" w:fill="auto"/>
            <w:vAlign w:val="center"/>
          </w:tcPr>
          <w:p w14:paraId="20B8257D">
            <w:pPr>
              <w:widowControl/>
              <w:jc w:val="center"/>
              <w:textAlignment w:val="center"/>
              <w:rPr>
                <w:rFonts w:ascii="宋体" w:hAnsi="宋体"/>
                <w:color w:val="000000"/>
                <w:sz w:val="21"/>
              </w:rPr>
            </w:pPr>
          </w:p>
        </w:tc>
        <w:tc>
          <w:tcPr>
            <w:tcW w:w="434" w:type="pct"/>
            <w:vMerge w:val="continue"/>
            <w:tcBorders>
              <w:top w:val="single" w:color="000000" w:sz="8" w:space="0"/>
              <w:left w:val="nil"/>
              <w:bottom w:val="single" w:color="000000" w:sz="8" w:space="0"/>
              <w:right w:val="single" w:color="000000" w:sz="8" w:space="0"/>
            </w:tcBorders>
            <w:shd w:val="clear" w:color="auto" w:fill="auto"/>
            <w:vAlign w:val="center"/>
          </w:tcPr>
          <w:p w14:paraId="05FFC9CB">
            <w:pPr>
              <w:jc w:val="center"/>
              <w:rPr>
                <w:rFonts w:ascii="宋体" w:hAnsi="宋体"/>
                <w:color w:val="000000"/>
                <w:sz w:val="21"/>
              </w:rPr>
            </w:pPr>
          </w:p>
        </w:tc>
        <w:tc>
          <w:tcPr>
            <w:tcW w:w="409" w:type="pct"/>
            <w:tcBorders>
              <w:top w:val="nil"/>
              <w:left w:val="nil"/>
              <w:bottom w:val="single" w:color="000000" w:sz="8" w:space="0"/>
              <w:right w:val="single" w:color="000000" w:sz="8" w:space="0"/>
            </w:tcBorders>
            <w:shd w:val="clear" w:color="auto" w:fill="auto"/>
            <w:vAlign w:val="center"/>
          </w:tcPr>
          <w:p w14:paraId="51433364">
            <w:pPr>
              <w:widowControl/>
              <w:jc w:val="center"/>
              <w:textAlignment w:val="center"/>
              <w:rPr>
                <w:rFonts w:ascii="宋体" w:hAnsi="宋体"/>
                <w:color w:val="000000"/>
                <w:sz w:val="21"/>
              </w:rPr>
            </w:pPr>
            <w:r>
              <w:rPr>
                <w:rFonts w:hint="eastAsia" w:ascii="宋体" w:hAnsi="宋体"/>
                <w:color w:val="000000"/>
                <w:kern w:val="0"/>
                <w:sz w:val="21"/>
                <w:lang w:bidi="ar"/>
              </w:rPr>
              <w:t>单价</w:t>
            </w:r>
          </w:p>
        </w:tc>
        <w:tc>
          <w:tcPr>
            <w:tcW w:w="520" w:type="pct"/>
            <w:tcBorders>
              <w:top w:val="single" w:color="000000" w:sz="8" w:space="0"/>
              <w:left w:val="nil"/>
              <w:bottom w:val="single" w:color="000000" w:sz="8" w:space="0"/>
              <w:right w:val="single" w:color="000000" w:sz="8" w:space="0"/>
            </w:tcBorders>
            <w:shd w:val="clear" w:color="auto" w:fill="auto"/>
            <w:vAlign w:val="center"/>
          </w:tcPr>
          <w:p w14:paraId="04D2884F">
            <w:pPr>
              <w:widowControl/>
              <w:jc w:val="center"/>
              <w:textAlignment w:val="center"/>
              <w:rPr>
                <w:rFonts w:ascii="宋体" w:hAnsi="宋体"/>
                <w:color w:val="000000"/>
                <w:sz w:val="21"/>
              </w:rPr>
            </w:pPr>
            <w:r>
              <w:rPr>
                <w:rFonts w:hint="eastAsia" w:ascii="宋体" w:hAnsi="宋体"/>
                <w:color w:val="000000"/>
                <w:kern w:val="0"/>
                <w:sz w:val="21"/>
                <w:lang w:bidi="ar"/>
              </w:rPr>
              <w:t>合价</w:t>
            </w:r>
          </w:p>
        </w:tc>
        <w:tc>
          <w:tcPr>
            <w:tcW w:w="411" w:type="pct"/>
            <w:tcBorders>
              <w:top w:val="nil"/>
              <w:left w:val="nil"/>
              <w:bottom w:val="single" w:color="000000" w:sz="8" w:space="0"/>
              <w:right w:val="single" w:color="000000" w:sz="8" w:space="0"/>
            </w:tcBorders>
            <w:shd w:val="clear" w:color="auto" w:fill="auto"/>
            <w:vAlign w:val="center"/>
          </w:tcPr>
          <w:p w14:paraId="1C53DDD0">
            <w:pPr>
              <w:widowControl/>
              <w:jc w:val="center"/>
              <w:textAlignment w:val="center"/>
              <w:rPr>
                <w:rFonts w:ascii="宋体" w:hAnsi="宋体"/>
                <w:color w:val="000000"/>
                <w:sz w:val="21"/>
              </w:rPr>
            </w:pPr>
            <w:r>
              <w:rPr>
                <w:rFonts w:hint="eastAsia" w:ascii="宋体" w:hAnsi="宋体"/>
                <w:color w:val="000000"/>
                <w:kern w:val="0"/>
                <w:sz w:val="21"/>
                <w:lang w:bidi="ar"/>
              </w:rPr>
              <w:t>单价</w:t>
            </w:r>
          </w:p>
        </w:tc>
        <w:tc>
          <w:tcPr>
            <w:tcW w:w="437" w:type="pct"/>
            <w:tcBorders>
              <w:top w:val="single" w:color="000000" w:sz="8" w:space="0"/>
              <w:left w:val="nil"/>
              <w:bottom w:val="single" w:color="000000" w:sz="8" w:space="0"/>
              <w:right w:val="single" w:color="000000" w:sz="8" w:space="0"/>
            </w:tcBorders>
            <w:shd w:val="clear" w:color="auto" w:fill="auto"/>
            <w:vAlign w:val="center"/>
          </w:tcPr>
          <w:p w14:paraId="3E21F9C0">
            <w:pPr>
              <w:widowControl/>
              <w:jc w:val="center"/>
              <w:textAlignment w:val="center"/>
              <w:rPr>
                <w:rFonts w:ascii="宋体" w:hAnsi="宋体"/>
                <w:color w:val="000000"/>
                <w:sz w:val="21"/>
              </w:rPr>
            </w:pPr>
            <w:r>
              <w:rPr>
                <w:rFonts w:hint="eastAsia" w:ascii="宋体" w:hAnsi="宋体"/>
                <w:color w:val="000000"/>
                <w:kern w:val="0"/>
                <w:sz w:val="21"/>
                <w:lang w:bidi="ar"/>
              </w:rPr>
              <w:t>合价</w:t>
            </w:r>
          </w:p>
        </w:tc>
        <w:tc>
          <w:tcPr>
            <w:tcW w:w="702" w:type="pct"/>
            <w:vMerge w:val="continue"/>
            <w:tcBorders>
              <w:top w:val="single" w:color="000000" w:sz="8" w:space="0"/>
              <w:left w:val="nil"/>
              <w:bottom w:val="single" w:color="000000" w:sz="8" w:space="0"/>
              <w:right w:val="single" w:color="000000" w:sz="8" w:space="0"/>
            </w:tcBorders>
            <w:shd w:val="clear" w:color="auto" w:fill="auto"/>
            <w:vAlign w:val="center"/>
          </w:tcPr>
          <w:p w14:paraId="3F661BED">
            <w:pPr>
              <w:jc w:val="center"/>
              <w:rPr>
                <w:rFonts w:ascii="宋体" w:hAnsi="宋体"/>
                <w:color w:val="000000"/>
                <w:sz w:val="21"/>
              </w:rPr>
            </w:pPr>
          </w:p>
        </w:tc>
      </w:tr>
      <w:tr w14:paraId="69B62F95">
        <w:tblPrEx>
          <w:tblCellMar>
            <w:top w:w="0" w:type="dxa"/>
            <w:left w:w="108" w:type="dxa"/>
            <w:bottom w:w="0" w:type="dxa"/>
            <w:right w:w="108" w:type="dxa"/>
          </w:tblCellMar>
        </w:tblPrEx>
        <w:trPr>
          <w:trHeight w:val="340" w:hRule="atLeast"/>
        </w:trPr>
        <w:tc>
          <w:tcPr>
            <w:tcW w:w="350" w:type="pct"/>
            <w:tcBorders>
              <w:top w:val="nil"/>
              <w:left w:val="single" w:color="000000" w:sz="8" w:space="0"/>
              <w:bottom w:val="single" w:color="000000" w:sz="8" w:space="0"/>
              <w:right w:val="single" w:color="000000" w:sz="8" w:space="0"/>
            </w:tcBorders>
            <w:shd w:val="clear" w:color="auto" w:fill="auto"/>
            <w:vAlign w:val="center"/>
          </w:tcPr>
          <w:p w14:paraId="78282FE1">
            <w:pPr>
              <w:widowControl/>
              <w:jc w:val="center"/>
              <w:textAlignment w:val="center"/>
              <w:rPr>
                <w:rFonts w:ascii="宋体" w:hAnsi="宋体"/>
                <w:color w:val="000000"/>
                <w:sz w:val="21"/>
              </w:rPr>
            </w:pPr>
            <w:r>
              <w:rPr>
                <w:rFonts w:hint="eastAsia" w:ascii="宋体" w:hAnsi="宋体"/>
                <w:color w:val="000000"/>
                <w:kern w:val="0"/>
                <w:sz w:val="21"/>
                <w:lang w:bidi="ar"/>
              </w:rPr>
              <w:t>1</w:t>
            </w:r>
          </w:p>
        </w:tc>
        <w:tc>
          <w:tcPr>
            <w:tcW w:w="898" w:type="pct"/>
            <w:tcBorders>
              <w:top w:val="nil"/>
              <w:left w:val="nil"/>
              <w:bottom w:val="single" w:color="000000" w:sz="8" w:space="0"/>
              <w:right w:val="single" w:color="000000" w:sz="8" w:space="0"/>
            </w:tcBorders>
            <w:shd w:val="clear" w:color="auto" w:fill="auto"/>
            <w:vAlign w:val="center"/>
          </w:tcPr>
          <w:p w14:paraId="05A293C4">
            <w:pPr>
              <w:widowControl/>
              <w:jc w:val="center"/>
              <w:textAlignment w:val="center"/>
              <w:rPr>
                <w:rFonts w:ascii="宋体" w:hAnsi="宋体"/>
                <w:color w:val="000000"/>
                <w:sz w:val="21"/>
              </w:rPr>
            </w:pPr>
            <w:r>
              <w:rPr>
                <w:rFonts w:hint="eastAsia" w:ascii="宋体" w:hAnsi="宋体"/>
                <w:color w:val="000000"/>
                <w:kern w:val="0"/>
                <w:sz w:val="21"/>
                <w:lang w:bidi="ar"/>
              </w:rPr>
              <w:t>国产标准设备</w:t>
            </w:r>
          </w:p>
        </w:tc>
        <w:tc>
          <w:tcPr>
            <w:tcW w:w="403" w:type="pct"/>
            <w:tcBorders>
              <w:top w:val="nil"/>
              <w:left w:val="nil"/>
              <w:bottom w:val="single" w:color="000000" w:sz="8" w:space="0"/>
              <w:right w:val="single" w:color="000000" w:sz="8" w:space="0"/>
            </w:tcBorders>
            <w:shd w:val="clear" w:color="auto" w:fill="auto"/>
            <w:vAlign w:val="center"/>
          </w:tcPr>
          <w:p w14:paraId="730E9C30">
            <w:pPr>
              <w:jc w:val="center"/>
              <w:rPr>
                <w:rFonts w:ascii="宋体" w:hAnsi="宋体"/>
                <w:color w:val="000000"/>
                <w:sz w:val="21"/>
              </w:rPr>
            </w:pPr>
          </w:p>
        </w:tc>
        <w:tc>
          <w:tcPr>
            <w:tcW w:w="433" w:type="pct"/>
            <w:gridSpan w:val="2"/>
            <w:tcBorders>
              <w:top w:val="nil"/>
              <w:left w:val="nil"/>
              <w:bottom w:val="single" w:color="000000" w:sz="8" w:space="0"/>
              <w:right w:val="single" w:color="000000" w:sz="8" w:space="0"/>
            </w:tcBorders>
            <w:shd w:val="clear" w:color="auto" w:fill="auto"/>
            <w:vAlign w:val="center"/>
          </w:tcPr>
          <w:p w14:paraId="348555C4">
            <w:pPr>
              <w:jc w:val="center"/>
              <w:rPr>
                <w:rFonts w:ascii="宋体" w:hAnsi="宋体"/>
                <w:color w:val="000000"/>
                <w:sz w:val="21"/>
              </w:rPr>
            </w:pPr>
          </w:p>
        </w:tc>
        <w:tc>
          <w:tcPr>
            <w:tcW w:w="434" w:type="pct"/>
            <w:tcBorders>
              <w:top w:val="nil"/>
              <w:left w:val="nil"/>
              <w:bottom w:val="single" w:color="000000" w:sz="8" w:space="0"/>
              <w:right w:val="single" w:color="000000" w:sz="8" w:space="0"/>
            </w:tcBorders>
            <w:shd w:val="clear" w:color="auto" w:fill="auto"/>
            <w:vAlign w:val="center"/>
          </w:tcPr>
          <w:p w14:paraId="73C61AA0">
            <w:pPr>
              <w:jc w:val="center"/>
              <w:rPr>
                <w:rFonts w:ascii="宋体" w:hAnsi="宋体"/>
                <w:color w:val="000000"/>
                <w:sz w:val="21"/>
              </w:rPr>
            </w:pPr>
          </w:p>
        </w:tc>
        <w:tc>
          <w:tcPr>
            <w:tcW w:w="409" w:type="pct"/>
            <w:tcBorders>
              <w:top w:val="nil"/>
              <w:left w:val="nil"/>
              <w:bottom w:val="single" w:color="000000" w:sz="8" w:space="0"/>
              <w:right w:val="single" w:color="000000" w:sz="8" w:space="0"/>
            </w:tcBorders>
            <w:shd w:val="clear" w:color="auto" w:fill="auto"/>
            <w:vAlign w:val="center"/>
          </w:tcPr>
          <w:p w14:paraId="76F3AF5F">
            <w:pPr>
              <w:jc w:val="center"/>
              <w:rPr>
                <w:rFonts w:ascii="宋体" w:hAnsi="宋体"/>
                <w:color w:val="000000"/>
                <w:sz w:val="21"/>
              </w:rPr>
            </w:pPr>
          </w:p>
        </w:tc>
        <w:tc>
          <w:tcPr>
            <w:tcW w:w="520" w:type="pct"/>
            <w:tcBorders>
              <w:top w:val="nil"/>
              <w:left w:val="nil"/>
              <w:bottom w:val="single" w:color="000000" w:sz="8" w:space="0"/>
              <w:right w:val="single" w:color="000000" w:sz="8" w:space="0"/>
            </w:tcBorders>
            <w:shd w:val="clear" w:color="auto" w:fill="auto"/>
            <w:vAlign w:val="center"/>
          </w:tcPr>
          <w:p w14:paraId="780556D1">
            <w:pPr>
              <w:jc w:val="center"/>
              <w:rPr>
                <w:rFonts w:ascii="宋体" w:hAnsi="宋体"/>
                <w:color w:val="000000"/>
                <w:sz w:val="21"/>
              </w:rPr>
            </w:pPr>
          </w:p>
        </w:tc>
        <w:tc>
          <w:tcPr>
            <w:tcW w:w="411" w:type="pct"/>
            <w:tcBorders>
              <w:top w:val="nil"/>
              <w:left w:val="nil"/>
              <w:bottom w:val="single" w:color="000000" w:sz="8" w:space="0"/>
              <w:right w:val="single" w:color="000000" w:sz="8" w:space="0"/>
            </w:tcBorders>
            <w:shd w:val="clear" w:color="auto" w:fill="auto"/>
            <w:vAlign w:val="center"/>
          </w:tcPr>
          <w:p w14:paraId="29266B5F">
            <w:pPr>
              <w:jc w:val="center"/>
              <w:rPr>
                <w:rFonts w:ascii="宋体" w:hAnsi="宋体"/>
                <w:color w:val="000000"/>
                <w:sz w:val="21"/>
              </w:rPr>
            </w:pPr>
          </w:p>
        </w:tc>
        <w:tc>
          <w:tcPr>
            <w:tcW w:w="437" w:type="pct"/>
            <w:tcBorders>
              <w:top w:val="nil"/>
              <w:left w:val="nil"/>
              <w:bottom w:val="single" w:color="000000" w:sz="8" w:space="0"/>
              <w:right w:val="single" w:color="000000" w:sz="8" w:space="0"/>
            </w:tcBorders>
            <w:shd w:val="clear" w:color="auto" w:fill="auto"/>
            <w:vAlign w:val="center"/>
          </w:tcPr>
          <w:p w14:paraId="05D42D93">
            <w:pPr>
              <w:jc w:val="center"/>
              <w:rPr>
                <w:rFonts w:ascii="宋体" w:hAnsi="宋体"/>
                <w:color w:val="000000"/>
                <w:sz w:val="21"/>
              </w:rPr>
            </w:pPr>
          </w:p>
        </w:tc>
        <w:tc>
          <w:tcPr>
            <w:tcW w:w="702" w:type="pct"/>
            <w:tcBorders>
              <w:top w:val="nil"/>
              <w:left w:val="nil"/>
              <w:bottom w:val="single" w:color="000000" w:sz="8" w:space="0"/>
              <w:right w:val="single" w:color="000000" w:sz="8" w:space="0"/>
            </w:tcBorders>
            <w:shd w:val="clear" w:color="auto" w:fill="auto"/>
            <w:vAlign w:val="center"/>
          </w:tcPr>
          <w:p w14:paraId="2F3E1B22">
            <w:pPr>
              <w:jc w:val="center"/>
              <w:rPr>
                <w:rFonts w:ascii="宋体" w:hAnsi="宋体"/>
                <w:color w:val="000000"/>
                <w:sz w:val="21"/>
              </w:rPr>
            </w:pPr>
          </w:p>
        </w:tc>
      </w:tr>
      <w:tr w14:paraId="30ADF2C0">
        <w:tblPrEx>
          <w:tblCellMar>
            <w:top w:w="0" w:type="dxa"/>
            <w:left w:w="108" w:type="dxa"/>
            <w:bottom w:w="0" w:type="dxa"/>
            <w:right w:w="108" w:type="dxa"/>
          </w:tblCellMar>
        </w:tblPrEx>
        <w:trPr>
          <w:trHeight w:val="340" w:hRule="atLeast"/>
        </w:trPr>
        <w:tc>
          <w:tcPr>
            <w:tcW w:w="350" w:type="pct"/>
            <w:tcBorders>
              <w:top w:val="nil"/>
              <w:left w:val="single" w:color="000000" w:sz="8" w:space="0"/>
              <w:bottom w:val="single" w:color="000000" w:sz="8" w:space="0"/>
              <w:right w:val="single" w:color="000000" w:sz="8" w:space="0"/>
            </w:tcBorders>
            <w:shd w:val="clear" w:color="auto" w:fill="auto"/>
            <w:vAlign w:val="center"/>
          </w:tcPr>
          <w:p w14:paraId="52442610">
            <w:pPr>
              <w:widowControl/>
              <w:jc w:val="center"/>
              <w:textAlignment w:val="center"/>
              <w:rPr>
                <w:rFonts w:ascii="宋体" w:hAnsi="宋体"/>
                <w:color w:val="000000"/>
                <w:sz w:val="21"/>
              </w:rPr>
            </w:pPr>
            <w:r>
              <w:rPr>
                <w:rFonts w:hint="eastAsia" w:ascii="宋体" w:hAnsi="宋体"/>
                <w:color w:val="000000"/>
                <w:kern w:val="0"/>
                <w:sz w:val="21"/>
                <w:lang w:bidi="ar"/>
              </w:rPr>
              <w:t>......</w:t>
            </w:r>
          </w:p>
        </w:tc>
        <w:tc>
          <w:tcPr>
            <w:tcW w:w="898" w:type="pct"/>
            <w:tcBorders>
              <w:top w:val="nil"/>
              <w:left w:val="nil"/>
              <w:bottom w:val="single" w:color="000000" w:sz="8" w:space="0"/>
              <w:right w:val="single" w:color="000000" w:sz="8" w:space="0"/>
            </w:tcBorders>
            <w:shd w:val="clear" w:color="auto" w:fill="auto"/>
            <w:vAlign w:val="center"/>
          </w:tcPr>
          <w:p w14:paraId="123DCCF6">
            <w:pPr>
              <w:widowControl/>
              <w:jc w:val="center"/>
              <w:textAlignment w:val="center"/>
              <w:rPr>
                <w:rFonts w:ascii="宋体" w:hAnsi="宋体"/>
                <w:color w:val="000000"/>
                <w:sz w:val="21"/>
              </w:rPr>
            </w:pPr>
            <w:r>
              <w:rPr>
                <w:rFonts w:hint="eastAsia" w:ascii="宋体" w:hAnsi="宋体"/>
                <w:color w:val="000000"/>
                <w:kern w:val="0"/>
                <w:sz w:val="21"/>
                <w:lang w:bidi="ar"/>
              </w:rPr>
              <w:t>......</w:t>
            </w:r>
          </w:p>
        </w:tc>
        <w:tc>
          <w:tcPr>
            <w:tcW w:w="403" w:type="pct"/>
            <w:tcBorders>
              <w:top w:val="nil"/>
              <w:left w:val="nil"/>
              <w:bottom w:val="single" w:color="000000" w:sz="8" w:space="0"/>
              <w:right w:val="single" w:color="000000" w:sz="8" w:space="0"/>
            </w:tcBorders>
            <w:shd w:val="clear" w:color="auto" w:fill="auto"/>
            <w:vAlign w:val="center"/>
          </w:tcPr>
          <w:p w14:paraId="3EEA3E3B">
            <w:pPr>
              <w:jc w:val="center"/>
              <w:rPr>
                <w:rFonts w:ascii="宋体" w:hAnsi="宋体"/>
                <w:color w:val="000000"/>
                <w:sz w:val="21"/>
              </w:rPr>
            </w:pPr>
          </w:p>
        </w:tc>
        <w:tc>
          <w:tcPr>
            <w:tcW w:w="433" w:type="pct"/>
            <w:gridSpan w:val="2"/>
            <w:tcBorders>
              <w:top w:val="nil"/>
              <w:left w:val="nil"/>
              <w:bottom w:val="single" w:color="000000" w:sz="8" w:space="0"/>
              <w:right w:val="single" w:color="000000" w:sz="8" w:space="0"/>
            </w:tcBorders>
            <w:shd w:val="clear" w:color="auto" w:fill="auto"/>
            <w:vAlign w:val="center"/>
          </w:tcPr>
          <w:p w14:paraId="16A8E213">
            <w:pPr>
              <w:jc w:val="center"/>
              <w:rPr>
                <w:rFonts w:ascii="宋体" w:hAnsi="宋体"/>
                <w:color w:val="000000"/>
                <w:sz w:val="21"/>
              </w:rPr>
            </w:pPr>
          </w:p>
        </w:tc>
        <w:tc>
          <w:tcPr>
            <w:tcW w:w="434" w:type="pct"/>
            <w:tcBorders>
              <w:top w:val="nil"/>
              <w:left w:val="nil"/>
              <w:bottom w:val="single" w:color="000000" w:sz="8" w:space="0"/>
              <w:right w:val="single" w:color="000000" w:sz="8" w:space="0"/>
            </w:tcBorders>
            <w:shd w:val="clear" w:color="auto" w:fill="auto"/>
            <w:vAlign w:val="center"/>
          </w:tcPr>
          <w:p w14:paraId="60D286F9">
            <w:pPr>
              <w:jc w:val="center"/>
              <w:rPr>
                <w:rFonts w:ascii="宋体" w:hAnsi="宋体"/>
                <w:color w:val="000000"/>
                <w:sz w:val="21"/>
              </w:rPr>
            </w:pPr>
          </w:p>
        </w:tc>
        <w:tc>
          <w:tcPr>
            <w:tcW w:w="409" w:type="pct"/>
            <w:tcBorders>
              <w:top w:val="nil"/>
              <w:left w:val="nil"/>
              <w:bottom w:val="single" w:color="000000" w:sz="8" w:space="0"/>
              <w:right w:val="single" w:color="000000" w:sz="8" w:space="0"/>
            </w:tcBorders>
            <w:shd w:val="clear" w:color="auto" w:fill="auto"/>
            <w:vAlign w:val="center"/>
          </w:tcPr>
          <w:p w14:paraId="022EB7FA">
            <w:pPr>
              <w:jc w:val="center"/>
              <w:rPr>
                <w:rFonts w:ascii="宋体" w:hAnsi="宋体"/>
                <w:color w:val="000000"/>
                <w:sz w:val="21"/>
              </w:rPr>
            </w:pPr>
          </w:p>
        </w:tc>
        <w:tc>
          <w:tcPr>
            <w:tcW w:w="520" w:type="pct"/>
            <w:tcBorders>
              <w:top w:val="nil"/>
              <w:left w:val="nil"/>
              <w:bottom w:val="single" w:color="000000" w:sz="8" w:space="0"/>
              <w:right w:val="single" w:color="000000" w:sz="8" w:space="0"/>
            </w:tcBorders>
            <w:shd w:val="clear" w:color="auto" w:fill="auto"/>
            <w:vAlign w:val="center"/>
          </w:tcPr>
          <w:p w14:paraId="470E3A07">
            <w:pPr>
              <w:jc w:val="center"/>
              <w:rPr>
                <w:rFonts w:ascii="宋体" w:hAnsi="宋体"/>
                <w:color w:val="000000"/>
                <w:sz w:val="21"/>
              </w:rPr>
            </w:pPr>
          </w:p>
        </w:tc>
        <w:tc>
          <w:tcPr>
            <w:tcW w:w="411" w:type="pct"/>
            <w:tcBorders>
              <w:top w:val="nil"/>
              <w:left w:val="nil"/>
              <w:bottom w:val="single" w:color="000000" w:sz="8" w:space="0"/>
              <w:right w:val="single" w:color="000000" w:sz="8" w:space="0"/>
            </w:tcBorders>
            <w:shd w:val="clear" w:color="auto" w:fill="auto"/>
            <w:vAlign w:val="center"/>
          </w:tcPr>
          <w:p w14:paraId="58CCB0CA">
            <w:pPr>
              <w:jc w:val="center"/>
              <w:rPr>
                <w:rFonts w:ascii="宋体" w:hAnsi="宋体"/>
                <w:color w:val="000000"/>
                <w:sz w:val="21"/>
              </w:rPr>
            </w:pPr>
          </w:p>
        </w:tc>
        <w:tc>
          <w:tcPr>
            <w:tcW w:w="437" w:type="pct"/>
            <w:tcBorders>
              <w:top w:val="nil"/>
              <w:left w:val="nil"/>
              <w:bottom w:val="single" w:color="000000" w:sz="8" w:space="0"/>
              <w:right w:val="single" w:color="000000" w:sz="8" w:space="0"/>
            </w:tcBorders>
            <w:shd w:val="clear" w:color="auto" w:fill="auto"/>
            <w:vAlign w:val="center"/>
          </w:tcPr>
          <w:p w14:paraId="59B6FC96">
            <w:pPr>
              <w:jc w:val="center"/>
              <w:rPr>
                <w:rFonts w:ascii="宋体" w:hAnsi="宋体"/>
                <w:color w:val="000000"/>
                <w:sz w:val="21"/>
              </w:rPr>
            </w:pPr>
          </w:p>
        </w:tc>
        <w:tc>
          <w:tcPr>
            <w:tcW w:w="702" w:type="pct"/>
            <w:tcBorders>
              <w:top w:val="nil"/>
              <w:left w:val="nil"/>
              <w:bottom w:val="single" w:color="000000" w:sz="8" w:space="0"/>
              <w:right w:val="single" w:color="000000" w:sz="8" w:space="0"/>
            </w:tcBorders>
            <w:shd w:val="clear" w:color="auto" w:fill="auto"/>
            <w:vAlign w:val="center"/>
          </w:tcPr>
          <w:p w14:paraId="1AEC582B">
            <w:pPr>
              <w:jc w:val="center"/>
              <w:rPr>
                <w:rFonts w:ascii="宋体" w:hAnsi="宋体"/>
                <w:color w:val="000000"/>
                <w:sz w:val="21"/>
              </w:rPr>
            </w:pPr>
          </w:p>
        </w:tc>
      </w:tr>
      <w:tr w14:paraId="71E8393F">
        <w:tblPrEx>
          <w:tblCellMar>
            <w:top w:w="0" w:type="dxa"/>
            <w:left w:w="108" w:type="dxa"/>
            <w:bottom w:w="0" w:type="dxa"/>
            <w:right w:w="108" w:type="dxa"/>
          </w:tblCellMar>
        </w:tblPrEx>
        <w:trPr>
          <w:trHeight w:val="340" w:hRule="atLeast"/>
        </w:trPr>
        <w:tc>
          <w:tcPr>
            <w:tcW w:w="350" w:type="pct"/>
            <w:tcBorders>
              <w:top w:val="nil"/>
              <w:left w:val="single" w:color="000000" w:sz="8" w:space="0"/>
              <w:bottom w:val="single" w:color="000000" w:sz="8" w:space="0"/>
              <w:right w:val="single" w:color="000000" w:sz="8" w:space="0"/>
            </w:tcBorders>
            <w:shd w:val="clear" w:color="auto" w:fill="auto"/>
            <w:vAlign w:val="center"/>
          </w:tcPr>
          <w:p w14:paraId="7423FBB0">
            <w:pPr>
              <w:widowControl/>
              <w:jc w:val="center"/>
              <w:textAlignment w:val="center"/>
              <w:rPr>
                <w:rFonts w:ascii="宋体" w:hAnsi="宋体"/>
                <w:color w:val="000000"/>
                <w:sz w:val="21"/>
              </w:rPr>
            </w:pPr>
            <w:r>
              <w:rPr>
                <w:rFonts w:hint="eastAsia" w:ascii="宋体" w:hAnsi="宋体"/>
                <w:color w:val="000000"/>
                <w:kern w:val="0"/>
                <w:sz w:val="21"/>
                <w:lang w:bidi="ar"/>
              </w:rPr>
              <w:t>2</w:t>
            </w:r>
          </w:p>
        </w:tc>
        <w:tc>
          <w:tcPr>
            <w:tcW w:w="898" w:type="pct"/>
            <w:tcBorders>
              <w:top w:val="nil"/>
              <w:left w:val="nil"/>
              <w:bottom w:val="single" w:color="000000" w:sz="8" w:space="0"/>
              <w:right w:val="single" w:color="000000" w:sz="8" w:space="0"/>
            </w:tcBorders>
            <w:shd w:val="clear" w:color="auto" w:fill="auto"/>
            <w:vAlign w:val="center"/>
          </w:tcPr>
          <w:p w14:paraId="0EF62BD0">
            <w:pPr>
              <w:widowControl/>
              <w:jc w:val="center"/>
              <w:textAlignment w:val="center"/>
              <w:rPr>
                <w:rFonts w:ascii="宋体" w:hAnsi="宋体"/>
                <w:color w:val="000000"/>
                <w:sz w:val="21"/>
              </w:rPr>
            </w:pPr>
            <w:r>
              <w:rPr>
                <w:rFonts w:hint="eastAsia" w:ascii="宋体" w:hAnsi="宋体"/>
                <w:color w:val="000000"/>
                <w:kern w:val="0"/>
                <w:sz w:val="21"/>
                <w:lang w:bidi="ar"/>
              </w:rPr>
              <w:t>国产非标准设备</w:t>
            </w:r>
          </w:p>
        </w:tc>
        <w:tc>
          <w:tcPr>
            <w:tcW w:w="403" w:type="pct"/>
            <w:tcBorders>
              <w:top w:val="nil"/>
              <w:left w:val="nil"/>
              <w:bottom w:val="single" w:color="000000" w:sz="8" w:space="0"/>
              <w:right w:val="single" w:color="000000" w:sz="8" w:space="0"/>
            </w:tcBorders>
            <w:shd w:val="clear" w:color="auto" w:fill="auto"/>
            <w:vAlign w:val="center"/>
          </w:tcPr>
          <w:p w14:paraId="39A2B48E">
            <w:pPr>
              <w:jc w:val="center"/>
              <w:rPr>
                <w:rFonts w:ascii="宋体" w:hAnsi="宋体"/>
                <w:color w:val="000000"/>
                <w:sz w:val="21"/>
              </w:rPr>
            </w:pPr>
          </w:p>
        </w:tc>
        <w:tc>
          <w:tcPr>
            <w:tcW w:w="433" w:type="pct"/>
            <w:gridSpan w:val="2"/>
            <w:tcBorders>
              <w:top w:val="nil"/>
              <w:left w:val="nil"/>
              <w:bottom w:val="single" w:color="000000" w:sz="8" w:space="0"/>
              <w:right w:val="single" w:color="000000" w:sz="8" w:space="0"/>
            </w:tcBorders>
            <w:shd w:val="clear" w:color="auto" w:fill="auto"/>
            <w:vAlign w:val="center"/>
          </w:tcPr>
          <w:p w14:paraId="6E963C05">
            <w:pPr>
              <w:jc w:val="center"/>
              <w:rPr>
                <w:rFonts w:ascii="宋体" w:hAnsi="宋体"/>
                <w:color w:val="000000"/>
                <w:sz w:val="21"/>
              </w:rPr>
            </w:pPr>
          </w:p>
        </w:tc>
        <w:tc>
          <w:tcPr>
            <w:tcW w:w="434" w:type="pct"/>
            <w:tcBorders>
              <w:top w:val="nil"/>
              <w:left w:val="nil"/>
              <w:bottom w:val="single" w:color="000000" w:sz="8" w:space="0"/>
              <w:right w:val="single" w:color="000000" w:sz="8" w:space="0"/>
            </w:tcBorders>
            <w:shd w:val="clear" w:color="auto" w:fill="auto"/>
            <w:vAlign w:val="center"/>
          </w:tcPr>
          <w:p w14:paraId="17BF4B86">
            <w:pPr>
              <w:jc w:val="center"/>
              <w:rPr>
                <w:rFonts w:ascii="宋体" w:hAnsi="宋体"/>
                <w:color w:val="000000"/>
                <w:sz w:val="21"/>
              </w:rPr>
            </w:pPr>
          </w:p>
        </w:tc>
        <w:tc>
          <w:tcPr>
            <w:tcW w:w="409" w:type="pct"/>
            <w:tcBorders>
              <w:top w:val="nil"/>
              <w:left w:val="nil"/>
              <w:bottom w:val="single" w:color="000000" w:sz="8" w:space="0"/>
              <w:right w:val="single" w:color="000000" w:sz="8" w:space="0"/>
            </w:tcBorders>
            <w:shd w:val="clear" w:color="auto" w:fill="auto"/>
            <w:vAlign w:val="center"/>
          </w:tcPr>
          <w:p w14:paraId="384A3FD0">
            <w:pPr>
              <w:jc w:val="center"/>
              <w:rPr>
                <w:rFonts w:ascii="宋体" w:hAnsi="宋体"/>
                <w:color w:val="000000"/>
                <w:sz w:val="21"/>
              </w:rPr>
            </w:pPr>
          </w:p>
        </w:tc>
        <w:tc>
          <w:tcPr>
            <w:tcW w:w="520" w:type="pct"/>
            <w:tcBorders>
              <w:top w:val="nil"/>
              <w:left w:val="nil"/>
              <w:bottom w:val="single" w:color="000000" w:sz="8" w:space="0"/>
              <w:right w:val="single" w:color="000000" w:sz="8" w:space="0"/>
            </w:tcBorders>
            <w:shd w:val="clear" w:color="auto" w:fill="auto"/>
            <w:vAlign w:val="center"/>
          </w:tcPr>
          <w:p w14:paraId="35523425">
            <w:pPr>
              <w:jc w:val="center"/>
              <w:rPr>
                <w:rFonts w:ascii="宋体" w:hAnsi="宋体"/>
                <w:color w:val="000000"/>
                <w:sz w:val="21"/>
              </w:rPr>
            </w:pPr>
          </w:p>
        </w:tc>
        <w:tc>
          <w:tcPr>
            <w:tcW w:w="411" w:type="pct"/>
            <w:tcBorders>
              <w:top w:val="nil"/>
              <w:left w:val="nil"/>
              <w:bottom w:val="single" w:color="000000" w:sz="8" w:space="0"/>
              <w:right w:val="single" w:color="000000" w:sz="8" w:space="0"/>
            </w:tcBorders>
            <w:shd w:val="clear" w:color="auto" w:fill="auto"/>
            <w:vAlign w:val="center"/>
          </w:tcPr>
          <w:p w14:paraId="3BED53E3">
            <w:pPr>
              <w:jc w:val="center"/>
              <w:rPr>
                <w:rFonts w:ascii="宋体" w:hAnsi="宋体"/>
                <w:color w:val="000000"/>
                <w:sz w:val="21"/>
              </w:rPr>
            </w:pPr>
          </w:p>
        </w:tc>
        <w:tc>
          <w:tcPr>
            <w:tcW w:w="437" w:type="pct"/>
            <w:tcBorders>
              <w:top w:val="nil"/>
              <w:left w:val="nil"/>
              <w:bottom w:val="single" w:color="000000" w:sz="8" w:space="0"/>
              <w:right w:val="single" w:color="000000" w:sz="8" w:space="0"/>
            </w:tcBorders>
            <w:shd w:val="clear" w:color="auto" w:fill="auto"/>
            <w:vAlign w:val="center"/>
          </w:tcPr>
          <w:p w14:paraId="28C09A74">
            <w:pPr>
              <w:jc w:val="center"/>
              <w:rPr>
                <w:rFonts w:ascii="宋体" w:hAnsi="宋体"/>
                <w:color w:val="000000"/>
                <w:sz w:val="21"/>
              </w:rPr>
            </w:pPr>
          </w:p>
        </w:tc>
        <w:tc>
          <w:tcPr>
            <w:tcW w:w="702" w:type="pct"/>
            <w:tcBorders>
              <w:top w:val="nil"/>
              <w:left w:val="nil"/>
              <w:bottom w:val="single" w:color="000000" w:sz="8" w:space="0"/>
              <w:right w:val="single" w:color="000000" w:sz="8" w:space="0"/>
            </w:tcBorders>
            <w:shd w:val="clear" w:color="auto" w:fill="auto"/>
            <w:vAlign w:val="center"/>
          </w:tcPr>
          <w:p w14:paraId="44AD8725">
            <w:pPr>
              <w:jc w:val="center"/>
              <w:rPr>
                <w:rFonts w:ascii="宋体" w:hAnsi="宋体"/>
                <w:color w:val="000000"/>
                <w:sz w:val="21"/>
              </w:rPr>
            </w:pPr>
          </w:p>
        </w:tc>
      </w:tr>
      <w:tr w14:paraId="3746D33C">
        <w:tblPrEx>
          <w:tblCellMar>
            <w:top w:w="0" w:type="dxa"/>
            <w:left w:w="108" w:type="dxa"/>
            <w:bottom w:w="0" w:type="dxa"/>
            <w:right w:w="108" w:type="dxa"/>
          </w:tblCellMar>
        </w:tblPrEx>
        <w:trPr>
          <w:trHeight w:val="340" w:hRule="atLeast"/>
        </w:trPr>
        <w:tc>
          <w:tcPr>
            <w:tcW w:w="350" w:type="pct"/>
            <w:tcBorders>
              <w:top w:val="nil"/>
              <w:left w:val="single" w:color="000000" w:sz="8" w:space="0"/>
              <w:bottom w:val="single" w:color="000000" w:sz="8" w:space="0"/>
              <w:right w:val="single" w:color="000000" w:sz="8" w:space="0"/>
            </w:tcBorders>
            <w:shd w:val="clear" w:color="auto" w:fill="auto"/>
            <w:vAlign w:val="center"/>
          </w:tcPr>
          <w:p w14:paraId="4D98C447">
            <w:pPr>
              <w:widowControl/>
              <w:jc w:val="center"/>
              <w:textAlignment w:val="center"/>
              <w:rPr>
                <w:rFonts w:ascii="宋体" w:hAnsi="宋体"/>
                <w:color w:val="000000"/>
                <w:sz w:val="21"/>
              </w:rPr>
            </w:pPr>
            <w:r>
              <w:rPr>
                <w:rFonts w:hint="eastAsia" w:ascii="宋体" w:hAnsi="宋体"/>
                <w:color w:val="000000"/>
                <w:kern w:val="0"/>
                <w:sz w:val="21"/>
                <w:lang w:bidi="ar"/>
              </w:rPr>
              <w:t>......</w:t>
            </w:r>
          </w:p>
        </w:tc>
        <w:tc>
          <w:tcPr>
            <w:tcW w:w="898" w:type="pct"/>
            <w:tcBorders>
              <w:top w:val="nil"/>
              <w:left w:val="nil"/>
              <w:bottom w:val="single" w:color="000000" w:sz="8" w:space="0"/>
              <w:right w:val="single" w:color="000000" w:sz="8" w:space="0"/>
            </w:tcBorders>
            <w:shd w:val="clear" w:color="auto" w:fill="auto"/>
            <w:vAlign w:val="center"/>
          </w:tcPr>
          <w:p w14:paraId="6221A0C4">
            <w:pPr>
              <w:widowControl/>
              <w:jc w:val="center"/>
              <w:textAlignment w:val="center"/>
              <w:rPr>
                <w:rFonts w:ascii="宋体" w:hAnsi="宋体"/>
                <w:color w:val="000000"/>
                <w:sz w:val="21"/>
              </w:rPr>
            </w:pPr>
            <w:r>
              <w:rPr>
                <w:rFonts w:hint="eastAsia" w:ascii="宋体" w:hAnsi="宋体"/>
                <w:color w:val="000000"/>
                <w:kern w:val="0"/>
                <w:sz w:val="21"/>
                <w:lang w:bidi="ar"/>
              </w:rPr>
              <w:t>......</w:t>
            </w:r>
          </w:p>
        </w:tc>
        <w:tc>
          <w:tcPr>
            <w:tcW w:w="403" w:type="pct"/>
            <w:tcBorders>
              <w:top w:val="nil"/>
              <w:left w:val="nil"/>
              <w:bottom w:val="single" w:color="000000" w:sz="8" w:space="0"/>
              <w:right w:val="single" w:color="000000" w:sz="8" w:space="0"/>
            </w:tcBorders>
            <w:shd w:val="clear" w:color="auto" w:fill="auto"/>
            <w:vAlign w:val="center"/>
          </w:tcPr>
          <w:p w14:paraId="74C930B5">
            <w:pPr>
              <w:jc w:val="center"/>
              <w:rPr>
                <w:rFonts w:ascii="宋体" w:hAnsi="宋体"/>
                <w:color w:val="000000"/>
                <w:sz w:val="21"/>
              </w:rPr>
            </w:pPr>
          </w:p>
        </w:tc>
        <w:tc>
          <w:tcPr>
            <w:tcW w:w="433" w:type="pct"/>
            <w:gridSpan w:val="2"/>
            <w:tcBorders>
              <w:top w:val="nil"/>
              <w:left w:val="nil"/>
              <w:bottom w:val="single" w:color="000000" w:sz="8" w:space="0"/>
              <w:right w:val="single" w:color="000000" w:sz="8" w:space="0"/>
            </w:tcBorders>
            <w:shd w:val="clear" w:color="auto" w:fill="auto"/>
            <w:vAlign w:val="center"/>
          </w:tcPr>
          <w:p w14:paraId="41A2D557">
            <w:pPr>
              <w:jc w:val="center"/>
              <w:rPr>
                <w:rFonts w:ascii="宋体" w:hAnsi="宋体"/>
                <w:color w:val="000000"/>
                <w:sz w:val="21"/>
              </w:rPr>
            </w:pPr>
          </w:p>
        </w:tc>
        <w:tc>
          <w:tcPr>
            <w:tcW w:w="434" w:type="pct"/>
            <w:tcBorders>
              <w:top w:val="nil"/>
              <w:left w:val="nil"/>
              <w:bottom w:val="single" w:color="000000" w:sz="8" w:space="0"/>
              <w:right w:val="single" w:color="000000" w:sz="8" w:space="0"/>
            </w:tcBorders>
            <w:shd w:val="clear" w:color="auto" w:fill="auto"/>
            <w:vAlign w:val="center"/>
          </w:tcPr>
          <w:p w14:paraId="3C908DA9">
            <w:pPr>
              <w:jc w:val="center"/>
              <w:rPr>
                <w:rFonts w:ascii="宋体" w:hAnsi="宋体"/>
                <w:color w:val="000000"/>
                <w:sz w:val="21"/>
              </w:rPr>
            </w:pPr>
          </w:p>
        </w:tc>
        <w:tc>
          <w:tcPr>
            <w:tcW w:w="409" w:type="pct"/>
            <w:tcBorders>
              <w:top w:val="nil"/>
              <w:left w:val="nil"/>
              <w:bottom w:val="single" w:color="000000" w:sz="8" w:space="0"/>
              <w:right w:val="single" w:color="000000" w:sz="8" w:space="0"/>
            </w:tcBorders>
            <w:shd w:val="clear" w:color="auto" w:fill="auto"/>
            <w:vAlign w:val="center"/>
          </w:tcPr>
          <w:p w14:paraId="35586518">
            <w:pPr>
              <w:jc w:val="center"/>
              <w:rPr>
                <w:rFonts w:ascii="宋体" w:hAnsi="宋体"/>
                <w:color w:val="000000"/>
                <w:sz w:val="21"/>
              </w:rPr>
            </w:pPr>
          </w:p>
        </w:tc>
        <w:tc>
          <w:tcPr>
            <w:tcW w:w="520" w:type="pct"/>
            <w:tcBorders>
              <w:top w:val="nil"/>
              <w:left w:val="nil"/>
              <w:bottom w:val="single" w:color="000000" w:sz="8" w:space="0"/>
              <w:right w:val="single" w:color="000000" w:sz="8" w:space="0"/>
            </w:tcBorders>
            <w:shd w:val="clear" w:color="auto" w:fill="auto"/>
            <w:vAlign w:val="center"/>
          </w:tcPr>
          <w:p w14:paraId="085B3BB1">
            <w:pPr>
              <w:jc w:val="center"/>
              <w:rPr>
                <w:rFonts w:ascii="宋体" w:hAnsi="宋体"/>
                <w:color w:val="000000"/>
                <w:sz w:val="21"/>
              </w:rPr>
            </w:pPr>
          </w:p>
        </w:tc>
        <w:tc>
          <w:tcPr>
            <w:tcW w:w="411" w:type="pct"/>
            <w:tcBorders>
              <w:top w:val="nil"/>
              <w:left w:val="nil"/>
              <w:bottom w:val="single" w:color="000000" w:sz="8" w:space="0"/>
              <w:right w:val="single" w:color="000000" w:sz="8" w:space="0"/>
            </w:tcBorders>
            <w:shd w:val="clear" w:color="auto" w:fill="auto"/>
            <w:vAlign w:val="center"/>
          </w:tcPr>
          <w:p w14:paraId="716969F3">
            <w:pPr>
              <w:jc w:val="center"/>
              <w:rPr>
                <w:rFonts w:ascii="宋体" w:hAnsi="宋体"/>
                <w:color w:val="000000"/>
                <w:sz w:val="21"/>
              </w:rPr>
            </w:pPr>
          </w:p>
        </w:tc>
        <w:tc>
          <w:tcPr>
            <w:tcW w:w="437" w:type="pct"/>
            <w:tcBorders>
              <w:top w:val="nil"/>
              <w:left w:val="nil"/>
              <w:bottom w:val="single" w:color="000000" w:sz="8" w:space="0"/>
              <w:right w:val="single" w:color="000000" w:sz="8" w:space="0"/>
            </w:tcBorders>
            <w:shd w:val="clear" w:color="auto" w:fill="auto"/>
            <w:vAlign w:val="center"/>
          </w:tcPr>
          <w:p w14:paraId="157547C6">
            <w:pPr>
              <w:jc w:val="center"/>
              <w:rPr>
                <w:rFonts w:ascii="宋体" w:hAnsi="宋体"/>
                <w:color w:val="000000"/>
                <w:sz w:val="21"/>
              </w:rPr>
            </w:pPr>
          </w:p>
        </w:tc>
        <w:tc>
          <w:tcPr>
            <w:tcW w:w="702" w:type="pct"/>
            <w:tcBorders>
              <w:top w:val="nil"/>
              <w:left w:val="nil"/>
              <w:bottom w:val="single" w:color="000000" w:sz="8" w:space="0"/>
              <w:right w:val="single" w:color="000000" w:sz="8" w:space="0"/>
            </w:tcBorders>
            <w:shd w:val="clear" w:color="auto" w:fill="auto"/>
            <w:vAlign w:val="center"/>
          </w:tcPr>
          <w:p w14:paraId="6EFFF2FC">
            <w:pPr>
              <w:jc w:val="center"/>
              <w:rPr>
                <w:rFonts w:ascii="宋体" w:hAnsi="宋体"/>
                <w:color w:val="000000"/>
                <w:sz w:val="21"/>
              </w:rPr>
            </w:pPr>
          </w:p>
        </w:tc>
      </w:tr>
      <w:tr w14:paraId="75079F9F">
        <w:tblPrEx>
          <w:tblCellMar>
            <w:top w:w="0" w:type="dxa"/>
            <w:left w:w="108" w:type="dxa"/>
            <w:bottom w:w="0" w:type="dxa"/>
            <w:right w:w="108" w:type="dxa"/>
          </w:tblCellMar>
        </w:tblPrEx>
        <w:trPr>
          <w:trHeight w:val="340" w:hRule="atLeast"/>
        </w:trPr>
        <w:tc>
          <w:tcPr>
            <w:tcW w:w="350" w:type="pct"/>
            <w:tcBorders>
              <w:top w:val="nil"/>
              <w:left w:val="single" w:color="000000" w:sz="8" w:space="0"/>
              <w:bottom w:val="single" w:color="000000" w:sz="8" w:space="0"/>
              <w:right w:val="single" w:color="000000" w:sz="8" w:space="0"/>
            </w:tcBorders>
            <w:shd w:val="clear" w:color="auto" w:fill="auto"/>
            <w:vAlign w:val="center"/>
          </w:tcPr>
          <w:p w14:paraId="247C5AB0">
            <w:pPr>
              <w:widowControl/>
              <w:jc w:val="center"/>
              <w:textAlignment w:val="center"/>
              <w:rPr>
                <w:rFonts w:ascii="宋体" w:hAnsi="宋体"/>
                <w:color w:val="000000"/>
                <w:sz w:val="21"/>
              </w:rPr>
            </w:pPr>
            <w:r>
              <w:rPr>
                <w:rFonts w:hint="eastAsia" w:ascii="宋体" w:hAnsi="宋体"/>
                <w:color w:val="000000"/>
                <w:kern w:val="0"/>
                <w:sz w:val="21"/>
                <w:lang w:bidi="ar"/>
              </w:rPr>
              <w:t>3</w:t>
            </w:r>
          </w:p>
        </w:tc>
        <w:tc>
          <w:tcPr>
            <w:tcW w:w="898" w:type="pct"/>
            <w:tcBorders>
              <w:top w:val="nil"/>
              <w:left w:val="nil"/>
              <w:bottom w:val="single" w:color="000000" w:sz="8" w:space="0"/>
              <w:right w:val="single" w:color="000000" w:sz="8" w:space="0"/>
            </w:tcBorders>
            <w:shd w:val="clear" w:color="auto" w:fill="auto"/>
            <w:vAlign w:val="center"/>
          </w:tcPr>
          <w:p w14:paraId="39357159">
            <w:pPr>
              <w:widowControl/>
              <w:jc w:val="center"/>
              <w:textAlignment w:val="center"/>
              <w:rPr>
                <w:rFonts w:ascii="宋体" w:hAnsi="宋体"/>
                <w:color w:val="000000"/>
                <w:sz w:val="21"/>
              </w:rPr>
            </w:pPr>
            <w:r>
              <w:rPr>
                <w:rFonts w:hint="eastAsia" w:ascii="宋体" w:hAnsi="宋体"/>
                <w:color w:val="000000"/>
                <w:kern w:val="0"/>
                <w:sz w:val="21"/>
                <w:lang w:bidi="ar"/>
              </w:rPr>
              <w:t>进口设备</w:t>
            </w:r>
          </w:p>
        </w:tc>
        <w:tc>
          <w:tcPr>
            <w:tcW w:w="403" w:type="pct"/>
            <w:tcBorders>
              <w:top w:val="nil"/>
              <w:left w:val="nil"/>
              <w:bottom w:val="single" w:color="000000" w:sz="8" w:space="0"/>
              <w:right w:val="single" w:color="000000" w:sz="8" w:space="0"/>
            </w:tcBorders>
            <w:shd w:val="clear" w:color="auto" w:fill="auto"/>
            <w:vAlign w:val="center"/>
          </w:tcPr>
          <w:p w14:paraId="043517A3">
            <w:pPr>
              <w:jc w:val="center"/>
              <w:rPr>
                <w:rFonts w:ascii="宋体" w:hAnsi="宋体"/>
                <w:color w:val="000000"/>
                <w:sz w:val="21"/>
              </w:rPr>
            </w:pPr>
          </w:p>
        </w:tc>
        <w:tc>
          <w:tcPr>
            <w:tcW w:w="433" w:type="pct"/>
            <w:gridSpan w:val="2"/>
            <w:tcBorders>
              <w:top w:val="nil"/>
              <w:left w:val="nil"/>
              <w:bottom w:val="single" w:color="000000" w:sz="8" w:space="0"/>
              <w:right w:val="single" w:color="000000" w:sz="8" w:space="0"/>
            </w:tcBorders>
            <w:shd w:val="clear" w:color="auto" w:fill="auto"/>
            <w:vAlign w:val="center"/>
          </w:tcPr>
          <w:p w14:paraId="74635967">
            <w:pPr>
              <w:jc w:val="center"/>
              <w:rPr>
                <w:rFonts w:ascii="宋体" w:hAnsi="宋体"/>
                <w:color w:val="000000"/>
                <w:sz w:val="21"/>
              </w:rPr>
            </w:pPr>
          </w:p>
        </w:tc>
        <w:tc>
          <w:tcPr>
            <w:tcW w:w="434" w:type="pct"/>
            <w:tcBorders>
              <w:top w:val="nil"/>
              <w:left w:val="nil"/>
              <w:bottom w:val="single" w:color="000000" w:sz="8" w:space="0"/>
              <w:right w:val="single" w:color="000000" w:sz="8" w:space="0"/>
            </w:tcBorders>
            <w:shd w:val="clear" w:color="auto" w:fill="auto"/>
            <w:vAlign w:val="center"/>
          </w:tcPr>
          <w:p w14:paraId="38FB8982">
            <w:pPr>
              <w:jc w:val="center"/>
              <w:rPr>
                <w:rFonts w:ascii="宋体" w:hAnsi="宋体"/>
                <w:color w:val="000000"/>
                <w:sz w:val="21"/>
              </w:rPr>
            </w:pPr>
          </w:p>
        </w:tc>
        <w:tc>
          <w:tcPr>
            <w:tcW w:w="409" w:type="pct"/>
            <w:tcBorders>
              <w:top w:val="nil"/>
              <w:left w:val="nil"/>
              <w:bottom w:val="single" w:color="000000" w:sz="8" w:space="0"/>
              <w:right w:val="single" w:color="000000" w:sz="8" w:space="0"/>
            </w:tcBorders>
            <w:shd w:val="clear" w:color="auto" w:fill="auto"/>
            <w:vAlign w:val="center"/>
          </w:tcPr>
          <w:p w14:paraId="7E425E9E">
            <w:pPr>
              <w:jc w:val="center"/>
              <w:rPr>
                <w:rFonts w:ascii="宋体" w:hAnsi="宋体"/>
                <w:color w:val="000000"/>
                <w:sz w:val="21"/>
              </w:rPr>
            </w:pPr>
          </w:p>
        </w:tc>
        <w:tc>
          <w:tcPr>
            <w:tcW w:w="520" w:type="pct"/>
            <w:tcBorders>
              <w:top w:val="nil"/>
              <w:left w:val="nil"/>
              <w:bottom w:val="single" w:color="000000" w:sz="8" w:space="0"/>
              <w:right w:val="single" w:color="000000" w:sz="8" w:space="0"/>
            </w:tcBorders>
            <w:shd w:val="clear" w:color="auto" w:fill="auto"/>
            <w:vAlign w:val="center"/>
          </w:tcPr>
          <w:p w14:paraId="0DC1A4F7">
            <w:pPr>
              <w:jc w:val="center"/>
              <w:rPr>
                <w:rFonts w:ascii="宋体" w:hAnsi="宋体"/>
                <w:color w:val="000000"/>
                <w:sz w:val="21"/>
              </w:rPr>
            </w:pPr>
          </w:p>
        </w:tc>
        <w:tc>
          <w:tcPr>
            <w:tcW w:w="411" w:type="pct"/>
            <w:tcBorders>
              <w:top w:val="nil"/>
              <w:left w:val="nil"/>
              <w:bottom w:val="single" w:color="000000" w:sz="8" w:space="0"/>
              <w:right w:val="single" w:color="000000" w:sz="8" w:space="0"/>
            </w:tcBorders>
            <w:shd w:val="clear" w:color="auto" w:fill="auto"/>
            <w:vAlign w:val="center"/>
          </w:tcPr>
          <w:p w14:paraId="71AD08BC">
            <w:pPr>
              <w:jc w:val="center"/>
              <w:rPr>
                <w:rFonts w:ascii="宋体" w:hAnsi="宋体"/>
                <w:color w:val="000000"/>
                <w:sz w:val="21"/>
              </w:rPr>
            </w:pPr>
          </w:p>
        </w:tc>
        <w:tc>
          <w:tcPr>
            <w:tcW w:w="437" w:type="pct"/>
            <w:tcBorders>
              <w:top w:val="nil"/>
              <w:left w:val="nil"/>
              <w:bottom w:val="single" w:color="000000" w:sz="8" w:space="0"/>
              <w:right w:val="single" w:color="000000" w:sz="8" w:space="0"/>
            </w:tcBorders>
            <w:shd w:val="clear" w:color="auto" w:fill="auto"/>
            <w:vAlign w:val="center"/>
          </w:tcPr>
          <w:p w14:paraId="7CB6E69E">
            <w:pPr>
              <w:jc w:val="center"/>
              <w:rPr>
                <w:rFonts w:ascii="宋体" w:hAnsi="宋体"/>
                <w:color w:val="000000"/>
                <w:sz w:val="21"/>
              </w:rPr>
            </w:pPr>
          </w:p>
        </w:tc>
        <w:tc>
          <w:tcPr>
            <w:tcW w:w="702" w:type="pct"/>
            <w:tcBorders>
              <w:top w:val="nil"/>
              <w:left w:val="nil"/>
              <w:bottom w:val="single" w:color="000000" w:sz="8" w:space="0"/>
              <w:right w:val="single" w:color="000000" w:sz="8" w:space="0"/>
            </w:tcBorders>
            <w:shd w:val="clear" w:color="auto" w:fill="auto"/>
            <w:vAlign w:val="center"/>
          </w:tcPr>
          <w:p w14:paraId="3D0214B4">
            <w:pPr>
              <w:jc w:val="center"/>
              <w:rPr>
                <w:rFonts w:ascii="宋体" w:hAnsi="宋体"/>
                <w:color w:val="000000"/>
                <w:sz w:val="21"/>
              </w:rPr>
            </w:pPr>
          </w:p>
        </w:tc>
      </w:tr>
      <w:tr w14:paraId="36991395">
        <w:tblPrEx>
          <w:tblCellMar>
            <w:top w:w="0" w:type="dxa"/>
            <w:left w:w="108" w:type="dxa"/>
            <w:bottom w:w="0" w:type="dxa"/>
            <w:right w:w="108" w:type="dxa"/>
          </w:tblCellMar>
        </w:tblPrEx>
        <w:trPr>
          <w:trHeight w:val="340" w:hRule="atLeast"/>
        </w:trPr>
        <w:tc>
          <w:tcPr>
            <w:tcW w:w="350" w:type="pct"/>
            <w:tcBorders>
              <w:top w:val="nil"/>
              <w:left w:val="single" w:color="000000" w:sz="8" w:space="0"/>
              <w:bottom w:val="single" w:color="000000" w:sz="8" w:space="0"/>
              <w:right w:val="single" w:color="000000" w:sz="8" w:space="0"/>
            </w:tcBorders>
            <w:shd w:val="clear" w:color="auto" w:fill="auto"/>
            <w:vAlign w:val="center"/>
          </w:tcPr>
          <w:p w14:paraId="7F626D77">
            <w:pPr>
              <w:widowControl/>
              <w:jc w:val="center"/>
              <w:textAlignment w:val="center"/>
              <w:rPr>
                <w:rFonts w:ascii="宋体" w:hAnsi="宋体"/>
                <w:color w:val="000000"/>
                <w:sz w:val="21"/>
              </w:rPr>
            </w:pPr>
            <w:r>
              <w:rPr>
                <w:rFonts w:hint="eastAsia" w:ascii="宋体" w:hAnsi="宋体"/>
                <w:color w:val="000000"/>
                <w:kern w:val="0"/>
                <w:sz w:val="21"/>
                <w:lang w:bidi="ar"/>
              </w:rPr>
              <w:t>......</w:t>
            </w:r>
          </w:p>
        </w:tc>
        <w:tc>
          <w:tcPr>
            <w:tcW w:w="898" w:type="pct"/>
            <w:tcBorders>
              <w:top w:val="nil"/>
              <w:left w:val="nil"/>
              <w:bottom w:val="single" w:color="000000" w:sz="8" w:space="0"/>
              <w:right w:val="single" w:color="000000" w:sz="8" w:space="0"/>
            </w:tcBorders>
            <w:shd w:val="clear" w:color="auto" w:fill="auto"/>
            <w:vAlign w:val="center"/>
          </w:tcPr>
          <w:p w14:paraId="7418DF78">
            <w:pPr>
              <w:widowControl/>
              <w:jc w:val="center"/>
              <w:textAlignment w:val="center"/>
              <w:rPr>
                <w:rFonts w:ascii="宋体" w:hAnsi="宋体"/>
                <w:color w:val="000000"/>
                <w:sz w:val="21"/>
              </w:rPr>
            </w:pPr>
            <w:r>
              <w:rPr>
                <w:rFonts w:hint="eastAsia" w:ascii="宋体" w:hAnsi="宋体"/>
                <w:color w:val="000000"/>
                <w:kern w:val="0"/>
                <w:sz w:val="21"/>
                <w:lang w:bidi="ar"/>
              </w:rPr>
              <w:t>......</w:t>
            </w:r>
          </w:p>
        </w:tc>
        <w:tc>
          <w:tcPr>
            <w:tcW w:w="403" w:type="pct"/>
            <w:tcBorders>
              <w:top w:val="nil"/>
              <w:left w:val="nil"/>
              <w:bottom w:val="single" w:color="000000" w:sz="8" w:space="0"/>
              <w:right w:val="single" w:color="000000" w:sz="8" w:space="0"/>
            </w:tcBorders>
            <w:shd w:val="clear" w:color="auto" w:fill="auto"/>
            <w:vAlign w:val="center"/>
          </w:tcPr>
          <w:p w14:paraId="037E64C2">
            <w:pPr>
              <w:jc w:val="center"/>
              <w:rPr>
                <w:rFonts w:ascii="宋体" w:hAnsi="宋体"/>
                <w:color w:val="000000"/>
                <w:sz w:val="21"/>
              </w:rPr>
            </w:pPr>
          </w:p>
        </w:tc>
        <w:tc>
          <w:tcPr>
            <w:tcW w:w="433" w:type="pct"/>
            <w:gridSpan w:val="2"/>
            <w:tcBorders>
              <w:top w:val="nil"/>
              <w:left w:val="nil"/>
              <w:bottom w:val="single" w:color="000000" w:sz="8" w:space="0"/>
              <w:right w:val="single" w:color="000000" w:sz="8" w:space="0"/>
            </w:tcBorders>
            <w:shd w:val="clear" w:color="auto" w:fill="auto"/>
            <w:vAlign w:val="center"/>
          </w:tcPr>
          <w:p w14:paraId="4D4DB406">
            <w:pPr>
              <w:jc w:val="center"/>
              <w:rPr>
                <w:rFonts w:ascii="宋体" w:hAnsi="宋体"/>
                <w:color w:val="000000"/>
                <w:sz w:val="21"/>
              </w:rPr>
            </w:pPr>
          </w:p>
        </w:tc>
        <w:tc>
          <w:tcPr>
            <w:tcW w:w="434" w:type="pct"/>
            <w:tcBorders>
              <w:top w:val="nil"/>
              <w:left w:val="nil"/>
              <w:bottom w:val="single" w:color="000000" w:sz="8" w:space="0"/>
              <w:right w:val="single" w:color="000000" w:sz="8" w:space="0"/>
            </w:tcBorders>
            <w:shd w:val="clear" w:color="auto" w:fill="auto"/>
            <w:vAlign w:val="center"/>
          </w:tcPr>
          <w:p w14:paraId="2DA6D5C6">
            <w:pPr>
              <w:jc w:val="center"/>
              <w:rPr>
                <w:rFonts w:ascii="宋体" w:hAnsi="宋体"/>
                <w:color w:val="000000"/>
                <w:sz w:val="21"/>
              </w:rPr>
            </w:pPr>
          </w:p>
        </w:tc>
        <w:tc>
          <w:tcPr>
            <w:tcW w:w="409" w:type="pct"/>
            <w:tcBorders>
              <w:top w:val="nil"/>
              <w:left w:val="nil"/>
              <w:bottom w:val="single" w:color="000000" w:sz="8" w:space="0"/>
              <w:right w:val="single" w:color="000000" w:sz="8" w:space="0"/>
            </w:tcBorders>
            <w:shd w:val="clear" w:color="auto" w:fill="auto"/>
            <w:vAlign w:val="center"/>
          </w:tcPr>
          <w:p w14:paraId="61756617">
            <w:pPr>
              <w:jc w:val="center"/>
              <w:rPr>
                <w:rFonts w:ascii="宋体" w:hAnsi="宋体"/>
                <w:color w:val="000000"/>
                <w:sz w:val="21"/>
              </w:rPr>
            </w:pPr>
          </w:p>
        </w:tc>
        <w:tc>
          <w:tcPr>
            <w:tcW w:w="520" w:type="pct"/>
            <w:tcBorders>
              <w:top w:val="nil"/>
              <w:left w:val="nil"/>
              <w:bottom w:val="single" w:color="000000" w:sz="8" w:space="0"/>
              <w:right w:val="single" w:color="000000" w:sz="8" w:space="0"/>
            </w:tcBorders>
            <w:shd w:val="clear" w:color="auto" w:fill="auto"/>
            <w:vAlign w:val="center"/>
          </w:tcPr>
          <w:p w14:paraId="5E153BF6">
            <w:pPr>
              <w:jc w:val="center"/>
              <w:rPr>
                <w:rFonts w:ascii="宋体" w:hAnsi="宋体"/>
                <w:color w:val="000000"/>
                <w:sz w:val="21"/>
              </w:rPr>
            </w:pPr>
          </w:p>
        </w:tc>
        <w:tc>
          <w:tcPr>
            <w:tcW w:w="411" w:type="pct"/>
            <w:tcBorders>
              <w:top w:val="nil"/>
              <w:left w:val="nil"/>
              <w:bottom w:val="single" w:color="000000" w:sz="8" w:space="0"/>
              <w:right w:val="single" w:color="000000" w:sz="8" w:space="0"/>
            </w:tcBorders>
            <w:shd w:val="clear" w:color="auto" w:fill="auto"/>
            <w:vAlign w:val="center"/>
          </w:tcPr>
          <w:p w14:paraId="3535B011">
            <w:pPr>
              <w:jc w:val="center"/>
              <w:rPr>
                <w:rFonts w:ascii="宋体" w:hAnsi="宋体"/>
                <w:color w:val="000000"/>
                <w:sz w:val="21"/>
              </w:rPr>
            </w:pPr>
          </w:p>
        </w:tc>
        <w:tc>
          <w:tcPr>
            <w:tcW w:w="437" w:type="pct"/>
            <w:tcBorders>
              <w:top w:val="nil"/>
              <w:left w:val="nil"/>
              <w:bottom w:val="single" w:color="000000" w:sz="8" w:space="0"/>
              <w:right w:val="single" w:color="000000" w:sz="8" w:space="0"/>
            </w:tcBorders>
            <w:shd w:val="clear" w:color="auto" w:fill="auto"/>
            <w:vAlign w:val="center"/>
          </w:tcPr>
          <w:p w14:paraId="65E7AED7">
            <w:pPr>
              <w:jc w:val="center"/>
              <w:rPr>
                <w:rFonts w:ascii="宋体" w:hAnsi="宋体"/>
                <w:color w:val="000000"/>
                <w:sz w:val="21"/>
              </w:rPr>
            </w:pPr>
          </w:p>
        </w:tc>
        <w:tc>
          <w:tcPr>
            <w:tcW w:w="702" w:type="pct"/>
            <w:tcBorders>
              <w:top w:val="nil"/>
              <w:left w:val="nil"/>
              <w:bottom w:val="single" w:color="000000" w:sz="8" w:space="0"/>
              <w:right w:val="single" w:color="000000" w:sz="8" w:space="0"/>
            </w:tcBorders>
            <w:shd w:val="clear" w:color="auto" w:fill="auto"/>
            <w:vAlign w:val="center"/>
          </w:tcPr>
          <w:p w14:paraId="2075274C">
            <w:pPr>
              <w:jc w:val="center"/>
              <w:rPr>
                <w:rFonts w:ascii="宋体" w:hAnsi="宋体"/>
                <w:color w:val="000000"/>
                <w:sz w:val="21"/>
              </w:rPr>
            </w:pPr>
          </w:p>
        </w:tc>
      </w:tr>
      <w:tr w14:paraId="7ACBA1E7">
        <w:tblPrEx>
          <w:tblCellMar>
            <w:top w:w="0" w:type="dxa"/>
            <w:left w:w="108" w:type="dxa"/>
            <w:bottom w:w="0" w:type="dxa"/>
            <w:right w:w="108" w:type="dxa"/>
          </w:tblCellMar>
        </w:tblPrEx>
        <w:trPr>
          <w:trHeight w:val="340" w:hRule="atLeast"/>
        </w:trPr>
        <w:tc>
          <w:tcPr>
            <w:tcW w:w="350" w:type="pct"/>
            <w:tcBorders>
              <w:top w:val="nil"/>
              <w:left w:val="single" w:color="000000" w:sz="8" w:space="0"/>
              <w:bottom w:val="single" w:color="000000" w:sz="8" w:space="0"/>
              <w:right w:val="single" w:color="000000" w:sz="8" w:space="0"/>
            </w:tcBorders>
            <w:shd w:val="clear" w:color="auto" w:fill="auto"/>
            <w:vAlign w:val="center"/>
          </w:tcPr>
          <w:p w14:paraId="37179032">
            <w:pPr>
              <w:widowControl/>
              <w:jc w:val="center"/>
              <w:textAlignment w:val="center"/>
              <w:rPr>
                <w:rFonts w:ascii="宋体" w:hAnsi="宋体"/>
                <w:color w:val="000000"/>
                <w:sz w:val="21"/>
              </w:rPr>
            </w:pPr>
            <w:r>
              <w:rPr>
                <w:rFonts w:hint="eastAsia" w:ascii="宋体" w:hAnsi="宋体"/>
                <w:color w:val="000000"/>
                <w:kern w:val="0"/>
                <w:sz w:val="21"/>
                <w:lang w:bidi="ar"/>
              </w:rPr>
              <w:t>4</w:t>
            </w:r>
          </w:p>
        </w:tc>
        <w:tc>
          <w:tcPr>
            <w:tcW w:w="898" w:type="pct"/>
            <w:tcBorders>
              <w:top w:val="nil"/>
              <w:left w:val="nil"/>
              <w:bottom w:val="single" w:color="000000" w:sz="8" w:space="0"/>
              <w:right w:val="single" w:color="000000" w:sz="8" w:space="0"/>
            </w:tcBorders>
            <w:shd w:val="clear" w:color="auto" w:fill="auto"/>
            <w:vAlign w:val="center"/>
          </w:tcPr>
          <w:p w14:paraId="694BF250">
            <w:pPr>
              <w:widowControl/>
              <w:jc w:val="center"/>
              <w:textAlignment w:val="center"/>
              <w:rPr>
                <w:rFonts w:ascii="宋体" w:hAnsi="宋体"/>
                <w:color w:val="000000"/>
                <w:sz w:val="21"/>
              </w:rPr>
            </w:pPr>
            <w:r>
              <w:rPr>
                <w:rFonts w:hint="eastAsia" w:ascii="宋体" w:hAnsi="宋体"/>
                <w:color w:val="000000"/>
                <w:kern w:val="0"/>
                <w:sz w:val="21"/>
                <w:lang w:bidi="ar"/>
              </w:rPr>
              <w:t>备品备件费</w:t>
            </w:r>
          </w:p>
        </w:tc>
        <w:tc>
          <w:tcPr>
            <w:tcW w:w="403" w:type="pct"/>
            <w:tcBorders>
              <w:top w:val="nil"/>
              <w:left w:val="nil"/>
              <w:bottom w:val="single" w:color="000000" w:sz="8" w:space="0"/>
              <w:right w:val="single" w:color="000000" w:sz="8" w:space="0"/>
            </w:tcBorders>
            <w:shd w:val="clear" w:color="auto" w:fill="auto"/>
            <w:vAlign w:val="center"/>
          </w:tcPr>
          <w:p w14:paraId="61D6E2AA">
            <w:pPr>
              <w:jc w:val="center"/>
              <w:rPr>
                <w:rFonts w:ascii="宋体" w:hAnsi="宋体"/>
                <w:color w:val="000000"/>
                <w:sz w:val="21"/>
              </w:rPr>
            </w:pPr>
          </w:p>
        </w:tc>
        <w:tc>
          <w:tcPr>
            <w:tcW w:w="433" w:type="pct"/>
            <w:gridSpan w:val="2"/>
            <w:tcBorders>
              <w:top w:val="nil"/>
              <w:left w:val="nil"/>
              <w:bottom w:val="single" w:color="000000" w:sz="8" w:space="0"/>
              <w:right w:val="single" w:color="000000" w:sz="8" w:space="0"/>
            </w:tcBorders>
            <w:shd w:val="clear" w:color="auto" w:fill="auto"/>
            <w:vAlign w:val="center"/>
          </w:tcPr>
          <w:p w14:paraId="1BCD632A">
            <w:pPr>
              <w:jc w:val="center"/>
              <w:rPr>
                <w:rFonts w:ascii="宋体" w:hAnsi="宋体"/>
                <w:color w:val="000000"/>
                <w:sz w:val="21"/>
              </w:rPr>
            </w:pPr>
          </w:p>
        </w:tc>
        <w:tc>
          <w:tcPr>
            <w:tcW w:w="434" w:type="pct"/>
            <w:tcBorders>
              <w:top w:val="nil"/>
              <w:left w:val="nil"/>
              <w:bottom w:val="single" w:color="000000" w:sz="8" w:space="0"/>
              <w:right w:val="single" w:color="000000" w:sz="8" w:space="0"/>
            </w:tcBorders>
            <w:shd w:val="clear" w:color="auto" w:fill="auto"/>
            <w:vAlign w:val="center"/>
          </w:tcPr>
          <w:p w14:paraId="20D37246">
            <w:pPr>
              <w:jc w:val="center"/>
              <w:rPr>
                <w:rFonts w:ascii="宋体" w:hAnsi="宋体"/>
                <w:color w:val="000000"/>
                <w:sz w:val="21"/>
              </w:rPr>
            </w:pPr>
          </w:p>
        </w:tc>
        <w:tc>
          <w:tcPr>
            <w:tcW w:w="409" w:type="pct"/>
            <w:tcBorders>
              <w:top w:val="nil"/>
              <w:left w:val="nil"/>
              <w:bottom w:val="single" w:color="000000" w:sz="8" w:space="0"/>
              <w:right w:val="single" w:color="000000" w:sz="8" w:space="0"/>
            </w:tcBorders>
            <w:shd w:val="clear" w:color="auto" w:fill="auto"/>
            <w:vAlign w:val="center"/>
          </w:tcPr>
          <w:p w14:paraId="156BB0AD">
            <w:pPr>
              <w:jc w:val="center"/>
              <w:rPr>
                <w:rFonts w:ascii="宋体" w:hAnsi="宋体"/>
                <w:color w:val="000000"/>
                <w:sz w:val="21"/>
              </w:rPr>
            </w:pPr>
          </w:p>
        </w:tc>
        <w:tc>
          <w:tcPr>
            <w:tcW w:w="520" w:type="pct"/>
            <w:tcBorders>
              <w:top w:val="nil"/>
              <w:left w:val="nil"/>
              <w:bottom w:val="single" w:color="000000" w:sz="8" w:space="0"/>
              <w:right w:val="single" w:color="000000" w:sz="8" w:space="0"/>
            </w:tcBorders>
            <w:shd w:val="clear" w:color="auto" w:fill="auto"/>
            <w:vAlign w:val="center"/>
          </w:tcPr>
          <w:p w14:paraId="7B355362">
            <w:pPr>
              <w:jc w:val="center"/>
              <w:rPr>
                <w:rFonts w:ascii="宋体" w:hAnsi="宋体"/>
                <w:color w:val="000000"/>
                <w:sz w:val="21"/>
              </w:rPr>
            </w:pPr>
          </w:p>
        </w:tc>
        <w:tc>
          <w:tcPr>
            <w:tcW w:w="411" w:type="pct"/>
            <w:tcBorders>
              <w:top w:val="nil"/>
              <w:left w:val="nil"/>
              <w:bottom w:val="single" w:color="000000" w:sz="8" w:space="0"/>
              <w:right w:val="single" w:color="000000" w:sz="8" w:space="0"/>
            </w:tcBorders>
            <w:shd w:val="clear" w:color="auto" w:fill="auto"/>
            <w:vAlign w:val="center"/>
          </w:tcPr>
          <w:p w14:paraId="32863E06">
            <w:pPr>
              <w:jc w:val="center"/>
              <w:rPr>
                <w:rFonts w:ascii="宋体" w:hAnsi="宋体"/>
                <w:color w:val="000000"/>
                <w:sz w:val="21"/>
              </w:rPr>
            </w:pPr>
          </w:p>
        </w:tc>
        <w:tc>
          <w:tcPr>
            <w:tcW w:w="437" w:type="pct"/>
            <w:tcBorders>
              <w:top w:val="nil"/>
              <w:left w:val="nil"/>
              <w:bottom w:val="single" w:color="000000" w:sz="8" w:space="0"/>
              <w:right w:val="single" w:color="000000" w:sz="8" w:space="0"/>
            </w:tcBorders>
            <w:shd w:val="clear" w:color="auto" w:fill="auto"/>
            <w:vAlign w:val="center"/>
          </w:tcPr>
          <w:p w14:paraId="4DFC43C6">
            <w:pPr>
              <w:jc w:val="center"/>
              <w:rPr>
                <w:rFonts w:ascii="宋体" w:hAnsi="宋体"/>
                <w:color w:val="000000"/>
                <w:sz w:val="21"/>
              </w:rPr>
            </w:pPr>
          </w:p>
        </w:tc>
        <w:tc>
          <w:tcPr>
            <w:tcW w:w="702" w:type="pct"/>
            <w:tcBorders>
              <w:top w:val="nil"/>
              <w:left w:val="nil"/>
              <w:bottom w:val="single" w:color="000000" w:sz="8" w:space="0"/>
              <w:right w:val="single" w:color="000000" w:sz="8" w:space="0"/>
            </w:tcBorders>
            <w:shd w:val="clear" w:color="auto" w:fill="auto"/>
            <w:vAlign w:val="center"/>
          </w:tcPr>
          <w:p w14:paraId="68423930">
            <w:pPr>
              <w:jc w:val="center"/>
              <w:rPr>
                <w:rFonts w:ascii="宋体" w:hAnsi="宋体"/>
                <w:color w:val="000000"/>
                <w:sz w:val="21"/>
              </w:rPr>
            </w:pPr>
          </w:p>
        </w:tc>
      </w:tr>
      <w:tr w14:paraId="753CACC3">
        <w:tblPrEx>
          <w:tblCellMar>
            <w:top w:w="0" w:type="dxa"/>
            <w:left w:w="108" w:type="dxa"/>
            <w:bottom w:w="0" w:type="dxa"/>
            <w:right w:w="108" w:type="dxa"/>
          </w:tblCellMar>
        </w:tblPrEx>
        <w:trPr>
          <w:trHeight w:val="340" w:hRule="atLeast"/>
        </w:trPr>
        <w:tc>
          <w:tcPr>
            <w:tcW w:w="350" w:type="pct"/>
            <w:tcBorders>
              <w:top w:val="nil"/>
              <w:left w:val="single" w:color="000000" w:sz="8" w:space="0"/>
              <w:bottom w:val="single" w:color="000000" w:sz="8" w:space="0"/>
              <w:right w:val="single" w:color="000000" w:sz="8" w:space="0"/>
            </w:tcBorders>
            <w:shd w:val="clear" w:color="auto" w:fill="auto"/>
            <w:vAlign w:val="center"/>
          </w:tcPr>
          <w:p w14:paraId="2614D5B4">
            <w:pPr>
              <w:widowControl/>
              <w:jc w:val="center"/>
              <w:textAlignment w:val="center"/>
              <w:rPr>
                <w:rFonts w:ascii="宋体" w:hAnsi="宋体"/>
                <w:color w:val="000000"/>
                <w:sz w:val="21"/>
              </w:rPr>
            </w:pPr>
            <w:r>
              <w:rPr>
                <w:rFonts w:hint="eastAsia" w:ascii="宋体" w:hAnsi="宋体"/>
                <w:color w:val="000000"/>
                <w:kern w:val="0"/>
                <w:sz w:val="21"/>
                <w:lang w:bidi="ar"/>
              </w:rPr>
              <w:t>......</w:t>
            </w:r>
          </w:p>
        </w:tc>
        <w:tc>
          <w:tcPr>
            <w:tcW w:w="898" w:type="pct"/>
            <w:tcBorders>
              <w:top w:val="nil"/>
              <w:left w:val="nil"/>
              <w:bottom w:val="single" w:color="000000" w:sz="8" w:space="0"/>
              <w:right w:val="single" w:color="000000" w:sz="8" w:space="0"/>
            </w:tcBorders>
            <w:shd w:val="clear" w:color="auto" w:fill="auto"/>
            <w:vAlign w:val="center"/>
          </w:tcPr>
          <w:p w14:paraId="4C1615AD">
            <w:pPr>
              <w:widowControl/>
              <w:jc w:val="center"/>
              <w:textAlignment w:val="center"/>
              <w:rPr>
                <w:rFonts w:ascii="宋体" w:hAnsi="宋体"/>
                <w:color w:val="000000"/>
                <w:sz w:val="21"/>
              </w:rPr>
            </w:pPr>
            <w:r>
              <w:rPr>
                <w:rFonts w:hint="eastAsia" w:ascii="宋体" w:hAnsi="宋体"/>
                <w:color w:val="000000"/>
                <w:kern w:val="0"/>
                <w:sz w:val="21"/>
                <w:lang w:bidi="ar"/>
              </w:rPr>
              <w:t>......</w:t>
            </w:r>
          </w:p>
        </w:tc>
        <w:tc>
          <w:tcPr>
            <w:tcW w:w="403" w:type="pct"/>
            <w:tcBorders>
              <w:top w:val="nil"/>
              <w:left w:val="nil"/>
              <w:bottom w:val="single" w:color="000000" w:sz="8" w:space="0"/>
              <w:right w:val="single" w:color="000000" w:sz="8" w:space="0"/>
            </w:tcBorders>
            <w:shd w:val="clear" w:color="auto" w:fill="auto"/>
            <w:vAlign w:val="center"/>
          </w:tcPr>
          <w:p w14:paraId="6217EEB7">
            <w:pPr>
              <w:jc w:val="center"/>
              <w:rPr>
                <w:rFonts w:ascii="宋体" w:hAnsi="宋体"/>
                <w:color w:val="000000"/>
                <w:sz w:val="21"/>
              </w:rPr>
            </w:pPr>
          </w:p>
        </w:tc>
        <w:tc>
          <w:tcPr>
            <w:tcW w:w="433" w:type="pct"/>
            <w:gridSpan w:val="2"/>
            <w:tcBorders>
              <w:top w:val="nil"/>
              <w:left w:val="nil"/>
              <w:bottom w:val="single" w:color="000000" w:sz="8" w:space="0"/>
              <w:right w:val="single" w:color="000000" w:sz="8" w:space="0"/>
            </w:tcBorders>
            <w:shd w:val="clear" w:color="auto" w:fill="auto"/>
            <w:vAlign w:val="center"/>
          </w:tcPr>
          <w:p w14:paraId="395D1129">
            <w:pPr>
              <w:jc w:val="center"/>
              <w:rPr>
                <w:rFonts w:ascii="宋体" w:hAnsi="宋体"/>
                <w:color w:val="000000"/>
                <w:sz w:val="21"/>
              </w:rPr>
            </w:pPr>
          </w:p>
        </w:tc>
        <w:tc>
          <w:tcPr>
            <w:tcW w:w="434" w:type="pct"/>
            <w:tcBorders>
              <w:top w:val="nil"/>
              <w:left w:val="nil"/>
              <w:bottom w:val="single" w:color="000000" w:sz="8" w:space="0"/>
              <w:right w:val="single" w:color="000000" w:sz="8" w:space="0"/>
            </w:tcBorders>
            <w:shd w:val="clear" w:color="auto" w:fill="auto"/>
            <w:vAlign w:val="center"/>
          </w:tcPr>
          <w:p w14:paraId="3903F201">
            <w:pPr>
              <w:jc w:val="center"/>
              <w:rPr>
                <w:rFonts w:ascii="宋体" w:hAnsi="宋体"/>
                <w:color w:val="000000"/>
                <w:sz w:val="21"/>
              </w:rPr>
            </w:pPr>
          </w:p>
        </w:tc>
        <w:tc>
          <w:tcPr>
            <w:tcW w:w="409" w:type="pct"/>
            <w:tcBorders>
              <w:top w:val="nil"/>
              <w:left w:val="nil"/>
              <w:bottom w:val="single" w:color="000000" w:sz="8" w:space="0"/>
              <w:right w:val="single" w:color="000000" w:sz="8" w:space="0"/>
            </w:tcBorders>
            <w:shd w:val="clear" w:color="auto" w:fill="auto"/>
            <w:vAlign w:val="center"/>
          </w:tcPr>
          <w:p w14:paraId="20E2615F">
            <w:pPr>
              <w:jc w:val="center"/>
              <w:rPr>
                <w:rFonts w:ascii="宋体" w:hAnsi="宋体"/>
                <w:color w:val="000000"/>
                <w:sz w:val="21"/>
              </w:rPr>
            </w:pPr>
          </w:p>
        </w:tc>
        <w:tc>
          <w:tcPr>
            <w:tcW w:w="520" w:type="pct"/>
            <w:tcBorders>
              <w:top w:val="nil"/>
              <w:left w:val="nil"/>
              <w:bottom w:val="single" w:color="000000" w:sz="8" w:space="0"/>
              <w:right w:val="single" w:color="000000" w:sz="8" w:space="0"/>
            </w:tcBorders>
            <w:shd w:val="clear" w:color="auto" w:fill="auto"/>
            <w:vAlign w:val="center"/>
          </w:tcPr>
          <w:p w14:paraId="665B5805">
            <w:pPr>
              <w:jc w:val="center"/>
              <w:rPr>
                <w:rFonts w:ascii="宋体" w:hAnsi="宋体"/>
                <w:color w:val="000000"/>
                <w:sz w:val="21"/>
              </w:rPr>
            </w:pPr>
          </w:p>
        </w:tc>
        <w:tc>
          <w:tcPr>
            <w:tcW w:w="411" w:type="pct"/>
            <w:tcBorders>
              <w:top w:val="nil"/>
              <w:left w:val="nil"/>
              <w:bottom w:val="single" w:color="000000" w:sz="8" w:space="0"/>
              <w:right w:val="single" w:color="000000" w:sz="8" w:space="0"/>
            </w:tcBorders>
            <w:shd w:val="clear" w:color="auto" w:fill="auto"/>
            <w:vAlign w:val="center"/>
          </w:tcPr>
          <w:p w14:paraId="1A1E8A69">
            <w:pPr>
              <w:jc w:val="center"/>
              <w:rPr>
                <w:rFonts w:ascii="宋体" w:hAnsi="宋体"/>
                <w:color w:val="000000"/>
                <w:sz w:val="21"/>
              </w:rPr>
            </w:pPr>
          </w:p>
        </w:tc>
        <w:tc>
          <w:tcPr>
            <w:tcW w:w="437" w:type="pct"/>
            <w:tcBorders>
              <w:top w:val="nil"/>
              <w:left w:val="nil"/>
              <w:bottom w:val="single" w:color="000000" w:sz="8" w:space="0"/>
              <w:right w:val="single" w:color="000000" w:sz="8" w:space="0"/>
            </w:tcBorders>
            <w:shd w:val="clear" w:color="auto" w:fill="auto"/>
            <w:vAlign w:val="center"/>
          </w:tcPr>
          <w:p w14:paraId="4D255259">
            <w:pPr>
              <w:jc w:val="center"/>
              <w:rPr>
                <w:rFonts w:ascii="宋体" w:hAnsi="宋体"/>
                <w:color w:val="000000"/>
                <w:sz w:val="21"/>
              </w:rPr>
            </w:pPr>
          </w:p>
        </w:tc>
        <w:tc>
          <w:tcPr>
            <w:tcW w:w="702" w:type="pct"/>
            <w:tcBorders>
              <w:top w:val="nil"/>
              <w:left w:val="nil"/>
              <w:bottom w:val="single" w:color="000000" w:sz="8" w:space="0"/>
              <w:right w:val="single" w:color="000000" w:sz="8" w:space="0"/>
            </w:tcBorders>
            <w:shd w:val="clear" w:color="auto" w:fill="auto"/>
            <w:vAlign w:val="center"/>
          </w:tcPr>
          <w:p w14:paraId="002A723F">
            <w:pPr>
              <w:jc w:val="center"/>
              <w:rPr>
                <w:rFonts w:ascii="宋体" w:hAnsi="宋体"/>
                <w:color w:val="000000"/>
                <w:sz w:val="21"/>
              </w:rPr>
            </w:pPr>
          </w:p>
        </w:tc>
      </w:tr>
      <w:tr w14:paraId="79252D2A">
        <w:tblPrEx>
          <w:tblCellMar>
            <w:top w:w="0" w:type="dxa"/>
            <w:left w:w="108" w:type="dxa"/>
            <w:bottom w:w="0" w:type="dxa"/>
            <w:right w:w="108" w:type="dxa"/>
          </w:tblCellMar>
        </w:tblPrEx>
        <w:trPr>
          <w:trHeight w:val="340" w:hRule="atLeast"/>
        </w:trPr>
        <w:tc>
          <w:tcPr>
            <w:tcW w:w="350" w:type="pct"/>
            <w:tcBorders>
              <w:top w:val="nil"/>
              <w:left w:val="single" w:color="000000" w:sz="8" w:space="0"/>
              <w:bottom w:val="single" w:color="000000" w:sz="8" w:space="0"/>
              <w:right w:val="single" w:color="000000" w:sz="8" w:space="0"/>
            </w:tcBorders>
            <w:shd w:val="clear" w:color="auto" w:fill="auto"/>
            <w:vAlign w:val="center"/>
          </w:tcPr>
          <w:p w14:paraId="74760D86">
            <w:pPr>
              <w:widowControl/>
              <w:jc w:val="center"/>
              <w:textAlignment w:val="center"/>
              <w:rPr>
                <w:rFonts w:ascii="宋体" w:hAnsi="宋体"/>
                <w:color w:val="000000"/>
                <w:sz w:val="21"/>
              </w:rPr>
            </w:pPr>
            <w:r>
              <w:rPr>
                <w:rFonts w:hint="eastAsia" w:ascii="宋体" w:hAnsi="宋体"/>
                <w:color w:val="000000"/>
                <w:kern w:val="0"/>
                <w:sz w:val="21"/>
                <w:lang w:bidi="ar"/>
              </w:rPr>
              <w:t>5</w:t>
            </w:r>
          </w:p>
        </w:tc>
        <w:tc>
          <w:tcPr>
            <w:tcW w:w="898" w:type="pct"/>
            <w:tcBorders>
              <w:top w:val="nil"/>
              <w:left w:val="nil"/>
              <w:bottom w:val="single" w:color="000000" w:sz="8" w:space="0"/>
              <w:right w:val="single" w:color="000000" w:sz="8" w:space="0"/>
            </w:tcBorders>
            <w:shd w:val="clear" w:color="auto" w:fill="auto"/>
            <w:vAlign w:val="center"/>
          </w:tcPr>
          <w:p w14:paraId="06736A80">
            <w:pPr>
              <w:widowControl/>
              <w:jc w:val="center"/>
              <w:textAlignment w:val="center"/>
              <w:rPr>
                <w:rFonts w:ascii="宋体" w:hAnsi="宋体"/>
                <w:color w:val="000000"/>
                <w:sz w:val="21"/>
              </w:rPr>
            </w:pPr>
            <w:r>
              <w:rPr>
                <w:rFonts w:hint="eastAsia" w:ascii="宋体" w:hAnsi="宋体"/>
                <w:color w:val="000000"/>
                <w:kern w:val="0"/>
                <w:sz w:val="21"/>
                <w:lang w:bidi="ar"/>
              </w:rPr>
              <w:t>工器具及生产家具购置费</w:t>
            </w:r>
          </w:p>
        </w:tc>
        <w:tc>
          <w:tcPr>
            <w:tcW w:w="403" w:type="pct"/>
            <w:tcBorders>
              <w:top w:val="nil"/>
              <w:left w:val="nil"/>
              <w:bottom w:val="single" w:color="000000" w:sz="8" w:space="0"/>
              <w:right w:val="single" w:color="000000" w:sz="8" w:space="0"/>
            </w:tcBorders>
            <w:shd w:val="clear" w:color="auto" w:fill="auto"/>
            <w:vAlign w:val="center"/>
          </w:tcPr>
          <w:p w14:paraId="004D68A6">
            <w:pPr>
              <w:jc w:val="center"/>
              <w:rPr>
                <w:rFonts w:ascii="宋体" w:hAnsi="宋体"/>
                <w:color w:val="000000"/>
                <w:sz w:val="21"/>
              </w:rPr>
            </w:pPr>
          </w:p>
        </w:tc>
        <w:tc>
          <w:tcPr>
            <w:tcW w:w="433" w:type="pct"/>
            <w:gridSpan w:val="2"/>
            <w:tcBorders>
              <w:top w:val="nil"/>
              <w:left w:val="nil"/>
              <w:bottom w:val="single" w:color="000000" w:sz="8" w:space="0"/>
              <w:right w:val="single" w:color="000000" w:sz="8" w:space="0"/>
            </w:tcBorders>
            <w:shd w:val="clear" w:color="auto" w:fill="auto"/>
            <w:vAlign w:val="center"/>
          </w:tcPr>
          <w:p w14:paraId="250941E9">
            <w:pPr>
              <w:jc w:val="center"/>
              <w:rPr>
                <w:rFonts w:ascii="宋体" w:hAnsi="宋体"/>
                <w:color w:val="000000"/>
                <w:sz w:val="21"/>
              </w:rPr>
            </w:pPr>
          </w:p>
        </w:tc>
        <w:tc>
          <w:tcPr>
            <w:tcW w:w="434" w:type="pct"/>
            <w:tcBorders>
              <w:top w:val="nil"/>
              <w:left w:val="nil"/>
              <w:bottom w:val="single" w:color="000000" w:sz="8" w:space="0"/>
              <w:right w:val="single" w:color="000000" w:sz="8" w:space="0"/>
            </w:tcBorders>
            <w:shd w:val="clear" w:color="auto" w:fill="auto"/>
            <w:vAlign w:val="center"/>
          </w:tcPr>
          <w:p w14:paraId="319A2B3B">
            <w:pPr>
              <w:jc w:val="center"/>
              <w:rPr>
                <w:rFonts w:ascii="宋体" w:hAnsi="宋体"/>
                <w:color w:val="000000"/>
                <w:sz w:val="21"/>
              </w:rPr>
            </w:pPr>
          </w:p>
        </w:tc>
        <w:tc>
          <w:tcPr>
            <w:tcW w:w="409" w:type="pct"/>
            <w:tcBorders>
              <w:top w:val="nil"/>
              <w:left w:val="nil"/>
              <w:bottom w:val="single" w:color="000000" w:sz="8" w:space="0"/>
              <w:right w:val="single" w:color="000000" w:sz="8" w:space="0"/>
            </w:tcBorders>
            <w:shd w:val="clear" w:color="auto" w:fill="auto"/>
            <w:vAlign w:val="center"/>
          </w:tcPr>
          <w:p w14:paraId="2FE8D33A">
            <w:pPr>
              <w:jc w:val="center"/>
              <w:rPr>
                <w:rFonts w:ascii="宋体" w:hAnsi="宋体"/>
                <w:color w:val="000000"/>
                <w:sz w:val="21"/>
              </w:rPr>
            </w:pPr>
          </w:p>
        </w:tc>
        <w:tc>
          <w:tcPr>
            <w:tcW w:w="520" w:type="pct"/>
            <w:tcBorders>
              <w:top w:val="nil"/>
              <w:left w:val="nil"/>
              <w:bottom w:val="single" w:color="000000" w:sz="8" w:space="0"/>
              <w:right w:val="single" w:color="000000" w:sz="8" w:space="0"/>
            </w:tcBorders>
            <w:shd w:val="clear" w:color="auto" w:fill="auto"/>
            <w:vAlign w:val="center"/>
          </w:tcPr>
          <w:p w14:paraId="2A2ADF59">
            <w:pPr>
              <w:jc w:val="center"/>
              <w:rPr>
                <w:rFonts w:ascii="宋体" w:hAnsi="宋体"/>
                <w:color w:val="000000"/>
                <w:sz w:val="21"/>
              </w:rPr>
            </w:pPr>
          </w:p>
        </w:tc>
        <w:tc>
          <w:tcPr>
            <w:tcW w:w="411" w:type="pct"/>
            <w:tcBorders>
              <w:top w:val="nil"/>
              <w:left w:val="nil"/>
              <w:bottom w:val="single" w:color="000000" w:sz="8" w:space="0"/>
              <w:right w:val="single" w:color="000000" w:sz="8" w:space="0"/>
            </w:tcBorders>
            <w:shd w:val="clear" w:color="auto" w:fill="auto"/>
            <w:vAlign w:val="center"/>
          </w:tcPr>
          <w:p w14:paraId="069C91F9">
            <w:pPr>
              <w:jc w:val="center"/>
              <w:rPr>
                <w:rFonts w:ascii="宋体" w:hAnsi="宋体"/>
                <w:color w:val="000000"/>
                <w:sz w:val="21"/>
              </w:rPr>
            </w:pPr>
          </w:p>
        </w:tc>
        <w:tc>
          <w:tcPr>
            <w:tcW w:w="437" w:type="pct"/>
            <w:tcBorders>
              <w:top w:val="nil"/>
              <w:left w:val="nil"/>
              <w:bottom w:val="single" w:color="000000" w:sz="8" w:space="0"/>
              <w:right w:val="single" w:color="000000" w:sz="8" w:space="0"/>
            </w:tcBorders>
            <w:shd w:val="clear" w:color="auto" w:fill="auto"/>
            <w:vAlign w:val="center"/>
          </w:tcPr>
          <w:p w14:paraId="23F1F8A8">
            <w:pPr>
              <w:jc w:val="center"/>
              <w:rPr>
                <w:rFonts w:ascii="宋体" w:hAnsi="宋体"/>
                <w:color w:val="000000"/>
                <w:sz w:val="21"/>
              </w:rPr>
            </w:pPr>
          </w:p>
        </w:tc>
        <w:tc>
          <w:tcPr>
            <w:tcW w:w="702" w:type="pct"/>
            <w:tcBorders>
              <w:top w:val="nil"/>
              <w:left w:val="nil"/>
              <w:bottom w:val="single" w:color="000000" w:sz="8" w:space="0"/>
              <w:right w:val="single" w:color="000000" w:sz="8" w:space="0"/>
            </w:tcBorders>
            <w:shd w:val="clear" w:color="auto" w:fill="auto"/>
            <w:vAlign w:val="center"/>
          </w:tcPr>
          <w:p w14:paraId="4CDAF6F8">
            <w:pPr>
              <w:jc w:val="center"/>
              <w:rPr>
                <w:rFonts w:ascii="宋体" w:hAnsi="宋体"/>
                <w:color w:val="000000"/>
                <w:sz w:val="21"/>
              </w:rPr>
            </w:pPr>
          </w:p>
        </w:tc>
      </w:tr>
      <w:tr w14:paraId="7D2DA73C">
        <w:tblPrEx>
          <w:tblCellMar>
            <w:top w:w="0" w:type="dxa"/>
            <w:left w:w="108" w:type="dxa"/>
            <w:bottom w:w="0" w:type="dxa"/>
            <w:right w:w="108" w:type="dxa"/>
          </w:tblCellMar>
        </w:tblPrEx>
        <w:trPr>
          <w:trHeight w:val="340" w:hRule="atLeast"/>
        </w:trPr>
        <w:tc>
          <w:tcPr>
            <w:tcW w:w="350" w:type="pct"/>
            <w:tcBorders>
              <w:top w:val="nil"/>
              <w:left w:val="single" w:color="000000" w:sz="8" w:space="0"/>
              <w:bottom w:val="single" w:color="000000" w:sz="8" w:space="0"/>
              <w:right w:val="single" w:color="000000" w:sz="8" w:space="0"/>
            </w:tcBorders>
            <w:shd w:val="clear" w:color="auto" w:fill="auto"/>
            <w:vAlign w:val="center"/>
          </w:tcPr>
          <w:p w14:paraId="35845AE4">
            <w:pPr>
              <w:widowControl/>
              <w:jc w:val="center"/>
              <w:textAlignment w:val="center"/>
              <w:rPr>
                <w:rFonts w:ascii="宋体" w:hAnsi="宋体"/>
                <w:color w:val="000000"/>
                <w:sz w:val="21"/>
              </w:rPr>
            </w:pPr>
            <w:r>
              <w:rPr>
                <w:rFonts w:hint="eastAsia" w:ascii="宋体" w:hAnsi="宋体"/>
                <w:color w:val="000000"/>
                <w:kern w:val="0"/>
                <w:sz w:val="21"/>
                <w:lang w:bidi="ar"/>
              </w:rPr>
              <w:t>......</w:t>
            </w:r>
          </w:p>
        </w:tc>
        <w:tc>
          <w:tcPr>
            <w:tcW w:w="898" w:type="pct"/>
            <w:tcBorders>
              <w:top w:val="nil"/>
              <w:left w:val="nil"/>
              <w:bottom w:val="single" w:color="000000" w:sz="8" w:space="0"/>
              <w:right w:val="single" w:color="000000" w:sz="8" w:space="0"/>
            </w:tcBorders>
            <w:shd w:val="clear" w:color="auto" w:fill="auto"/>
            <w:vAlign w:val="center"/>
          </w:tcPr>
          <w:p w14:paraId="39012262">
            <w:pPr>
              <w:widowControl/>
              <w:jc w:val="center"/>
              <w:textAlignment w:val="center"/>
              <w:rPr>
                <w:rFonts w:ascii="宋体" w:hAnsi="宋体"/>
                <w:color w:val="000000"/>
                <w:sz w:val="21"/>
              </w:rPr>
            </w:pPr>
            <w:r>
              <w:rPr>
                <w:rFonts w:hint="eastAsia" w:ascii="宋体" w:hAnsi="宋体"/>
                <w:color w:val="000000"/>
                <w:kern w:val="0"/>
                <w:sz w:val="21"/>
                <w:lang w:bidi="ar"/>
              </w:rPr>
              <w:t>......</w:t>
            </w:r>
          </w:p>
        </w:tc>
        <w:tc>
          <w:tcPr>
            <w:tcW w:w="403" w:type="pct"/>
            <w:tcBorders>
              <w:top w:val="nil"/>
              <w:left w:val="nil"/>
              <w:bottom w:val="single" w:color="000000" w:sz="8" w:space="0"/>
              <w:right w:val="single" w:color="000000" w:sz="8" w:space="0"/>
            </w:tcBorders>
            <w:shd w:val="clear" w:color="auto" w:fill="auto"/>
            <w:vAlign w:val="center"/>
          </w:tcPr>
          <w:p w14:paraId="2F796573">
            <w:pPr>
              <w:jc w:val="center"/>
              <w:rPr>
                <w:rFonts w:ascii="宋体" w:hAnsi="宋体"/>
                <w:color w:val="000000"/>
                <w:sz w:val="21"/>
              </w:rPr>
            </w:pPr>
          </w:p>
        </w:tc>
        <w:tc>
          <w:tcPr>
            <w:tcW w:w="433" w:type="pct"/>
            <w:gridSpan w:val="2"/>
            <w:tcBorders>
              <w:top w:val="nil"/>
              <w:left w:val="nil"/>
              <w:bottom w:val="single" w:color="000000" w:sz="8" w:space="0"/>
              <w:right w:val="single" w:color="000000" w:sz="8" w:space="0"/>
            </w:tcBorders>
            <w:shd w:val="clear" w:color="auto" w:fill="auto"/>
            <w:vAlign w:val="center"/>
          </w:tcPr>
          <w:p w14:paraId="67864BF8">
            <w:pPr>
              <w:jc w:val="center"/>
              <w:rPr>
                <w:rFonts w:ascii="宋体" w:hAnsi="宋体"/>
                <w:color w:val="000000"/>
                <w:sz w:val="21"/>
              </w:rPr>
            </w:pPr>
          </w:p>
        </w:tc>
        <w:tc>
          <w:tcPr>
            <w:tcW w:w="434" w:type="pct"/>
            <w:tcBorders>
              <w:top w:val="nil"/>
              <w:left w:val="nil"/>
              <w:bottom w:val="single" w:color="000000" w:sz="8" w:space="0"/>
              <w:right w:val="single" w:color="000000" w:sz="8" w:space="0"/>
            </w:tcBorders>
            <w:shd w:val="clear" w:color="auto" w:fill="auto"/>
            <w:vAlign w:val="center"/>
          </w:tcPr>
          <w:p w14:paraId="11BAE718">
            <w:pPr>
              <w:jc w:val="center"/>
              <w:rPr>
                <w:rFonts w:ascii="宋体" w:hAnsi="宋体"/>
                <w:color w:val="000000"/>
                <w:sz w:val="21"/>
              </w:rPr>
            </w:pPr>
          </w:p>
        </w:tc>
        <w:tc>
          <w:tcPr>
            <w:tcW w:w="409" w:type="pct"/>
            <w:tcBorders>
              <w:top w:val="nil"/>
              <w:left w:val="nil"/>
              <w:bottom w:val="single" w:color="000000" w:sz="8" w:space="0"/>
              <w:right w:val="single" w:color="000000" w:sz="8" w:space="0"/>
            </w:tcBorders>
            <w:shd w:val="clear" w:color="auto" w:fill="auto"/>
            <w:vAlign w:val="center"/>
          </w:tcPr>
          <w:p w14:paraId="568E4994">
            <w:pPr>
              <w:jc w:val="center"/>
              <w:rPr>
                <w:rFonts w:ascii="宋体" w:hAnsi="宋体"/>
                <w:color w:val="000000"/>
                <w:sz w:val="21"/>
              </w:rPr>
            </w:pPr>
          </w:p>
        </w:tc>
        <w:tc>
          <w:tcPr>
            <w:tcW w:w="520" w:type="pct"/>
            <w:tcBorders>
              <w:top w:val="nil"/>
              <w:left w:val="nil"/>
              <w:bottom w:val="single" w:color="000000" w:sz="8" w:space="0"/>
              <w:right w:val="single" w:color="000000" w:sz="8" w:space="0"/>
            </w:tcBorders>
            <w:shd w:val="clear" w:color="auto" w:fill="auto"/>
            <w:vAlign w:val="center"/>
          </w:tcPr>
          <w:p w14:paraId="5673E576">
            <w:pPr>
              <w:jc w:val="center"/>
              <w:rPr>
                <w:rFonts w:ascii="宋体" w:hAnsi="宋体"/>
                <w:color w:val="000000"/>
                <w:sz w:val="21"/>
              </w:rPr>
            </w:pPr>
          </w:p>
        </w:tc>
        <w:tc>
          <w:tcPr>
            <w:tcW w:w="411" w:type="pct"/>
            <w:tcBorders>
              <w:top w:val="nil"/>
              <w:left w:val="nil"/>
              <w:bottom w:val="single" w:color="000000" w:sz="8" w:space="0"/>
              <w:right w:val="single" w:color="000000" w:sz="8" w:space="0"/>
            </w:tcBorders>
            <w:shd w:val="clear" w:color="auto" w:fill="auto"/>
            <w:vAlign w:val="center"/>
          </w:tcPr>
          <w:p w14:paraId="4E6F1C07">
            <w:pPr>
              <w:jc w:val="center"/>
              <w:rPr>
                <w:rFonts w:ascii="宋体" w:hAnsi="宋体"/>
                <w:color w:val="000000"/>
                <w:sz w:val="21"/>
              </w:rPr>
            </w:pPr>
          </w:p>
        </w:tc>
        <w:tc>
          <w:tcPr>
            <w:tcW w:w="437" w:type="pct"/>
            <w:tcBorders>
              <w:top w:val="nil"/>
              <w:left w:val="nil"/>
              <w:bottom w:val="single" w:color="000000" w:sz="8" w:space="0"/>
              <w:right w:val="single" w:color="000000" w:sz="8" w:space="0"/>
            </w:tcBorders>
            <w:shd w:val="clear" w:color="auto" w:fill="auto"/>
            <w:vAlign w:val="center"/>
          </w:tcPr>
          <w:p w14:paraId="6E0008A0">
            <w:pPr>
              <w:jc w:val="center"/>
              <w:rPr>
                <w:rFonts w:ascii="宋体" w:hAnsi="宋体"/>
                <w:color w:val="000000"/>
                <w:sz w:val="21"/>
              </w:rPr>
            </w:pPr>
          </w:p>
        </w:tc>
        <w:tc>
          <w:tcPr>
            <w:tcW w:w="702" w:type="pct"/>
            <w:tcBorders>
              <w:top w:val="nil"/>
              <w:left w:val="nil"/>
              <w:bottom w:val="single" w:color="000000" w:sz="8" w:space="0"/>
              <w:right w:val="single" w:color="000000" w:sz="8" w:space="0"/>
            </w:tcBorders>
            <w:shd w:val="clear" w:color="auto" w:fill="auto"/>
            <w:vAlign w:val="center"/>
          </w:tcPr>
          <w:p w14:paraId="6553D7C8">
            <w:pPr>
              <w:jc w:val="center"/>
              <w:rPr>
                <w:rFonts w:ascii="宋体" w:hAnsi="宋体"/>
                <w:color w:val="000000"/>
                <w:sz w:val="21"/>
              </w:rPr>
            </w:pPr>
          </w:p>
        </w:tc>
      </w:tr>
      <w:tr w14:paraId="7E786A7F">
        <w:tblPrEx>
          <w:tblCellMar>
            <w:top w:w="0" w:type="dxa"/>
            <w:left w:w="108" w:type="dxa"/>
            <w:bottom w:w="0" w:type="dxa"/>
            <w:right w:w="108" w:type="dxa"/>
          </w:tblCellMar>
        </w:tblPrEx>
        <w:trPr>
          <w:trHeight w:val="340" w:hRule="atLeast"/>
        </w:trPr>
        <w:tc>
          <w:tcPr>
            <w:tcW w:w="2928" w:type="pct"/>
            <w:gridSpan w:val="7"/>
            <w:tcBorders>
              <w:top w:val="nil"/>
              <w:left w:val="single" w:color="000000" w:sz="8" w:space="0"/>
              <w:bottom w:val="single" w:color="000000" w:sz="8" w:space="0"/>
              <w:right w:val="single" w:color="000000" w:sz="8" w:space="0"/>
            </w:tcBorders>
            <w:shd w:val="clear" w:color="auto" w:fill="auto"/>
            <w:vAlign w:val="center"/>
          </w:tcPr>
          <w:p w14:paraId="7F4CE16B">
            <w:pPr>
              <w:widowControl/>
              <w:jc w:val="center"/>
              <w:textAlignment w:val="center"/>
              <w:rPr>
                <w:rFonts w:ascii="宋体" w:hAnsi="宋体"/>
                <w:color w:val="000000"/>
                <w:sz w:val="21"/>
              </w:rPr>
            </w:pPr>
            <w:r>
              <w:rPr>
                <w:rFonts w:hint="eastAsia" w:ascii="宋体" w:hAnsi="宋体"/>
                <w:color w:val="000000"/>
                <w:kern w:val="0"/>
                <w:sz w:val="21"/>
                <w:lang w:bidi="ar"/>
              </w:rPr>
              <w:t>合计</w:t>
            </w:r>
          </w:p>
        </w:tc>
        <w:tc>
          <w:tcPr>
            <w:tcW w:w="520" w:type="pct"/>
            <w:tcBorders>
              <w:top w:val="nil"/>
              <w:left w:val="nil"/>
              <w:bottom w:val="single" w:color="000000" w:sz="8" w:space="0"/>
              <w:right w:val="single" w:color="000000" w:sz="8" w:space="0"/>
            </w:tcBorders>
            <w:shd w:val="clear" w:color="auto" w:fill="auto"/>
            <w:vAlign w:val="center"/>
          </w:tcPr>
          <w:p w14:paraId="210125E6">
            <w:pPr>
              <w:jc w:val="center"/>
              <w:rPr>
                <w:rFonts w:ascii="宋体" w:hAnsi="宋体"/>
                <w:color w:val="000000"/>
                <w:sz w:val="21"/>
              </w:rPr>
            </w:pPr>
          </w:p>
        </w:tc>
        <w:tc>
          <w:tcPr>
            <w:tcW w:w="411" w:type="pct"/>
            <w:tcBorders>
              <w:top w:val="nil"/>
              <w:left w:val="nil"/>
              <w:bottom w:val="single" w:color="000000" w:sz="8" w:space="0"/>
              <w:right w:val="single" w:color="000000" w:sz="8" w:space="0"/>
            </w:tcBorders>
            <w:shd w:val="clear" w:color="auto" w:fill="auto"/>
            <w:vAlign w:val="center"/>
          </w:tcPr>
          <w:p w14:paraId="00A4B18E">
            <w:pPr>
              <w:jc w:val="center"/>
              <w:rPr>
                <w:rFonts w:ascii="宋体" w:hAnsi="宋体"/>
                <w:color w:val="000000"/>
                <w:sz w:val="21"/>
              </w:rPr>
            </w:pPr>
          </w:p>
        </w:tc>
        <w:tc>
          <w:tcPr>
            <w:tcW w:w="437" w:type="pct"/>
            <w:tcBorders>
              <w:top w:val="nil"/>
              <w:left w:val="nil"/>
              <w:bottom w:val="single" w:color="000000" w:sz="8" w:space="0"/>
              <w:right w:val="single" w:color="000000" w:sz="8" w:space="0"/>
            </w:tcBorders>
            <w:shd w:val="clear" w:color="auto" w:fill="auto"/>
            <w:noWrap/>
            <w:vAlign w:val="center"/>
          </w:tcPr>
          <w:p w14:paraId="4CF452F0">
            <w:pPr>
              <w:rPr>
                <w:rFonts w:ascii="宋体" w:hAnsi="宋体"/>
                <w:color w:val="000000"/>
                <w:sz w:val="22"/>
                <w:szCs w:val="22"/>
              </w:rPr>
            </w:pPr>
          </w:p>
        </w:tc>
        <w:tc>
          <w:tcPr>
            <w:tcW w:w="702" w:type="pct"/>
            <w:tcBorders>
              <w:top w:val="nil"/>
              <w:left w:val="nil"/>
              <w:bottom w:val="single" w:color="000000" w:sz="8" w:space="0"/>
              <w:right w:val="single" w:color="000000" w:sz="8" w:space="0"/>
            </w:tcBorders>
            <w:shd w:val="clear" w:color="auto" w:fill="auto"/>
            <w:vAlign w:val="center"/>
          </w:tcPr>
          <w:p w14:paraId="32CAD9E0">
            <w:pPr>
              <w:jc w:val="center"/>
              <w:rPr>
                <w:rFonts w:ascii="宋体" w:hAnsi="宋体"/>
                <w:color w:val="000000"/>
                <w:sz w:val="21"/>
              </w:rPr>
            </w:pPr>
          </w:p>
        </w:tc>
      </w:tr>
    </w:tbl>
    <w:p w14:paraId="7402B7F6">
      <w:pPr>
        <w:pStyle w:val="27"/>
        <w:rPr>
          <w:rFonts w:cs="Times New Roman"/>
          <w:bCs/>
          <w:szCs w:val="32"/>
        </w:rPr>
      </w:pPr>
    </w:p>
    <w:p w14:paraId="2FDF85FA">
      <w:pPr>
        <w:keepNext/>
        <w:keepLines/>
        <w:outlineLvl w:val="2"/>
        <w:rPr>
          <w:rFonts w:cs="Times New Roman"/>
          <w:bCs/>
          <w:szCs w:val="32"/>
        </w:rPr>
      </w:pPr>
      <w:bookmarkStart w:id="482" w:name="_Toc67988617"/>
      <w:r>
        <w:rPr>
          <w:rFonts w:hint="eastAsia" w:cs="Times New Roman"/>
          <w:bCs/>
          <w:szCs w:val="32"/>
        </w:rPr>
        <w:t>A.0.12  概算与可研批复估算主要差异对比表</w:t>
      </w:r>
    </w:p>
    <w:tbl>
      <w:tblPr>
        <w:tblStyle w:val="28"/>
        <w:tblW w:w="13697" w:type="dxa"/>
        <w:tblInd w:w="91" w:type="dxa"/>
        <w:tblLayout w:type="fixed"/>
        <w:tblCellMar>
          <w:top w:w="0" w:type="dxa"/>
          <w:left w:w="108" w:type="dxa"/>
          <w:bottom w:w="0" w:type="dxa"/>
          <w:right w:w="108" w:type="dxa"/>
        </w:tblCellMar>
      </w:tblPr>
      <w:tblGrid>
        <w:gridCol w:w="1079"/>
        <w:gridCol w:w="1802"/>
        <w:gridCol w:w="358"/>
        <w:gridCol w:w="744"/>
        <w:gridCol w:w="336"/>
        <w:gridCol w:w="766"/>
        <w:gridCol w:w="314"/>
        <w:gridCol w:w="789"/>
        <w:gridCol w:w="291"/>
        <w:gridCol w:w="811"/>
        <w:gridCol w:w="1102"/>
        <w:gridCol w:w="1105"/>
        <w:gridCol w:w="1995"/>
        <w:gridCol w:w="2205"/>
      </w:tblGrid>
      <w:tr w14:paraId="707669EF">
        <w:tblPrEx>
          <w:tblCellMar>
            <w:top w:w="0" w:type="dxa"/>
            <w:left w:w="108" w:type="dxa"/>
            <w:bottom w:w="0" w:type="dxa"/>
            <w:right w:w="108" w:type="dxa"/>
          </w:tblCellMar>
        </w:tblPrEx>
        <w:trPr>
          <w:trHeight w:val="405" w:hRule="atLeast"/>
          <w:tblHeader/>
        </w:trPr>
        <w:tc>
          <w:tcPr>
            <w:tcW w:w="13697" w:type="dxa"/>
            <w:gridSpan w:val="14"/>
            <w:tcBorders>
              <w:top w:val="nil"/>
              <w:left w:val="nil"/>
              <w:bottom w:val="nil"/>
              <w:right w:val="nil"/>
            </w:tcBorders>
            <w:shd w:val="clear" w:color="auto" w:fill="auto"/>
            <w:vAlign w:val="center"/>
          </w:tcPr>
          <w:p w14:paraId="46C5D0A5">
            <w:pPr>
              <w:widowControl/>
              <w:jc w:val="center"/>
              <w:textAlignment w:val="center"/>
              <w:rPr>
                <w:rFonts w:ascii="宋体" w:hAnsi="宋体"/>
                <w:b/>
                <w:bCs/>
                <w:color w:val="000000"/>
                <w:sz w:val="32"/>
                <w:szCs w:val="32"/>
              </w:rPr>
            </w:pPr>
            <w:r>
              <w:rPr>
                <w:rFonts w:hint="eastAsia" w:ascii="宋体" w:hAnsi="宋体"/>
                <w:b/>
                <w:bCs/>
                <w:color w:val="000000"/>
                <w:kern w:val="0"/>
                <w:sz w:val="32"/>
                <w:szCs w:val="32"/>
                <w:lang w:bidi="ar"/>
              </w:rPr>
              <w:t>概算与可研批复估算主要差异对比表</w:t>
            </w:r>
          </w:p>
        </w:tc>
      </w:tr>
      <w:tr w14:paraId="266C849D">
        <w:tblPrEx>
          <w:tblCellMar>
            <w:top w:w="0" w:type="dxa"/>
            <w:left w:w="108" w:type="dxa"/>
            <w:bottom w:w="0" w:type="dxa"/>
            <w:right w:w="108" w:type="dxa"/>
          </w:tblCellMar>
        </w:tblPrEx>
        <w:trPr>
          <w:trHeight w:val="300" w:hRule="atLeast"/>
          <w:tblHeader/>
        </w:trPr>
        <w:tc>
          <w:tcPr>
            <w:tcW w:w="2882" w:type="dxa"/>
            <w:gridSpan w:val="2"/>
            <w:tcBorders>
              <w:top w:val="nil"/>
              <w:left w:val="nil"/>
              <w:bottom w:val="nil"/>
              <w:right w:val="nil"/>
            </w:tcBorders>
            <w:shd w:val="clear" w:color="auto" w:fill="auto"/>
            <w:vAlign w:val="center"/>
          </w:tcPr>
          <w:p w14:paraId="20404836">
            <w:pPr>
              <w:widowControl/>
              <w:jc w:val="left"/>
              <w:textAlignment w:val="center"/>
              <w:rPr>
                <w:rFonts w:ascii="宋体" w:hAnsi="宋体"/>
                <w:b/>
                <w:bCs/>
                <w:color w:val="000000"/>
                <w:sz w:val="21"/>
              </w:rPr>
            </w:pPr>
            <w:r>
              <w:rPr>
                <w:rFonts w:hint="eastAsia" w:ascii="宋体" w:hAnsi="宋体"/>
                <w:b/>
                <w:bCs/>
                <w:color w:val="000000"/>
                <w:kern w:val="0"/>
                <w:sz w:val="21"/>
                <w:lang w:bidi="ar"/>
              </w:rPr>
              <w:t>建设项目：</w:t>
            </w:r>
          </w:p>
        </w:tc>
        <w:tc>
          <w:tcPr>
            <w:tcW w:w="358" w:type="dxa"/>
            <w:tcBorders>
              <w:top w:val="nil"/>
              <w:left w:val="nil"/>
              <w:bottom w:val="nil"/>
              <w:right w:val="nil"/>
            </w:tcBorders>
            <w:shd w:val="clear" w:color="auto" w:fill="auto"/>
            <w:vAlign w:val="center"/>
          </w:tcPr>
          <w:p w14:paraId="023FA901">
            <w:pPr>
              <w:jc w:val="center"/>
              <w:rPr>
                <w:rFonts w:ascii="宋体" w:hAnsi="宋体"/>
                <w:b/>
                <w:bCs/>
                <w:color w:val="000000"/>
                <w:sz w:val="21"/>
              </w:rPr>
            </w:pPr>
          </w:p>
        </w:tc>
        <w:tc>
          <w:tcPr>
            <w:tcW w:w="1080" w:type="dxa"/>
            <w:gridSpan w:val="2"/>
            <w:tcBorders>
              <w:top w:val="nil"/>
              <w:left w:val="nil"/>
              <w:bottom w:val="nil"/>
              <w:right w:val="nil"/>
            </w:tcBorders>
            <w:shd w:val="clear" w:color="auto" w:fill="auto"/>
            <w:vAlign w:val="center"/>
          </w:tcPr>
          <w:p w14:paraId="5076DF1A">
            <w:pPr>
              <w:jc w:val="center"/>
              <w:rPr>
                <w:rFonts w:ascii="宋体" w:hAnsi="宋体"/>
                <w:b/>
                <w:bCs/>
                <w:color w:val="000000"/>
                <w:sz w:val="21"/>
              </w:rPr>
            </w:pPr>
          </w:p>
        </w:tc>
        <w:tc>
          <w:tcPr>
            <w:tcW w:w="1080" w:type="dxa"/>
            <w:gridSpan w:val="2"/>
            <w:tcBorders>
              <w:top w:val="nil"/>
              <w:left w:val="nil"/>
              <w:bottom w:val="nil"/>
              <w:right w:val="nil"/>
            </w:tcBorders>
            <w:shd w:val="clear" w:color="auto" w:fill="auto"/>
            <w:vAlign w:val="center"/>
          </w:tcPr>
          <w:p w14:paraId="2C44B5A9">
            <w:pPr>
              <w:jc w:val="center"/>
              <w:rPr>
                <w:rFonts w:ascii="宋体" w:hAnsi="宋体"/>
                <w:b/>
                <w:bCs/>
                <w:color w:val="000000"/>
                <w:sz w:val="21"/>
              </w:rPr>
            </w:pPr>
          </w:p>
        </w:tc>
        <w:tc>
          <w:tcPr>
            <w:tcW w:w="1080" w:type="dxa"/>
            <w:gridSpan w:val="2"/>
            <w:tcBorders>
              <w:top w:val="nil"/>
              <w:left w:val="nil"/>
              <w:bottom w:val="nil"/>
              <w:right w:val="nil"/>
            </w:tcBorders>
            <w:shd w:val="clear" w:color="auto" w:fill="auto"/>
            <w:vAlign w:val="center"/>
          </w:tcPr>
          <w:p w14:paraId="1D30F82D">
            <w:pPr>
              <w:jc w:val="center"/>
              <w:rPr>
                <w:rFonts w:ascii="宋体" w:hAnsi="宋体"/>
                <w:b/>
                <w:bCs/>
                <w:color w:val="000000"/>
                <w:sz w:val="21"/>
              </w:rPr>
            </w:pPr>
          </w:p>
        </w:tc>
        <w:tc>
          <w:tcPr>
            <w:tcW w:w="7217" w:type="dxa"/>
            <w:gridSpan w:val="5"/>
            <w:tcBorders>
              <w:top w:val="nil"/>
              <w:left w:val="nil"/>
              <w:bottom w:val="nil"/>
              <w:right w:val="nil"/>
            </w:tcBorders>
            <w:shd w:val="clear" w:color="auto" w:fill="auto"/>
            <w:vAlign w:val="center"/>
          </w:tcPr>
          <w:p w14:paraId="433C5A14">
            <w:pPr>
              <w:widowControl/>
              <w:jc w:val="right"/>
              <w:textAlignment w:val="center"/>
              <w:rPr>
                <w:rFonts w:ascii="宋体" w:hAnsi="宋体"/>
                <w:b/>
                <w:bCs/>
                <w:color w:val="000000"/>
                <w:sz w:val="21"/>
              </w:rPr>
            </w:pPr>
            <w:r>
              <w:rPr>
                <w:rFonts w:hint="eastAsia" w:ascii="宋体" w:hAnsi="宋体"/>
                <w:b/>
                <w:bCs/>
                <w:color w:val="000000"/>
                <w:kern w:val="0"/>
                <w:sz w:val="21"/>
                <w:lang w:bidi="ar"/>
              </w:rPr>
              <w:t>第</w:t>
            </w:r>
            <w:r>
              <w:rPr>
                <w:rFonts w:hAnsi="宋体" w:eastAsia="黑体" w:cs="黑体"/>
                <w:b/>
                <w:bCs/>
                <w:color w:val="000000"/>
                <w:kern w:val="0"/>
                <w:sz w:val="21"/>
                <w:lang w:bidi="ar"/>
              </w:rPr>
              <w:t xml:space="preserve">   </w:t>
            </w:r>
            <w:r>
              <w:rPr>
                <w:rFonts w:hint="eastAsia" w:ascii="宋体" w:hAnsi="宋体"/>
                <w:b/>
                <w:bCs/>
                <w:color w:val="000000"/>
                <w:kern w:val="0"/>
                <w:sz w:val="21"/>
                <w:lang w:bidi="ar"/>
              </w:rPr>
              <w:t>页，共</w:t>
            </w:r>
            <w:r>
              <w:rPr>
                <w:rFonts w:hAnsi="宋体" w:eastAsia="黑体" w:cs="黑体"/>
                <w:b/>
                <w:bCs/>
                <w:color w:val="000000"/>
                <w:kern w:val="0"/>
                <w:sz w:val="21"/>
                <w:lang w:bidi="ar"/>
              </w:rPr>
              <w:t xml:space="preserve">   </w:t>
            </w:r>
            <w:r>
              <w:rPr>
                <w:rFonts w:hint="eastAsia" w:ascii="宋体" w:hAnsi="宋体"/>
                <w:b/>
                <w:bCs/>
                <w:color w:val="000000"/>
                <w:kern w:val="0"/>
                <w:sz w:val="21"/>
                <w:lang w:bidi="ar"/>
              </w:rPr>
              <w:t>页</w:t>
            </w:r>
          </w:p>
        </w:tc>
      </w:tr>
      <w:tr w14:paraId="527B1D2F">
        <w:tblPrEx>
          <w:tblCellMar>
            <w:top w:w="0" w:type="dxa"/>
            <w:left w:w="108" w:type="dxa"/>
            <w:bottom w:w="0" w:type="dxa"/>
            <w:right w:w="108" w:type="dxa"/>
          </w:tblCellMar>
        </w:tblPrEx>
        <w:trPr>
          <w:trHeight w:val="495" w:hRule="atLeast"/>
          <w:tblHeader/>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11E3EB">
            <w:pPr>
              <w:widowControl/>
              <w:jc w:val="center"/>
              <w:textAlignment w:val="center"/>
              <w:rPr>
                <w:rFonts w:ascii="宋体" w:hAnsi="宋体"/>
                <w:color w:val="000000"/>
                <w:sz w:val="21"/>
              </w:rPr>
            </w:pPr>
            <w:r>
              <w:rPr>
                <w:rFonts w:hint="eastAsia" w:ascii="宋体" w:hAnsi="宋体"/>
                <w:color w:val="000000"/>
                <w:kern w:val="0"/>
                <w:sz w:val="21"/>
                <w:lang w:bidi="ar"/>
              </w:rPr>
              <w:t>序号</w:t>
            </w:r>
          </w:p>
        </w:tc>
        <w:tc>
          <w:tcPr>
            <w:tcW w:w="18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FF193E">
            <w:pPr>
              <w:widowControl/>
              <w:textAlignment w:val="center"/>
              <w:rPr>
                <w:rFonts w:ascii="宋体" w:hAnsi="宋体"/>
                <w:color w:val="000000"/>
                <w:sz w:val="21"/>
              </w:rPr>
            </w:pPr>
            <w:r>
              <w:rPr>
                <w:rFonts w:hint="eastAsia" w:ascii="宋体" w:hAnsi="宋体"/>
                <w:color w:val="000000"/>
                <w:kern w:val="0"/>
                <w:sz w:val="21"/>
                <w:lang w:bidi="ar"/>
              </w:rPr>
              <w:t>工程和费用名称</w:t>
            </w:r>
          </w:p>
        </w:tc>
        <w:tc>
          <w:tcPr>
            <w:tcW w:w="330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0821674">
            <w:pPr>
              <w:widowControl/>
              <w:jc w:val="center"/>
              <w:textAlignment w:val="center"/>
              <w:rPr>
                <w:rFonts w:ascii="宋体" w:hAnsi="宋体"/>
                <w:color w:val="000000"/>
                <w:sz w:val="21"/>
              </w:rPr>
            </w:pPr>
            <w:r>
              <w:rPr>
                <w:rFonts w:hint="eastAsia" w:ascii="宋体" w:hAnsi="宋体"/>
                <w:color w:val="000000"/>
                <w:kern w:val="0"/>
                <w:sz w:val="21"/>
                <w:lang w:bidi="ar"/>
              </w:rPr>
              <w:t>估算造价</w:t>
            </w:r>
          </w:p>
        </w:tc>
        <w:tc>
          <w:tcPr>
            <w:tcW w:w="330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8679D7">
            <w:pPr>
              <w:widowControl/>
              <w:jc w:val="center"/>
              <w:textAlignment w:val="center"/>
              <w:rPr>
                <w:rFonts w:ascii="宋体" w:hAnsi="宋体"/>
                <w:color w:val="000000"/>
                <w:sz w:val="21"/>
              </w:rPr>
            </w:pPr>
            <w:r>
              <w:rPr>
                <w:rFonts w:hint="eastAsia" w:ascii="宋体" w:hAnsi="宋体"/>
                <w:color w:val="000000"/>
                <w:kern w:val="0"/>
                <w:sz w:val="21"/>
                <w:lang w:bidi="ar"/>
              </w:rPr>
              <w:t>概算造价</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B978A2">
            <w:pPr>
              <w:widowControl/>
              <w:textAlignment w:val="center"/>
              <w:rPr>
                <w:rFonts w:ascii="宋体" w:hAnsi="宋体"/>
                <w:color w:val="000000"/>
                <w:sz w:val="21"/>
              </w:rPr>
            </w:pPr>
            <w:r>
              <w:rPr>
                <w:rFonts w:hint="eastAsia" w:ascii="宋体" w:hAnsi="宋体"/>
                <w:color w:val="000000"/>
                <w:kern w:val="0"/>
                <w:sz w:val="21"/>
                <w:lang w:bidi="ar"/>
              </w:rPr>
              <w:t>差额</w:t>
            </w:r>
            <w:r>
              <w:rPr>
                <w:rFonts w:hint="eastAsia" w:hAnsi="宋体" w:eastAsia="黑体" w:cs="黑体"/>
                <w:color w:val="000000"/>
                <w:kern w:val="0"/>
                <w:sz w:val="21"/>
                <w:lang w:bidi="ar"/>
              </w:rPr>
              <w:t>(</w:t>
            </w:r>
            <w:r>
              <w:rPr>
                <w:rFonts w:hint="eastAsia" w:ascii="宋体" w:hAnsi="宋体"/>
                <w:color w:val="000000"/>
                <w:kern w:val="0"/>
                <w:sz w:val="21"/>
                <w:lang w:bidi="ar"/>
              </w:rPr>
              <w:t>概算一估算</w:t>
            </w:r>
            <w:r>
              <w:rPr>
                <w:rFonts w:hint="eastAsia" w:hAnsi="宋体" w:eastAsia="黑体" w:cs="黑体"/>
                <w:color w:val="000000"/>
                <w:kern w:val="0"/>
                <w:sz w:val="21"/>
                <w:lang w:bidi="ar"/>
              </w:rPr>
              <w:t>)</w:t>
            </w:r>
          </w:p>
        </w:tc>
        <w:tc>
          <w:tcPr>
            <w:tcW w:w="22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479D1D">
            <w:pPr>
              <w:widowControl/>
              <w:textAlignment w:val="center"/>
              <w:rPr>
                <w:rFonts w:ascii="宋体" w:hAnsi="宋体"/>
                <w:color w:val="000000"/>
                <w:sz w:val="21"/>
              </w:rPr>
            </w:pPr>
            <w:r>
              <w:rPr>
                <w:rFonts w:hint="eastAsia" w:ascii="宋体" w:hAnsi="宋体"/>
                <w:color w:val="000000"/>
                <w:kern w:val="0"/>
                <w:sz w:val="21"/>
                <w:lang w:bidi="ar"/>
              </w:rPr>
              <w:t>概算、估算对比分析</w:t>
            </w:r>
          </w:p>
        </w:tc>
      </w:tr>
      <w:tr w14:paraId="1D705C75">
        <w:tblPrEx>
          <w:tblCellMar>
            <w:top w:w="0" w:type="dxa"/>
            <w:left w:w="108" w:type="dxa"/>
            <w:bottom w:w="0" w:type="dxa"/>
            <w:right w:w="108" w:type="dxa"/>
          </w:tblCellMar>
        </w:tblPrEx>
        <w:trPr>
          <w:trHeight w:val="270" w:hRule="atLeast"/>
          <w:tblHead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931DFE">
            <w:pPr>
              <w:jc w:val="center"/>
              <w:rPr>
                <w:rFonts w:ascii="宋体" w:hAnsi="宋体"/>
                <w:color w:val="000000"/>
                <w:sz w:val="21"/>
              </w:rPr>
            </w:pPr>
          </w:p>
        </w:tc>
        <w:tc>
          <w:tcPr>
            <w:tcW w:w="1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AA160F">
            <w:pPr>
              <w:rPr>
                <w:rFonts w:ascii="宋体" w:hAnsi="宋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7452BE">
            <w:pPr>
              <w:widowControl/>
              <w:jc w:val="center"/>
              <w:textAlignment w:val="center"/>
              <w:rPr>
                <w:rFonts w:ascii="宋体" w:hAnsi="宋体"/>
                <w:color w:val="000000"/>
                <w:sz w:val="21"/>
              </w:rPr>
            </w:pPr>
            <w:r>
              <w:rPr>
                <w:rFonts w:hint="eastAsia" w:ascii="宋体" w:hAnsi="宋体"/>
                <w:color w:val="000000"/>
                <w:kern w:val="0"/>
                <w:sz w:val="21"/>
                <w:lang w:bidi="ar"/>
              </w:rPr>
              <w:t>估算金额</w:t>
            </w: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15212C">
            <w:pPr>
              <w:widowControl/>
              <w:jc w:val="center"/>
              <w:textAlignment w:val="center"/>
              <w:rPr>
                <w:rFonts w:ascii="宋体" w:hAnsi="宋体"/>
                <w:color w:val="000000"/>
                <w:sz w:val="21"/>
              </w:rPr>
            </w:pPr>
            <w:r>
              <w:rPr>
                <w:rFonts w:hint="eastAsia" w:ascii="宋体" w:hAnsi="宋体"/>
                <w:color w:val="000000"/>
                <w:kern w:val="0"/>
                <w:sz w:val="21"/>
                <w:lang w:bidi="ar"/>
              </w:rPr>
              <w:t>数量</w:t>
            </w: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094B58">
            <w:pPr>
              <w:widowControl/>
              <w:jc w:val="center"/>
              <w:textAlignment w:val="center"/>
              <w:rPr>
                <w:rFonts w:ascii="宋体" w:hAnsi="宋体"/>
                <w:color w:val="000000"/>
                <w:sz w:val="21"/>
              </w:rPr>
            </w:pPr>
            <w:r>
              <w:rPr>
                <w:rFonts w:hint="eastAsia" w:ascii="宋体" w:hAnsi="宋体"/>
                <w:color w:val="000000"/>
                <w:kern w:val="0"/>
                <w:sz w:val="21"/>
                <w:lang w:bidi="ar"/>
              </w:rPr>
              <w:t>单位造价</w:t>
            </w: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E07E2A">
            <w:pPr>
              <w:widowControl/>
              <w:jc w:val="center"/>
              <w:textAlignment w:val="center"/>
              <w:rPr>
                <w:rFonts w:ascii="宋体" w:hAnsi="宋体"/>
                <w:color w:val="000000"/>
                <w:sz w:val="21"/>
              </w:rPr>
            </w:pPr>
            <w:r>
              <w:rPr>
                <w:rFonts w:hint="eastAsia" w:ascii="宋体" w:hAnsi="宋体"/>
                <w:color w:val="000000"/>
                <w:kern w:val="0"/>
                <w:sz w:val="21"/>
                <w:lang w:bidi="ar"/>
              </w:rPr>
              <w:t>概算金额</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B2C0B">
            <w:pPr>
              <w:widowControl/>
              <w:jc w:val="center"/>
              <w:textAlignment w:val="center"/>
              <w:rPr>
                <w:rFonts w:ascii="宋体" w:hAnsi="宋体"/>
                <w:color w:val="000000"/>
                <w:sz w:val="21"/>
              </w:rPr>
            </w:pPr>
            <w:r>
              <w:rPr>
                <w:rFonts w:hint="eastAsia" w:ascii="宋体" w:hAnsi="宋体"/>
                <w:color w:val="000000"/>
                <w:kern w:val="0"/>
                <w:sz w:val="21"/>
                <w:lang w:bidi="ar"/>
              </w:rPr>
              <w:t>数量</w:t>
            </w: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8F77B">
            <w:pPr>
              <w:widowControl/>
              <w:jc w:val="center"/>
              <w:textAlignment w:val="center"/>
              <w:rPr>
                <w:rFonts w:ascii="宋体" w:hAnsi="宋体"/>
                <w:color w:val="000000"/>
                <w:sz w:val="21"/>
              </w:rPr>
            </w:pPr>
            <w:r>
              <w:rPr>
                <w:rFonts w:hint="eastAsia" w:ascii="宋体" w:hAnsi="宋体"/>
                <w:color w:val="000000"/>
                <w:kern w:val="0"/>
                <w:sz w:val="21"/>
                <w:lang w:bidi="ar"/>
              </w:rPr>
              <w:t>单位造价</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00C88C">
            <w:pPr>
              <w:rPr>
                <w:rFonts w:ascii="宋体" w:hAnsi="宋体"/>
                <w:color w:val="000000"/>
                <w:sz w:val="21"/>
              </w:rPr>
            </w:pPr>
          </w:p>
        </w:tc>
        <w:tc>
          <w:tcPr>
            <w:tcW w:w="22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1829A4">
            <w:pPr>
              <w:rPr>
                <w:rFonts w:ascii="宋体" w:hAnsi="宋体"/>
                <w:color w:val="000000"/>
                <w:sz w:val="21"/>
              </w:rPr>
            </w:pPr>
          </w:p>
        </w:tc>
      </w:tr>
      <w:tr w14:paraId="3B6D4C0C">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A5DA1">
            <w:pPr>
              <w:widowControl/>
              <w:jc w:val="center"/>
              <w:textAlignment w:val="center"/>
              <w:rPr>
                <w:rFonts w:ascii="宋体" w:hAnsi="宋体"/>
                <w:color w:val="000000"/>
                <w:sz w:val="21"/>
              </w:rPr>
            </w:pPr>
            <w:r>
              <w:rPr>
                <w:rFonts w:hint="eastAsia" w:ascii="宋体" w:hAnsi="宋体"/>
                <w:color w:val="000000"/>
                <w:kern w:val="0"/>
                <w:sz w:val="21"/>
                <w:lang w:bidi="ar"/>
              </w:rPr>
              <w:t>一</w:t>
            </w:r>
          </w:p>
        </w:tc>
        <w:tc>
          <w:tcPr>
            <w:tcW w:w="18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ED3FC">
            <w:pPr>
              <w:widowControl/>
              <w:textAlignment w:val="center"/>
              <w:rPr>
                <w:rFonts w:ascii="宋体" w:hAnsi="宋体"/>
                <w:color w:val="000000"/>
                <w:sz w:val="21"/>
              </w:rPr>
            </w:pPr>
            <w:r>
              <w:rPr>
                <w:rFonts w:hint="eastAsia" w:ascii="宋体" w:hAnsi="宋体"/>
                <w:color w:val="000000"/>
                <w:kern w:val="0"/>
                <w:sz w:val="21"/>
                <w:lang w:bidi="ar"/>
              </w:rPr>
              <w:t>建设投资</w:t>
            </w: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56BBE516">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45996746">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04CD883D">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5DA3D824">
            <w:pPr>
              <w:jc w:val="center"/>
              <w:rPr>
                <w:rFonts w:hAnsi="宋体" w:eastAsia="黑体" w:cs="黑体"/>
                <w:color w:val="000000"/>
                <w:sz w:val="21"/>
              </w:rPr>
            </w:pPr>
          </w:p>
        </w:tc>
        <w:tc>
          <w:tcPr>
            <w:tcW w:w="1102" w:type="dxa"/>
            <w:tcBorders>
              <w:top w:val="single" w:color="000000" w:sz="4" w:space="0"/>
              <w:left w:val="single" w:color="000000" w:sz="4" w:space="0"/>
              <w:bottom w:val="single" w:color="000000" w:sz="4" w:space="0"/>
              <w:right w:val="single" w:color="000000" w:sz="4" w:space="0"/>
            </w:tcBorders>
            <w:shd w:val="clear" w:color="auto" w:fill="auto"/>
          </w:tcPr>
          <w:p w14:paraId="0A16BDA8">
            <w:pPr>
              <w:jc w:val="center"/>
              <w:rPr>
                <w:rFonts w:hAnsi="宋体" w:eastAsia="黑体" w:cs="黑体"/>
                <w:color w:val="000000"/>
                <w:sz w:val="21"/>
              </w:rPr>
            </w:pPr>
          </w:p>
        </w:tc>
        <w:tc>
          <w:tcPr>
            <w:tcW w:w="1105" w:type="dxa"/>
            <w:tcBorders>
              <w:top w:val="single" w:color="000000" w:sz="4" w:space="0"/>
              <w:left w:val="single" w:color="000000" w:sz="4" w:space="0"/>
              <w:bottom w:val="single" w:color="000000" w:sz="4" w:space="0"/>
              <w:right w:val="single" w:color="000000" w:sz="4" w:space="0"/>
            </w:tcBorders>
            <w:shd w:val="clear" w:color="auto" w:fill="auto"/>
          </w:tcPr>
          <w:p w14:paraId="2D4DEE25">
            <w:pPr>
              <w:jc w:val="center"/>
              <w:rPr>
                <w:rFonts w:hAnsi="宋体" w:eastAsia="黑体" w:cs="黑体"/>
                <w:color w:val="000000"/>
                <w:sz w:val="21"/>
              </w:rPr>
            </w:pPr>
          </w:p>
        </w:tc>
        <w:tc>
          <w:tcPr>
            <w:tcW w:w="1995" w:type="dxa"/>
            <w:tcBorders>
              <w:top w:val="single" w:color="000000" w:sz="4" w:space="0"/>
              <w:left w:val="single" w:color="000000" w:sz="4" w:space="0"/>
              <w:bottom w:val="single" w:color="000000" w:sz="4" w:space="0"/>
              <w:right w:val="single" w:color="000000" w:sz="4" w:space="0"/>
            </w:tcBorders>
            <w:shd w:val="clear" w:color="auto" w:fill="auto"/>
          </w:tcPr>
          <w:p w14:paraId="7C4B8400">
            <w:pPr>
              <w:rPr>
                <w:rFonts w:hAnsi="宋体" w:eastAsia="黑体" w:cs="黑体"/>
                <w:color w:val="000000"/>
                <w:sz w:val="21"/>
              </w:rPr>
            </w:pPr>
          </w:p>
        </w:tc>
        <w:tc>
          <w:tcPr>
            <w:tcW w:w="2205" w:type="dxa"/>
            <w:tcBorders>
              <w:top w:val="single" w:color="000000" w:sz="4" w:space="0"/>
              <w:left w:val="single" w:color="000000" w:sz="4" w:space="0"/>
              <w:bottom w:val="single" w:color="000000" w:sz="4" w:space="0"/>
              <w:right w:val="single" w:color="000000" w:sz="4" w:space="0"/>
            </w:tcBorders>
            <w:shd w:val="clear" w:color="auto" w:fill="auto"/>
          </w:tcPr>
          <w:p w14:paraId="7BFF407B">
            <w:pPr>
              <w:rPr>
                <w:rFonts w:hAnsi="宋体" w:eastAsia="黑体" w:cs="黑体"/>
                <w:color w:val="000000"/>
                <w:sz w:val="21"/>
              </w:rPr>
            </w:pPr>
          </w:p>
        </w:tc>
      </w:tr>
      <w:tr w14:paraId="1826A5D5">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D8868">
            <w:pPr>
              <w:widowControl/>
              <w:jc w:val="center"/>
              <w:textAlignment w:val="center"/>
              <w:rPr>
                <w:rFonts w:hAnsi="宋体" w:eastAsia="黑体" w:cs="黑体"/>
                <w:color w:val="000000"/>
                <w:sz w:val="21"/>
              </w:rPr>
            </w:pPr>
            <w:r>
              <w:rPr>
                <w:rFonts w:hint="eastAsia" w:hAnsi="宋体" w:eastAsia="黑体" w:cs="黑体"/>
                <w:color w:val="000000"/>
                <w:kern w:val="0"/>
                <w:sz w:val="21"/>
                <w:lang w:bidi="ar"/>
              </w:rPr>
              <w:t>1</w:t>
            </w:r>
          </w:p>
        </w:tc>
        <w:tc>
          <w:tcPr>
            <w:tcW w:w="18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E99B3">
            <w:pPr>
              <w:widowControl/>
              <w:textAlignment w:val="center"/>
              <w:rPr>
                <w:rFonts w:ascii="宋体" w:hAnsi="宋体"/>
                <w:color w:val="000000"/>
                <w:sz w:val="21"/>
              </w:rPr>
            </w:pPr>
            <w:r>
              <w:rPr>
                <w:rFonts w:hint="eastAsia" w:ascii="宋体" w:hAnsi="宋体"/>
                <w:color w:val="000000"/>
                <w:kern w:val="0"/>
                <w:sz w:val="21"/>
                <w:lang w:bidi="ar"/>
              </w:rPr>
              <w:t>工程费用</w:t>
            </w: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5EB847BD">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3D873D07">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0C486A65">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57E8191E">
            <w:pPr>
              <w:jc w:val="center"/>
              <w:rPr>
                <w:rFonts w:hAnsi="宋体" w:eastAsia="黑体" w:cs="黑体"/>
                <w:color w:val="000000"/>
                <w:sz w:val="21"/>
              </w:rPr>
            </w:pPr>
          </w:p>
        </w:tc>
        <w:tc>
          <w:tcPr>
            <w:tcW w:w="1102" w:type="dxa"/>
            <w:tcBorders>
              <w:top w:val="single" w:color="000000" w:sz="4" w:space="0"/>
              <w:left w:val="single" w:color="000000" w:sz="4" w:space="0"/>
              <w:bottom w:val="single" w:color="000000" w:sz="4" w:space="0"/>
              <w:right w:val="single" w:color="000000" w:sz="4" w:space="0"/>
            </w:tcBorders>
            <w:shd w:val="clear" w:color="auto" w:fill="auto"/>
          </w:tcPr>
          <w:p w14:paraId="7A4B54CE">
            <w:pPr>
              <w:jc w:val="center"/>
              <w:rPr>
                <w:rFonts w:hAnsi="宋体" w:eastAsia="黑体" w:cs="黑体"/>
                <w:color w:val="000000"/>
                <w:sz w:val="21"/>
              </w:rPr>
            </w:pPr>
          </w:p>
        </w:tc>
        <w:tc>
          <w:tcPr>
            <w:tcW w:w="1105" w:type="dxa"/>
            <w:tcBorders>
              <w:top w:val="single" w:color="000000" w:sz="4" w:space="0"/>
              <w:left w:val="single" w:color="000000" w:sz="4" w:space="0"/>
              <w:bottom w:val="single" w:color="000000" w:sz="4" w:space="0"/>
              <w:right w:val="single" w:color="000000" w:sz="4" w:space="0"/>
            </w:tcBorders>
            <w:shd w:val="clear" w:color="auto" w:fill="auto"/>
          </w:tcPr>
          <w:p w14:paraId="1942A273">
            <w:pPr>
              <w:jc w:val="center"/>
              <w:rPr>
                <w:rFonts w:hAnsi="宋体" w:eastAsia="黑体" w:cs="黑体"/>
                <w:color w:val="000000"/>
                <w:sz w:val="21"/>
              </w:rPr>
            </w:pPr>
          </w:p>
        </w:tc>
        <w:tc>
          <w:tcPr>
            <w:tcW w:w="1995" w:type="dxa"/>
            <w:tcBorders>
              <w:top w:val="single" w:color="000000" w:sz="4" w:space="0"/>
              <w:left w:val="single" w:color="000000" w:sz="4" w:space="0"/>
              <w:bottom w:val="single" w:color="000000" w:sz="4" w:space="0"/>
              <w:right w:val="single" w:color="000000" w:sz="4" w:space="0"/>
            </w:tcBorders>
            <w:shd w:val="clear" w:color="auto" w:fill="auto"/>
          </w:tcPr>
          <w:p w14:paraId="2F892B12">
            <w:pPr>
              <w:rPr>
                <w:rFonts w:hAnsi="宋体" w:eastAsia="黑体" w:cs="黑体"/>
                <w:color w:val="000000"/>
                <w:sz w:val="21"/>
              </w:rPr>
            </w:pPr>
          </w:p>
        </w:tc>
        <w:tc>
          <w:tcPr>
            <w:tcW w:w="2205" w:type="dxa"/>
            <w:tcBorders>
              <w:top w:val="single" w:color="000000" w:sz="4" w:space="0"/>
              <w:left w:val="single" w:color="000000" w:sz="4" w:space="0"/>
              <w:bottom w:val="single" w:color="000000" w:sz="4" w:space="0"/>
              <w:right w:val="single" w:color="000000" w:sz="4" w:space="0"/>
            </w:tcBorders>
            <w:shd w:val="clear" w:color="auto" w:fill="auto"/>
          </w:tcPr>
          <w:p w14:paraId="4EFC5741">
            <w:pPr>
              <w:rPr>
                <w:rFonts w:hAnsi="宋体" w:eastAsia="黑体" w:cs="黑体"/>
                <w:color w:val="000000"/>
                <w:sz w:val="21"/>
              </w:rPr>
            </w:pPr>
          </w:p>
        </w:tc>
      </w:tr>
      <w:tr w14:paraId="7B9858ED">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E6A18">
            <w:pPr>
              <w:widowControl/>
              <w:jc w:val="center"/>
              <w:textAlignment w:val="center"/>
              <w:rPr>
                <w:rFonts w:hAnsi="宋体" w:eastAsia="黑体" w:cs="黑体"/>
                <w:color w:val="000000"/>
                <w:sz w:val="21"/>
              </w:rPr>
            </w:pPr>
            <w:r>
              <w:rPr>
                <w:rFonts w:hint="eastAsia" w:hAnsi="宋体" w:eastAsia="黑体" w:cs="黑体"/>
                <w:color w:val="000000"/>
                <w:kern w:val="0"/>
                <w:sz w:val="21"/>
                <w:lang w:bidi="ar"/>
              </w:rPr>
              <w:t>（1）</w:t>
            </w:r>
          </w:p>
        </w:tc>
        <w:tc>
          <w:tcPr>
            <w:tcW w:w="18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878BA">
            <w:pPr>
              <w:widowControl/>
              <w:textAlignment w:val="center"/>
              <w:rPr>
                <w:rFonts w:ascii="宋体" w:hAnsi="宋体"/>
                <w:color w:val="000000"/>
                <w:sz w:val="21"/>
              </w:rPr>
            </w:pPr>
            <w:r>
              <w:rPr>
                <w:rFonts w:hint="eastAsia" w:ascii="宋体" w:hAnsi="宋体"/>
                <w:color w:val="000000"/>
                <w:kern w:val="0"/>
                <w:sz w:val="21"/>
                <w:lang w:bidi="ar"/>
              </w:rPr>
              <w:t>单项工程</w:t>
            </w:r>
            <w:r>
              <w:rPr>
                <w:rFonts w:hint="eastAsia" w:hAnsi="宋体" w:eastAsia="黑体" w:cs="黑体"/>
                <w:color w:val="000000"/>
                <w:kern w:val="0"/>
                <w:sz w:val="21"/>
                <w:lang w:bidi="ar"/>
              </w:rPr>
              <w:t>1</w:t>
            </w: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4EF22EB7">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4AA970C7">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6467316D">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650896B6">
            <w:pPr>
              <w:jc w:val="center"/>
              <w:rPr>
                <w:rFonts w:hAnsi="宋体" w:eastAsia="黑体" w:cs="黑体"/>
                <w:color w:val="000000"/>
                <w:sz w:val="21"/>
              </w:rPr>
            </w:pPr>
          </w:p>
        </w:tc>
        <w:tc>
          <w:tcPr>
            <w:tcW w:w="1102" w:type="dxa"/>
            <w:tcBorders>
              <w:top w:val="single" w:color="000000" w:sz="4" w:space="0"/>
              <w:left w:val="single" w:color="000000" w:sz="4" w:space="0"/>
              <w:bottom w:val="single" w:color="000000" w:sz="4" w:space="0"/>
              <w:right w:val="single" w:color="000000" w:sz="4" w:space="0"/>
            </w:tcBorders>
            <w:shd w:val="clear" w:color="auto" w:fill="auto"/>
          </w:tcPr>
          <w:p w14:paraId="5CEB8CEC">
            <w:pPr>
              <w:jc w:val="center"/>
              <w:rPr>
                <w:rFonts w:hAnsi="宋体" w:eastAsia="黑体" w:cs="黑体"/>
                <w:color w:val="000000"/>
                <w:sz w:val="21"/>
              </w:rPr>
            </w:pPr>
          </w:p>
        </w:tc>
        <w:tc>
          <w:tcPr>
            <w:tcW w:w="1105" w:type="dxa"/>
            <w:tcBorders>
              <w:top w:val="single" w:color="000000" w:sz="4" w:space="0"/>
              <w:left w:val="single" w:color="000000" w:sz="4" w:space="0"/>
              <w:bottom w:val="single" w:color="000000" w:sz="4" w:space="0"/>
              <w:right w:val="single" w:color="000000" w:sz="4" w:space="0"/>
            </w:tcBorders>
            <w:shd w:val="clear" w:color="auto" w:fill="auto"/>
          </w:tcPr>
          <w:p w14:paraId="2C1ACFD8">
            <w:pPr>
              <w:jc w:val="center"/>
              <w:rPr>
                <w:rFonts w:hAnsi="宋体" w:eastAsia="黑体" w:cs="黑体"/>
                <w:color w:val="000000"/>
                <w:sz w:val="21"/>
              </w:rPr>
            </w:pPr>
          </w:p>
        </w:tc>
        <w:tc>
          <w:tcPr>
            <w:tcW w:w="1995" w:type="dxa"/>
            <w:tcBorders>
              <w:top w:val="single" w:color="000000" w:sz="4" w:space="0"/>
              <w:left w:val="single" w:color="000000" w:sz="4" w:space="0"/>
              <w:bottom w:val="single" w:color="000000" w:sz="4" w:space="0"/>
              <w:right w:val="single" w:color="000000" w:sz="4" w:space="0"/>
            </w:tcBorders>
            <w:shd w:val="clear" w:color="auto" w:fill="auto"/>
          </w:tcPr>
          <w:p w14:paraId="2D6F681F">
            <w:pPr>
              <w:rPr>
                <w:rFonts w:hAnsi="宋体" w:eastAsia="黑体" w:cs="黑体"/>
                <w:color w:val="000000"/>
                <w:sz w:val="21"/>
              </w:rPr>
            </w:pPr>
          </w:p>
        </w:tc>
        <w:tc>
          <w:tcPr>
            <w:tcW w:w="2205" w:type="dxa"/>
            <w:tcBorders>
              <w:top w:val="single" w:color="000000" w:sz="4" w:space="0"/>
              <w:left w:val="single" w:color="000000" w:sz="4" w:space="0"/>
              <w:bottom w:val="single" w:color="000000" w:sz="4" w:space="0"/>
              <w:right w:val="single" w:color="000000" w:sz="4" w:space="0"/>
            </w:tcBorders>
            <w:shd w:val="clear" w:color="auto" w:fill="auto"/>
          </w:tcPr>
          <w:p w14:paraId="72B7A22B">
            <w:pPr>
              <w:rPr>
                <w:rFonts w:hAnsi="宋体" w:eastAsia="黑体" w:cs="黑体"/>
                <w:color w:val="000000"/>
                <w:sz w:val="21"/>
              </w:rPr>
            </w:pPr>
          </w:p>
        </w:tc>
      </w:tr>
      <w:tr w14:paraId="6FBD418C">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923F4">
            <w:pPr>
              <w:widowControl/>
              <w:jc w:val="center"/>
              <w:textAlignment w:val="center"/>
              <w:rPr>
                <w:rFonts w:hAnsi="宋体" w:eastAsia="黑体" w:cs="黑体"/>
                <w:color w:val="000000"/>
                <w:sz w:val="21"/>
              </w:rPr>
            </w:pPr>
            <w:r>
              <w:rPr>
                <w:rFonts w:hint="eastAsia" w:hAnsi="宋体" w:eastAsia="黑体" w:cs="黑体"/>
                <w:color w:val="000000"/>
                <w:kern w:val="0"/>
                <w:sz w:val="21"/>
                <w:lang w:bidi="ar"/>
              </w:rPr>
              <w:t>（2）</w:t>
            </w:r>
          </w:p>
        </w:tc>
        <w:tc>
          <w:tcPr>
            <w:tcW w:w="18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48856">
            <w:pPr>
              <w:widowControl/>
              <w:textAlignment w:val="center"/>
              <w:rPr>
                <w:rFonts w:ascii="宋体" w:hAnsi="宋体"/>
                <w:color w:val="000000"/>
                <w:sz w:val="21"/>
              </w:rPr>
            </w:pPr>
            <w:r>
              <w:rPr>
                <w:rFonts w:hint="eastAsia" w:ascii="宋体" w:hAnsi="宋体"/>
                <w:color w:val="000000"/>
                <w:kern w:val="0"/>
                <w:sz w:val="21"/>
                <w:lang w:bidi="ar"/>
              </w:rPr>
              <w:t>单项工程</w:t>
            </w:r>
            <w:r>
              <w:rPr>
                <w:rFonts w:hint="eastAsia" w:hAnsi="宋体" w:eastAsia="黑体" w:cs="黑体"/>
                <w:color w:val="000000"/>
                <w:kern w:val="0"/>
                <w:sz w:val="21"/>
                <w:lang w:bidi="ar"/>
              </w:rPr>
              <w:t>2</w:t>
            </w: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196D13FC">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19786F4D">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1ED711D4">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56564083">
            <w:pPr>
              <w:jc w:val="center"/>
              <w:rPr>
                <w:rFonts w:hAnsi="宋体" w:eastAsia="黑体" w:cs="黑体"/>
                <w:color w:val="000000"/>
                <w:sz w:val="21"/>
              </w:rPr>
            </w:pPr>
          </w:p>
        </w:tc>
        <w:tc>
          <w:tcPr>
            <w:tcW w:w="1102" w:type="dxa"/>
            <w:tcBorders>
              <w:top w:val="single" w:color="000000" w:sz="4" w:space="0"/>
              <w:left w:val="single" w:color="000000" w:sz="4" w:space="0"/>
              <w:bottom w:val="single" w:color="000000" w:sz="4" w:space="0"/>
              <w:right w:val="single" w:color="000000" w:sz="4" w:space="0"/>
            </w:tcBorders>
            <w:shd w:val="clear" w:color="auto" w:fill="auto"/>
          </w:tcPr>
          <w:p w14:paraId="42685A68">
            <w:pPr>
              <w:jc w:val="center"/>
              <w:rPr>
                <w:rFonts w:hAnsi="宋体" w:eastAsia="黑体" w:cs="黑体"/>
                <w:color w:val="000000"/>
                <w:sz w:val="21"/>
              </w:rPr>
            </w:pPr>
          </w:p>
        </w:tc>
        <w:tc>
          <w:tcPr>
            <w:tcW w:w="1105" w:type="dxa"/>
            <w:tcBorders>
              <w:top w:val="single" w:color="000000" w:sz="4" w:space="0"/>
              <w:left w:val="single" w:color="000000" w:sz="4" w:space="0"/>
              <w:bottom w:val="single" w:color="000000" w:sz="4" w:space="0"/>
              <w:right w:val="single" w:color="000000" w:sz="4" w:space="0"/>
            </w:tcBorders>
            <w:shd w:val="clear" w:color="auto" w:fill="auto"/>
          </w:tcPr>
          <w:p w14:paraId="49C3B297">
            <w:pPr>
              <w:jc w:val="center"/>
              <w:rPr>
                <w:rFonts w:hAnsi="宋体" w:eastAsia="黑体" w:cs="黑体"/>
                <w:color w:val="000000"/>
                <w:sz w:val="21"/>
              </w:rPr>
            </w:pPr>
          </w:p>
        </w:tc>
        <w:tc>
          <w:tcPr>
            <w:tcW w:w="1995" w:type="dxa"/>
            <w:tcBorders>
              <w:top w:val="single" w:color="000000" w:sz="4" w:space="0"/>
              <w:left w:val="single" w:color="000000" w:sz="4" w:space="0"/>
              <w:bottom w:val="single" w:color="000000" w:sz="4" w:space="0"/>
              <w:right w:val="single" w:color="000000" w:sz="4" w:space="0"/>
            </w:tcBorders>
            <w:shd w:val="clear" w:color="auto" w:fill="auto"/>
          </w:tcPr>
          <w:p w14:paraId="11206C6B">
            <w:pPr>
              <w:rPr>
                <w:rFonts w:hAnsi="宋体" w:eastAsia="黑体" w:cs="黑体"/>
                <w:color w:val="000000"/>
                <w:sz w:val="21"/>
              </w:rPr>
            </w:pPr>
          </w:p>
        </w:tc>
        <w:tc>
          <w:tcPr>
            <w:tcW w:w="2205" w:type="dxa"/>
            <w:tcBorders>
              <w:top w:val="single" w:color="000000" w:sz="4" w:space="0"/>
              <w:left w:val="single" w:color="000000" w:sz="4" w:space="0"/>
              <w:bottom w:val="single" w:color="000000" w:sz="4" w:space="0"/>
              <w:right w:val="single" w:color="000000" w:sz="4" w:space="0"/>
            </w:tcBorders>
            <w:shd w:val="clear" w:color="auto" w:fill="auto"/>
          </w:tcPr>
          <w:p w14:paraId="64841A69">
            <w:pPr>
              <w:rPr>
                <w:rFonts w:hAnsi="宋体" w:eastAsia="黑体" w:cs="黑体"/>
                <w:color w:val="000000"/>
                <w:sz w:val="21"/>
              </w:rPr>
            </w:pPr>
          </w:p>
        </w:tc>
      </w:tr>
      <w:tr w14:paraId="0635F789">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DDBDC">
            <w:pPr>
              <w:widowControl/>
              <w:jc w:val="center"/>
              <w:textAlignment w:val="center"/>
              <w:rPr>
                <w:rFonts w:hAnsi="宋体" w:eastAsia="黑体" w:cs="黑体"/>
                <w:color w:val="000000"/>
                <w:sz w:val="21"/>
              </w:rPr>
            </w:pPr>
            <w:r>
              <w:rPr>
                <w:rFonts w:hint="eastAsia" w:hAnsi="宋体" w:eastAsia="黑体" w:cs="黑体"/>
                <w:color w:val="000000"/>
                <w:kern w:val="0"/>
                <w:sz w:val="21"/>
                <w:lang w:bidi="ar"/>
              </w:rPr>
              <w:t>（3）</w:t>
            </w:r>
          </w:p>
        </w:tc>
        <w:tc>
          <w:tcPr>
            <w:tcW w:w="18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ACCDD">
            <w:pPr>
              <w:widowControl/>
              <w:textAlignment w:val="center"/>
              <w:rPr>
                <w:rFonts w:ascii="宋体" w:hAnsi="宋体"/>
                <w:color w:val="000000"/>
                <w:sz w:val="21"/>
              </w:rPr>
            </w:pPr>
            <w:r>
              <w:rPr>
                <w:rFonts w:hint="eastAsia" w:ascii="宋体" w:hAnsi="宋体"/>
                <w:color w:val="000000"/>
                <w:kern w:val="0"/>
                <w:sz w:val="21"/>
                <w:lang w:bidi="ar"/>
              </w:rPr>
              <w:t>……</w:t>
            </w: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1B7E3BD3">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2B266C70">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30015143">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486C17C0">
            <w:pPr>
              <w:jc w:val="center"/>
              <w:rPr>
                <w:rFonts w:hAnsi="宋体" w:eastAsia="黑体" w:cs="黑体"/>
                <w:color w:val="000000"/>
                <w:sz w:val="21"/>
              </w:rPr>
            </w:pPr>
          </w:p>
        </w:tc>
        <w:tc>
          <w:tcPr>
            <w:tcW w:w="1102" w:type="dxa"/>
            <w:tcBorders>
              <w:top w:val="single" w:color="000000" w:sz="4" w:space="0"/>
              <w:left w:val="single" w:color="000000" w:sz="4" w:space="0"/>
              <w:bottom w:val="single" w:color="000000" w:sz="4" w:space="0"/>
              <w:right w:val="single" w:color="000000" w:sz="4" w:space="0"/>
            </w:tcBorders>
            <w:shd w:val="clear" w:color="auto" w:fill="auto"/>
          </w:tcPr>
          <w:p w14:paraId="2BAB5C57">
            <w:pPr>
              <w:jc w:val="center"/>
              <w:rPr>
                <w:rFonts w:hAnsi="宋体" w:eastAsia="黑体" w:cs="黑体"/>
                <w:color w:val="000000"/>
                <w:sz w:val="21"/>
              </w:rPr>
            </w:pPr>
          </w:p>
        </w:tc>
        <w:tc>
          <w:tcPr>
            <w:tcW w:w="1105" w:type="dxa"/>
            <w:tcBorders>
              <w:top w:val="single" w:color="000000" w:sz="4" w:space="0"/>
              <w:left w:val="single" w:color="000000" w:sz="4" w:space="0"/>
              <w:bottom w:val="single" w:color="000000" w:sz="4" w:space="0"/>
              <w:right w:val="single" w:color="000000" w:sz="4" w:space="0"/>
            </w:tcBorders>
            <w:shd w:val="clear" w:color="auto" w:fill="auto"/>
          </w:tcPr>
          <w:p w14:paraId="4892F0E0">
            <w:pPr>
              <w:jc w:val="center"/>
              <w:rPr>
                <w:rFonts w:hAnsi="宋体" w:eastAsia="黑体" w:cs="黑体"/>
                <w:color w:val="000000"/>
                <w:sz w:val="21"/>
              </w:rPr>
            </w:pPr>
          </w:p>
        </w:tc>
        <w:tc>
          <w:tcPr>
            <w:tcW w:w="1995" w:type="dxa"/>
            <w:tcBorders>
              <w:top w:val="single" w:color="000000" w:sz="4" w:space="0"/>
              <w:left w:val="single" w:color="000000" w:sz="4" w:space="0"/>
              <w:bottom w:val="single" w:color="000000" w:sz="4" w:space="0"/>
              <w:right w:val="single" w:color="000000" w:sz="4" w:space="0"/>
            </w:tcBorders>
            <w:shd w:val="clear" w:color="auto" w:fill="auto"/>
          </w:tcPr>
          <w:p w14:paraId="107464F6">
            <w:pPr>
              <w:rPr>
                <w:rFonts w:hAnsi="宋体" w:eastAsia="黑体" w:cs="黑体"/>
                <w:color w:val="000000"/>
                <w:sz w:val="21"/>
              </w:rPr>
            </w:pPr>
          </w:p>
        </w:tc>
        <w:tc>
          <w:tcPr>
            <w:tcW w:w="2205" w:type="dxa"/>
            <w:tcBorders>
              <w:top w:val="single" w:color="000000" w:sz="4" w:space="0"/>
              <w:left w:val="single" w:color="000000" w:sz="4" w:space="0"/>
              <w:bottom w:val="single" w:color="000000" w:sz="4" w:space="0"/>
              <w:right w:val="single" w:color="000000" w:sz="4" w:space="0"/>
            </w:tcBorders>
            <w:shd w:val="clear" w:color="auto" w:fill="auto"/>
          </w:tcPr>
          <w:p w14:paraId="54586585">
            <w:pPr>
              <w:rPr>
                <w:rFonts w:hAnsi="宋体" w:eastAsia="黑体" w:cs="黑体"/>
                <w:color w:val="000000"/>
                <w:sz w:val="21"/>
              </w:rPr>
            </w:pPr>
          </w:p>
        </w:tc>
      </w:tr>
      <w:tr w14:paraId="55DE6D61">
        <w:tblPrEx>
          <w:tblCellMar>
            <w:top w:w="0" w:type="dxa"/>
            <w:left w:w="108" w:type="dxa"/>
            <w:bottom w:w="0" w:type="dxa"/>
            <w:right w:w="108" w:type="dxa"/>
          </w:tblCellMar>
        </w:tblPrEx>
        <w:trPr>
          <w:trHeight w:val="5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0CFB2">
            <w:pPr>
              <w:widowControl/>
              <w:jc w:val="center"/>
              <w:textAlignment w:val="center"/>
              <w:rPr>
                <w:rFonts w:hAnsi="宋体" w:eastAsia="黑体" w:cs="黑体"/>
                <w:color w:val="000000"/>
                <w:sz w:val="21"/>
              </w:rPr>
            </w:pPr>
            <w:r>
              <w:rPr>
                <w:rFonts w:hint="eastAsia" w:hAnsi="宋体" w:eastAsia="黑体" w:cs="黑体"/>
                <w:color w:val="000000"/>
                <w:kern w:val="0"/>
                <w:sz w:val="21"/>
                <w:lang w:bidi="ar"/>
              </w:rPr>
              <w:t>2</w:t>
            </w:r>
          </w:p>
        </w:tc>
        <w:tc>
          <w:tcPr>
            <w:tcW w:w="18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B6724">
            <w:pPr>
              <w:widowControl/>
              <w:textAlignment w:val="center"/>
              <w:rPr>
                <w:rFonts w:ascii="宋体" w:hAnsi="宋体"/>
                <w:color w:val="000000"/>
                <w:sz w:val="21"/>
              </w:rPr>
            </w:pPr>
            <w:r>
              <w:rPr>
                <w:rFonts w:hint="eastAsia" w:ascii="宋体" w:hAnsi="宋体"/>
                <w:color w:val="000000"/>
                <w:kern w:val="0"/>
                <w:sz w:val="21"/>
                <w:lang w:bidi="ar"/>
              </w:rPr>
              <w:t>工程建设其他费用</w:t>
            </w: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3CC2782C">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0BE3DE6D">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0462BD44">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48BC1D9E">
            <w:pPr>
              <w:jc w:val="center"/>
              <w:rPr>
                <w:rFonts w:hAnsi="宋体" w:eastAsia="黑体" w:cs="黑体"/>
                <w:color w:val="000000"/>
                <w:sz w:val="21"/>
              </w:rPr>
            </w:pPr>
          </w:p>
        </w:tc>
        <w:tc>
          <w:tcPr>
            <w:tcW w:w="1102" w:type="dxa"/>
            <w:tcBorders>
              <w:top w:val="single" w:color="000000" w:sz="4" w:space="0"/>
              <w:left w:val="single" w:color="000000" w:sz="4" w:space="0"/>
              <w:bottom w:val="single" w:color="000000" w:sz="4" w:space="0"/>
              <w:right w:val="single" w:color="000000" w:sz="4" w:space="0"/>
            </w:tcBorders>
            <w:shd w:val="clear" w:color="auto" w:fill="auto"/>
          </w:tcPr>
          <w:p w14:paraId="26626A16">
            <w:pPr>
              <w:jc w:val="center"/>
              <w:rPr>
                <w:rFonts w:hAnsi="宋体" w:eastAsia="黑体" w:cs="黑体"/>
                <w:color w:val="000000"/>
                <w:sz w:val="21"/>
              </w:rPr>
            </w:pPr>
          </w:p>
        </w:tc>
        <w:tc>
          <w:tcPr>
            <w:tcW w:w="1105" w:type="dxa"/>
            <w:tcBorders>
              <w:top w:val="single" w:color="000000" w:sz="4" w:space="0"/>
              <w:left w:val="single" w:color="000000" w:sz="4" w:space="0"/>
              <w:bottom w:val="single" w:color="000000" w:sz="4" w:space="0"/>
              <w:right w:val="single" w:color="000000" w:sz="4" w:space="0"/>
            </w:tcBorders>
            <w:shd w:val="clear" w:color="auto" w:fill="auto"/>
          </w:tcPr>
          <w:p w14:paraId="5640B761">
            <w:pPr>
              <w:jc w:val="center"/>
              <w:rPr>
                <w:rFonts w:hAnsi="宋体" w:eastAsia="黑体" w:cs="黑体"/>
                <w:color w:val="000000"/>
                <w:sz w:val="21"/>
              </w:rPr>
            </w:pPr>
          </w:p>
        </w:tc>
        <w:tc>
          <w:tcPr>
            <w:tcW w:w="1995" w:type="dxa"/>
            <w:tcBorders>
              <w:top w:val="single" w:color="000000" w:sz="4" w:space="0"/>
              <w:left w:val="single" w:color="000000" w:sz="4" w:space="0"/>
              <w:bottom w:val="single" w:color="000000" w:sz="4" w:space="0"/>
              <w:right w:val="single" w:color="000000" w:sz="4" w:space="0"/>
            </w:tcBorders>
            <w:shd w:val="clear" w:color="auto" w:fill="auto"/>
          </w:tcPr>
          <w:p w14:paraId="6A3F12F4">
            <w:pPr>
              <w:rPr>
                <w:rFonts w:hAnsi="宋体" w:eastAsia="黑体" w:cs="黑体"/>
                <w:color w:val="000000"/>
                <w:sz w:val="21"/>
              </w:rPr>
            </w:pPr>
          </w:p>
        </w:tc>
        <w:tc>
          <w:tcPr>
            <w:tcW w:w="2205" w:type="dxa"/>
            <w:tcBorders>
              <w:top w:val="single" w:color="000000" w:sz="4" w:space="0"/>
              <w:left w:val="single" w:color="000000" w:sz="4" w:space="0"/>
              <w:bottom w:val="single" w:color="000000" w:sz="4" w:space="0"/>
              <w:right w:val="single" w:color="000000" w:sz="4" w:space="0"/>
            </w:tcBorders>
            <w:shd w:val="clear" w:color="auto" w:fill="auto"/>
          </w:tcPr>
          <w:p w14:paraId="4E83C7A2">
            <w:pPr>
              <w:rPr>
                <w:rFonts w:hAnsi="宋体" w:eastAsia="黑体" w:cs="黑体"/>
                <w:color w:val="000000"/>
                <w:sz w:val="21"/>
              </w:rPr>
            </w:pPr>
          </w:p>
        </w:tc>
      </w:tr>
      <w:tr w14:paraId="33C195D0">
        <w:tblPrEx>
          <w:tblCellMar>
            <w:top w:w="0" w:type="dxa"/>
            <w:left w:w="108" w:type="dxa"/>
            <w:bottom w:w="0" w:type="dxa"/>
            <w:right w:w="108" w:type="dxa"/>
          </w:tblCellMar>
        </w:tblPrEx>
        <w:trPr>
          <w:trHeight w:val="34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C0C26">
            <w:pPr>
              <w:widowControl/>
              <w:jc w:val="center"/>
              <w:textAlignment w:val="center"/>
              <w:rPr>
                <w:rFonts w:hAnsi="宋体" w:eastAsia="黑体" w:cs="黑体"/>
                <w:color w:val="000000"/>
                <w:sz w:val="21"/>
              </w:rPr>
            </w:pPr>
            <w:r>
              <w:rPr>
                <w:rFonts w:hint="eastAsia" w:hAnsi="宋体" w:eastAsia="黑体" w:cs="黑体"/>
                <w:color w:val="000000"/>
                <w:kern w:val="0"/>
                <w:sz w:val="21"/>
                <w:lang w:bidi="ar"/>
              </w:rPr>
              <w:t>3</w:t>
            </w:r>
          </w:p>
        </w:tc>
        <w:tc>
          <w:tcPr>
            <w:tcW w:w="18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EB570">
            <w:pPr>
              <w:widowControl/>
              <w:textAlignment w:val="center"/>
              <w:rPr>
                <w:rFonts w:ascii="宋体" w:hAnsi="宋体"/>
                <w:color w:val="000000"/>
                <w:sz w:val="21"/>
              </w:rPr>
            </w:pPr>
            <w:r>
              <w:rPr>
                <w:rFonts w:hint="eastAsia" w:ascii="宋体" w:hAnsi="宋体"/>
                <w:color w:val="000000"/>
                <w:kern w:val="0"/>
                <w:sz w:val="21"/>
                <w:lang w:bidi="ar"/>
              </w:rPr>
              <w:t>预备费</w:t>
            </w: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587EFD4E">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6B9BFA90">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4612871D">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40410827">
            <w:pPr>
              <w:jc w:val="center"/>
              <w:rPr>
                <w:rFonts w:hAnsi="宋体" w:eastAsia="黑体" w:cs="黑体"/>
                <w:color w:val="000000"/>
                <w:sz w:val="21"/>
              </w:rPr>
            </w:pPr>
          </w:p>
        </w:tc>
        <w:tc>
          <w:tcPr>
            <w:tcW w:w="1102" w:type="dxa"/>
            <w:tcBorders>
              <w:top w:val="single" w:color="000000" w:sz="4" w:space="0"/>
              <w:left w:val="single" w:color="000000" w:sz="4" w:space="0"/>
              <w:bottom w:val="single" w:color="000000" w:sz="4" w:space="0"/>
              <w:right w:val="single" w:color="000000" w:sz="4" w:space="0"/>
            </w:tcBorders>
            <w:shd w:val="clear" w:color="auto" w:fill="auto"/>
          </w:tcPr>
          <w:p w14:paraId="261F5751">
            <w:pPr>
              <w:jc w:val="center"/>
              <w:rPr>
                <w:rFonts w:hAnsi="宋体" w:eastAsia="黑体" w:cs="黑体"/>
                <w:color w:val="000000"/>
                <w:sz w:val="21"/>
              </w:rPr>
            </w:pPr>
          </w:p>
        </w:tc>
        <w:tc>
          <w:tcPr>
            <w:tcW w:w="1105" w:type="dxa"/>
            <w:tcBorders>
              <w:top w:val="single" w:color="000000" w:sz="4" w:space="0"/>
              <w:left w:val="single" w:color="000000" w:sz="4" w:space="0"/>
              <w:bottom w:val="single" w:color="000000" w:sz="4" w:space="0"/>
              <w:right w:val="single" w:color="000000" w:sz="4" w:space="0"/>
            </w:tcBorders>
            <w:shd w:val="clear" w:color="auto" w:fill="auto"/>
          </w:tcPr>
          <w:p w14:paraId="081C9371">
            <w:pPr>
              <w:jc w:val="center"/>
              <w:rPr>
                <w:rFonts w:hAnsi="宋体" w:eastAsia="黑体" w:cs="黑体"/>
                <w:color w:val="000000"/>
                <w:sz w:val="21"/>
              </w:rPr>
            </w:pPr>
          </w:p>
        </w:tc>
        <w:tc>
          <w:tcPr>
            <w:tcW w:w="1995" w:type="dxa"/>
            <w:tcBorders>
              <w:top w:val="single" w:color="000000" w:sz="4" w:space="0"/>
              <w:left w:val="single" w:color="000000" w:sz="4" w:space="0"/>
              <w:bottom w:val="single" w:color="000000" w:sz="4" w:space="0"/>
              <w:right w:val="single" w:color="000000" w:sz="4" w:space="0"/>
            </w:tcBorders>
            <w:shd w:val="clear" w:color="auto" w:fill="auto"/>
          </w:tcPr>
          <w:p w14:paraId="4CB7695C">
            <w:pPr>
              <w:rPr>
                <w:rFonts w:hAnsi="宋体" w:eastAsia="黑体" w:cs="黑体"/>
                <w:color w:val="000000"/>
                <w:sz w:val="21"/>
              </w:rPr>
            </w:pPr>
          </w:p>
        </w:tc>
        <w:tc>
          <w:tcPr>
            <w:tcW w:w="2205" w:type="dxa"/>
            <w:tcBorders>
              <w:top w:val="single" w:color="000000" w:sz="4" w:space="0"/>
              <w:left w:val="single" w:color="000000" w:sz="4" w:space="0"/>
              <w:bottom w:val="single" w:color="000000" w:sz="4" w:space="0"/>
              <w:right w:val="single" w:color="000000" w:sz="4" w:space="0"/>
            </w:tcBorders>
            <w:shd w:val="clear" w:color="auto" w:fill="auto"/>
          </w:tcPr>
          <w:p w14:paraId="774EE91A">
            <w:pPr>
              <w:rPr>
                <w:rFonts w:hAnsi="宋体" w:eastAsia="黑体" w:cs="黑体"/>
                <w:color w:val="000000"/>
                <w:sz w:val="21"/>
              </w:rPr>
            </w:pPr>
          </w:p>
        </w:tc>
      </w:tr>
      <w:tr w14:paraId="142E53F8">
        <w:tblPrEx>
          <w:tblCellMar>
            <w:top w:w="0" w:type="dxa"/>
            <w:left w:w="108" w:type="dxa"/>
            <w:bottom w:w="0" w:type="dxa"/>
            <w:right w:w="108" w:type="dxa"/>
          </w:tblCellMar>
        </w:tblPrEx>
        <w:trPr>
          <w:trHeight w:val="5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A9B00">
            <w:pPr>
              <w:widowControl/>
              <w:jc w:val="center"/>
              <w:textAlignment w:val="center"/>
              <w:rPr>
                <w:rFonts w:hAnsi="宋体" w:eastAsia="黑体" w:cs="黑体"/>
                <w:color w:val="000000"/>
                <w:sz w:val="21"/>
              </w:rPr>
            </w:pPr>
            <w:r>
              <w:rPr>
                <w:rFonts w:hint="eastAsia" w:hAnsi="宋体" w:eastAsia="黑体" w:cs="黑体"/>
                <w:color w:val="000000"/>
                <w:kern w:val="0"/>
                <w:sz w:val="21"/>
                <w:lang w:bidi="ar"/>
              </w:rPr>
              <w:t>（1）</w:t>
            </w:r>
          </w:p>
        </w:tc>
        <w:tc>
          <w:tcPr>
            <w:tcW w:w="18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C4BB0">
            <w:pPr>
              <w:widowControl/>
              <w:textAlignment w:val="center"/>
              <w:rPr>
                <w:rFonts w:ascii="宋体" w:hAnsi="宋体"/>
                <w:color w:val="000000"/>
                <w:sz w:val="21"/>
              </w:rPr>
            </w:pPr>
            <w:r>
              <w:rPr>
                <w:rFonts w:hint="eastAsia" w:ascii="宋体" w:hAnsi="宋体"/>
                <w:color w:val="000000"/>
                <w:kern w:val="0"/>
                <w:sz w:val="21"/>
                <w:lang w:bidi="ar"/>
              </w:rPr>
              <w:t>基本预备费</w:t>
            </w: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5F99C7E6">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5B4351E8">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3075A2F5">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703DC48E">
            <w:pPr>
              <w:jc w:val="center"/>
              <w:rPr>
                <w:rFonts w:hAnsi="宋体" w:eastAsia="黑体" w:cs="黑体"/>
                <w:color w:val="000000"/>
                <w:sz w:val="21"/>
              </w:rPr>
            </w:pPr>
          </w:p>
        </w:tc>
        <w:tc>
          <w:tcPr>
            <w:tcW w:w="1102" w:type="dxa"/>
            <w:tcBorders>
              <w:top w:val="single" w:color="000000" w:sz="4" w:space="0"/>
              <w:left w:val="single" w:color="000000" w:sz="4" w:space="0"/>
              <w:bottom w:val="single" w:color="000000" w:sz="4" w:space="0"/>
              <w:right w:val="single" w:color="000000" w:sz="4" w:space="0"/>
            </w:tcBorders>
            <w:shd w:val="clear" w:color="auto" w:fill="auto"/>
          </w:tcPr>
          <w:p w14:paraId="33137790">
            <w:pPr>
              <w:jc w:val="center"/>
              <w:rPr>
                <w:rFonts w:hAnsi="宋体" w:eastAsia="黑体" w:cs="黑体"/>
                <w:color w:val="000000"/>
                <w:sz w:val="21"/>
              </w:rPr>
            </w:pPr>
          </w:p>
        </w:tc>
        <w:tc>
          <w:tcPr>
            <w:tcW w:w="1105" w:type="dxa"/>
            <w:tcBorders>
              <w:top w:val="single" w:color="000000" w:sz="4" w:space="0"/>
              <w:left w:val="single" w:color="000000" w:sz="4" w:space="0"/>
              <w:bottom w:val="single" w:color="000000" w:sz="4" w:space="0"/>
              <w:right w:val="single" w:color="000000" w:sz="4" w:space="0"/>
            </w:tcBorders>
            <w:shd w:val="clear" w:color="auto" w:fill="auto"/>
          </w:tcPr>
          <w:p w14:paraId="77F8639C">
            <w:pPr>
              <w:jc w:val="center"/>
              <w:rPr>
                <w:rFonts w:hAnsi="宋体" w:eastAsia="黑体" w:cs="黑体"/>
                <w:color w:val="000000"/>
                <w:sz w:val="21"/>
              </w:rPr>
            </w:pPr>
          </w:p>
        </w:tc>
        <w:tc>
          <w:tcPr>
            <w:tcW w:w="1995" w:type="dxa"/>
            <w:tcBorders>
              <w:top w:val="single" w:color="000000" w:sz="4" w:space="0"/>
              <w:left w:val="single" w:color="000000" w:sz="4" w:space="0"/>
              <w:bottom w:val="single" w:color="000000" w:sz="4" w:space="0"/>
              <w:right w:val="single" w:color="000000" w:sz="4" w:space="0"/>
            </w:tcBorders>
            <w:shd w:val="clear" w:color="auto" w:fill="auto"/>
          </w:tcPr>
          <w:p w14:paraId="1CA86C1A">
            <w:pPr>
              <w:rPr>
                <w:rFonts w:hAnsi="宋体" w:eastAsia="黑体" w:cs="黑体"/>
                <w:color w:val="000000"/>
                <w:sz w:val="21"/>
              </w:rPr>
            </w:pPr>
          </w:p>
        </w:tc>
        <w:tc>
          <w:tcPr>
            <w:tcW w:w="2205" w:type="dxa"/>
            <w:tcBorders>
              <w:top w:val="single" w:color="000000" w:sz="4" w:space="0"/>
              <w:left w:val="single" w:color="000000" w:sz="4" w:space="0"/>
              <w:bottom w:val="single" w:color="000000" w:sz="4" w:space="0"/>
              <w:right w:val="single" w:color="000000" w:sz="4" w:space="0"/>
            </w:tcBorders>
            <w:shd w:val="clear" w:color="auto" w:fill="auto"/>
          </w:tcPr>
          <w:p w14:paraId="2670726A">
            <w:pPr>
              <w:rPr>
                <w:rFonts w:hAnsi="宋体" w:eastAsia="黑体" w:cs="黑体"/>
                <w:color w:val="000000"/>
                <w:sz w:val="21"/>
              </w:rPr>
            </w:pPr>
          </w:p>
        </w:tc>
      </w:tr>
      <w:tr w14:paraId="4273299B">
        <w:tblPrEx>
          <w:tblCellMar>
            <w:top w:w="0" w:type="dxa"/>
            <w:left w:w="108" w:type="dxa"/>
            <w:bottom w:w="0" w:type="dxa"/>
            <w:right w:w="108" w:type="dxa"/>
          </w:tblCellMar>
        </w:tblPrEx>
        <w:trPr>
          <w:trHeight w:val="5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5B4FF">
            <w:pPr>
              <w:widowControl/>
              <w:jc w:val="center"/>
              <w:textAlignment w:val="center"/>
              <w:rPr>
                <w:rFonts w:hAnsi="宋体" w:eastAsia="黑体" w:cs="黑体"/>
                <w:color w:val="000000"/>
                <w:sz w:val="21"/>
              </w:rPr>
            </w:pPr>
            <w:r>
              <w:rPr>
                <w:rFonts w:hint="eastAsia" w:hAnsi="宋体" w:eastAsia="黑体" w:cs="黑体"/>
                <w:color w:val="000000"/>
                <w:kern w:val="0"/>
                <w:sz w:val="21"/>
                <w:lang w:bidi="ar"/>
              </w:rPr>
              <w:t>（2）</w:t>
            </w:r>
          </w:p>
        </w:tc>
        <w:tc>
          <w:tcPr>
            <w:tcW w:w="18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44743">
            <w:pPr>
              <w:widowControl/>
              <w:textAlignment w:val="center"/>
              <w:rPr>
                <w:rFonts w:ascii="宋体" w:hAnsi="宋体"/>
                <w:color w:val="000000"/>
                <w:sz w:val="21"/>
              </w:rPr>
            </w:pPr>
            <w:r>
              <w:rPr>
                <w:rFonts w:hint="eastAsia" w:ascii="宋体" w:hAnsi="宋体"/>
                <w:color w:val="000000"/>
                <w:kern w:val="0"/>
                <w:sz w:val="21"/>
                <w:lang w:bidi="ar"/>
              </w:rPr>
              <w:t>价差预备费</w:t>
            </w: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5E06793F">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0926CEE6">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608D101B">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171C8CDA">
            <w:pPr>
              <w:jc w:val="center"/>
              <w:rPr>
                <w:rFonts w:hAnsi="宋体" w:eastAsia="黑体" w:cs="黑体"/>
                <w:color w:val="000000"/>
                <w:sz w:val="21"/>
              </w:rPr>
            </w:pPr>
          </w:p>
        </w:tc>
        <w:tc>
          <w:tcPr>
            <w:tcW w:w="1102" w:type="dxa"/>
            <w:tcBorders>
              <w:top w:val="single" w:color="000000" w:sz="4" w:space="0"/>
              <w:left w:val="single" w:color="000000" w:sz="4" w:space="0"/>
              <w:bottom w:val="single" w:color="000000" w:sz="4" w:space="0"/>
              <w:right w:val="single" w:color="000000" w:sz="4" w:space="0"/>
            </w:tcBorders>
            <w:shd w:val="clear" w:color="auto" w:fill="auto"/>
          </w:tcPr>
          <w:p w14:paraId="73EFEAEC">
            <w:pPr>
              <w:jc w:val="center"/>
              <w:rPr>
                <w:rFonts w:hAnsi="宋体" w:eastAsia="黑体" w:cs="黑体"/>
                <w:color w:val="000000"/>
                <w:sz w:val="21"/>
              </w:rPr>
            </w:pPr>
          </w:p>
        </w:tc>
        <w:tc>
          <w:tcPr>
            <w:tcW w:w="1105" w:type="dxa"/>
            <w:tcBorders>
              <w:top w:val="single" w:color="000000" w:sz="4" w:space="0"/>
              <w:left w:val="single" w:color="000000" w:sz="4" w:space="0"/>
              <w:bottom w:val="single" w:color="000000" w:sz="4" w:space="0"/>
              <w:right w:val="single" w:color="000000" w:sz="4" w:space="0"/>
            </w:tcBorders>
            <w:shd w:val="clear" w:color="auto" w:fill="auto"/>
          </w:tcPr>
          <w:p w14:paraId="420FE02C">
            <w:pPr>
              <w:jc w:val="center"/>
              <w:rPr>
                <w:rFonts w:hAnsi="宋体" w:eastAsia="黑体" w:cs="黑体"/>
                <w:color w:val="000000"/>
                <w:sz w:val="21"/>
              </w:rPr>
            </w:pPr>
          </w:p>
        </w:tc>
        <w:tc>
          <w:tcPr>
            <w:tcW w:w="1995" w:type="dxa"/>
            <w:tcBorders>
              <w:top w:val="single" w:color="000000" w:sz="4" w:space="0"/>
              <w:left w:val="single" w:color="000000" w:sz="4" w:space="0"/>
              <w:bottom w:val="single" w:color="000000" w:sz="4" w:space="0"/>
              <w:right w:val="single" w:color="000000" w:sz="4" w:space="0"/>
            </w:tcBorders>
            <w:shd w:val="clear" w:color="auto" w:fill="auto"/>
          </w:tcPr>
          <w:p w14:paraId="08FA5848">
            <w:pPr>
              <w:rPr>
                <w:rFonts w:hAnsi="宋体" w:eastAsia="黑体" w:cs="黑体"/>
                <w:color w:val="000000"/>
                <w:sz w:val="21"/>
              </w:rPr>
            </w:pPr>
          </w:p>
        </w:tc>
        <w:tc>
          <w:tcPr>
            <w:tcW w:w="2205" w:type="dxa"/>
            <w:tcBorders>
              <w:top w:val="single" w:color="000000" w:sz="4" w:space="0"/>
              <w:left w:val="single" w:color="000000" w:sz="4" w:space="0"/>
              <w:bottom w:val="single" w:color="000000" w:sz="4" w:space="0"/>
              <w:right w:val="single" w:color="000000" w:sz="4" w:space="0"/>
            </w:tcBorders>
            <w:shd w:val="clear" w:color="auto" w:fill="auto"/>
          </w:tcPr>
          <w:p w14:paraId="1C2C91AC">
            <w:pPr>
              <w:rPr>
                <w:rFonts w:hAnsi="宋体" w:eastAsia="黑体" w:cs="黑体"/>
                <w:color w:val="000000"/>
                <w:sz w:val="21"/>
              </w:rPr>
            </w:pPr>
          </w:p>
        </w:tc>
      </w:tr>
      <w:tr w14:paraId="03DC90E0">
        <w:tblPrEx>
          <w:tblCellMar>
            <w:top w:w="0" w:type="dxa"/>
            <w:left w:w="108" w:type="dxa"/>
            <w:bottom w:w="0" w:type="dxa"/>
            <w:right w:w="108" w:type="dxa"/>
          </w:tblCellMar>
        </w:tblPrEx>
        <w:trPr>
          <w:trHeight w:val="5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08291">
            <w:pPr>
              <w:widowControl/>
              <w:jc w:val="center"/>
              <w:textAlignment w:val="center"/>
              <w:rPr>
                <w:rFonts w:ascii="宋体" w:hAnsi="宋体"/>
                <w:color w:val="000000"/>
                <w:sz w:val="21"/>
              </w:rPr>
            </w:pPr>
            <w:r>
              <w:rPr>
                <w:rFonts w:hint="eastAsia" w:ascii="宋体" w:hAnsi="宋体"/>
                <w:color w:val="000000"/>
                <w:kern w:val="0"/>
                <w:sz w:val="21"/>
                <w:lang w:bidi="ar"/>
              </w:rPr>
              <w:t>二</w:t>
            </w:r>
          </w:p>
        </w:tc>
        <w:tc>
          <w:tcPr>
            <w:tcW w:w="18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12646">
            <w:pPr>
              <w:widowControl/>
              <w:textAlignment w:val="center"/>
              <w:rPr>
                <w:rFonts w:ascii="宋体" w:hAnsi="宋体"/>
                <w:color w:val="000000"/>
                <w:sz w:val="21"/>
              </w:rPr>
            </w:pPr>
            <w:r>
              <w:rPr>
                <w:rFonts w:hint="eastAsia"/>
                <w:sz w:val="21"/>
              </w:rPr>
              <w:t>建设期融资费用</w:t>
            </w: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11D81A2C">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47E1FBEF">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2442EC86">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3D968912">
            <w:pPr>
              <w:jc w:val="center"/>
              <w:rPr>
                <w:rFonts w:hAnsi="宋体" w:eastAsia="黑体" w:cs="黑体"/>
                <w:color w:val="000000"/>
                <w:sz w:val="21"/>
              </w:rPr>
            </w:pPr>
          </w:p>
        </w:tc>
        <w:tc>
          <w:tcPr>
            <w:tcW w:w="1102" w:type="dxa"/>
            <w:tcBorders>
              <w:top w:val="single" w:color="000000" w:sz="4" w:space="0"/>
              <w:left w:val="single" w:color="000000" w:sz="4" w:space="0"/>
              <w:bottom w:val="single" w:color="000000" w:sz="4" w:space="0"/>
              <w:right w:val="single" w:color="000000" w:sz="4" w:space="0"/>
            </w:tcBorders>
            <w:shd w:val="clear" w:color="auto" w:fill="auto"/>
          </w:tcPr>
          <w:p w14:paraId="59BFD746">
            <w:pPr>
              <w:jc w:val="center"/>
              <w:rPr>
                <w:rFonts w:hAnsi="宋体" w:eastAsia="黑体" w:cs="黑体"/>
                <w:color w:val="000000"/>
                <w:sz w:val="21"/>
              </w:rPr>
            </w:pPr>
          </w:p>
        </w:tc>
        <w:tc>
          <w:tcPr>
            <w:tcW w:w="1105" w:type="dxa"/>
            <w:tcBorders>
              <w:top w:val="single" w:color="000000" w:sz="4" w:space="0"/>
              <w:left w:val="single" w:color="000000" w:sz="4" w:space="0"/>
              <w:bottom w:val="single" w:color="000000" w:sz="4" w:space="0"/>
              <w:right w:val="single" w:color="000000" w:sz="4" w:space="0"/>
            </w:tcBorders>
            <w:shd w:val="clear" w:color="auto" w:fill="auto"/>
          </w:tcPr>
          <w:p w14:paraId="1708682D">
            <w:pPr>
              <w:jc w:val="center"/>
              <w:rPr>
                <w:rFonts w:hAnsi="宋体" w:eastAsia="黑体" w:cs="黑体"/>
                <w:color w:val="000000"/>
                <w:sz w:val="21"/>
              </w:rPr>
            </w:pPr>
          </w:p>
        </w:tc>
        <w:tc>
          <w:tcPr>
            <w:tcW w:w="1995" w:type="dxa"/>
            <w:tcBorders>
              <w:top w:val="single" w:color="000000" w:sz="4" w:space="0"/>
              <w:left w:val="single" w:color="000000" w:sz="4" w:space="0"/>
              <w:bottom w:val="single" w:color="000000" w:sz="4" w:space="0"/>
              <w:right w:val="single" w:color="000000" w:sz="4" w:space="0"/>
            </w:tcBorders>
            <w:shd w:val="clear" w:color="auto" w:fill="auto"/>
          </w:tcPr>
          <w:p w14:paraId="4541E6F8">
            <w:pPr>
              <w:rPr>
                <w:rFonts w:hAnsi="宋体" w:eastAsia="黑体" w:cs="黑体"/>
                <w:color w:val="000000"/>
                <w:sz w:val="21"/>
              </w:rPr>
            </w:pPr>
          </w:p>
        </w:tc>
        <w:tc>
          <w:tcPr>
            <w:tcW w:w="2205" w:type="dxa"/>
            <w:tcBorders>
              <w:top w:val="single" w:color="000000" w:sz="4" w:space="0"/>
              <w:left w:val="single" w:color="000000" w:sz="4" w:space="0"/>
              <w:bottom w:val="single" w:color="000000" w:sz="4" w:space="0"/>
              <w:right w:val="single" w:color="000000" w:sz="4" w:space="0"/>
            </w:tcBorders>
            <w:shd w:val="clear" w:color="auto" w:fill="auto"/>
          </w:tcPr>
          <w:p w14:paraId="5DCD648B">
            <w:pPr>
              <w:rPr>
                <w:rFonts w:hAnsi="宋体" w:eastAsia="黑体" w:cs="黑体"/>
                <w:color w:val="000000"/>
                <w:sz w:val="21"/>
              </w:rPr>
            </w:pPr>
          </w:p>
        </w:tc>
      </w:tr>
      <w:tr w14:paraId="1A4BED78">
        <w:tblPrEx>
          <w:tblCellMar>
            <w:top w:w="0" w:type="dxa"/>
            <w:left w:w="108" w:type="dxa"/>
            <w:bottom w:w="0" w:type="dxa"/>
            <w:right w:w="108" w:type="dxa"/>
          </w:tblCellMar>
        </w:tblPrEx>
        <w:trPr>
          <w:trHeight w:val="5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B0802">
            <w:pPr>
              <w:widowControl/>
              <w:jc w:val="center"/>
              <w:textAlignment w:val="center"/>
              <w:rPr>
                <w:rFonts w:ascii="宋体" w:hAnsi="宋体"/>
                <w:color w:val="000000"/>
                <w:sz w:val="21"/>
              </w:rPr>
            </w:pPr>
            <w:r>
              <w:rPr>
                <w:rFonts w:hint="eastAsia" w:ascii="宋体" w:hAnsi="宋体"/>
                <w:color w:val="000000"/>
                <w:kern w:val="0"/>
                <w:sz w:val="21"/>
                <w:lang w:bidi="ar"/>
              </w:rPr>
              <w:t>三</w:t>
            </w:r>
          </w:p>
        </w:tc>
        <w:tc>
          <w:tcPr>
            <w:tcW w:w="18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CC2BC">
            <w:pPr>
              <w:widowControl/>
              <w:textAlignment w:val="center"/>
              <w:rPr>
                <w:rFonts w:ascii="宋体" w:hAnsi="宋体"/>
                <w:color w:val="000000"/>
                <w:sz w:val="21"/>
              </w:rPr>
            </w:pPr>
            <w:r>
              <w:rPr>
                <w:rFonts w:hint="eastAsia" w:ascii="宋体" w:hAnsi="宋体"/>
                <w:color w:val="000000"/>
                <w:kern w:val="0"/>
                <w:sz w:val="21"/>
                <w:lang w:bidi="ar"/>
              </w:rPr>
              <w:t>铺底流动资金</w:t>
            </w: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73C272C9">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7E3B667F">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267B4318">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0D99884D">
            <w:pPr>
              <w:jc w:val="center"/>
              <w:rPr>
                <w:rFonts w:hAnsi="宋体" w:eastAsia="黑体" w:cs="黑体"/>
                <w:color w:val="000000"/>
                <w:sz w:val="21"/>
              </w:rPr>
            </w:pPr>
          </w:p>
        </w:tc>
        <w:tc>
          <w:tcPr>
            <w:tcW w:w="1102" w:type="dxa"/>
            <w:tcBorders>
              <w:top w:val="single" w:color="000000" w:sz="4" w:space="0"/>
              <w:left w:val="single" w:color="000000" w:sz="4" w:space="0"/>
              <w:bottom w:val="single" w:color="000000" w:sz="4" w:space="0"/>
              <w:right w:val="single" w:color="000000" w:sz="4" w:space="0"/>
            </w:tcBorders>
            <w:shd w:val="clear" w:color="auto" w:fill="auto"/>
          </w:tcPr>
          <w:p w14:paraId="305302DF">
            <w:pPr>
              <w:jc w:val="center"/>
              <w:rPr>
                <w:rFonts w:hAnsi="宋体" w:eastAsia="黑体" w:cs="黑体"/>
                <w:color w:val="000000"/>
                <w:sz w:val="21"/>
              </w:rPr>
            </w:pPr>
          </w:p>
        </w:tc>
        <w:tc>
          <w:tcPr>
            <w:tcW w:w="1105" w:type="dxa"/>
            <w:tcBorders>
              <w:top w:val="single" w:color="000000" w:sz="4" w:space="0"/>
              <w:left w:val="single" w:color="000000" w:sz="4" w:space="0"/>
              <w:bottom w:val="single" w:color="000000" w:sz="4" w:space="0"/>
              <w:right w:val="single" w:color="000000" w:sz="4" w:space="0"/>
            </w:tcBorders>
            <w:shd w:val="clear" w:color="auto" w:fill="auto"/>
          </w:tcPr>
          <w:p w14:paraId="78C1C2DA">
            <w:pPr>
              <w:jc w:val="center"/>
              <w:rPr>
                <w:rFonts w:hAnsi="宋体" w:eastAsia="黑体" w:cs="黑体"/>
                <w:color w:val="000000"/>
                <w:sz w:val="21"/>
              </w:rPr>
            </w:pPr>
          </w:p>
        </w:tc>
        <w:tc>
          <w:tcPr>
            <w:tcW w:w="1995" w:type="dxa"/>
            <w:tcBorders>
              <w:top w:val="single" w:color="000000" w:sz="4" w:space="0"/>
              <w:left w:val="single" w:color="000000" w:sz="4" w:space="0"/>
              <w:bottom w:val="single" w:color="000000" w:sz="4" w:space="0"/>
              <w:right w:val="single" w:color="000000" w:sz="4" w:space="0"/>
            </w:tcBorders>
            <w:shd w:val="clear" w:color="auto" w:fill="auto"/>
          </w:tcPr>
          <w:p w14:paraId="7DAA5161">
            <w:pPr>
              <w:rPr>
                <w:rFonts w:hAnsi="宋体" w:eastAsia="黑体" w:cs="黑体"/>
                <w:color w:val="000000"/>
                <w:sz w:val="21"/>
              </w:rPr>
            </w:pPr>
          </w:p>
        </w:tc>
        <w:tc>
          <w:tcPr>
            <w:tcW w:w="2205" w:type="dxa"/>
            <w:tcBorders>
              <w:top w:val="single" w:color="000000" w:sz="4" w:space="0"/>
              <w:left w:val="single" w:color="000000" w:sz="4" w:space="0"/>
              <w:bottom w:val="single" w:color="000000" w:sz="4" w:space="0"/>
              <w:right w:val="single" w:color="000000" w:sz="4" w:space="0"/>
            </w:tcBorders>
            <w:shd w:val="clear" w:color="auto" w:fill="auto"/>
          </w:tcPr>
          <w:p w14:paraId="638511D2">
            <w:pPr>
              <w:rPr>
                <w:rFonts w:hAnsi="宋体" w:eastAsia="黑体" w:cs="黑体"/>
                <w:color w:val="000000"/>
                <w:sz w:val="21"/>
              </w:rPr>
            </w:pPr>
          </w:p>
        </w:tc>
      </w:tr>
      <w:tr w14:paraId="7D97F950">
        <w:tblPrEx>
          <w:tblCellMar>
            <w:top w:w="0" w:type="dxa"/>
            <w:left w:w="108" w:type="dxa"/>
            <w:bottom w:w="0" w:type="dxa"/>
            <w:right w:w="108" w:type="dxa"/>
          </w:tblCellMar>
        </w:tblPrEx>
        <w:trPr>
          <w:trHeight w:val="76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tcPr>
          <w:p w14:paraId="28837B78">
            <w:pPr>
              <w:jc w:val="center"/>
              <w:rPr>
                <w:rFonts w:hAnsi="宋体" w:eastAsia="黑体" w:cs="黑体"/>
                <w:color w:val="000000"/>
                <w:sz w:val="21"/>
              </w:rPr>
            </w:pPr>
          </w:p>
        </w:tc>
        <w:tc>
          <w:tcPr>
            <w:tcW w:w="18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EF57B">
            <w:pPr>
              <w:widowControl/>
              <w:textAlignment w:val="center"/>
              <w:rPr>
                <w:rFonts w:ascii="宋体" w:hAnsi="宋体"/>
                <w:color w:val="000000"/>
                <w:sz w:val="21"/>
              </w:rPr>
            </w:pPr>
            <w:r>
              <w:rPr>
                <w:rFonts w:hint="eastAsia" w:ascii="宋体" w:hAnsi="宋体"/>
                <w:color w:val="000000"/>
                <w:kern w:val="0"/>
                <w:sz w:val="21"/>
                <w:lang w:bidi="ar"/>
              </w:rPr>
              <w:t>建设项目概算总投资</w:t>
            </w: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20C3EA44">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0206926A">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6A6464DA">
            <w:pPr>
              <w:jc w:val="center"/>
              <w:rPr>
                <w:rFonts w:hAnsi="宋体" w:eastAsia="黑体" w:cs="黑体"/>
                <w:color w:val="000000"/>
                <w:sz w:val="21"/>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tcPr>
          <w:p w14:paraId="17F3CB07">
            <w:pPr>
              <w:jc w:val="center"/>
              <w:rPr>
                <w:rFonts w:hAnsi="宋体" w:eastAsia="黑体" w:cs="黑体"/>
                <w:color w:val="000000"/>
                <w:sz w:val="21"/>
              </w:rPr>
            </w:pPr>
          </w:p>
        </w:tc>
        <w:tc>
          <w:tcPr>
            <w:tcW w:w="1102" w:type="dxa"/>
            <w:tcBorders>
              <w:top w:val="single" w:color="000000" w:sz="4" w:space="0"/>
              <w:left w:val="single" w:color="000000" w:sz="4" w:space="0"/>
              <w:bottom w:val="single" w:color="000000" w:sz="4" w:space="0"/>
              <w:right w:val="single" w:color="000000" w:sz="4" w:space="0"/>
            </w:tcBorders>
            <w:shd w:val="clear" w:color="auto" w:fill="auto"/>
          </w:tcPr>
          <w:p w14:paraId="6B2B5B8B">
            <w:pPr>
              <w:jc w:val="center"/>
              <w:rPr>
                <w:rFonts w:hAnsi="宋体" w:eastAsia="黑体" w:cs="黑体"/>
                <w:color w:val="000000"/>
                <w:sz w:val="21"/>
              </w:rPr>
            </w:pPr>
          </w:p>
        </w:tc>
        <w:tc>
          <w:tcPr>
            <w:tcW w:w="1105" w:type="dxa"/>
            <w:tcBorders>
              <w:top w:val="single" w:color="000000" w:sz="4" w:space="0"/>
              <w:left w:val="single" w:color="000000" w:sz="4" w:space="0"/>
              <w:bottom w:val="single" w:color="000000" w:sz="4" w:space="0"/>
              <w:right w:val="single" w:color="000000" w:sz="4" w:space="0"/>
            </w:tcBorders>
            <w:shd w:val="clear" w:color="auto" w:fill="auto"/>
          </w:tcPr>
          <w:p w14:paraId="54EFA5B8">
            <w:pPr>
              <w:jc w:val="center"/>
              <w:rPr>
                <w:rFonts w:hAnsi="宋体" w:eastAsia="黑体" w:cs="黑体"/>
                <w:color w:val="000000"/>
                <w:sz w:val="21"/>
              </w:rPr>
            </w:pPr>
          </w:p>
        </w:tc>
        <w:tc>
          <w:tcPr>
            <w:tcW w:w="1995" w:type="dxa"/>
            <w:tcBorders>
              <w:top w:val="single" w:color="000000" w:sz="4" w:space="0"/>
              <w:left w:val="single" w:color="000000" w:sz="4" w:space="0"/>
              <w:bottom w:val="single" w:color="000000" w:sz="4" w:space="0"/>
              <w:right w:val="single" w:color="000000" w:sz="4" w:space="0"/>
            </w:tcBorders>
            <w:shd w:val="clear" w:color="auto" w:fill="auto"/>
          </w:tcPr>
          <w:p w14:paraId="3E4BF1F0">
            <w:pPr>
              <w:rPr>
                <w:rFonts w:hAnsi="宋体" w:eastAsia="黑体" w:cs="黑体"/>
                <w:color w:val="000000"/>
                <w:sz w:val="21"/>
              </w:rPr>
            </w:pPr>
          </w:p>
        </w:tc>
        <w:tc>
          <w:tcPr>
            <w:tcW w:w="22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386EA">
            <w:pPr>
              <w:rPr>
                <w:rFonts w:ascii="宋体" w:hAnsi="宋体"/>
                <w:color w:val="000000"/>
                <w:sz w:val="22"/>
                <w:szCs w:val="22"/>
              </w:rPr>
            </w:pPr>
          </w:p>
        </w:tc>
      </w:tr>
    </w:tbl>
    <w:p w14:paraId="5753AAC8">
      <w:pPr>
        <w:pStyle w:val="27"/>
      </w:pPr>
    </w:p>
    <w:p w14:paraId="6352534C">
      <w:pPr>
        <w:keepNext/>
        <w:keepLines/>
        <w:pageBreakBefore/>
        <w:outlineLvl w:val="2"/>
        <w:rPr>
          <w:rFonts w:cs="Times New Roman"/>
          <w:bCs/>
          <w:szCs w:val="32"/>
        </w:rPr>
      </w:pPr>
      <w:r>
        <w:rPr>
          <w:rFonts w:hint="eastAsia" w:cs="Times New Roman"/>
          <w:bCs/>
          <w:szCs w:val="32"/>
        </w:rPr>
        <w:t>A.0.13  调整概算与原批准概算主要差异对比表</w:t>
      </w:r>
    </w:p>
    <w:bookmarkEnd w:id="482"/>
    <w:tbl>
      <w:tblPr>
        <w:tblStyle w:val="28"/>
        <w:tblW w:w="14889"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1485"/>
        <w:gridCol w:w="912"/>
        <w:gridCol w:w="874"/>
        <w:gridCol w:w="868"/>
        <w:gridCol w:w="753"/>
        <w:gridCol w:w="1593"/>
        <w:gridCol w:w="1015"/>
        <w:gridCol w:w="992"/>
        <w:gridCol w:w="868"/>
        <w:gridCol w:w="868"/>
        <w:gridCol w:w="957"/>
        <w:gridCol w:w="868"/>
        <w:gridCol w:w="868"/>
        <w:gridCol w:w="1104"/>
      </w:tblGrid>
      <w:tr w14:paraId="050C7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blHeader/>
        </w:trPr>
        <w:tc>
          <w:tcPr>
            <w:tcW w:w="14889" w:type="dxa"/>
            <w:gridSpan w:val="15"/>
            <w:tcBorders>
              <w:top w:val="nil"/>
              <w:left w:val="nil"/>
              <w:bottom w:val="nil"/>
              <w:right w:val="nil"/>
            </w:tcBorders>
            <w:vAlign w:val="center"/>
          </w:tcPr>
          <w:p w14:paraId="2A5E9C92">
            <w:pPr>
              <w:widowControl/>
              <w:jc w:val="center"/>
              <w:rPr>
                <w:rFonts w:cs="Times New Roman"/>
                <w:szCs w:val="24"/>
              </w:rPr>
            </w:pPr>
            <w:r>
              <w:rPr>
                <w:rFonts w:hint="eastAsia" w:ascii="等线" w:hAnsi="等线" w:cs="Times New Roman"/>
                <w:b/>
                <w:kern w:val="0"/>
                <w:sz w:val="32"/>
                <w:szCs w:val="32"/>
              </w:rPr>
              <w:t>调整概算与原批准概算主要差异对比表</w:t>
            </w:r>
          </w:p>
        </w:tc>
      </w:tr>
      <w:tr w14:paraId="0351A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blHeader/>
        </w:trPr>
        <w:tc>
          <w:tcPr>
            <w:tcW w:w="14889" w:type="dxa"/>
            <w:gridSpan w:val="15"/>
            <w:tcBorders>
              <w:top w:val="nil"/>
              <w:left w:val="nil"/>
              <w:bottom w:val="single" w:color="auto" w:sz="4" w:space="0"/>
              <w:right w:val="nil"/>
            </w:tcBorders>
            <w:vAlign w:val="center"/>
          </w:tcPr>
          <w:p w14:paraId="50B11550">
            <w:pPr>
              <w:spacing w:line="240" w:lineRule="auto"/>
              <w:rPr>
                <w:rFonts w:ascii="Times New Roman" w:hAnsi="Times New Roman" w:cs="Times New Roman"/>
                <w:sz w:val="21"/>
                <w:szCs w:val="18"/>
              </w:rPr>
            </w:pPr>
            <w:r>
              <w:rPr>
                <w:rFonts w:hint="eastAsia" w:ascii="Times New Roman" w:hAnsi="Times New Roman" w:cs="Times New Roman"/>
                <w:sz w:val="21"/>
                <w:szCs w:val="18"/>
              </w:rPr>
              <w:t>工程名称：</w:t>
            </w:r>
          </w:p>
        </w:tc>
      </w:tr>
      <w:tr w14:paraId="5FC36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blHeader/>
        </w:trPr>
        <w:tc>
          <w:tcPr>
            <w:tcW w:w="5003" w:type="dxa"/>
            <w:gridSpan w:val="5"/>
            <w:tcBorders>
              <w:top w:val="single" w:color="auto" w:sz="4" w:space="0"/>
            </w:tcBorders>
            <w:vAlign w:val="center"/>
          </w:tcPr>
          <w:p w14:paraId="3802A641">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原批准概算栏（基准期：  年 月 日）</w:t>
            </w:r>
          </w:p>
        </w:tc>
        <w:tc>
          <w:tcPr>
            <w:tcW w:w="6089" w:type="dxa"/>
            <w:gridSpan w:val="6"/>
            <w:tcBorders>
              <w:top w:val="single" w:color="auto" w:sz="4" w:space="0"/>
            </w:tcBorders>
          </w:tcPr>
          <w:p w14:paraId="0D52B35B">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调整概算栏（调概期：  年 月 日）</w:t>
            </w:r>
          </w:p>
        </w:tc>
        <w:tc>
          <w:tcPr>
            <w:tcW w:w="957" w:type="dxa"/>
            <w:vMerge w:val="restart"/>
            <w:tcBorders>
              <w:top w:val="single" w:color="auto" w:sz="4" w:space="0"/>
            </w:tcBorders>
            <w:vAlign w:val="center"/>
          </w:tcPr>
          <w:p w14:paraId="5E9A9122">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与调概项对应原概算值</w:t>
            </w:r>
          </w:p>
          <w:p w14:paraId="6CC89CC7">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（万元）</w:t>
            </w:r>
          </w:p>
        </w:tc>
        <w:tc>
          <w:tcPr>
            <w:tcW w:w="1736" w:type="dxa"/>
            <w:gridSpan w:val="2"/>
            <w:tcBorders>
              <w:top w:val="single" w:color="auto" w:sz="4" w:space="0"/>
            </w:tcBorders>
            <w:vAlign w:val="center"/>
          </w:tcPr>
          <w:p w14:paraId="78FDD73D">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差异栏</w:t>
            </w:r>
          </w:p>
        </w:tc>
        <w:tc>
          <w:tcPr>
            <w:tcW w:w="1104" w:type="dxa"/>
            <w:vMerge w:val="restart"/>
            <w:tcBorders>
              <w:top w:val="single" w:color="auto" w:sz="4" w:space="0"/>
            </w:tcBorders>
            <w:vAlign w:val="center"/>
          </w:tcPr>
          <w:p w14:paraId="466C345B">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差异原因简要分析或说明</w:t>
            </w:r>
          </w:p>
        </w:tc>
      </w:tr>
      <w:tr w14:paraId="7E2C1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blHeader/>
        </w:trPr>
        <w:tc>
          <w:tcPr>
            <w:tcW w:w="864" w:type="dxa"/>
            <w:vMerge w:val="restart"/>
            <w:vAlign w:val="center"/>
          </w:tcPr>
          <w:p w14:paraId="646BF1BE">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序号</w:t>
            </w:r>
          </w:p>
        </w:tc>
        <w:tc>
          <w:tcPr>
            <w:tcW w:w="1485" w:type="dxa"/>
            <w:vMerge w:val="restart"/>
            <w:vAlign w:val="center"/>
          </w:tcPr>
          <w:p w14:paraId="0805CE20">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工程或费用名称</w:t>
            </w:r>
          </w:p>
        </w:tc>
        <w:tc>
          <w:tcPr>
            <w:tcW w:w="912" w:type="dxa"/>
            <w:vMerge w:val="restart"/>
            <w:vAlign w:val="center"/>
          </w:tcPr>
          <w:p w14:paraId="0D4F2336">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概算价值（万元）</w:t>
            </w:r>
          </w:p>
        </w:tc>
        <w:tc>
          <w:tcPr>
            <w:tcW w:w="1742" w:type="dxa"/>
            <w:gridSpan w:val="2"/>
            <w:vAlign w:val="center"/>
          </w:tcPr>
          <w:p w14:paraId="6FCC6B24">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技术经济指标</w:t>
            </w:r>
          </w:p>
        </w:tc>
        <w:tc>
          <w:tcPr>
            <w:tcW w:w="753" w:type="dxa"/>
            <w:vMerge w:val="restart"/>
            <w:vAlign w:val="center"/>
          </w:tcPr>
          <w:p w14:paraId="2D7E2863">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序号</w:t>
            </w:r>
          </w:p>
        </w:tc>
        <w:tc>
          <w:tcPr>
            <w:tcW w:w="1593" w:type="dxa"/>
            <w:vMerge w:val="restart"/>
            <w:vAlign w:val="center"/>
          </w:tcPr>
          <w:p w14:paraId="5697ACD2">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工程或费用名称</w:t>
            </w:r>
          </w:p>
        </w:tc>
        <w:tc>
          <w:tcPr>
            <w:tcW w:w="1015" w:type="dxa"/>
            <w:vMerge w:val="restart"/>
            <w:vAlign w:val="center"/>
          </w:tcPr>
          <w:p w14:paraId="528E0D56">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采用价值（万元）</w:t>
            </w:r>
          </w:p>
        </w:tc>
        <w:tc>
          <w:tcPr>
            <w:tcW w:w="992" w:type="dxa"/>
            <w:vMerge w:val="restart"/>
            <w:vAlign w:val="center"/>
          </w:tcPr>
          <w:p w14:paraId="413BD268">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费用性质</w:t>
            </w:r>
          </w:p>
        </w:tc>
        <w:tc>
          <w:tcPr>
            <w:tcW w:w="1736" w:type="dxa"/>
            <w:gridSpan w:val="2"/>
            <w:vAlign w:val="center"/>
          </w:tcPr>
          <w:p w14:paraId="65E23BEA">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技术经济指标</w:t>
            </w:r>
          </w:p>
        </w:tc>
        <w:tc>
          <w:tcPr>
            <w:tcW w:w="957" w:type="dxa"/>
            <w:vMerge w:val="continue"/>
          </w:tcPr>
          <w:p w14:paraId="36B60D4D">
            <w:pPr>
              <w:spacing w:line="240" w:lineRule="auto"/>
              <w:jc w:val="center"/>
              <w:rPr>
                <w:rFonts w:ascii="Times New Roman" w:hAnsi="Times New Roman" w:cs="Times New Roman"/>
                <w:sz w:val="21"/>
                <w:szCs w:val="18"/>
              </w:rPr>
            </w:pPr>
          </w:p>
        </w:tc>
        <w:tc>
          <w:tcPr>
            <w:tcW w:w="868" w:type="dxa"/>
            <w:vMerge w:val="restart"/>
            <w:vAlign w:val="center"/>
          </w:tcPr>
          <w:p w14:paraId="506A9FD2">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差异数量</w:t>
            </w:r>
          </w:p>
        </w:tc>
        <w:tc>
          <w:tcPr>
            <w:tcW w:w="868" w:type="dxa"/>
            <w:vMerge w:val="restart"/>
            <w:vAlign w:val="center"/>
          </w:tcPr>
          <w:p w14:paraId="276C5D97">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差异价值（万元）</w:t>
            </w:r>
          </w:p>
        </w:tc>
        <w:tc>
          <w:tcPr>
            <w:tcW w:w="1104" w:type="dxa"/>
            <w:vMerge w:val="continue"/>
            <w:vAlign w:val="center"/>
          </w:tcPr>
          <w:p w14:paraId="42EA59A2">
            <w:pPr>
              <w:spacing w:line="240" w:lineRule="auto"/>
              <w:jc w:val="center"/>
              <w:rPr>
                <w:rFonts w:ascii="Times New Roman" w:hAnsi="Times New Roman" w:cs="Times New Roman"/>
                <w:sz w:val="21"/>
                <w:szCs w:val="18"/>
              </w:rPr>
            </w:pPr>
          </w:p>
        </w:tc>
      </w:tr>
      <w:tr w14:paraId="46663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blHeader/>
        </w:trPr>
        <w:tc>
          <w:tcPr>
            <w:tcW w:w="864" w:type="dxa"/>
            <w:vMerge w:val="continue"/>
            <w:vAlign w:val="center"/>
          </w:tcPr>
          <w:p w14:paraId="753E9017">
            <w:pPr>
              <w:spacing w:line="240" w:lineRule="auto"/>
              <w:jc w:val="center"/>
              <w:rPr>
                <w:rFonts w:ascii="Times New Roman" w:hAnsi="Times New Roman" w:cs="Times New Roman"/>
                <w:sz w:val="21"/>
                <w:szCs w:val="18"/>
              </w:rPr>
            </w:pPr>
          </w:p>
        </w:tc>
        <w:tc>
          <w:tcPr>
            <w:tcW w:w="1485" w:type="dxa"/>
            <w:vMerge w:val="continue"/>
            <w:vAlign w:val="center"/>
          </w:tcPr>
          <w:p w14:paraId="1AA99E34">
            <w:pPr>
              <w:spacing w:line="240" w:lineRule="auto"/>
              <w:jc w:val="center"/>
              <w:rPr>
                <w:rFonts w:ascii="Times New Roman" w:hAnsi="Times New Roman" w:cs="Times New Roman"/>
                <w:sz w:val="21"/>
                <w:szCs w:val="18"/>
              </w:rPr>
            </w:pPr>
          </w:p>
        </w:tc>
        <w:tc>
          <w:tcPr>
            <w:tcW w:w="912" w:type="dxa"/>
            <w:vMerge w:val="continue"/>
            <w:vAlign w:val="center"/>
          </w:tcPr>
          <w:p w14:paraId="49DFDDAF">
            <w:pPr>
              <w:spacing w:line="240" w:lineRule="auto"/>
              <w:jc w:val="center"/>
              <w:rPr>
                <w:rFonts w:ascii="Times New Roman" w:hAnsi="Times New Roman" w:cs="Times New Roman"/>
                <w:sz w:val="21"/>
                <w:szCs w:val="18"/>
              </w:rPr>
            </w:pPr>
          </w:p>
        </w:tc>
        <w:tc>
          <w:tcPr>
            <w:tcW w:w="874" w:type="dxa"/>
            <w:vAlign w:val="center"/>
          </w:tcPr>
          <w:p w14:paraId="377F0BBC">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数量和单位</w:t>
            </w:r>
          </w:p>
        </w:tc>
        <w:tc>
          <w:tcPr>
            <w:tcW w:w="868" w:type="dxa"/>
            <w:vAlign w:val="center"/>
          </w:tcPr>
          <w:p w14:paraId="34729A27">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单位造价</w:t>
            </w:r>
          </w:p>
        </w:tc>
        <w:tc>
          <w:tcPr>
            <w:tcW w:w="753" w:type="dxa"/>
            <w:vMerge w:val="continue"/>
            <w:vAlign w:val="center"/>
          </w:tcPr>
          <w:p w14:paraId="0400C228">
            <w:pPr>
              <w:spacing w:line="240" w:lineRule="auto"/>
              <w:jc w:val="center"/>
              <w:rPr>
                <w:rFonts w:ascii="Times New Roman" w:hAnsi="Times New Roman" w:cs="Times New Roman"/>
                <w:sz w:val="21"/>
                <w:szCs w:val="18"/>
              </w:rPr>
            </w:pPr>
          </w:p>
        </w:tc>
        <w:tc>
          <w:tcPr>
            <w:tcW w:w="1593" w:type="dxa"/>
            <w:vMerge w:val="continue"/>
            <w:vAlign w:val="center"/>
          </w:tcPr>
          <w:p w14:paraId="72037E25">
            <w:pPr>
              <w:spacing w:line="240" w:lineRule="auto"/>
              <w:jc w:val="center"/>
              <w:rPr>
                <w:rFonts w:ascii="Times New Roman" w:hAnsi="Times New Roman" w:cs="Times New Roman"/>
                <w:sz w:val="21"/>
                <w:szCs w:val="18"/>
              </w:rPr>
            </w:pPr>
          </w:p>
        </w:tc>
        <w:tc>
          <w:tcPr>
            <w:tcW w:w="1015" w:type="dxa"/>
            <w:vMerge w:val="continue"/>
            <w:vAlign w:val="center"/>
          </w:tcPr>
          <w:p w14:paraId="383670A1">
            <w:pPr>
              <w:spacing w:line="240" w:lineRule="auto"/>
              <w:jc w:val="center"/>
              <w:rPr>
                <w:rFonts w:ascii="Times New Roman" w:hAnsi="Times New Roman" w:cs="Times New Roman"/>
                <w:sz w:val="21"/>
                <w:szCs w:val="18"/>
              </w:rPr>
            </w:pPr>
          </w:p>
        </w:tc>
        <w:tc>
          <w:tcPr>
            <w:tcW w:w="992" w:type="dxa"/>
            <w:vMerge w:val="continue"/>
            <w:vAlign w:val="center"/>
          </w:tcPr>
          <w:p w14:paraId="46409D2A">
            <w:pPr>
              <w:spacing w:line="240" w:lineRule="auto"/>
              <w:jc w:val="center"/>
              <w:rPr>
                <w:rFonts w:ascii="Times New Roman" w:hAnsi="Times New Roman" w:cs="Times New Roman"/>
                <w:sz w:val="21"/>
                <w:szCs w:val="18"/>
              </w:rPr>
            </w:pPr>
          </w:p>
        </w:tc>
        <w:tc>
          <w:tcPr>
            <w:tcW w:w="868" w:type="dxa"/>
            <w:vAlign w:val="center"/>
          </w:tcPr>
          <w:p w14:paraId="33B6FD5E">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数量和单位</w:t>
            </w:r>
          </w:p>
        </w:tc>
        <w:tc>
          <w:tcPr>
            <w:tcW w:w="868" w:type="dxa"/>
            <w:vAlign w:val="center"/>
          </w:tcPr>
          <w:p w14:paraId="03EDF82F">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单位造价</w:t>
            </w:r>
          </w:p>
        </w:tc>
        <w:tc>
          <w:tcPr>
            <w:tcW w:w="957" w:type="dxa"/>
            <w:vMerge w:val="continue"/>
          </w:tcPr>
          <w:p w14:paraId="6EAEFF58">
            <w:pPr>
              <w:spacing w:line="240" w:lineRule="auto"/>
              <w:jc w:val="center"/>
              <w:rPr>
                <w:rFonts w:ascii="Times New Roman" w:hAnsi="Times New Roman" w:cs="Times New Roman"/>
                <w:sz w:val="21"/>
                <w:szCs w:val="18"/>
              </w:rPr>
            </w:pPr>
          </w:p>
        </w:tc>
        <w:tc>
          <w:tcPr>
            <w:tcW w:w="868" w:type="dxa"/>
            <w:vMerge w:val="continue"/>
            <w:vAlign w:val="center"/>
          </w:tcPr>
          <w:p w14:paraId="72AF5BAE">
            <w:pPr>
              <w:spacing w:line="240" w:lineRule="auto"/>
              <w:jc w:val="center"/>
              <w:rPr>
                <w:rFonts w:ascii="Times New Roman" w:hAnsi="Times New Roman" w:cs="Times New Roman"/>
                <w:sz w:val="21"/>
                <w:szCs w:val="18"/>
              </w:rPr>
            </w:pPr>
          </w:p>
        </w:tc>
        <w:tc>
          <w:tcPr>
            <w:tcW w:w="868" w:type="dxa"/>
            <w:vMerge w:val="continue"/>
            <w:vAlign w:val="center"/>
          </w:tcPr>
          <w:p w14:paraId="473E6CF7">
            <w:pPr>
              <w:spacing w:line="240" w:lineRule="auto"/>
              <w:jc w:val="center"/>
              <w:rPr>
                <w:rFonts w:ascii="Times New Roman" w:hAnsi="Times New Roman" w:cs="Times New Roman"/>
                <w:sz w:val="21"/>
                <w:szCs w:val="18"/>
              </w:rPr>
            </w:pPr>
          </w:p>
        </w:tc>
        <w:tc>
          <w:tcPr>
            <w:tcW w:w="1104" w:type="dxa"/>
            <w:vMerge w:val="continue"/>
            <w:vAlign w:val="center"/>
          </w:tcPr>
          <w:p w14:paraId="00AFFC9F">
            <w:pPr>
              <w:spacing w:line="240" w:lineRule="auto"/>
              <w:jc w:val="center"/>
              <w:rPr>
                <w:rFonts w:ascii="Times New Roman" w:hAnsi="Times New Roman" w:cs="Times New Roman"/>
                <w:sz w:val="21"/>
                <w:szCs w:val="18"/>
              </w:rPr>
            </w:pPr>
          </w:p>
        </w:tc>
      </w:tr>
      <w:tr w14:paraId="32AEB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864" w:type="dxa"/>
            <w:vAlign w:val="center"/>
          </w:tcPr>
          <w:p w14:paraId="7698518A">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一</w:t>
            </w:r>
          </w:p>
        </w:tc>
        <w:tc>
          <w:tcPr>
            <w:tcW w:w="1485" w:type="dxa"/>
            <w:vAlign w:val="center"/>
          </w:tcPr>
          <w:p w14:paraId="38192892">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工程费用</w:t>
            </w:r>
          </w:p>
        </w:tc>
        <w:tc>
          <w:tcPr>
            <w:tcW w:w="912" w:type="dxa"/>
            <w:vAlign w:val="center"/>
          </w:tcPr>
          <w:p w14:paraId="3759DA50">
            <w:pPr>
              <w:spacing w:line="240" w:lineRule="auto"/>
              <w:jc w:val="center"/>
              <w:rPr>
                <w:rFonts w:ascii="Times New Roman" w:hAnsi="Times New Roman" w:cs="Times New Roman"/>
                <w:sz w:val="21"/>
                <w:szCs w:val="18"/>
              </w:rPr>
            </w:pPr>
          </w:p>
        </w:tc>
        <w:tc>
          <w:tcPr>
            <w:tcW w:w="874" w:type="dxa"/>
            <w:vAlign w:val="center"/>
          </w:tcPr>
          <w:p w14:paraId="43C29AB0">
            <w:pPr>
              <w:spacing w:line="240" w:lineRule="auto"/>
              <w:jc w:val="center"/>
              <w:rPr>
                <w:rFonts w:ascii="Times New Roman" w:hAnsi="Times New Roman" w:cs="Times New Roman"/>
                <w:sz w:val="21"/>
                <w:szCs w:val="18"/>
              </w:rPr>
            </w:pPr>
          </w:p>
        </w:tc>
        <w:tc>
          <w:tcPr>
            <w:tcW w:w="868" w:type="dxa"/>
            <w:vAlign w:val="center"/>
          </w:tcPr>
          <w:p w14:paraId="61C06EAF">
            <w:pPr>
              <w:spacing w:line="240" w:lineRule="auto"/>
              <w:jc w:val="center"/>
              <w:rPr>
                <w:rFonts w:ascii="Times New Roman" w:hAnsi="Times New Roman" w:cs="Times New Roman"/>
                <w:sz w:val="21"/>
                <w:szCs w:val="18"/>
              </w:rPr>
            </w:pPr>
          </w:p>
        </w:tc>
        <w:tc>
          <w:tcPr>
            <w:tcW w:w="753" w:type="dxa"/>
            <w:vAlign w:val="center"/>
          </w:tcPr>
          <w:p w14:paraId="2AA5C880">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一</w:t>
            </w:r>
          </w:p>
        </w:tc>
        <w:tc>
          <w:tcPr>
            <w:tcW w:w="1593" w:type="dxa"/>
            <w:vAlign w:val="center"/>
          </w:tcPr>
          <w:p w14:paraId="0B2D1B26">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工程费用</w:t>
            </w:r>
          </w:p>
        </w:tc>
        <w:tc>
          <w:tcPr>
            <w:tcW w:w="1015" w:type="dxa"/>
            <w:vAlign w:val="center"/>
          </w:tcPr>
          <w:p w14:paraId="624B152C">
            <w:pPr>
              <w:spacing w:line="240" w:lineRule="auto"/>
              <w:jc w:val="center"/>
              <w:rPr>
                <w:rFonts w:ascii="Times New Roman" w:hAnsi="Times New Roman" w:cs="Times New Roman"/>
                <w:sz w:val="21"/>
                <w:szCs w:val="18"/>
              </w:rPr>
            </w:pPr>
          </w:p>
        </w:tc>
        <w:tc>
          <w:tcPr>
            <w:tcW w:w="992" w:type="dxa"/>
            <w:vAlign w:val="center"/>
          </w:tcPr>
          <w:p w14:paraId="3D19F488">
            <w:pPr>
              <w:spacing w:line="240" w:lineRule="auto"/>
              <w:jc w:val="center"/>
              <w:rPr>
                <w:rFonts w:ascii="Times New Roman" w:hAnsi="Times New Roman" w:cs="Times New Roman"/>
                <w:sz w:val="21"/>
                <w:szCs w:val="18"/>
              </w:rPr>
            </w:pPr>
          </w:p>
        </w:tc>
        <w:tc>
          <w:tcPr>
            <w:tcW w:w="868" w:type="dxa"/>
            <w:vAlign w:val="center"/>
          </w:tcPr>
          <w:p w14:paraId="38A0E168">
            <w:pPr>
              <w:spacing w:line="240" w:lineRule="auto"/>
              <w:jc w:val="center"/>
              <w:rPr>
                <w:rFonts w:ascii="Times New Roman" w:hAnsi="Times New Roman" w:cs="Times New Roman"/>
                <w:sz w:val="21"/>
                <w:szCs w:val="18"/>
              </w:rPr>
            </w:pPr>
          </w:p>
        </w:tc>
        <w:tc>
          <w:tcPr>
            <w:tcW w:w="868" w:type="dxa"/>
            <w:vAlign w:val="center"/>
          </w:tcPr>
          <w:p w14:paraId="5CB1BE72">
            <w:pPr>
              <w:spacing w:line="240" w:lineRule="auto"/>
              <w:jc w:val="center"/>
              <w:rPr>
                <w:rFonts w:ascii="Times New Roman" w:hAnsi="Times New Roman" w:cs="Times New Roman"/>
                <w:sz w:val="21"/>
                <w:szCs w:val="18"/>
              </w:rPr>
            </w:pPr>
          </w:p>
        </w:tc>
        <w:tc>
          <w:tcPr>
            <w:tcW w:w="957" w:type="dxa"/>
          </w:tcPr>
          <w:p w14:paraId="67729EA1">
            <w:pPr>
              <w:spacing w:line="240" w:lineRule="auto"/>
              <w:jc w:val="center"/>
              <w:rPr>
                <w:rFonts w:ascii="Times New Roman" w:hAnsi="Times New Roman" w:cs="Times New Roman"/>
                <w:sz w:val="21"/>
                <w:szCs w:val="18"/>
              </w:rPr>
            </w:pPr>
          </w:p>
        </w:tc>
        <w:tc>
          <w:tcPr>
            <w:tcW w:w="868" w:type="dxa"/>
            <w:vAlign w:val="center"/>
          </w:tcPr>
          <w:p w14:paraId="3E541F2C">
            <w:pPr>
              <w:spacing w:line="240" w:lineRule="auto"/>
              <w:jc w:val="center"/>
              <w:rPr>
                <w:rFonts w:ascii="Times New Roman" w:hAnsi="Times New Roman" w:cs="Times New Roman"/>
                <w:sz w:val="21"/>
                <w:szCs w:val="18"/>
              </w:rPr>
            </w:pPr>
          </w:p>
        </w:tc>
        <w:tc>
          <w:tcPr>
            <w:tcW w:w="868" w:type="dxa"/>
            <w:vAlign w:val="center"/>
          </w:tcPr>
          <w:p w14:paraId="6033D795">
            <w:pPr>
              <w:spacing w:line="240" w:lineRule="auto"/>
              <w:jc w:val="center"/>
              <w:rPr>
                <w:rFonts w:ascii="Times New Roman" w:hAnsi="Times New Roman" w:cs="Times New Roman"/>
                <w:sz w:val="21"/>
                <w:szCs w:val="18"/>
              </w:rPr>
            </w:pPr>
          </w:p>
        </w:tc>
        <w:tc>
          <w:tcPr>
            <w:tcW w:w="1104" w:type="dxa"/>
            <w:vAlign w:val="center"/>
          </w:tcPr>
          <w:p w14:paraId="49DCB638">
            <w:pPr>
              <w:spacing w:line="240" w:lineRule="auto"/>
              <w:jc w:val="center"/>
              <w:rPr>
                <w:rFonts w:ascii="Times New Roman" w:hAnsi="Times New Roman" w:cs="Times New Roman"/>
                <w:sz w:val="21"/>
                <w:szCs w:val="18"/>
              </w:rPr>
            </w:pPr>
          </w:p>
        </w:tc>
      </w:tr>
      <w:tr w14:paraId="50B4F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864" w:type="dxa"/>
            <w:vAlign w:val="center"/>
          </w:tcPr>
          <w:p w14:paraId="304DF2FF">
            <w:pPr>
              <w:spacing w:line="240" w:lineRule="auto"/>
              <w:jc w:val="center"/>
              <w:rPr>
                <w:rFonts w:ascii="Times New Roman" w:hAnsi="Times New Roman" w:cs="Times New Roman"/>
                <w:sz w:val="21"/>
                <w:szCs w:val="18"/>
              </w:rPr>
            </w:pPr>
          </w:p>
        </w:tc>
        <w:tc>
          <w:tcPr>
            <w:tcW w:w="1485" w:type="dxa"/>
            <w:vAlign w:val="center"/>
          </w:tcPr>
          <w:p w14:paraId="34BD298D">
            <w:pPr>
              <w:spacing w:line="240" w:lineRule="auto"/>
              <w:jc w:val="center"/>
              <w:rPr>
                <w:rFonts w:ascii="Times New Roman" w:hAnsi="Times New Roman" w:cs="Times New Roman"/>
                <w:sz w:val="21"/>
                <w:szCs w:val="18"/>
              </w:rPr>
            </w:pPr>
          </w:p>
        </w:tc>
        <w:tc>
          <w:tcPr>
            <w:tcW w:w="912" w:type="dxa"/>
            <w:vAlign w:val="center"/>
          </w:tcPr>
          <w:p w14:paraId="36804517">
            <w:pPr>
              <w:spacing w:line="240" w:lineRule="auto"/>
              <w:jc w:val="center"/>
              <w:rPr>
                <w:rFonts w:ascii="Times New Roman" w:hAnsi="Times New Roman" w:cs="Times New Roman"/>
                <w:sz w:val="21"/>
                <w:szCs w:val="18"/>
              </w:rPr>
            </w:pPr>
          </w:p>
        </w:tc>
        <w:tc>
          <w:tcPr>
            <w:tcW w:w="874" w:type="dxa"/>
            <w:vAlign w:val="center"/>
          </w:tcPr>
          <w:p w14:paraId="5EC3C37C">
            <w:pPr>
              <w:spacing w:line="240" w:lineRule="auto"/>
              <w:jc w:val="center"/>
              <w:rPr>
                <w:rFonts w:ascii="Times New Roman" w:hAnsi="Times New Roman" w:cs="Times New Roman"/>
                <w:sz w:val="21"/>
                <w:szCs w:val="18"/>
              </w:rPr>
            </w:pPr>
          </w:p>
        </w:tc>
        <w:tc>
          <w:tcPr>
            <w:tcW w:w="868" w:type="dxa"/>
            <w:vAlign w:val="center"/>
          </w:tcPr>
          <w:p w14:paraId="44B77AF9">
            <w:pPr>
              <w:spacing w:line="240" w:lineRule="auto"/>
              <w:jc w:val="center"/>
              <w:rPr>
                <w:rFonts w:ascii="Times New Roman" w:hAnsi="Times New Roman" w:cs="Times New Roman"/>
                <w:sz w:val="21"/>
                <w:szCs w:val="18"/>
              </w:rPr>
            </w:pPr>
          </w:p>
        </w:tc>
        <w:tc>
          <w:tcPr>
            <w:tcW w:w="753" w:type="dxa"/>
            <w:vAlign w:val="center"/>
          </w:tcPr>
          <w:p w14:paraId="36E7C7E7">
            <w:pPr>
              <w:spacing w:line="240" w:lineRule="auto"/>
              <w:jc w:val="center"/>
              <w:rPr>
                <w:rFonts w:ascii="Times New Roman" w:hAnsi="Times New Roman" w:cs="Times New Roman"/>
                <w:sz w:val="21"/>
                <w:szCs w:val="18"/>
              </w:rPr>
            </w:pPr>
          </w:p>
        </w:tc>
        <w:tc>
          <w:tcPr>
            <w:tcW w:w="1593" w:type="dxa"/>
            <w:vAlign w:val="center"/>
          </w:tcPr>
          <w:p w14:paraId="535C708B">
            <w:pPr>
              <w:spacing w:line="240" w:lineRule="auto"/>
              <w:jc w:val="center"/>
              <w:rPr>
                <w:rFonts w:ascii="Times New Roman" w:hAnsi="Times New Roman" w:cs="Times New Roman"/>
                <w:sz w:val="21"/>
                <w:szCs w:val="18"/>
              </w:rPr>
            </w:pPr>
          </w:p>
        </w:tc>
        <w:tc>
          <w:tcPr>
            <w:tcW w:w="1015" w:type="dxa"/>
            <w:vAlign w:val="center"/>
          </w:tcPr>
          <w:p w14:paraId="453524B1">
            <w:pPr>
              <w:spacing w:line="240" w:lineRule="auto"/>
              <w:jc w:val="center"/>
              <w:rPr>
                <w:rFonts w:ascii="Times New Roman" w:hAnsi="Times New Roman" w:cs="Times New Roman"/>
                <w:sz w:val="21"/>
                <w:szCs w:val="18"/>
              </w:rPr>
            </w:pPr>
          </w:p>
        </w:tc>
        <w:tc>
          <w:tcPr>
            <w:tcW w:w="992" w:type="dxa"/>
            <w:vAlign w:val="center"/>
          </w:tcPr>
          <w:p w14:paraId="6BE45558">
            <w:pPr>
              <w:spacing w:line="240" w:lineRule="auto"/>
              <w:jc w:val="center"/>
              <w:rPr>
                <w:rFonts w:ascii="Times New Roman" w:hAnsi="Times New Roman" w:cs="Times New Roman"/>
                <w:sz w:val="21"/>
                <w:szCs w:val="18"/>
              </w:rPr>
            </w:pPr>
          </w:p>
        </w:tc>
        <w:tc>
          <w:tcPr>
            <w:tcW w:w="868" w:type="dxa"/>
            <w:vAlign w:val="center"/>
          </w:tcPr>
          <w:p w14:paraId="184A6DEA">
            <w:pPr>
              <w:spacing w:line="240" w:lineRule="auto"/>
              <w:jc w:val="center"/>
              <w:rPr>
                <w:rFonts w:ascii="Times New Roman" w:hAnsi="Times New Roman" w:cs="Times New Roman"/>
                <w:sz w:val="21"/>
                <w:szCs w:val="18"/>
              </w:rPr>
            </w:pPr>
          </w:p>
        </w:tc>
        <w:tc>
          <w:tcPr>
            <w:tcW w:w="868" w:type="dxa"/>
            <w:vAlign w:val="center"/>
          </w:tcPr>
          <w:p w14:paraId="3CCCE5E1">
            <w:pPr>
              <w:spacing w:line="240" w:lineRule="auto"/>
              <w:jc w:val="center"/>
              <w:rPr>
                <w:rFonts w:ascii="Times New Roman" w:hAnsi="Times New Roman" w:cs="Times New Roman"/>
                <w:sz w:val="21"/>
                <w:szCs w:val="18"/>
              </w:rPr>
            </w:pPr>
          </w:p>
        </w:tc>
        <w:tc>
          <w:tcPr>
            <w:tcW w:w="957" w:type="dxa"/>
          </w:tcPr>
          <w:p w14:paraId="77CF8998">
            <w:pPr>
              <w:spacing w:line="240" w:lineRule="auto"/>
              <w:jc w:val="center"/>
              <w:rPr>
                <w:rFonts w:ascii="Times New Roman" w:hAnsi="Times New Roman" w:cs="Times New Roman"/>
                <w:sz w:val="21"/>
                <w:szCs w:val="18"/>
              </w:rPr>
            </w:pPr>
          </w:p>
        </w:tc>
        <w:tc>
          <w:tcPr>
            <w:tcW w:w="868" w:type="dxa"/>
            <w:vAlign w:val="center"/>
          </w:tcPr>
          <w:p w14:paraId="06D1F290">
            <w:pPr>
              <w:spacing w:line="240" w:lineRule="auto"/>
              <w:jc w:val="center"/>
              <w:rPr>
                <w:rFonts w:ascii="Times New Roman" w:hAnsi="Times New Roman" w:cs="Times New Roman"/>
                <w:sz w:val="21"/>
                <w:szCs w:val="18"/>
              </w:rPr>
            </w:pPr>
          </w:p>
        </w:tc>
        <w:tc>
          <w:tcPr>
            <w:tcW w:w="868" w:type="dxa"/>
            <w:vAlign w:val="center"/>
          </w:tcPr>
          <w:p w14:paraId="6EAB3AE9">
            <w:pPr>
              <w:spacing w:line="240" w:lineRule="auto"/>
              <w:jc w:val="center"/>
              <w:rPr>
                <w:rFonts w:ascii="Times New Roman" w:hAnsi="Times New Roman" w:cs="Times New Roman"/>
                <w:sz w:val="21"/>
                <w:szCs w:val="18"/>
              </w:rPr>
            </w:pPr>
          </w:p>
        </w:tc>
        <w:tc>
          <w:tcPr>
            <w:tcW w:w="1104" w:type="dxa"/>
            <w:vAlign w:val="center"/>
          </w:tcPr>
          <w:p w14:paraId="22DD9110">
            <w:pPr>
              <w:spacing w:line="240" w:lineRule="auto"/>
              <w:jc w:val="center"/>
              <w:rPr>
                <w:rFonts w:ascii="Times New Roman" w:hAnsi="Times New Roman" w:cs="Times New Roman"/>
                <w:sz w:val="21"/>
                <w:szCs w:val="18"/>
              </w:rPr>
            </w:pPr>
          </w:p>
        </w:tc>
      </w:tr>
      <w:tr w14:paraId="4FA3A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864" w:type="dxa"/>
            <w:vAlign w:val="center"/>
          </w:tcPr>
          <w:p w14:paraId="12546223">
            <w:pPr>
              <w:spacing w:line="240" w:lineRule="auto"/>
              <w:jc w:val="center"/>
              <w:rPr>
                <w:rFonts w:ascii="Times New Roman" w:hAnsi="Times New Roman" w:cs="Times New Roman"/>
                <w:sz w:val="21"/>
                <w:szCs w:val="18"/>
              </w:rPr>
            </w:pPr>
          </w:p>
        </w:tc>
        <w:tc>
          <w:tcPr>
            <w:tcW w:w="1485" w:type="dxa"/>
            <w:vAlign w:val="center"/>
          </w:tcPr>
          <w:p w14:paraId="6C8F4FDE">
            <w:pPr>
              <w:spacing w:line="240" w:lineRule="auto"/>
              <w:jc w:val="center"/>
              <w:rPr>
                <w:rFonts w:ascii="Times New Roman" w:hAnsi="Times New Roman" w:cs="Times New Roman"/>
                <w:sz w:val="21"/>
                <w:szCs w:val="18"/>
              </w:rPr>
            </w:pPr>
          </w:p>
        </w:tc>
        <w:tc>
          <w:tcPr>
            <w:tcW w:w="912" w:type="dxa"/>
            <w:vAlign w:val="center"/>
          </w:tcPr>
          <w:p w14:paraId="59BA20BB">
            <w:pPr>
              <w:spacing w:line="240" w:lineRule="auto"/>
              <w:jc w:val="center"/>
              <w:rPr>
                <w:rFonts w:ascii="Times New Roman" w:hAnsi="Times New Roman" w:cs="Times New Roman"/>
                <w:sz w:val="21"/>
                <w:szCs w:val="18"/>
              </w:rPr>
            </w:pPr>
          </w:p>
        </w:tc>
        <w:tc>
          <w:tcPr>
            <w:tcW w:w="874" w:type="dxa"/>
            <w:vAlign w:val="center"/>
          </w:tcPr>
          <w:p w14:paraId="10EF3130">
            <w:pPr>
              <w:spacing w:line="240" w:lineRule="auto"/>
              <w:jc w:val="center"/>
              <w:rPr>
                <w:rFonts w:ascii="Times New Roman" w:hAnsi="Times New Roman" w:cs="Times New Roman"/>
                <w:sz w:val="21"/>
                <w:szCs w:val="18"/>
              </w:rPr>
            </w:pPr>
          </w:p>
        </w:tc>
        <w:tc>
          <w:tcPr>
            <w:tcW w:w="868" w:type="dxa"/>
            <w:vAlign w:val="center"/>
          </w:tcPr>
          <w:p w14:paraId="52193AC6">
            <w:pPr>
              <w:spacing w:line="240" w:lineRule="auto"/>
              <w:jc w:val="center"/>
              <w:rPr>
                <w:rFonts w:ascii="Times New Roman" w:hAnsi="Times New Roman" w:cs="Times New Roman"/>
                <w:sz w:val="21"/>
                <w:szCs w:val="18"/>
              </w:rPr>
            </w:pPr>
          </w:p>
        </w:tc>
        <w:tc>
          <w:tcPr>
            <w:tcW w:w="753" w:type="dxa"/>
            <w:vAlign w:val="center"/>
          </w:tcPr>
          <w:p w14:paraId="2BFA66D8">
            <w:pPr>
              <w:spacing w:line="240" w:lineRule="auto"/>
              <w:jc w:val="center"/>
              <w:rPr>
                <w:rFonts w:ascii="Times New Roman" w:hAnsi="Times New Roman" w:cs="Times New Roman"/>
                <w:sz w:val="21"/>
                <w:szCs w:val="18"/>
              </w:rPr>
            </w:pPr>
          </w:p>
        </w:tc>
        <w:tc>
          <w:tcPr>
            <w:tcW w:w="1593" w:type="dxa"/>
            <w:vAlign w:val="center"/>
          </w:tcPr>
          <w:p w14:paraId="6F9DCDB3">
            <w:pPr>
              <w:spacing w:line="240" w:lineRule="auto"/>
              <w:jc w:val="center"/>
              <w:rPr>
                <w:rFonts w:ascii="Times New Roman" w:hAnsi="Times New Roman" w:cs="Times New Roman"/>
                <w:sz w:val="21"/>
                <w:szCs w:val="18"/>
              </w:rPr>
            </w:pPr>
          </w:p>
        </w:tc>
        <w:tc>
          <w:tcPr>
            <w:tcW w:w="1015" w:type="dxa"/>
            <w:vAlign w:val="center"/>
          </w:tcPr>
          <w:p w14:paraId="678DC4DB">
            <w:pPr>
              <w:spacing w:line="240" w:lineRule="auto"/>
              <w:jc w:val="center"/>
              <w:rPr>
                <w:rFonts w:ascii="Times New Roman" w:hAnsi="Times New Roman" w:cs="Times New Roman"/>
                <w:sz w:val="21"/>
                <w:szCs w:val="18"/>
              </w:rPr>
            </w:pPr>
          </w:p>
        </w:tc>
        <w:tc>
          <w:tcPr>
            <w:tcW w:w="992" w:type="dxa"/>
            <w:vAlign w:val="center"/>
          </w:tcPr>
          <w:p w14:paraId="246EEE01">
            <w:pPr>
              <w:spacing w:line="240" w:lineRule="auto"/>
              <w:jc w:val="center"/>
              <w:rPr>
                <w:rFonts w:ascii="Times New Roman" w:hAnsi="Times New Roman" w:cs="Times New Roman"/>
                <w:sz w:val="21"/>
                <w:szCs w:val="18"/>
              </w:rPr>
            </w:pPr>
          </w:p>
        </w:tc>
        <w:tc>
          <w:tcPr>
            <w:tcW w:w="868" w:type="dxa"/>
            <w:vAlign w:val="center"/>
          </w:tcPr>
          <w:p w14:paraId="40B32D02">
            <w:pPr>
              <w:spacing w:line="240" w:lineRule="auto"/>
              <w:jc w:val="center"/>
              <w:rPr>
                <w:rFonts w:ascii="Times New Roman" w:hAnsi="Times New Roman" w:cs="Times New Roman"/>
                <w:sz w:val="21"/>
                <w:szCs w:val="18"/>
              </w:rPr>
            </w:pPr>
          </w:p>
        </w:tc>
        <w:tc>
          <w:tcPr>
            <w:tcW w:w="868" w:type="dxa"/>
            <w:vAlign w:val="center"/>
          </w:tcPr>
          <w:p w14:paraId="4BA27851">
            <w:pPr>
              <w:spacing w:line="240" w:lineRule="auto"/>
              <w:jc w:val="center"/>
              <w:rPr>
                <w:rFonts w:ascii="Times New Roman" w:hAnsi="Times New Roman" w:cs="Times New Roman"/>
                <w:sz w:val="21"/>
                <w:szCs w:val="18"/>
              </w:rPr>
            </w:pPr>
          </w:p>
        </w:tc>
        <w:tc>
          <w:tcPr>
            <w:tcW w:w="957" w:type="dxa"/>
          </w:tcPr>
          <w:p w14:paraId="6657A67B">
            <w:pPr>
              <w:spacing w:line="240" w:lineRule="auto"/>
              <w:jc w:val="center"/>
              <w:rPr>
                <w:rFonts w:ascii="Times New Roman" w:hAnsi="Times New Roman" w:cs="Times New Roman"/>
                <w:sz w:val="21"/>
                <w:szCs w:val="18"/>
              </w:rPr>
            </w:pPr>
          </w:p>
        </w:tc>
        <w:tc>
          <w:tcPr>
            <w:tcW w:w="868" w:type="dxa"/>
            <w:vAlign w:val="center"/>
          </w:tcPr>
          <w:p w14:paraId="5CA7F679">
            <w:pPr>
              <w:spacing w:line="240" w:lineRule="auto"/>
              <w:jc w:val="center"/>
              <w:rPr>
                <w:rFonts w:ascii="Times New Roman" w:hAnsi="Times New Roman" w:cs="Times New Roman"/>
                <w:sz w:val="21"/>
                <w:szCs w:val="18"/>
              </w:rPr>
            </w:pPr>
          </w:p>
        </w:tc>
        <w:tc>
          <w:tcPr>
            <w:tcW w:w="868" w:type="dxa"/>
            <w:vAlign w:val="center"/>
          </w:tcPr>
          <w:p w14:paraId="75F9B5B2">
            <w:pPr>
              <w:spacing w:line="240" w:lineRule="auto"/>
              <w:jc w:val="center"/>
              <w:rPr>
                <w:rFonts w:ascii="Times New Roman" w:hAnsi="Times New Roman" w:cs="Times New Roman"/>
                <w:sz w:val="21"/>
                <w:szCs w:val="18"/>
              </w:rPr>
            </w:pPr>
          </w:p>
        </w:tc>
        <w:tc>
          <w:tcPr>
            <w:tcW w:w="1104" w:type="dxa"/>
            <w:vAlign w:val="center"/>
          </w:tcPr>
          <w:p w14:paraId="3B7B796D">
            <w:pPr>
              <w:spacing w:line="240" w:lineRule="auto"/>
              <w:jc w:val="center"/>
              <w:rPr>
                <w:rFonts w:ascii="Times New Roman" w:hAnsi="Times New Roman" w:cs="Times New Roman"/>
                <w:sz w:val="21"/>
                <w:szCs w:val="18"/>
              </w:rPr>
            </w:pPr>
          </w:p>
        </w:tc>
      </w:tr>
      <w:tr w14:paraId="55D7D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864" w:type="dxa"/>
            <w:vAlign w:val="center"/>
          </w:tcPr>
          <w:p w14:paraId="284A9E2F">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二</w:t>
            </w:r>
          </w:p>
        </w:tc>
        <w:tc>
          <w:tcPr>
            <w:tcW w:w="1485" w:type="dxa"/>
            <w:vAlign w:val="center"/>
          </w:tcPr>
          <w:p w14:paraId="13AC2531">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工程建设其他费用</w:t>
            </w:r>
          </w:p>
        </w:tc>
        <w:tc>
          <w:tcPr>
            <w:tcW w:w="912" w:type="dxa"/>
            <w:vAlign w:val="center"/>
          </w:tcPr>
          <w:p w14:paraId="70104629">
            <w:pPr>
              <w:spacing w:line="240" w:lineRule="auto"/>
              <w:jc w:val="center"/>
              <w:rPr>
                <w:rFonts w:ascii="Times New Roman" w:hAnsi="Times New Roman" w:cs="Times New Roman"/>
                <w:sz w:val="21"/>
                <w:szCs w:val="18"/>
              </w:rPr>
            </w:pPr>
          </w:p>
        </w:tc>
        <w:tc>
          <w:tcPr>
            <w:tcW w:w="874" w:type="dxa"/>
            <w:vAlign w:val="center"/>
          </w:tcPr>
          <w:p w14:paraId="6D9B7F50">
            <w:pPr>
              <w:spacing w:line="240" w:lineRule="auto"/>
              <w:jc w:val="center"/>
              <w:rPr>
                <w:rFonts w:ascii="Times New Roman" w:hAnsi="Times New Roman" w:cs="Times New Roman"/>
                <w:sz w:val="21"/>
                <w:szCs w:val="18"/>
              </w:rPr>
            </w:pPr>
          </w:p>
        </w:tc>
        <w:tc>
          <w:tcPr>
            <w:tcW w:w="868" w:type="dxa"/>
            <w:vAlign w:val="center"/>
          </w:tcPr>
          <w:p w14:paraId="38BF29DF">
            <w:pPr>
              <w:spacing w:line="240" w:lineRule="auto"/>
              <w:jc w:val="center"/>
              <w:rPr>
                <w:rFonts w:ascii="Times New Roman" w:hAnsi="Times New Roman" w:cs="Times New Roman"/>
                <w:sz w:val="21"/>
                <w:szCs w:val="18"/>
              </w:rPr>
            </w:pPr>
          </w:p>
        </w:tc>
        <w:tc>
          <w:tcPr>
            <w:tcW w:w="753" w:type="dxa"/>
            <w:vAlign w:val="center"/>
          </w:tcPr>
          <w:p w14:paraId="1D235F61">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二</w:t>
            </w:r>
          </w:p>
        </w:tc>
        <w:tc>
          <w:tcPr>
            <w:tcW w:w="1593" w:type="dxa"/>
            <w:vAlign w:val="center"/>
          </w:tcPr>
          <w:p w14:paraId="7FC620FA">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工程建设其他费用</w:t>
            </w:r>
          </w:p>
        </w:tc>
        <w:tc>
          <w:tcPr>
            <w:tcW w:w="1015" w:type="dxa"/>
            <w:vAlign w:val="center"/>
          </w:tcPr>
          <w:p w14:paraId="3861E27E">
            <w:pPr>
              <w:spacing w:line="240" w:lineRule="auto"/>
              <w:jc w:val="center"/>
              <w:rPr>
                <w:rFonts w:ascii="Times New Roman" w:hAnsi="Times New Roman" w:cs="Times New Roman"/>
                <w:sz w:val="21"/>
                <w:szCs w:val="18"/>
              </w:rPr>
            </w:pPr>
          </w:p>
        </w:tc>
        <w:tc>
          <w:tcPr>
            <w:tcW w:w="992" w:type="dxa"/>
            <w:vAlign w:val="center"/>
          </w:tcPr>
          <w:p w14:paraId="30B18F14">
            <w:pPr>
              <w:spacing w:line="240" w:lineRule="auto"/>
              <w:jc w:val="center"/>
              <w:rPr>
                <w:rFonts w:ascii="Times New Roman" w:hAnsi="Times New Roman" w:cs="Times New Roman"/>
                <w:sz w:val="21"/>
                <w:szCs w:val="18"/>
              </w:rPr>
            </w:pPr>
          </w:p>
        </w:tc>
        <w:tc>
          <w:tcPr>
            <w:tcW w:w="868" w:type="dxa"/>
            <w:vAlign w:val="center"/>
          </w:tcPr>
          <w:p w14:paraId="1CED3A87">
            <w:pPr>
              <w:spacing w:line="240" w:lineRule="auto"/>
              <w:jc w:val="center"/>
              <w:rPr>
                <w:rFonts w:ascii="Times New Roman" w:hAnsi="Times New Roman" w:cs="Times New Roman"/>
                <w:sz w:val="21"/>
                <w:szCs w:val="18"/>
              </w:rPr>
            </w:pPr>
          </w:p>
        </w:tc>
        <w:tc>
          <w:tcPr>
            <w:tcW w:w="868" w:type="dxa"/>
            <w:vAlign w:val="center"/>
          </w:tcPr>
          <w:p w14:paraId="77EF65AD">
            <w:pPr>
              <w:spacing w:line="240" w:lineRule="auto"/>
              <w:jc w:val="center"/>
              <w:rPr>
                <w:rFonts w:ascii="Times New Roman" w:hAnsi="Times New Roman" w:cs="Times New Roman"/>
                <w:sz w:val="21"/>
                <w:szCs w:val="18"/>
              </w:rPr>
            </w:pPr>
          </w:p>
        </w:tc>
        <w:tc>
          <w:tcPr>
            <w:tcW w:w="957" w:type="dxa"/>
          </w:tcPr>
          <w:p w14:paraId="37BAFA6A">
            <w:pPr>
              <w:spacing w:line="240" w:lineRule="auto"/>
              <w:jc w:val="center"/>
              <w:rPr>
                <w:rFonts w:ascii="Times New Roman" w:hAnsi="Times New Roman" w:cs="Times New Roman"/>
                <w:sz w:val="21"/>
                <w:szCs w:val="18"/>
              </w:rPr>
            </w:pPr>
          </w:p>
        </w:tc>
        <w:tc>
          <w:tcPr>
            <w:tcW w:w="868" w:type="dxa"/>
            <w:vAlign w:val="center"/>
          </w:tcPr>
          <w:p w14:paraId="0CA8AC72">
            <w:pPr>
              <w:spacing w:line="240" w:lineRule="auto"/>
              <w:jc w:val="center"/>
              <w:rPr>
                <w:rFonts w:ascii="Times New Roman" w:hAnsi="Times New Roman" w:cs="Times New Roman"/>
                <w:sz w:val="21"/>
                <w:szCs w:val="18"/>
              </w:rPr>
            </w:pPr>
          </w:p>
        </w:tc>
        <w:tc>
          <w:tcPr>
            <w:tcW w:w="868" w:type="dxa"/>
            <w:vAlign w:val="center"/>
          </w:tcPr>
          <w:p w14:paraId="3F68807A">
            <w:pPr>
              <w:spacing w:line="240" w:lineRule="auto"/>
              <w:jc w:val="center"/>
              <w:rPr>
                <w:rFonts w:ascii="Times New Roman" w:hAnsi="Times New Roman" w:cs="Times New Roman"/>
                <w:sz w:val="21"/>
                <w:szCs w:val="18"/>
              </w:rPr>
            </w:pPr>
          </w:p>
        </w:tc>
        <w:tc>
          <w:tcPr>
            <w:tcW w:w="1104" w:type="dxa"/>
            <w:vAlign w:val="center"/>
          </w:tcPr>
          <w:p w14:paraId="36597A97">
            <w:pPr>
              <w:spacing w:line="240" w:lineRule="auto"/>
              <w:jc w:val="center"/>
              <w:rPr>
                <w:rFonts w:ascii="Times New Roman" w:hAnsi="Times New Roman" w:cs="Times New Roman"/>
                <w:sz w:val="21"/>
                <w:szCs w:val="18"/>
              </w:rPr>
            </w:pPr>
          </w:p>
        </w:tc>
      </w:tr>
      <w:tr w14:paraId="47407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864" w:type="dxa"/>
            <w:vAlign w:val="center"/>
          </w:tcPr>
          <w:p w14:paraId="0E7179E2">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（一）</w:t>
            </w:r>
          </w:p>
        </w:tc>
        <w:tc>
          <w:tcPr>
            <w:tcW w:w="1485" w:type="dxa"/>
            <w:vAlign w:val="center"/>
          </w:tcPr>
          <w:p w14:paraId="548F268E">
            <w:pPr>
              <w:spacing w:line="240" w:lineRule="auto"/>
              <w:jc w:val="center"/>
              <w:rPr>
                <w:rFonts w:ascii="Times New Roman" w:hAnsi="Times New Roman" w:cs="Times New Roman"/>
                <w:sz w:val="21"/>
                <w:szCs w:val="18"/>
              </w:rPr>
            </w:pPr>
          </w:p>
        </w:tc>
        <w:tc>
          <w:tcPr>
            <w:tcW w:w="912" w:type="dxa"/>
            <w:vAlign w:val="center"/>
          </w:tcPr>
          <w:p w14:paraId="341E2442">
            <w:pPr>
              <w:spacing w:line="240" w:lineRule="auto"/>
              <w:jc w:val="center"/>
              <w:rPr>
                <w:rFonts w:ascii="Times New Roman" w:hAnsi="Times New Roman" w:cs="Times New Roman"/>
                <w:sz w:val="21"/>
                <w:szCs w:val="18"/>
              </w:rPr>
            </w:pPr>
          </w:p>
        </w:tc>
        <w:tc>
          <w:tcPr>
            <w:tcW w:w="874" w:type="dxa"/>
            <w:vAlign w:val="center"/>
          </w:tcPr>
          <w:p w14:paraId="5F16B351">
            <w:pPr>
              <w:spacing w:line="240" w:lineRule="auto"/>
              <w:jc w:val="center"/>
              <w:rPr>
                <w:rFonts w:ascii="Times New Roman" w:hAnsi="Times New Roman" w:cs="Times New Roman"/>
                <w:sz w:val="21"/>
                <w:szCs w:val="18"/>
              </w:rPr>
            </w:pPr>
          </w:p>
        </w:tc>
        <w:tc>
          <w:tcPr>
            <w:tcW w:w="868" w:type="dxa"/>
            <w:vAlign w:val="center"/>
          </w:tcPr>
          <w:p w14:paraId="76A74433">
            <w:pPr>
              <w:spacing w:line="240" w:lineRule="auto"/>
              <w:jc w:val="center"/>
              <w:rPr>
                <w:rFonts w:ascii="Times New Roman" w:hAnsi="Times New Roman" w:cs="Times New Roman"/>
                <w:sz w:val="21"/>
                <w:szCs w:val="18"/>
              </w:rPr>
            </w:pPr>
          </w:p>
        </w:tc>
        <w:tc>
          <w:tcPr>
            <w:tcW w:w="753" w:type="dxa"/>
            <w:vAlign w:val="center"/>
          </w:tcPr>
          <w:p w14:paraId="378404DE">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（一）</w:t>
            </w:r>
          </w:p>
        </w:tc>
        <w:tc>
          <w:tcPr>
            <w:tcW w:w="1593" w:type="dxa"/>
            <w:vAlign w:val="center"/>
          </w:tcPr>
          <w:p w14:paraId="19D017EE">
            <w:pPr>
              <w:spacing w:line="240" w:lineRule="auto"/>
              <w:jc w:val="center"/>
              <w:rPr>
                <w:rFonts w:ascii="Times New Roman" w:hAnsi="Times New Roman" w:cs="Times New Roman"/>
                <w:sz w:val="21"/>
                <w:szCs w:val="18"/>
              </w:rPr>
            </w:pPr>
          </w:p>
        </w:tc>
        <w:tc>
          <w:tcPr>
            <w:tcW w:w="1015" w:type="dxa"/>
            <w:vAlign w:val="center"/>
          </w:tcPr>
          <w:p w14:paraId="3EF76E8C">
            <w:pPr>
              <w:spacing w:line="240" w:lineRule="auto"/>
              <w:jc w:val="center"/>
              <w:rPr>
                <w:rFonts w:ascii="Times New Roman" w:hAnsi="Times New Roman" w:cs="Times New Roman"/>
                <w:sz w:val="21"/>
                <w:szCs w:val="18"/>
              </w:rPr>
            </w:pPr>
          </w:p>
        </w:tc>
        <w:tc>
          <w:tcPr>
            <w:tcW w:w="992" w:type="dxa"/>
            <w:vAlign w:val="center"/>
          </w:tcPr>
          <w:p w14:paraId="2B92699C">
            <w:pPr>
              <w:spacing w:line="240" w:lineRule="auto"/>
              <w:jc w:val="center"/>
              <w:rPr>
                <w:rFonts w:ascii="Times New Roman" w:hAnsi="Times New Roman" w:cs="Times New Roman"/>
                <w:sz w:val="21"/>
                <w:szCs w:val="18"/>
              </w:rPr>
            </w:pPr>
          </w:p>
        </w:tc>
        <w:tc>
          <w:tcPr>
            <w:tcW w:w="868" w:type="dxa"/>
            <w:vAlign w:val="center"/>
          </w:tcPr>
          <w:p w14:paraId="2B2A939F">
            <w:pPr>
              <w:spacing w:line="240" w:lineRule="auto"/>
              <w:jc w:val="center"/>
              <w:rPr>
                <w:rFonts w:ascii="Times New Roman" w:hAnsi="Times New Roman" w:cs="Times New Roman"/>
                <w:sz w:val="21"/>
                <w:szCs w:val="18"/>
              </w:rPr>
            </w:pPr>
          </w:p>
        </w:tc>
        <w:tc>
          <w:tcPr>
            <w:tcW w:w="868" w:type="dxa"/>
            <w:vAlign w:val="center"/>
          </w:tcPr>
          <w:p w14:paraId="59608FB0">
            <w:pPr>
              <w:spacing w:line="240" w:lineRule="auto"/>
              <w:jc w:val="center"/>
              <w:rPr>
                <w:rFonts w:ascii="Times New Roman" w:hAnsi="Times New Roman" w:cs="Times New Roman"/>
                <w:sz w:val="21"/>
                <w:szCs w:val="18"/>
              </w:rPr>
            </w:pPr>
          </w:p>
        </w:tc>
        <w:tc>
          <w:tcPr>
            <w:tcW w:w="957" w:type="dxa"/>
          </w:tcPr>
          <w:p w14:paraId="2327A9DC">
            <w:pPr>
              <w:spacing w:line="240" w:lineRule="auto"/>
              <w:jc w:val="center"/>
              <w:rPr>
                <w:rFonts w:ascii="Times New Roman" w:hAnsi="Times New Roman" w:cs="Times New Roman"/>
                <w:sz w:val="21"/>
                <w:szCs w:val="18"/>
              </w:rPr>
            </w:pPr>
          </w:p>
        </w:tc>
        <w:tc>
          <w:tcPr>
            <w:tcW w:w="868" w:type="dxa"/>
            <w:vAlign w:val="center"/>
          </w:tcPr>
          <w:p w14:paraId="63304E2D">
            <w:pPr>
              <w:spacing w:line="240" w:lineRule="auto"/>
              <w:jc w:val="center"/>
              <w:rPr>
                <w:rFonts w:ascii="Times New Roman" w:hAnsi="Times New Roman" w:cs="Times New Roman"/>
                <w:sz w:val="21"/>
                <w:szCs w:val="18"/>
              </w:rPr>
            </w:pPr>
          </w:p>
        </w:tc>
        <w:tc>
          <w:tcPr>
            <w:tcW w:w="868" w:type="dxa"/>
            <w:vAlign w:val="center"/>
          </w:tcPr>
          <w:p w14:paraId="2F567D78">
            <w:pPr>
              <w:spacing w:line="240" w:lineRule="auto"/>
              <w:jc w:val="center"/>
              <w:rPr>
                <w:rFonts w:ascii="Times New Roman" w:hAnsi="Times New Roman" w:cs="Times New Roman"/>
                <w:sz w:val="21"/>
                <w:szCs w:val="18"/>
              </w:rPr>
            </w:pPr>
          </w:p>
        </w:tc>
        <w:tc>
          <w:tcPr>
            <w:tcW w:w="1104" w:type="dxa"/>
            <w:vAlign w:val="center"/>
          </w:tcPr>
          <w:p w14:paraId="2B0AC398">
            <w:pPr>
              <w:spacing w:line="240" w:lineRule="auto"/>
              <w:jc w:val="center"/>
              <w:rPr>
                <w:rFonts w:ascii="Times New Roman" w:hAnsi="Times New Roman" w:cs="Times New Roman"/>
                <w:sz w:val="21"/>
                <w:szCs w:val="18"/>
              </w:rPr>
            </w:pPr>
          </w:p>
        </w:tc>
      </w:tr>
      <w:tr w14:paraId="09218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864" w:type="dxa"/>
            <w:vAlign w:val="center"/>
          </w:tcPr>
          <w:p w14:paraId="4C9C1A26">
            <w:pPr>
              <w:spacing w:line="240" w:lineRule="auto"/>
              <w:jc w:val="center"/>
              <w:rPr>
                <w:rFonts w:ascii="Times New Roman" w:hAnsi="Times New Roman" w:cs="Times New Roman"/>
                <w:sz w:val="21"/>
                <w:szCs w:val="18"/>
              </w:rPr>
            </w:pPr>
          </w:p>
        </w:tc>
        <w:tc>
          <w:tcPr>
            <w:tcW w:w="1485" w:type="dxa"/>
            <w:vAlign w:val="center"/>
          </w:tcPr>
          <w:p w14:paraId="39B38CB7">
            <w:pPr>
              <w:spacing w:line="240" w:lineRule="auto"/>
              <w:jc w:val="center"/>
              <w:rPr>
                <w:rFonts w:ascii="Times New Roman" w:hAnsi="Times New Roman" w:cs="Times New Roman"/>
                <w:sz w:val="21"/>
                <w:szCs w:val="18"/>
              </w:rPr>
            </w:pPr>
          </w:p>
        </w:tc>
        <w:tc>
          <w:tcPr>
            <w:tcW w:w="912" w:type="dxa"/>
            <w:vAlign w:val="center"/>
          </w:tcPr>
          <w:p w14:paraId="17EDBD45">
            <w:pPr>
              <w:spacing w:line="240" w:lineRule="auto"/>
              <w:jc w:val="center"/>
              <w:rPr>
                <w:rFonts w:ascii="Times New Roman" w:hAnsi="Times New Roman" w:cs="Times New Roman"/>
                <w:sz w:val="21"/>
                <w:szCs w:val="18"/>
              </w:rPr>
            </w:pPr>
          </w:p>
        </w:tc>
        <w:tc>
          <w:tcPr>
            <w:tcW w:w="874" w:type="dxa"/>
            <w:vAlign w:val="center"/>
          </w:tcPr>
          <w:p w14:paraId="3115D1F1">
            <w:pPr>
              <w:spacing w:line="240" w:lineRule="auto"/>
              <w:jc w:val="center"/>
              <w:rPr>
                <w:rFonts w:ascii="Times New Roman" w:hAnsi="Times New Roman" w:cs="Times New Roman"/>
                <w:sz w:val="21"/>
                <w:szCs w:val="18"/>
              </w:rPr>
            </w:pPr>
          </w:p>
        </w:tc>
        <w:tc>
          <w:tcPr>
            <w:tcW w:w="868" w:type="dxa"/>
            <w:vAlign w:val="center"/>
          </w:tcPr>
          <w:p w14:paraId="0469007C">
            <w:pPr>
              <w:spacing w:line="240" w:lineRule="auto"/>
              <w:jc w:val="center"/>
              <w:rPr>
                <w:rFonts w:ascii="Times New Roman" w:hAnsi="Times New Roman" w:cs="Times New Roman"/>
                <w:sz w:val="21"/>
                <w:szCs w:val="18"/>
              </w:rPr>
            </w:pPr>
          </w:p>
        </w:tc>
        <w:tc>
          <w:tcPr>
            <w:tcW w:w="753" w:type="dxa"/>
            <w:vAlign w:val="center"/>
          </w:tcPr>
          <w:p w14:paraId="71972950">
            <w:pPr>
              <w:spacing w:line="240" w:lineRule="auto"/>
              <w:jc w:val="center"/>
              <w:rPr>
                <w:rFonts w:ascii="Times New Roman" w:hAnsi="Times New Roman" w:cs="Times New Roman"/>
                <w:sz w:val="21"/>
                <w:szCs w:val="18"/>
              </w:rPr>
            </w:pPr>
          </w:p>
        </w:tc>
        <w:tc>
          <w:tcPr>
            <w:tcW w:w="1593" w:type="dxa"/>
            <w:vAlign w:val="center"/>
          </w:tcPr>
          <w:p w14:paraId="3C681A5B">
            <w:pPr>
              <w:spacing w:line="240" w:lineRule="auto"/>
              <w:jc w:val="center"/>
              <w:rPr>
                <w:rFonts w:ascii="Times New Roman" w:hAnsi="Times New Roman" w:cs="Times New Roman"/>
                <w:sz w:val="21"/>
                <w:szCs w:val="18"/>
              </w:rPr>
            </w:pPr>
          </w:p>
        </w:tc>
        <w:tc>
          <w:tcPr>
            <w:tcW w:w="1015" w:type="dxa"/>
            <w:vAlign w:val="center"/>
          </w:tcPr>
          <w:p w14:paraId="20CC9746">
            <w:pPr>
              <w:spacing w:line="240" w:lineRule="auto"/>
              <w:jc w:val="center"/>
              <w:rPr>
                <w:rFonts w:ascii="Times New Roman" w:hAnsi="Times New Roman" w:cs="Times New Roman"/>
                <w:sz w:val="21"/>
                <w:szCs w:val="18"/>
              </w:rPr>
            </w:pPr>
          </w:p>
        </w:tc>
        <w:tc>
          <w:tcPr>
            <w:tcW w:w="992" w:type="dxa"/>
            <w:vAlign w:val="center"/>
          </w:tcPr>
          <w:p w14:paraId="6384C3BB">
            <w:pPr>
              <w:spacing w:line="240" w:lineRule="auto"/>
              <w:jc w:val="center"/>
              <w:rPr>
                <w:rFonts w:ascii="Times New Roman" w:hAnsi="Times New Roman" w:cs="Times New Roman"/>
                <w:sz w:val="21"/>
                <w:szCs w:val="18"/>
              </w:rPr>
            </w:pPr>
          </w:p>
        </w:tc>
        <w:tc>
          <w:tcPr>
            <w:tcW w:w="868" w:type="dxa"/>
            <w:vAlign w:val="center"/>
          </w:tcPr>
          <w:p w14:paraId="188EB2B1">
            <w:pPr>
              <w:spacing w:line="240" w:lineRule="auto"/>
              <w:jc w:val="center"/>
              <w:rPr>
                <w:rFonts w:ascii="Times New Roman" w:hAnsi="Times New Roman" w:cs="Times New Roman"/>
                <w:sz w:val="21"/>
                <w:szCs w:val="18"/>
              </w:rPr>
            </w:pPr>
          </w:p>
        </w:tc>
        <w:tc>
          <w:tcPr>
            <w:tcW w:w="868" w:type="dxa"/>
            <w:vAlign w:val="center"/>
          </w:tcPr>
          <w:p w14:paraId="3CDD549D">
            <w:pPr>
              <w:spacing w:line="240" w:lineRule="auto"/>
              <w:jc w:val="center"/>
              <w:rPr>
                <w:rFonts w:ascii="Times New Roman" w:hAnsi="Times New Roman" w:cs="Times New Roman"/>
                <w:sz w:val="21"/>
                <w:szCs w:val="18"/>
              </w:rPr>
            </w:pPr>
          </w:p>
        </w:tc>
        <w:tc>
          <w:tcPr>
            <w:tcW w:w="957" w:type="dxa"/>
          </w:tcPr>
          <w:p w14:paraId="54C9D084">
            <w:pPr>
              <w:spacing w:line="240" w:lineRule="auto"/>
              <w:jc w:val="center"/>
              <w:rPr>
                <w:rFonts w:ascii="Times New Roman" w:hAnsi="Times New Roman" w:cs="Times New Roman"/>
                <w:sz w:val="21"/>
                <w:szCs w:val="18"/>
              </w:rPr>
            </w:pPr>
          </w:p>
        </w:tc>
        <w:tc>
          <w:tcPr>
            <w:tcW w:w="868" w:type="dxa"/>
            <w:vAlign w:val="center"/>
          </w:tcPr>
          <w:p w14:paraId="1ACCC289">
            <w:pPr>
              <w:spacing w:line="240" w:lineRule="auto"/>
              <w:jc w:val="center"/>
              <w:rPr>
                <w:rFonts w:ascii="Times New Roman" w:hAnsi="Times New Roman" w:cs="Times New Roman"/>
                <w:sz w:val="21"/>
                <w:szCs w:val="18"/>
              </w:rPr>
            </w:pPr>
          </w:p>
        </w:tc>
        <w:tc>
          <w:tcPr>
            <w:tcW w:w="868" w:type="dxa"/>
            <w:vAlign w:val="center"/>
          </w:tcPr>
          <w:p w14:paraId="2C114B6F">
            <w:pPr>
              <w:spacing w:line="240" w:lineRule="auto"/>
              <w:jc w:val="center"/>
              <w:rPr>
                <w:rFonts w:ascii="Times New Roman" w:hAnsi="Times New Roman" w:cs="Times New Roman"/>
                <w:sz w:val="21"/>
                <w:szCs w:val="18"/>
              </w:rPr>
            </w:pPr>
          </w:p>
        </w:tc>
        <w:tc>
          <w:tcPr>
            <w:tcW w:w="1104" w:type="dxa"/>
            <w:vAlign w:val="center"/>
          </w:tcPr>
          <w:p w14:paraId="18D26605">
            <w:pPr>
              <w:spacing w:line="240" w:lineRule="auto"/>
              <w:jc w:val="center"/>
              <w:rPr>
                <w:rFonts w:ascii="Times New Roman" w:hAnsi="Times New Roman" w:cs="Times New Roman"/>
                <w:sz w:val="21"/>
                <w:szCs w:val="18"/>
              </w:rPr>
            </w:pPr>
          </w:p>
        </w:tc>
      </w:tr>
      <w:tr w14:paraId="3E7BC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864" w:type="dxa"/>
            <w:vAlign w:val="center"/>
          </w:tcPr>
          <w:p w14:paraId="53DA9A55">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三</w:t>
            </w:r>
          </w:p>
        </w:tc>
        <w:tc>
          <w:tcPr>
            <w:tcW w:w="1485" w:type="dxa"/>
            <w:vAlign w:val="center"/>
          </w:tcPr>
          <w:p w14:paraId="4B4D477B">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预备费</w:t>
            </w:r>
          </w:p>
        </w:tc>
        <w:tc>
          <w:tcPr>
            <w:tcW w:w="912" w:type="dxa"/>
            <w:vAlign w:val="center"/>
          </w:tcPr>
          <w:p w14:paraId="37CD803D">
            <w:pPr>
              <w:spacing w:line="240" w:lineRule="auto"/>
              <w:jc w:val="center"/>
              <w:rPr>
                <w:rFonts w:ascii="Times New Roman" w:hAnsi="Times New Roman" w:cs="Times New Roman"/>
                <w:sz w:val="21"/>
                <w:szCs w:val="18"/>
              </w:rPr>
            </w:pPr>
          </w:p>
        </w:tc>
        <w:tc>
          <w:tcPr>
            <w:tcW w:w="874" w:type="dxa"/>
            <w:vAlign w:val="center"/>
          </w:tcPr>
          <w:p w14:paraId="46C5DB04">
            <w:pPr>
              <w:spacing w:line="240" w:lineRule="auto"/>
              <w:jc w:val="center"/>
              <w:rPr>
                <w:rFonts w:ascii="Times New Roman" w:hAnsi="Times New Roman" w:cs="Times New Roman"/>
                <w:sz w:val="21"/>
                <w:szCs w:val="18"/>
              </w:rPr>
            </w:pPr>
          </w:p>
        </w:tc>
        <w:tc>
          <w:tcPr>
            <w:tcW w:w="868" w:type="dxa"/>
            <w:vAlign w:val="center"/>
          </w:tcPr>
          <w:p w14:paraId="2551D04D">
            <w:pPr>
              <w:spacing w:line="240" w:lineRule="auto"/>
              <w:jc w:val="center"/>
              <w:rPr>
                <w:rFonts w:ascii="Times New Roman" w:hAnsi="Times New Roman" w:cs="Times New Roman"/>
                <w:sz w:val="21"/>
                <w:szCs w:val="18"/>
              </w:rPr>
            </w:pPr>
          </w:p>
        </w:tc>
        <w:tc>
          <w:tcPr>
            <w:tcW w:w="753" w:type="dxa"/>
            <w:vAlign w:val="center"/>
          </w:tcPr>
          <w:p w14:paraId="04EA1BB7">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三</w:t>
            </w:r>
          </w:p>
        </w:tc>
        <w:tc>
          <w:tcPr>
            <w:tcW w:w="1593" w:type="dxa"/>
            <w:vAlign w:val="center"/>
          </w:tcPr>
          <w:p w14:paraId="6BCC315C">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预备费</w:t>
            </w:r>
          </w:p>
        </w:tc>
        <w:tc>
          <w:tcPr>
            <w:tcW w:w="1015" w:type="dxa"/>
            <w:vAlign w:val="center"/>
          </w:tcPr>
          <w:p w14:paraId="0633BDE7">
            <w:pPr>
              <w:spacing w:line="240" w:lineRule="auto"/>
              <w:jc w:val="center"/>
              <w:rPr>
                <w:rFonts w:ascii="Times New Roman" w:hAnsi="Times New Roman" w:cs="Times New Roman"/>
                <w:sz w:val="21"/>
                <w:szCs w:val="18"/>
              </w:rPr>
            </w:pPr>
          </w:p>
        </w:tc>
        <w:tc>
          <w:tcPr>
            <w:tcW w:w="992" w:type="dxa"/>
            <w:vAlign w:val="center"/>
          </w:tcPr>
          <w:p w14:paraId="4BC5D7D4">
            <w:pPr>
              <w:spacing w:line="240" w:lineRule="auto"/>
              <w:jc w:val="center"/>
              <w:rPr>
                <w:rFonts w:ascii="Times New Roman" w:hAnsi="Times New Roman" w:cs="Times New Roman"/>
                <w:sz w:val="21"/>
                <w:szCs w:val="18"/>
              </w:rPr>
            </w:pPr>
          </w:p>
        </w:tc>
        <w:tc>
          <w:tcPr>
            <w:tcW w:w="868" w:type="dxa"/>
            <w:vAlign w:val="center"/>
          </w:tcPr>
          <w:p w14:paraId="52085845">
            <w:pPr>
              <w:spacing w:line="240" w:lineRule="auto"/>
              <w:jc w:val="center"/>
              <w:rPr>
                <w:rFonts w:ascii="Times New Roman" w:hAnsi="Times New Roman" w:cs="Times New Roman"/>
                <w:sz w:val="21"/>
                <w:szCs w:val="18"/>
              </w:rPr>
            </w:pPr>
          </w:p>
        </w:tc>
        <w:tc>
          <w:tcPr>
            <w:tcW w:w="868" w:type="dxa"/>
            <w:vAlign w:val="center"/>
          </w:tcPr>
          <w:p w14:paraId="0384410E">
            <w:pPr>
              <w:spacing w:line="240" w:lineRule="auto"/>
              <w:jc w:val="center"/>
              <w:rPr>
                <w:rFonts w:ascii="Times New Roman" w:hAnsi="Times New Roman" w:cs="Times New Roman"/>
                <w:sz w:val="21"/>
                <w:szCs w:val="18"/>
              </w:rPr>
            </w:pPr>
          </w:p>
        </w:tc>
        <w:tc>
          <w:tcPr>
            <w:tcW w:w="957" w:type="dxa"/>
          </w:tcPr>
          <w:p w14:paraId="42A2CB03">
            <w:pPr>
              <w:spacing w:line="240" w:lineRule="auto"/>
              <w:jc w:val="center"/>
              <w:rPr>
                <w:rFonts w:ascii="Times New Roman" w:hAnsi="Times New Roman" w:cs="Times New Roman"/>
                <w:sz w:val="21"/>
                <w:szCs w:val="18"/>
              </w:rPr>
            </w:pPr>
          </w:p>
        </w:tc>
        <w:tc>
          <w:tcPr>
            <w:tcW w:w="868" w:type="dxa"/>
            <w:vAlign w:val="center"/>
          </w:tcPr>
          <w:p w14:paraId="2DA404C1">
            <w:pPr>
              <w:spacing w:line="240" w:lineRule="auto"/>
              <w:jc w:val="center"/>
              <w:rPr>
                <w:rFonts w:ascii="Times New Roman" w:hAnsi="Times New Roman" w:cs="Times New Roman"/>
                <w:sz w:val="21"/>
                <w:szCs w:val="18"/>
              </w:rPr>
            </w:pPr>
          </w:p>
        </w:tc>
        <w:tc>
          <w:tcPr>
            <w:tcW w:w="868" w:type="dxa"/>
            <w:vAlign w:val="center"/>
          </w:tcPr>
          <w:p w14:paraId="3EE9BCFC">
            <w:pPr>
              <w:spacing w:line="240" w:lineRule="auto"/>
              <w:jc w:val="center"/>
              <w:rPr>
                <w:rFonts w:ascii="Times New Roman" w:hAnsi="Times New Roman" w:cs="Times New Roman"/>
                <w:sz w:val="21"/>
                <w:szCs w:val="18"/>
              </w:rPr>
            </w:pPr>
          </w:p>
        </w:tc>
        <w:tc>
          <w:tcPr>
            <w:tcW w:w="1104" w:type="dxa"/>
            <w:vAlign w:val="center"/>
          </w:tcPr>
          <w:p w14:paraId="5601F495">
            <w:pPr>
              <w:spacing w:line="240" w:lineRule="auto"/>
              <w:jc w:val="center"/>
              <w:rPr>
                <w:rFonts w:ascii="Times New Roman" w:hAnsi="Times New Roman" w:cs="Times New Roman"/>
                <w:sz w:val="21"/>
                <w:szCs w:val="18"/>
              </w:rPr>
            </w:pPr>
          </w:p>
        </w:tc>
      </w:tr>
      <w:tr w14:paraId="55603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864" w:type="dxa"/>
            <w:vAlign w:val="center"/>
          </w:tcPr>
          <w:p w14:paraId="197EC3DB">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（一）</w:t>
            </w:r>
          </w:p>
        </w:tc>
        <w:tc>
          <w:tcPr>
            <w:tcW w:w="1485" w:type="dxa"/>
            <w:vAlign w:val="center"/>
          </w:tcPr>
          <w:p w14:paraId="57EACD82">
            <w:pPr>
              <w:spacing w:line="240" w:lineRule="auto"/>
              <w:jc w:val="center"/>
              <w:rPr>
                <w:rFonts w:ascii="Times New Roman" w:hAnsi="Times New Roman" w:cs="Times New Roman"/>
                <w:sz w:val="21"/>
                <w:szCs w:val="18"/>
              </w:rPr>
            </w:pPr>
          </w:p>
        </w:tc>
        <w:tc>
          <w:tcPr>
            <w:tcW w:w="912" w:type="dxa"/>
            <w:vAlign w:val="center"/>
          </w:tcPr>
          <w:p w14:paraId="4CAE1302">
            <w:pPr>
              <w:spacing w:line="240" w:lineRule="auto"/>
              <w:jc w:val="center"/>
              <w:rPr>
                <w:rFonts w:ascii="Times New Roman" w:hAnsi="Times New Roman" w:cs="Times New Roman"/>
                <w:sz w:val="21"/>
                <w:szCs w:val="18"/>
              </w:rPr>
            </w:pPr>
          </w:p>
        </w:tc>
        <w:tc>
          <w:tcPr>
            <w:tcW w:w="874" w:type="dxa"/>
            <w:vAlign w:val="center"/>
          </w:tcPr>
          <w:p w14:paraId="1559E33E">
            <w:pPr>
              <w:spacing w:line="240" w:lineRule="auto"/>
              <w:jc w:val="center"/>
              <w:rPr>
                <w:rFonts w:ascii="Times New Roman" w:hAnsi="Times New Roman" w:cs="Times New Roman"/>
                <w:sz w:val="21"/>
                <w:szCs w:val="18"/>
              </w:rPr>
            </w:pPr>
          </w:p>
        </w:tc>
        <w:tc>
          <w:tcPr>
            <w:tcW w:w="868" w:type="dxa"/>
            <w:vAlign w:val="center"/>
          </w:tcPr>
          <w:p w14:paraId="78A7BDB8">
            <w:pPr>
              <w:spacing w:line="240" w:lineRule="auto"/>
              <w:jc w:val="center"/>
              <w:rPr>
                <w:rFonts w:ascii="Times New Roman" w:hAnsi="Times New Roman" w:cs="Times New Roman"/>
                <w:sz w:val="21"/>
                <w:szCs w:val="18"/>
              </w:rPr>
            </w:pPr>
          </w:p>
        </w:tc>
        <w:tc>
          <w:tcPr>
            <w:tcW w:w="753" w:type="dxa"/>
            <w:vAlign w:val="center"/>
          </w:tcPr>
          <w:p w14:paraId="45761D1F">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（一）</w:t>
            </w:r>
          </w:p>
        </w:tc>
        <w:tc>
          <w:tcPr>
            <w:tcW w:w="1593" w:type="dxa"/>
            <w:vAlign w:val="center"/>
          </w:tcPr>
          <w:p w14:paraId="1BB8A5CB">
            <w:pPr>
              <w:spacing w:line="240" w:lineRule="auto"/>
              <w:jc w:val="center"/>
              <w:rPr>
                <w:rFonts w:ascii="Times New Roman" w:hAnsi="Times New Roman" w:cs="Times New Roman"/>
                <w:sz w:val="21"/>
                <w:szCs w:val="18"/>
              </w:rPr>
            </w:pPr>
          </w:p>
        </w:tc>
        <w:tc>
          <w:tcPr>
            <w:tcW w:w="1015" w:type="dxa"/>
            <w:vAlign w:val="center"/>
          </w:tcPr>
          <w:p w14:paraId="2DB5A298">
            <w:pPr>
              <w:spacing w:line="240" w:lineRule="auto"/>
              <w:jc w:val="center"/>
              <w:rPr>
                <w:rFonts w:ascii="Times New Roman" w:hAnsi="Times New Roman" w:cs="Times New Roman"/>
                <w:sz w:val="21"/>
                <w:szCs w:val="18"/>
              </w:rPr>
            </w:pPr>
          </w:p>
        </w:tc>
        <w:tc>
          <w:tcPr>
            <w:tcW w:w="992" w:type="dxa"/>
            <w:vAlign w:val="center"/>
          </w:tcPr>
          <w:p w14:paraId="67D20240">
            <w:pPr>
              <w:spacing w:line="240" w:lineRule="auto"/>
              <w:jc w:val="center"/>
              <w:rPr>
                <w:rFonts w:ascii="Times New Roman" w:hAnsi="Times New Roman" w:cs="Times New Roman"/>
                <w:sz w:val="21"/>
                <w:szCs w:val="18"/>
              </w:rPr>
            </w:pPr>
          </w:p>
        </w:tc>
        <w:tc>
          <w:tcPr>
            <w:tcW w:w="868" w:type="dxa"/>
            <w:vAlign w:val="center"/>
          </w:tcPr>
          <w:p w14:paraId="14904144">
            <w:pPr>
              <w:spacing w:line="240" w:lineRule="auto"/>
              <w:jc w:val="center"/>
              <w:rPr>
                <w:rFonts w:ascii="Times New Roman" w:hAnsi="Times New Roman" w:cs="Times New Roman"/>
                <w:sz w:val="21"/>
                <w:szCs w:val="18"/>
              </w:rPr>
            </w:pPr>
          </w:p>
        </w:tc>
        <w:tc>
          <w:tcPr>
            <w:tcW w:w="868" w:type="dxa"/>
            <w:vAlign w:val="center"/>
          </w:tcPr>
          <w:p w14:paraId="2B137A25">
            <w:pPr>
              <w:spacing w:line="240" w:lineRule="auto"/>
              <w:jc w:val="center"/>
              <w:rPr>
                <w:rFonts w:ascii="Times New Roman" w:hAnsi="Times New Roman" w:cs="Times New Roman"/>
                <w:sz w:val="21"/>
                <w:szCs w:val="18"/>
              </w:rPr>
            </w:pPr>
          </w:p>
        </w:tc>
        <w:tc>
          <w:tcPr>
            <w:tcW w:w="957" w:type="dxa"/>
          </w:tcPr>
          <w:p w14:paraId="44422E23">
            <w:pPr>
              <w:spacing w:line="240" w:lineRule="auto"/>
              <w:jc w:val="center"/>
              <w:rPr>
                <w:rFonts w:ascii="Times New Roman" w:hAnsi="Times New Roman" w:cs="Times New Roman"/>
                <w:sz w:val="21"/>
                <w:szCs w:val="18"/>
              </w:rPr>
            </w:pPr>
          </w:p>
        </w:tc>
        <w:tc>
          <w:tcPr>
            <w:tcW w:w="868" w:type="dxa"/>
            <w:vAlign w:val="center"/>
          </w:tcPr>
          <w:p w14:paraId="59F5D071">
            <w:pPr>
              <w:spacing w:line="240" w:lineRule="auto"/>
              <w:jc w:val="center"/>
              <w:rPr>
                <w:rFonts w:ascii="Times New Roman" w:hAnsi="Times New Roman" w:cs="Times New Roman"/>
                <w:sz w:val="21"/>
                <w:szCs w:val="18"/>
              </w:rPr>
            </w:pPr>
          </w:p>
        </w:tc>
        <w:tc>
          <w:tcPr>
            <w:tcW w:w="868" w:type="dxa"/>
            <w:vAlign w:val="center"/>
          </w:tcPr>
          <w:p w14:paraId="2E8970F0">
            <w:pPr>
              <w:spacing w:line="240" w:lineRule="auto"/>
              <w:jc w:val="center"/>
              <w:rPr>
                <w:rFonts w:ascii="Times New Roman" w:hAnsi="Times New Roman" w:cs="Times New Roman"/>
                <w:sz w:val="21"/>
                <w:szCs w:val="18"/>
              </w:rPr>
            </w:pPr>
          </w:p>
        </w:tc>
        <w:tc>
          <w:tcPr>
            <w:tcW w:w="1104" w:type="dxa"/>
            <w:vAlign w:val="center"/>
          </w:tcPr>
          <w:p w14:paraId="568D7344">
            <w:pPr>
              <w:spacing w:line="240" w:lineRule="auto"/>
              <w:jc w:val="center"/>
              <w:rPr>
                <w:rFonts w:ascii="Times New Roman" w:hAnsi="Times New Roman" w:cs="Times New Roman"/>
                <w:sz w:val="21"/>
                <w:szCs w:val="18"/>
              </w:rPr>
            </w:pPr>
          </w:p>
        </w:tc>
      </w:tr>
      <w:tr w14:paraId="3D28F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864" w:type="dxa"/>
            <w:vAlign w:val="center"/>
          </w:tcPr>
          <w:p w14:paraId="41E3F9CB">
            <w:pPr>
              <w:spacing w:line="240" w:lineRule="auto"/>
              <w:jc w:val="center"/>
              <w:rPr>
                <w:rFonts w:ascii="Times New Roman" w:hAnsi="Times New Roman" w:cs="Times New Roman"/>
                <w:sz w:val="21"/>
                <w:szCs w:val="18"/>
              </w:rPr>
            </w:pPr>
          </w:p>
        </w:tc>
        <w:tc>
          <w:tcPr>
            <w:tcW w:w="1485" w:type="dxa"/>
            <w:vAlign w:val="center"/>
          </w:tcPr>
          <w:p w14:paraId="63204EBD">
            <w:pPr>
              <w:spacing w:line="240" w:lineRule="auto"/>
              <w:jc w:val="center"/>
              <w:rPr>
                <w:rFonts w:ascii="Times New Roman" w:hAnsi="Times New Roman" w:cs="Times New Roman"/>
                <w:sz w:val="21"/>
                <w:szCs w:val="18"/>
              </w:rPr>
            </w:pPr>
          </w:p>
        </w:tc>
        <w:tc>
          <w:tcPr>
            <w:tcW w:w="912" w:type="dxa"/>
            <w:vAlign w:val="center"/>
          </w:tcPr>
          <w:p w14:paraId="055C363A">
            <w:pPr>
              <w:spacing w:line="240" w:lineRule="auto"/>
              <w:jc w:val="center"/>
              <w:rPr>
                <w:rFonts w:ascii="Times New Roman" w:hAnsi="Times New Roman" w:cs="Times New Roman"/>
                <w:sz w:val="21"/>
                <w:szCs w:val="18"/>
              </w:rPr>
            </w:pPr>
          </w:p>
        </w:tc>
        <w:tc>
          <w:tcPr>
            <w:tcW w:w="874" w:type="dxa"/>
            <w:vAlign w:val="center"/>
          </w:tcPr>
          <w:p w14:paraId="3B976F56">
            <w:pPr>
              <w:spacing w:line="240" w:lineRule="auto"/>
              <w:jc w:val="center"/>
              <w:rPr>
                <w:rFonts w:ascii="Times New Roman" w:hAnsi="Times New Roman" w:cs="Times New Roman"/>
                <w:sz w:val="21"/>
                <w:szCs w:val="18"/>
              </w:rPr>
            </w:pPr>
          </w:p>
        </w:tc>
        <w:tc>
          <w:tcPr>
            <w:tcW w:w="868" w:type="dxa"/>
            <w:vAlign w:val="center"/>
          </w:tcPr>
          <w:p w14:paraId="2ECF0841">
            <w:pPr>
              <w:spacing w:line="240" w:lineRule="auto"/>
              <w:jc w:val="center"/>
              <w:rPr>
                <w:rFonts w:ascii="Times New Roman" w:hAnsi="Times New Roman" w:cs="Times New Roman"/>
                <w:sz w:val="21"/>
                <w:szCs w:val="18"/>
              </w:rPr>
            </w:pPr>
          </w:p>
        </w:tc>
        <w:tc>
          <w:tcPr>
            <w:tcW w:w="753" w:type="dxa"/>
            <w:vAlign w:val="center"/>
          </w:tcPr>
          <w:p w14:paraId="5E1B150F">
            <w:pPr>
              <w:spacing w:line="240" w:lineRule="auto"/>
              <w:jc w:val="center"/>
              <w:rPr>
                <w:rFonts w:ascii="Times New Roman" w:hAnsi="Times New Roman" w:cs="Times New Roman"/>
                <w:sz w:val="21"/>
                <w:szCs w:val="18"/>
              </w:rPr>
            </w:pPr>
          </w:p>
        </w:tc>
        <w:tc>
          <w:tcPr>
            <w:tcW w:w="1593" w:type="dxa"/>
            <w:vAlign w:val="center"/>
          </w:tcPr>
          <w:p w14:paraId="752B634F">
            <w:pPr>
              <w:spacing w:line="240" w:lineRule="auto"/>
              <w:jc w:val="center"/>
              <w:rPr>
                <w:rFonts w:ascii="Times New Roman" w:hAnsi="Times New Roman" w:cs="Times New Roman"/>
                <w:sz w:val="21"/>
                <w:szCs w:val="18"/>
              </w:rPr>
            </w:pPr>
          </w:p>
        </w:tc>
        <w:tc>
          <w:tcPr>
            <w:tcW w:w="1015" w:type="dxa"/>
            <w:vAlign w:val="center"/>
          </w:tcPr>
          <w:p w14:paraId="01FA3560">
            <w:pPr>
              <w:spacing w:line="240" w:lineRule="auto"/>
              <w:jc w:val="center"/>
              <w:rPr>
                <w:rFonts w:ascii="Times New Roman" w:hAnsi="Times New Roman" w:cs="Times New Roman"/>
                <w:sz w:val="21"/>
                <w:szCs w:val="18"/>
              </w:rPr>
            </w:pPr>
          </w:p>
        </w:tc>
        <w:tc>
          <w:tcPr>
            <w:tcW w:w="992" w:type="dxa"/>
            <w:vAlign w:val="center"/>
          </w:tcPr>
          <w:p w14:paraId="7572B1E7">
            <w:pPr>
              <w:spacing w:line="240" w:lineRule="auto"/>
              <w:jc w:val="center"/>
              <w:rPr>
                <w:rFonts w:ascii="Times New Roman" w:hAnsi="Times New Roman" w:cs="Times New Roman"/>
                <w:sz w:val="21"/>
                <w:szCs w:val="18"/>
              </w:rPr>
            </w:pPr>
          </w:p>
        </w:tc>
        <w:tc>
          <w:tcPr>
            <w:tcW w:w="868" w:type="dxa"/>
            <w:vAlign w:val="center"/>
          </w:tcPr>
          <w:p w14:paraId="5E3861E9">
            <w:pPr>
              <w:spacing w:line="240" w:lineRule="auto"/>
              <w:jc w:val="center"/>
              <w:rPr>
                <w:rFonts w:ascii="Times New Roman" w:hAnsi="Times New Roman" w:cs="Times New Roman"/>
                <w:sz w:val="21"/>
                <w:szCs w:val="18"/>
              </w:rPr>
            </w:pPr>
          </w:p>
        </w:tc>
        <w:tc>
          <w:tcPr>
            <w:tcW w:w="868" w:type="dxa"/>
            <w:vAlign w:val="center"/>
          </w:tcPr>
          <w:p w14:paraId="32CCF152">
            <w:pPr>
              <w:spacing w:line="240" w:lineRule="auto"/>
              <w:jc w:val="center"/>
              <w:rPr>
                <w:rFonts w:ascii="Times New Roman" w:hAnsi="Times New Roman" w:cs="Times New Roman"/>
                <w:sz w:val="21"/>
                <w:szCs w:val="18"/>
              </w:rPr>
            </w:pPr>
          </w:p>
        </w:tc>
        <w:tc>
          <w:tcPr>
            <w:tcW w:w="957" w:type="dxa"/>
          </w:tcPr>
          <w:p w14:paraId="475535D8">
            <w:pPr>
              <w:spacing w:line="240" w:lineRule="auto"/>
              <w:jc w:val="center"/>
              <w:rPr>
                <w:rFonts w:ascii="Times New Roman" w:hAnsi="Times New Roman" w:cs="Times New Roman"/>
                <w:sz w:val="21"/>
                <w:szCs w:val="18"/>
              </w:rPr>
            </w:pPr>
          </w:p>
        </w:tc>
        <w:tc>
          <w:tcPr>
            <w:tcW w:w="868" w:type="dxa"/>
            <w:vAlign w:val="center"/>
          </w:tcPr>
          <w:p w14:paraId="0C60F6D2">
            <w:pPr>
              <w:spacing w:line="240" w:lineRule="auto"/>
              <w:jc w:val="center"/>
              <w:rPr>
                <w:rFonts w:ascii="Times New Roman" w:hAnsi="Times New Roman" w:cs="Times New Roman"/>
                <w:sz w:val="21"/>
                <w:szCs w:val="18"/>
              </w:rPr>
            </w:pPr>
          </w:p>
        </w:tc>
        <w:tc>
          <w:tcPr>
            <w:tcW w:w="868" w:type="dxa"/>
            <w:vAlign w:val="center"/>
          </w:tcPr>
          <w:p w14:paraId="1BF061A3">
            <w:pPr>
              <w:spacing w:line="240" w:lineRule="auto"/>
              <w:jc w:val="center"/>
              <w:rPr>
                <w:rFonts w:ascii="Times New Roman" w:hAnsi="Times New Roman" w:cs="Times New Roman"/>
                <w:sz w:val="21"/>
                <w:szCs w:val="18"/>
              </w:rPr>
            </w:pPr>
          </w:p>
        </w:tc>
        <w:tc>
          <w:tcPr>
            <w:tcW w:w="1104" w:type="dxa"/>
            <w:vAlign w:val="center"/>
          </w:tcPr>
          <w:p w14:paraId="18678DFB">
            <w:pPr>
              <w:spacing w:line="240" w:lineRule="auto"/>
              <w:jc w:val="center"/>
              <w:rPr>
                <w:rFonts w:ascii="Times New Roman" w:hAnsi="Times New Roman" w:cs="Times New Roman"/>
                <w:sz w:val="21"/>
                <w:szCs w:val="18"/>
              </w:rPr>
            </w:pPr>
          </w:p>
        </w:tc>
      </w:tr>
      <w:tr w14:paraId="3FE28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864" w:type="dxa"/>
            <w:vAlign w:val="center"/>
          </w:tcPr>
          <w:p w14:paraId="36AC7E77">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四</w:t>
            </w:r>
          </w:p>
        </w:tc>
        <w:tc>
          <w:tcPr>
            <w:tcW w:w="1485" w:type="dxa"/>
            <w:vAlign w:val="center"/>
          </w:tcPr>
          <w:p w14:paraId="0C6454CC">
            <w:pPr>
              <w:spacing w:line="240" w:lineRule="auto"/>
              <w:jc w:val="center"/>
              <w:rPr>
                <w:rFonts w:ascii="Times New Roman" w:hAnsi="Times New Roman" w:cs="Times New Roman"/>
                <w:sz w:val="21"/>
                <w:szCs w:val="18"/>
              </w:rPr>
            </w:pPr>
            <w:r>
              <w:rPr>
                <w:rFonts w:hint="eastAsia"/>
                <w:sz w:val="21"/>
              </w:rPr>
              <w:t>建设期融资费用</w:t>
            </w:r>
          </w:p>
        </w:tc>
        <w:tc>
          <w:tcPr>
            <w:tcW w:w="912" w:type="dxa"/>
            <w:vAlign w:val="center"/>
          </w:tcPr>
          <w:p w14:paraId="4F5B5839">
            <w:pPr>
              <w:spacing w:line="240" w:lineRule="auto"/>
              <w:jc w:val="center"/>
              <w:rPr>
                <w:rFonts w:ascii="Times New Roman" w:hAnsi="Times New Roman" w:cs="Times New Roman"/>
                <w:sz w:val="21"/>
                <w:szCs w:val="18"/>
              </w:rPr>
            </w:pPr>
          </w:p>
        </w:tc>
        <w:tc>
          <w:tcPr>
            <w:tcW w:w="874" w:type="dxa"/>
            <w:vAlign w:val="center"/>
          </w:tcPr>
          <w:p w14:paraId="3171040A">
            <w:pPr>
              <w:spacing w:line="240" w:lineRule="auto"/>
              <w:jc w:val="center"/>
              <w:rPr>
                <w:rFonts w:ascii="Times New Roman" w:hAnsi="Times New Roman" w:cs="Times New Roman"/>
                <w:sz w:val="21"/>
                <w:szCs w:val="18"/>
              </w:rPr>
            </w:pPr>
          </w:p>
        </w:tc>
        <w:tc>
          <w:tcPr>
            <w:tcW w:w="868" w:type="dxa"/>
            <w:vAlign w:val="center"/>
          </w:tcPr>
          <w:p w14:paraId="043DAA90">
            <w:pPr>
              <w:spacing w:line="240" w:lineRule="auto"/>
              <w:jc w:val="center"/>
              <w:rPr>
                <w:rFonts w:ascii="Times New Roman" w:hAnsi="Times New Roman" w:cs="Times New Roman"/>
                <w:sz w:val="21"/>
                <w:szCs w:val="18"/>
              </w:rPr>
            </w:pPr>
          </w:p>
        </w:tc>
        <w:tc>
          <w:tcPr>
            <w:tcW w:w="753" w:type="dxa"/>
            <w:vAlign w:val="center"/>
          </w:tcPr>
          <w:p w14:paraId="2661F096">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四</w:t>
            </w:r>
          </w:p>
        </w:tc>
        <w:tc>
          <w:tcPr>
            <w:tcW w:w="1593" w:type="dxa"/>
            <w:vAlign w:val="center"/>
          </w:tcPr>
          <w:p w14:paraId="03DE9977">
            <w:pPr>
              <w:spacing w:line="240" w:lineRule="auto"/>
              <w:jc w:val="center"/>
              <w:rPr>
                <w:rFonts w:ascii="Times New Roman" w:hAnsi="Times New Roman" w:cs="Times New Roman"/>
                <w:sz w:val="21"/>
                <w:szCs w:val="18"/>
              </w:rPr>
            </w:pPr>
            <w:r>
              <w:rPr>
                <w:rFonts w:hint="eastAsia"/>
                <w:sz w:val="21"/>
              </w:rPr>
              <w:t>建设期融资费用</w:t>
            </w:r>
          </w:p>
        </w:tc>
        <w:tc>
          <w:tcPr>
            <w:tcW w:w="1015" w:type="dxa"/>
            <w:vAlign w:val="center"/>
          </w:tcPr>
          <w:p w14:paraId="0292D0E6">
            <w:pPr>
              <w:spacing w:line="240" w:lineRule="auto"/>
              <w:jc w:val="center"/>
              <w:rPr>
                <w:rFonts w:ascii="Times New Roman" w:hAnsi="Times New Roman" w:cs="Times New Roman"/>
                <w:sz w:val="21"/>
                <w:szCs w:val="18"/>
              </w:rPr>
            </w:pPr>
          </w:p>
        </w:tc>
        <w:tc>
          <w:tcPr>
            <w:tcW w:w="992" w:type="dxa"/>
            <w:vAlign w:val="center"/>
          </w:tcPr>
          <w:p w14:paraId="1E6E76D3">
            <w:pPr>
              <w:spacing w:line="240" w:lineRule="auto"/>
              <w:jc w:val="center"/>
              <w:rPr>
                <w:rFonts w:ascii="Times New Roman" w:hAnsi="Times New Roman" w:cs="Times New Roman"/>
                <w:sz w:val="21"/>
                <w:szCs w:val="18"/>
              </w:rPr>
            </w:pPr>
          </w:p>
        </w:tc>
        <w:tc>
          <w:tcPr>
            <w:tcW w:w="868" w:type="dxa"/>
            <w:vAlign w:val="center"/>
          </w:tcPr>
          <w:p w14:paraId="1AB2562F">
            <w:pPr>
              <w:spacing w:line="240" w:lineRule="auto"/>
              <w:jc w:val="center"/>
              <w:rPr>
                <w:rFonts w:ascii="Times New Roman" w:hAnsi="Times New Roman" w:cs="Times New Roman"/>
                <w:sz w:val="21"/>
                <w:szCs w:val="18"/>
              </w:rPr>
            </w:pPr>
          </w:p>
        </w:tc>
        <w:tc>
          <w:tcPr>
            <w:tcW w:w="868" w:type="dxa"/>
            <w:vAlign w:val="center"/>
          </w:tcPr>
          <w:p w14:paraId="20B93590">
            <w:pPr>
              <w:spacing w:line="240" w:lineRule="auto"/>
              <w:jc w:val="center"/>
              <w:rPr>
                <w:rFonts w:ascii="Times New Roman" w:hAnsi="Times New Roman" w:cs="Times New Roman"/>
                <w:sz w:val="21"/>
                <w:szCs w:val="18"/>
              </w:rPr>
            </w:pPr>
          </w:p>
        </w:tc>
        <w:tc>
          <w:tcPr>
            <w:tcW w:w="957" w:type="dxa"/>
          </w:tcPr>
          <w:p w14:paraId="06467E9E">
            <w:pPr>
              <w:spacing w:line="240" w:lineRule="auto"/>
              <w:jc w:val="center"/>
              <w:rPr>
                <w:rFonts w:ascii="Times New Roman" w:hAnsi="Times New Roman" w:cs="Times New Roman"/>
                <w:sz w:val="21"/>
                <w:szCs w:val="18"/>
              </w:rPr>
            </w:pPr>
          </w:p>
        </w:tc>
        <w:tc>
          <w:tcPr>
            <w:tcW w:w="868" w:type="dxa"/>
            <w:vAlign w:val="center"/>
          </w:tcPr>
          <w:p w14:paraId="02E51511">
            <w:pPr>
              <w:spacing w:line="240" w:lineRule="auto"/>
              <w:jc w:val="center"/>
              <w:rPr>
                <w:rFonts w:ascii="Times New Roman" w:hAnsi="Times New Roman" w:cs="Times New Roman"/>
                <w:sz w:val="21"/>
                <w:szCs w:val="18"/>
              </w:rPr>
            </w:pPr>
          </w:p>
        </w:tc>
        <w:tc>
          <w:tcPr>
            <w:tcW w:w="868" w:type="dxa"/>
            <w:vAlign w:val="center"/>
          </w:tcPr>
          <w:p w14:paraId="2C13A2B8">
            <w:pPr>
              <w:spacing w:line="240" w:lineRule="auto"/>
              <w:jc w:val="center"/>
              <w:rPr>
                <w:rFonts w:ascii="Times New Roman" w:hAnsi="Times New Roman" w:cs="Times New Roman"/>
                <w:sz w:val="21"/>
                <w:szCs w:val="18"/>
              </w:rPr>
            </w:pPr>
          </w:p>
        </w:tc>
        <w:tc>
          <w:tcPr>
            <w:tcW w:w="1104" w:type="dxa"/>
            <w:vAlign w:val="center"/>
          </w:tcPr>
          <w:p w14:paraId="3DC05B11">
            <w:pPr>
              <w:spacing w:line="240" w:lineRule="auto"/>
              <w:jc w:val="center"/>
              <w:rPr>
                <w:rFonts w:ascii="Times New Roman" w:hAnsi="Times New Roman" w:cs="Times New Roman"/>
                <w:sz w:val="21"/>
                <w:szCs w:val="18"/>
              </w:rPr>
            </w:pPr>
          </w:p>
        </w:tc>
      </w:tr>
      <w:tr w14:paraId="488B4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864" w:type="dxa"/>
            <w:vAlign w:val="center"/>
          </w:tcPr>
          <w:p w14:paraId="6557598C">
            <w:pPr>
              <w:spacing w:line="240" w:lineRule="auto"/>
              <w:jc w:val="center"/>
              <w:rPr>
                <w:rFonts w:ascii="Times New Roman" w:hAnsi="Times New Roman" w:cs="Times New Roman"/>
                <w:sz w:val="21"/>
                <w:szCs w:val="18"/>
              </w:rPr>
            </w:pPr>
          </w:p>
        </w:tc>
        <w:tc>
          <w:tcPr>
            <w:tcW w:w="1485" w:type="dxa"/>
            <w:vAlign w:val="center"/>
          </w:tcPr>
          <w:p w14:paraId="57A6ED3C">
            <w:pPr>
              <w:spacing w:line="240" w:lineRule="auto"/>
              <w:jc w:val="center"/>
              <w:rPr>
                <w:sz w:val="21"/>
              </w:rPr>
            </w:pPr>
          </w:p>
        </w:tc>
        <w:tc>
          <w:tcPr>
            <w:tcW w:w="912" w:type="dxa"/>
            <w:vAlign w:val="center"/>
          </w:tcPr>
          <w:p w14:paraId="69890818">
            <w:pPr>
              <w:spacing w:line="240" w:lineRule="auto"/>
              <w:jc w:val="center"/>
              <w:rPr>
                <w:rFonts w:ascii="Times New Roman" w:hAnsi="Times New Roman" w:cs="Times New Roman"/>
                <w:sz w:val="21"/>
                <w:szCs w:val="18"/>
              </w:rPr>
            </w:pPr>
          </w:p>
        </w:tc>
        <w:tc>
          <w:tcPr>
            <w:tcW w:w="874" w:type="dxa"/>
            <w:vAlign w:val="center"/>
          </w:tcPr>
          <w:p w14:paraId="7B3EBE82">
            <w:pPr>
              <w:spacing w:line="240" w:lineRule="auto"/>
              <w:jc w:val="center"/>
              <w:rPr>
                <w:rFonts w:ascii="Times New Roman" w:hAnsi="Times New Roman" w:cs="Times New Roman"/>
                <w:sz w:val="21"/>
                <w:szCs w:val="18"/>
              </w:rPr>
            </w:pPr>
          </w:p>
        </w:tc>
        <w:tc>
          <w:tcPr>
            <w:tcW w:w="868" w:type="dxa"/>
            <w:vAlign w:val="center"/>
          </w:tcPr>
          <w:p w14:paraId="2C5C0BFC">
            <w:pPr>
              <w:spacing w:line="240" w:lineRule="auto"/>
              <w:jc w:val="center"/>
              <w:rPr>
                <w:rFonts w:ascii="Times New Roman" w:hAnsi="Times New Roman" w:cs="Times New Roman"/>
                <w:sz w:val="21"/>
                <w:szCs w:val="18"/>
              </w:rPr>
            </w:pPr>
          </w:p>
        </w:tc>
        <w:tc>
          <w:tcPr>
            <w:tcW w:w="753" w:type="dxa"/>
            <w:vAlign w:val="center"/>
          </w:tcPr>
          <w:p w14:paraId="562E478C">
            <w:pPr>
              <w:spacing w:line="240" w:lineRule="auto"/>
              <w:jc w:val="center"/>
              <w:rPr>
                <w:rFonts w:ascii="Times New Roman" w:hAnsi="Times New Roman" w:cs="Times New Roman"/>
                <w:sz w:val="21"/>
                <w:szCs w:val="18"/>
              </w:rPr>
            </w:pPr>
          </w:p>
        </w:tc>
        <w:tc>
          <w:tcPr>
            <w:tcW w:w="1593" w:type="dxa"/>
            <w:vAlign w:val="center"/>
          </w:tcPr>
          <w:p w14:paraId="6B0D51AD">
            <w:pPr>
              <w:spacing w:line="240" w:lineRule="auto"/>
              <w:jc w:val="center"/>
              <w:rPr>
                <w:sz w:val="21"/>
              </w:rPr>
            </w:pPr>
          </w:p>
        </w:tc>
        <w:tc>
          <w:tcPr>
            <w:tcW w:w="1015" w:type="dxa"/>
            <w:vAlign w:val="center"/>
          </w:tcPr>
          <w:p w14:paraId="20181C15">
            <w:pPr>
              <w:spacing w:line="240" w:lineRule="auto"/>
              <w:jc w:val="center"/>
              <w:rPr>
                <w:rFonts w:ascii="Times New Roman" w:hAnsi="Times New Roman" w:cs="Times New Roman"/>
                <w:sz w:val="21"/>
                <w:szCs w:val="18"/>
              </w:rPr>
            </w:pPr>
          </w:p>
        </w:tc>
        <w:tc>
          <w:tcPr>
            <w:tcW w:w="992" w:type="dxa"/>
            <w:vAlign w:val="center"/>
          </w:tcPr>
          <w:p w14:paraId="7EDE7CDD">
            <w:pPr>
              <w:spacing w:line="240" w:lineRule="auto"/>
              <w:jc w:val="center"/>
              <w:rPr>
                <w:rFonts w:ascii="Times New Roman" w:hAnsi="Times New Roman" w:cs="Times New Roman"/>
                <w:sz w:val="21"/>
                <w:szCs w:val="18"/>
              </w:rPr>
            </w:pPr>
          </w:p>
        </w:tc>
        <w:tc>
          <w:tcPr>
            <w:tcW w:w="868" w:type="dxa"/>
            <w:vAlign w:val="center"/>
          </w:tcPr>
          <w:p w14:paraId="0976BB66">
            <w:pPr>
              <w:spacing w:line="240" w:lineRule="auto"/>
              <w:jc w:val="center"/>
              <w:rPr>
                <w:rFonts w:ascii="Times New Roman" w:hAnsi="Times New Roman" w:cs="Times New Roman"/>
                <w:sz w:val="21"/>
                <w:szCs w:val="18"/>
              </w:rPr>
            </w:pPr>
          </w:p>
        </w:tc>
        <w:tc>
          <w:tcPr>
            <w:tcW w:w="868" w:type="dxa"/>
            <w:vAlign w:val="center"/>
          </w:tcPr>
          <w:p w14:paraId="5FD25AFC">
            <w:pPr>
              <w:spacing w:line="240" w:lineRule="auto"/>
              <w:jc w:val="center"/>
              <w:rPr>
                <w:rFonts w:ascii="Times New Roman" w:hAnsi="Times New Roman" w:cs="Times New Roman"/>
                <w:sz w:val="21"/>
                <w:szCs w:val="18"/>
              </w:rPr>
            </w:pPr>
          </w:p>
        </w:tc>
        <w:tc>
          <w:tcPr>
            <w:tcW w:w="957" w:type="dxa"/>
          </w:tcPr>
          <w:p w14:paraId="6EE95276">
            <w:pPr>
              <w:spacing w:line="240" w:lineRule="auto"/>
              <w:jc w:val="center"/>
              <w:rPr>
                <w:rFonts w:ascii="Times New Roman" w:hAnsi="Times New Roman" w:cs="Times New Roman"/>
                <w:sz w:val="21"/>
                <w:szCs w:val="18"/>
              </w:rPr>
            </w:pPr>
          </w:p>
        </w:tc>
        <w:tc>
          <w:tcPr>
            <w:tcW w:w="868" w:type="dxa"/>
            <w:vAlign w:val="center"/>
          </w:tcPr>
          <w:p w14:paraId="2897D927">
            <w:pPr>
              <w:spacing w:line="240" w:lineRule="auto"/>
              <w:jc w:val="center"/>
              <w:rPr>
                <w:rFonts w:ascii="Times New Roman" w:hAnsi="Times New Roman" w:cs="Times New Roman"/>
                <w:sz w:val="21"/>
                <w:szCs w:val="18"/>
              </w:rPr>
            </w:pPr>
          </w:p>
        </w:tc>
        <w:tc>
          <w:tcPr>
            <w:tcW w:w="868" w:type="dxa"/>
            <w:vAlign w:val="center"/>
          </w:tcPr>
          <w:p w14:paraId="655F984D">
            <w:pPr>
              <w:spacing w:line="240" w:lineRule="auto"/>
              <w:jc w:val="center"/>
              <w:rPr>
                <w:rFonts w:ascii="Times New Roman" w:hAnsi="Times New Roman" w:cs="Times New Roman"/>
                <w:sz w:val="21"/>
                <w:szCs w:val="18"/>
              </w:rPr>
            </w:pPr>
          </w:p>
        </w:tc>
        <w:tc>
          <w:tcPr>
            <w:tcW w:w="1104" w:type="dxa"/>
            <w:vAlign w:val="center"/>
          </w:tcPr>
          <w:p w14:paraId="2EB1019B">
            <w:pPr>
              <w:spacing w:line="240" w:lineRule="auto"/>
              <w:jc w:val="center"/>
              <w:rPr>
                <w:rFonts w:ascii="Times New Roman" w:hAnsi="Times New Roman" w:cs="Times New Roman"/>
                <w:sz w:val="21"/>
                <w:szCs w:val="18"/>
              </w:rPr>
            </w:pPr>
          </w:p>
        </w:tc>
      </w:tr>
      <w:tr w14:paraId="756E8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864" w:type="dxa"/>
            <w:vAlign w:val="center"/>
          </w:tcPr>
          <w:p w14:paraId="30260ED1">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五</w:t>
            </w:r>
          </w:p>
        </w:tc>
        <w:tc>
          <w:tcPr>
            <w:tcW w:w="1485" w:type="dxa"/>
            <w:vAlign w:val="center"/>
          </w:tcPr>
          <w:p w14:paraId="0378B81D">
            <w:pPr>
              <w:spacing w:line="240" w:lineRule="auto"/>
              <w:jc w:val="center"/>
              <w:rPr>
                <w:sz w:val="21"/>
              </w:rPr>
            </w:pPr>
            <w:r>
              <w:rPr>
                <w:rFonts w:hint="eastAsia"/>
                <w:sz w:val="21"/>
              </w:rPr>
              <w:t>铺底流动资金</w:t>
            </w:r>
          </w:p>
        </w:tc>
        <w:tc>
          <w:tcPr>
            <w:tcW w:w="912" w:type="dxa"/>
            <w:vAlign w:val="center"/>
          </w:tcPr>
          <w:p w14:paraId="6CF357F1">
            <w:pPr>
              <w:spacing w:line="240" w:lineRule="auto"/>
              <w:jc w:val="center"/>
              <w:rPr>
                <w:rFonts w:ascii="Times New Roman" w:hAnsi="Times New Roman" w:cs="Times New Roman"/>
                <w:sz w:val="21"/>
                <w:szCs w:val="18"/>
              </w:rPr>
            </w:pPr>
          </w:p>
        </w:tc>
        <w:tc>
          <w:tcPr>
            <w:tcW w:w="874" w:type="dxa"/>
            <w:vAlign w:val="center"/>
          </w:tcPr>
          <w:p w14:paraId="70D087B7">
            <w:pPr>
              <w:spacing w:line="240" w:lineRule="auto"/>
              <w:jc w:val="center"/>
              <w:rPr>
                <w:rFonts w:ascii="Times New Roman" w:hAnsi="Times New Roman" w:cs="Times New Roman"/>
                <w:sz w:val="21"/>
                <w:szCs w:val="18"/>
              </w:rPr>
            </w:pPr>
          </w:p>
        </w:tc>
        <w:tc>
          <w:tcPr>
            <w:tcW w:w="868" w:type="dxa"/>
            <w:vAlign w:val="center"/>
          </w:tcPr>
          <w:p w14:paraId="098202AF">
            <w:pPr>
              <w:spacing w:line="240" w:lineRule="auto"/>
              <w:jc w:val="center"/>
              <w:rPr>
                <w:rFonts w:ascii="Times New Roman" w:hAnsi="Times New Roman" w:cs="Times New Roman"/>
                <w:sz w:val="21"/>
                <w:szCs w:val="18"/>
              </w:rPr>
            </w:pPr>
          </w:p>
        </w:tc>
        <w:tc>
          <w:tcPr>
            <w:tcW w:w="753" w:type="dxa"/>
            <w:vAlign w:val="center"/>
          </w:tcPr>
          <w:p w14:paraId="1E06B9EF">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五</w:t>
            </w:r>
          </w:p>
        </w:tc>
        <w:tc>
          <w:tcPr>
            <w:tcW w:w="1593" w:type="dxa"/>
            <w:vAlign w:val="center"/>
          </w:tcPr>
          <w:p w14:paraId="1EA2A99A">
            <w:pPr>
              <w:spacing w:line="240" w:lineRule="auto"/>
              <w:jc w:val="center"/>
              <w:rPr>
                <w:sz w:val="21"/>
              </w:rPr>
            </w:pPr>
            <w:r>
              <w:rPr>
                <w:rFonts w:hint="eastAsia"/>
                <w:sz w:val="21"/>
              </w:rPr>
              <w:t>铺底流动资金</w:t>
            </w:r>
          </w:p>
        </w:tc>
        <w:tc>
          <w:tcPr>
            <w:tcW w:w="1015" w:type="dxa"/>
            <w:vAlign w:val="center"/>
          </w:tcPr>
          <w:p w14:paraId="513C55D1">
            <w:pPr>
              <w:spacing w:line="240" w:lineRule="auto"/>
              <w:jc w:val="center"/>
              <w:rPr>
                <w:rFonts w:ascii="Times New Roman" w:hAnsi="Times New Roman" w:cs="Times New Roman"/>
                <w:sz w:val="21"/>
                <w:szCs w:val="18"/>
              </w:rPr>
            </w:pPr>
          </w:p>
        </w:tc>
        <w:tc>
          <w:tcPr>
            <w:tcW w:w="992" w:type="dxa"/>
            <w:vAlign w:val="center"/>
          </w:tcPr>
          <w:p w14:paraId="2F37527D">
            <w:pPr>
              <w:spacing w:line="240" w:lineRule="auto"/>
              <w:jc w:val="center"/>
              <w:rPr>
                <w:rFonts w:ascii="Times New Roman" w:hAnsi="Times New Roman" w:cs="Times New Roman"/>
                <w:sz w:val="21"/>
                <w:szCs w:val="18"/>
              </w:rPr>
            </w:pPr>
          </w:p>
        </w:tc>
        <w:tc>
          <w:tcPr>
            <w:tcW w:w="868" w:type="dxa"/>
            <w:vAlign w:val="center"/>
          </w:tcPr>
          <w:p w14:paraId="33189A59">
            <w:pPr>
              <w:spacing w:line="240" w:lineRule="auto"/>
              <w:jc w:val="center"/>
              <w:rPr>
                <w:rFonts w:ascii="Times New Roman" w:hAnsi="Times New Roman" w:cs="Times New Roman"/>
                <w:sz w:val="21"/>
                <w:szCs w:val="18"/>
              </w:rPr>
            </w:pPr>
          </w:p>
        </w:tc>
        <w:tc>
          <w:tcPr>
            <w:tcW w:w="868" w:type="dxa"/>
            <w:vAlign w:val="center"/>
          </w:tcPr>
          <w:p w14:paraId="391A74DB">
            <w:pPr>
              <w:spacing w:line="240" w:lineRule="auto"/>
              <w:jc w:val="center"/>
              <w:rPr>
                <w:rFonts w:ascii="Times New Roman" w:hAnsi="Times New Roman" w:cs="Times New Roman"/>
                <w:sz w:val="21"/>
                <w:szCs w:val="18"/>
              </w:rPr>
            </w:pPr>
          </w:p>
        </w:tc>
        <w:tc>
          <w:tcPr>
            <w:tcW w:w="957" w:type="dxa"/>
          </w:tcPr>
          <w:p w14:paraId="10F183CD">
            <w:pPr>
              <w:spacing w:line="240" w:lineRule="auto"/>
              <w:jc w:val="center"/>
              <w:rPr>
                <w:rFonts w:ascii="Times New Roman" w:hAnsi="Times New Roman" w:cs="Times New Roman"/>
                <w:sz w:val="21"/>
                <w:szCs w:val="18"/>
              </w:rPr>
            </w:pPr>
          </w:p>
        </w:tc>
        <w:tc>
          <w:tcPr>
            <w:tcW w:w="868" w:type="dxa"/>
            <w:vAlign w:val="center"/>
          </w:tcPr>
          <w:p w14:paraId="6B6B43C1">
            <w:pPr>
              <w:spacing w:line="240" w:lineRule="auto"/>
              <w:jc w:val="center"/>
              <w:rPr>
                <w:rFonts w:ascii="Times New Roman" w:hAnsi="Times New Roman" w:cs="Times New Roman"/>
                <w:sz w:val="21"/>
                <w:szCs w:val="18"/>
              </w:rPr>
            </w:pPr>
          </w:p>
        </w:tc>
        <w:tc>
          <w:tcPr>
            <w:tcW w:w="868" w:type="dxa"/>
            <w:vAlign w:val="center"/>
          </w:tcPr>
          <w:p w14:paraId="00D685B5">
            <w:pPr>
              <w:spacing w:line="240" w:lineRule="auto"/>
              <w:jc w:val="center"/>
              <w:rPr>
                <w:rFonts w:ascii="Times New Roman" w:hAnsi="Times New Roman" w:cs="Times New Roman"/>
                <w:sz w:val="21"/>
                <w:szCs w:val="18"/>
              </w:rPr>
            </w:pPr>
          </w:p>
        </w:tc>
        <w:tc>
          <w:tcPr>
            <w:tcW w:w="1104" w:type="dxa"/>
            <w:vAlign w:val="center"/>
          </w:tcPr>
          <w:p w14:paraId="284C8223">
            <w:pPr>
              <w:spacing w:line="240" w:lineRule="auto"/>
              <w:jc w:val="center"/>
              <w:rPr>
                <w:rFonts w:ascii="Times New Roman" w:hAnsi="Times New Roman" w:cs="Times New Roman"/>
                <w:sz w:val="21"/>
                <w:szCs w:val="18"/>
              </w:rPr>
            </w:pPr>
          </w:p>
        </w:tc>
      </w:tr>
      <w:tr w14:paraId="34854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864" w:type="dxa"/>
            <w:vAlign w:val="center"/>
          </w:tcPr>
          <w:p w14:paraId="1CFE1945">
            <w:pPr>
              <w:spacing w:line="240" w:lineRule="auto"/>
              <w:jc w:val="center"/>
              <w:rPr>
                <w:rFonts w:ascii="Times New Roman" w:hAnsi="Times New Roman" w:cs="Times New Roman"/>
                <w:sz w:val="21"/>
                <w:szCs w:val="18"/>
              </w:rPr>
            </w:pPr>
          </w:p>
        </w:tc>
        <w:tc>
          <w:tcPr>
            <w:tcW w:w="1485" w:type="dxa"/>
            <w:vAlign w:val="center"/>
          </w:tcPr>
          <w:p w14:paraId="6BD11855">
            <w:pPr>
              <w:spacing w:line="240" w:lineRule="auto"/>
              <w:jc w:val="center"/>
              <w:rPr>
                <w:rFonts w:ascii="Times New Roman" w:hAnsi="Times New Roman" w:cs="Times New Roman"/>
                <w:sz w:val="21"/>
                <w:szCs w:val="18"/>
              </w:rPr>
            </w:pPr>
          </w:p>
        </w:tc>
        <w:tc>
          <w:tcPr>
            <w:tcW w:w="912" w:type="dxa"/>
            <w:vAlign w:val="center"/>
          </w:tcPr>
          <w:p w14:paraId="675CBEDB">
            <w:pPr>
              <w:spacing w:line="240" w:lineRule="auto"/>
              <w:jc w:val="center"/>
              <w:rPr>
                <w:rFonts w:ascii="Times New Roman" w:hAnsi="Times New Roman" w:cs="Times New Roman"/>
                <w:sz w:val="21"/>
                <w:szCs w:val="18"/>
              </w:rPr>
            </w:pPr>
          </w:p>
        </w:tc>
        <w:tc>
          <w:tcPr>
            <w:tcW w:w="874" w:type="dxa"/>
            <w:vAlign w:val="center"/>
          </w:tcPr>
          <w:p w14:paraId="337DE66E">
            <w:pPr>
              <w:spacing w:line="240" w:lineRule="auto"/>
              <w:jc w:val="center"/>
              <w:rPr>
                <w:rFonts w:ascii="Times New Roman" w:hAnsi="Times New Roman" w:cs="Times New Roman"/>
                <w:sz w:val="21"/>
                <w:szCs w:val="18"/>
              </w:rPr>
            </w:pPr>
          </w:p>
        </w:tc>
        <w:tc>
          <w:tcPr>
            <w:tcW w:w="868" w:type="dxa"/>
            <w:vAlign w:val="center"/>
          </w:tcPr>
          <w:p w14:paraId="2B67769E">
            <w:pPr>
              <w:spacing w:line="240" w:lineRule="auto"/>
              <w:jc w:val="center"/>
              <w:rPr>
                <w:rFonts w:ascii="Times New Roman" w:hAnsi="Times New Roman" w:cs="Times New Roman"/>
                <w:sz w:val="21"/>
                <w:szCs w:val="18"/>
              </w:rPr>
            </w:pPr>
          </w:p>
        </w:tc>
        <w:tc>
          <w:tcPr>
            <w:tcW w:w="753" w:type="dxa"/>
            <w:vAlign w:val="center"/>
          </w:tcPr>
          <w:p w14:paraId="2F155CCB">
            <w:pPr>
              <w:spacing w:line="240" w:lineRule="auto"/>
              <w:jc w:val="center"/>
              <w:rPr>
                <w:rFonts w:ascii="Times New Roman" w:hAnsi="Times New Roman" w:cs="Times New Roman"/>
                <w:sz w:val="21"/>
                <w:szCs w:val="18"/>
              </w:rPr>
            </w:pPr>
          </w:p>
        </w:tc>
        <w:tc>
          <w:tcPr>
            <w:tcW w:w="1593" w:type="dxa"/>
            <w:vAlign w:val="center"/>
          </w:tcPr>
          <w:p w14:paraId="3BCA9ED1">
            <w:pPr>
              <w:spacing w:line="240" w:lineRule="auto"/>
              <w:jc w:val="center"/>
              <w:rPr>
                <w:rFonts w:ascii="Times New Roman" w:hAnsi="Times New Roman" w:cs="Times New Roman"/>
                <w:sz w:val="21"/>
                <w:szCs w:val="18"/>
              </w:rPr>
            </w:pPr>
          </w:p>
        </w:tc>
        <w:tc>
          <w:tcPr>
            <w:tcW w:w="1015" w:type="dxa"/>
            <w:vAlign w:val="center"/>
          </w:tcPr>
          <w:p w14:paraId="3B69E9E9">
            <w:pPr>
              <w:spacing w:line="240" w:lineRule="auto"/>
              <w:jc w:val="center"/>
              <w:rPr>
                <w:rFonts w:ascii="Times New Roman" w:hAnsi="Times New Roman" w:cs="Times New Roman"/>
                <w:sz w:val="21"/>
                <w:szCs w:val="18"/>
              </w:rPr>
            </w:pPr>
          </w:p>
        </w:tc>
        <w:tc>
          <w:tcPr>
            <w:tcW w:w="992" w:type="dxa"/>
            <w:vAlign w:val="center"/>
          </w:tcPr>
          <w:p w14:paraId="151E4F4B">
            <w:pPr>
              <w:spacing w:line="240" w:lineRule="auto"/>
              <w:jc w:val="center"/>
              <w:rPr>
                <w:rFonts w:ascii="Times New Roman" w:hAnsi="Times New Roman" w:cs="Times New Roman"/>
                <w:sz w:val="21"/>
                <w:szCs w:val="18"/>
              </w:rPr>
            </w:pPr>
          </w:p>
        </w:tc>
        <w:tc>
          <w:tcPr>
            <w:tcW w:w="868" w:type="dxa"/>
            <w:vAlign w:val="center"/>
          </w:tcPr>
          <w:p w14:paraId="7D2B0CD0">
            <w:pPr>
              <w:spacing w:line="240" w:lineRule="auto"/>
              <w:jc w:val="center"/>
              <w:rPr>
                <w:rFonts w:ascii="Times New Roman" w:hAnsi="Times New Roman" w:cs="Times New Roman"/>
                <w:sz w:val="21"/>
                <w:szCs w:val="18"/>
              </w:rPr>
            </w:pPr>
          </w:p>
        </w:tc>
        <w:tc>
          <w:tcPr>
            <w:tcW w:w="868" w:type="dxa"/>
            <w:vAlign w:val="center"/>
          </w:tcPr>
          <w:p w14:paraId="28B5360A">
            <w:pPr>
              <w:spacing w:line="240" w:lineRule="auto"/>
              <w:jc w:val="center"/>
              <w:rPr>
                <w:rFonts w:ascii="Times New Roman" w:hAnsi="Times New Roman" w:cs="Times New Roman"/>
                <w:sz w:val="21"/>
                <w:szCs w:val="18"/>
              </w:rPr>
            </w:pPr>
          </w:p>
        </w:tc>
        <w:tc>
          <w:tcPr>
            <w:tcW w:w="957" w:type="dxa"/>
          </w:tcPr>
          <w:p w14:paraId="2B4AD4B7">
            <w:pPr>
              <w:spacing w:line="240" w:lineRule="auto"/>
              <w:jc w:val="center"/>
              <w:rPr>
                <w:rFonts w:ascii="Times New Roman" w:hAnsi="Times New Roman" w:cs="Times New Roman"/>
                <w:sz w:val="21"/>
                <w:szCs w:val="18"/>
              </w:rPr>
            </w:pPr>
          </w:p>
        </w:tc>
        <w:tc>
          <w:tcPr>
            <w:tcW w:w="868" w:type="dxa"/>
            <w:vAlign w:val="center"/>
          </w:tcPr>
          <w:p w14:paraId="22383FD0">
            <w:pPr>
              <w:spacing w:line="240" w:lineRule="auto"/>
              <w:jc w:val="center"/>
              <w:rPr>
                <w:rFonts w:ascii="Times New Roman" w:hAnsi="Times New Roman" w:cs="Times New Roman"/>
                <w:sz w:val="21"/>
                <w:szCs w:val="18"/>
              </w:rPr>
            </w:pPr>
          </w:p>
        </w:tc>
        <w:tc>
          <w:tcPr>
            <w:tcW w:w="868" w:type="dxa"/>
            <w:vAlign w:val="center"/>
          </w:tcPr>
          <w:p w14:paraId="56471A1E">
            <w:pPr>
              <w:spacing w:line="240" w:lineRule="auto"/>
              <w:jc w:val="center"/>
              <w:rPr>
                <w:rFonts w:ascii="Times New Roman" w:hAnsi="Times New Roman" w:cs="Times New Roman"/>
                <w:sz w:val="21"/>
                <w:szCs w:val="18"/>
              </w:rPr>
            </w:pPr>
          </w:p>
        </w:tc>
        <w:tc>
          <w:tcPr>
            <w:tcW w:w="1104" w:type="dxa"/>
            <w:vAlign w:val="center"/>
          </w:tcPr>
          <w:p w14:paraId="7ABD06EE">
            <w:pPr>
              <w:spacing w:line="240" w:lineRule="auto"/>
              <w:jc w:val="center"/>
              <w:rPr>
                <w:rFonts w:ascii="Times New Roman" w:hAnsi="Times New Roman" w:cs="Times New Roman"/>
                <w:sz w:val="21"/>
                <w:szCs w:val="18"/>
              </w:rPr>
            </w:pPr>
          </w:p>
        </w:tc>
      </w:tr>
      <w:tr w14:paraId="2049F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864" w:type="dxa"/>
            <w:vAlign w:val="center"/>
          </w:tcPr>
          <w:p w14:paraId="66626246">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六</w:t>
            </w:r>
          </w:p>
        </w:tc>
        <w:tc>
          <w:tcPr>
            <w:tcW w:w="1485" w:type="dxa"/>
            <w:vAlign w:val="center"/>
          </w:tcPr>
          <w:p w14:paraId="25B1DC0F">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概算总投资</w:t>
            </w:r>
          </w:p>
        </w:tc>
        <w:tc>
          <w:tcPr>
            <w:tcW w:w="912" w:type="dxa"/>
            <w:vAlign w:val="center"/>
          </w:tcPr>
          <w:p w14:paraId="4DD4CD4A">
            <w:pPr>
              <w:spacing w:line="240" w:lineRule="auto"/>
              <w:jc w:val="center"/>
              <w:rPr>
                <w:rFonts w:ascii="Times New Roman" w:hAnsi="Times New Roman" w:cs="Times New Roman"/>
                <w:sz w:val="21"/>
                <w:szCs w:val="18"/>
              </w:rPr>
            </w:pPr>
          </w:p>
        </w:tc>
        <w:tc>
          <w:tcPr>
            <w:tcW w:w="874" w:type="dxa"/>
            <w:vAlign w:val="center"/>
          </w:tcPr>
          <w:p w14:paraId="32556B81">
            <w:pPr>
              <w:spacing w:line="240" w:lineRule="auto"/>
              <w:jc w:val="center"/>
              <w:rPr>
                <w:rFonts w:ascii="Times New Roman" w:hAnsi="Times New Roman" w:cs="Times New Roman"/>
                <w:sz w:val="21"/>
                <w:szCs w:val="18"/>
              </w:rPr>
            </w:pPr>
          </w:p>
        </w:tc>
        <w:tc>
          <w:tcPr>
            <w:tcW w:w="868" w:type="dxa"/>
            <w:vAlign w:val="center"/>
          </w:tcPr>
          <w:p w14:paraId="1BF86BD6">
            <w:pPr>
              <w:spacing w:line="240" w:lineRule="auto"/>
              <w:jc w:val="center"/>
              <w:rPr>
                <w:rFonts w:ascii="Times New Roman" w:hAnsi="Times New Roman" w:cs="Times New Roman"/>
                <w:sz w:val="21"/>
                <w:szCs w:val="18"/>
              </w:rPr>
            </w:pPr>
          </w:p>
        </w:tc>
        <w:tc>
          <w:tcPr>
            <w:tcW w:w="753" w:type="dxa"/>
            <w:vAlign w:val="center"/>
          </w:tcPr>
          <w:p w14:paraId="41A39558">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六</w:t>
            </w:r>
          </w:p>
        </w:tc>
        <w:tc>
          <w:tcPr>
            <w:tcW w:w="1593" w:type="dxa"/>
            <w:vAlign w:val="center"/>
          </w:tcPr>
          <w:p w14:paraId="4CC9E8E7">
            <w:pPr>
              <w:spacing w:line="240" w:lineRule="auto"/>
              <w:jc w:val="center"/>
              <w:rPr>
                <w:rFonts w:ascii="Times New Roman" w:hAnsi="Times New Roman" w:cs="Times New Roman"/>
                <w:sz w:val="21"/>
                <w:szCs w:val="18"/>
              </w:rPr>
            </w:pPr>
            <w:r>
              <w:rPr>
                <w:rFonts w:hint="eastAsia" w:ascii="Times New Roman" w:hAnsi="Times New Roman" w:cs="Times New Roman"/>
                <w:sz w:val="21"/>
                <w:szCs w:val="18"/>
              </w:rPr>
              <w:t>调算总投资</w:t>
            </w:r>
          </w:p>
        </w:tc>
        <w:tc>
          <w:tcPr>
            <w:tcW w:w="1015" w:type="dxa"/>
            <w:vAlign w:val="center"/>
          </w:tcPr>
          <w:p w14:paraId="22674468">
            <w:pPr>
              <w:spacing w:line="240" w:lineRule="auto"/>
              <w:jc w:val="center"/>
              <w:rPr>
                <w:rFonts w:ascii="Times New Roman" w:hAnsi="Times New Roman" w:cs="Times New Roman"/>
                <w:sz w:val="21"/>
                <w:szCs w:val="18"/>
              </w:rPr>
            </w:pPr>
          </w:p>
        </w:tc>
        <w:tc>
          <w:tcPr>
            <w:tcW w:w="992" w:type="dxa"/>
            <w:vAlign w:val="center"/>
          </w:tcPr>
          <w:p w14:paraId="1722D757">
            <w:pPr>
              <w:spacing w:line="240" w:lineRule="auto"/>
              <w:jc w:val="center"/>
              <w:rPr>
                <w:rFonts w:ascii="Times New Roman" w:hAnsi="Times New Roman" w:cs="Times New Roman"/>
                <w:sz w:val="21"/>
                <w:szCs w:val="18"/>
              </w:rPr>
            </w:pPr>
          </w:p>
        </w:tc>
        <w:tc>
          <w:tcPr>
            <w:tcW w:w="868" w:type="dxa"/>
            <w:vAlign w:val="center"/>
          </w:tcPr>
          <w:p w14:paraId="1AEB7740">
            <w:pPr>
              <w:spacing w:line="240" w:lineRule="auto"/>
              <w:jc w:val="center"/>
              <w:rPr>
                <w:rFonts w:ascii="Times New Roman" w:hAnsi="Times New Roman" w:cs="Times New Roman"/>
                <w:sz w:val="21"/>
                <w:szCs w:val="18"/>
              </w:rPr>
            </w:pPr>
          </w:p>
        </w:tc>
        <w:tc>
          <w:tcPr>
            <w:tcW w:w="868" w:type="dxa"/>
            <w:vAlign w:val="center"/>
          </w:tcPr>
          <w:p w14:paraId="35F48CC1">
            <w:pPr>
              <w:spacing w:line="240" w:lineRule="auto"/>
              <w:jc w:val="center"/>
              <w:rPr>
                <w:rFonts w:ascii="Times New Roman" w:hAnsi="Times New Roman" w:cs="Times New Roman"/>
                <w:sz w:val="21"/>
                <w:szCs w:val="18"/>
              </w:rPr>
            </w:pPr>
          </w:p>
        </w:tc>
        <w:tc>
          <w:tcPr>
            <w:tcW w:w="957" w:type="dxa"/>
          </w:tcPr>
          <w:p w14:paraId="0B726966">
            <w:pPr>
              <w:spacing w:line="240" w:lineRule="auto"/>
              <w:jc w:val="center"/>
              <w:rPr>
                <w:rFonts w:ascii="Times New Roman" w:hAnsi="Times New Roman" w:cs="Times New Roman"/>
                <w:sz w:val="21"/>
                <w:szCs w:val="18"/>
              </w:rPr>
            </w:pPr>
          </w:p>
        </w:tc>
        <w:tc>
          <w:tcPr>
            <w:tcW w:w="868" w:type="dxa"/>
            <w:vAlign w:val="center"/>
          </w:tcPr>
          <w:p w14:paraId="640B51C9">
            <w:pPr>
              <w:spacing w:line="240" w:lineRule="auto"/>
              <w:jc w:val="center"/>
              <w:rPr>
                <w:rFonts w:ascii="Times New Roman" w:hAnsi="Times New Roman" w:cs="Times New Roman"/>
                <w:sz w:val="21"/>
                <w:szCs w:val="18"/>
              </w:rPr>
            </w:pPr>
          </w:p>
        </w:tc>
        <w:tc>
          <w:tcPr>
            <w:tcW w:w="868" w:type="dxa"/>
            <w:vAlign w:val="center"/>
          </w:tcPr>
          <w:p w14:paraId="03CA0B7C">
            <w:pPr>
              <w:spacing w:line="240" w:lineRule="auto"/>
              <w:jc w:val="center"/>
              <w:rPr>
                <w:rFonts w:ascii="Times New Roman" w:hAnsi="Times New Roman" w:cs="Times New Roman"/>
                <w:sz w:val="21"/>
                <w:szCs w:val="18"/>
              </w:rPr>
            </w:pPr>
          </w:p>
        </w:tc>
        <w:tc>
          <w:tcPr>
            <w:tcW w:w="1104" w:type="dxa"/>
            <w:vAlign w:val="center"/>
          </w:tcPr>
          <w:p w14:paraId="4F1C4EC2">
            <w:pPr>
              <w:spacing w:line="240" w:lineRule="auto"/>
              <w:jc w:val="center"/>
              <w:rPr>
                <w:rFonts w:ascii="Times New Roman" w:hAnsi="Times New Roman" w:cs="Times New Roman"/>
                <w:sz w:val="21"/>
                <w:szCs w:val="18"/>
              </w:rPr>
            </w:pPr>
          </w:p>
        </w:tc>
      </w:tr>
    </w:tbl>
    <w:p w14:paraId="10489556">
      <w:pPr>
        <w:pStyle w:val="27"/>
        <w:ind w:firstLine="480"/>
        <w:sectPr>
          <w:footerReference r:id="rId17" w:type="first"/>
          <w:footerReference r:id="rId16" w:type="default"/>
          <w:pgSz w:w="16838" w:h="11906" w:orient="landscape"/>
          <w:pgMar w:top="1800" w:right="1440" w:bottom="1800" w:left="1440" w:header="851" w:footer="992" w:gutter="0"/>
          <w:cols w:space="720" w:num="1"/>
          <w:titlePg/>
          <w:docGrid w:type="lines" w:linePitch="312" w:charSpace="0"/>
        </w:sectPr>
      </w:pPr>
    </w:p>
    <w:p w14:paraId="1DADAC78">
      <w:pPr>
        <w:pStyle w:val="27"/>
        <w:tabs>
          <w:tab w:val="left" w:pos="1268"/>
        </w:tabs>
        <w:ind w:firstLine="0"/>
        <w:jc w:val="right"/>
      </w:pPr>
      <w:bookmarkStart w:id="483" w:name="_Toc8763"/>
    </w:p>
    <w:p w14:paraId="0AD55A83">
      <w:pPr>
        <w:pStyle w:val="3"/>
        <w:spacing w:before="312" w:after="312"/>
      </w:pPr>
      <w:bookmarkStart w:id="484" w:name="_Toc21433"/>
      <w:bookmarkStart w:id="485" w:name="_Toc28131"/>
      <w:bookmarkStart w:id="486" w:name="_Toc6642"/>
      <w:bookmarkStart w:id="487" w:name="_Toc248"/>
      <w:r>
        <w:rPr>
          <w:rFonts w:hint="eastAsia"/>
        </w:rPr>
        <w:t>本规程用词说明</w:t>
      </w:r>
      <w:bookmarkEnd w:id="483"/>
      <w:bookmarkEnd w:id="484"/>
      <w:bookmarkEnd w:id="485"/>
      <w:bookmarkEnd w:id="486"/>
      <w:bookmarkEnd w:id="487"/>
    </w:p>
    <w:p w14:paraId="58AA18F2">
      <w:pPr>
        <w:tabs>
          <w:tab w:val="left" w:pos="510"/>
        </w:tabs>
        <w:overflowPunct w:val="0"/>
        <w:spacing w:line="480" w:lineRule="auto"/>
        <w:ind w:firstLine="482"/>
        <w:rPr>
          <w:rFonts w:ascii="Times New Roman" w:hAnsi="Times New Roman" w:cs="Times New Roman"/>
          <w:bCs/>
        </w:rPr>
      </w:pPr>
      <w:r>
        <w:rPr>
          <w:rFonts w:hint="eastAsia" w:ascii="Times New Roman" w:hAnsi="Times New Roman" w:cs="Times New Roman"/>
          <w:b/>
        </w:rPr>
        <w:t xml:space="preserve">1 </w:t>
      </w:r>
      <w:r>
        <w:rPr>
          <w:rFonts w:hint="eastAsia" w:cs="Times New Roman"/>
          <w:bCs/>
        </w:rPr>
        <w:t xml:space="preserve"> </w:t>
      </w:r>
      <w:r>
        <w:rPr>
          <w:rFonts w:hint="eastAsia" w:ascii="Times New Roman" w:hAnsi="Times New Roman" w:cs="Times New Roman"/>
          <w:bCs/>
        </w:rPr>
        <w:t>为便于在执行本规范条文时区别对待，对要求严格程度不同的用词说明如下：</w:t>
      </w:r>
    </w:p>
    <w:p w14:paraId="2EA5B014">
      <w:pPr>
        <w:overflowPunct w:val="0"/>
        <w:spacing w:line="480" w:lineRule="auto"/>
        <w:ind w:firstLine="482"/>
        <w:rPr>
          <w:rFonts w:ascii="Times New Roman" w:hAnsi="Times New Roman" w:cs="Times New Roman"/>
          <w:bCs/>
        </w:rPr>
      </w:pPr>
      <w:r>
        <w:rPr>
          <w:rFonts w:hint="eastAsia" w:ascii="Times New Roman" w:hAnsi="Times New Roman" w:cs="Times New Roman"/>
          <w:b/>
        </w:rPr>
        <w:t>1）</w:t>
      </w:r>
      <w:r>
        <w:rPr>
          <w:rFonts w:hint="eastAsia" w:ascii="Times New Roman" w:hAnsi="Times New Roman" w:cs="Times New Roman"/>
          <w:bCs/>
        </w:rPr>
        <w:t>表示很严格，非这样做不可的用词：</w:t>
      </w:r>
    </w:p>
    <w:p w14:paraId="00BE323A">
      <w:pPr>
        <w:overflowPunct w:val="0"/>
        <w:spacing w:line="480" w:lineRule="auto"/>
        <w:ind w:firstLine="480"/>
        <w:rPr>
          <w:rFonts w:ascii="Times New Roman" w:hAnsi="Times New Roman" w:cs="Times New Roman"/>
          <w:bCs/>
        </w:rPr>
      </w:pPr>
      <w:r>
        <w:rPr>
          <w:rFonts w:hint="eastAsia" w:ascii="Times New Roman" w:hAnsi="Times New Roman" w:cs="Times New Roman"/>
          <w:bCs/>
        </w:rPr>
        <w:t xml:space="preserve"> 正面词采用“必须”，反面词采用“严禁”；</w:t>
      </w:r>
    </w:p>
    <w:p w14:paraId="3646EE10">
      <w:pPr>
        <w:overflowPunct w:val="0"/>
        <w:spacing w:line="480" w:lineRule="auto"/>
        <w:ind w:firstLine="482"/>
        <w:rPr>
          <w:rFonts w:ascii="Times New Roman" w:hAnsi="Times New Roman" w:cs="Times New Roman"/>
          <w:bCs/>
        </w:rPr>
      </w:pPr>
      <w:r>
        <w:rPr>
          <w:rFonts w:hint="eastAsia" w:ascii="Times New Roman" w:hAnsi="Times New Roman" w:cs="Times New Roman"/>
          <w:b/>
        </w:rPr>
        <w:t>2）</w:t>
      </w:r>
      <w:r>
        <w:rPr>
          <w:rFonts w:hint="eastAsia" w:ascii="Times New Roman" w:hAnsi="Times New Roman" w:cs="Times New Roman"/>
          <w:bCs/>
        </w:rPr>
        <w:t>表示严格，在正常情况下均应这样做的用词：</w:t>
      </w:r>
    </w:p>
    <w:p w14:paraId="1C6AE640">
      <w:pPr>
        <w:overflowPunct w:val="0"/>
        <w:spacing w:line="480" w:lineRule="auto"/>
        <w:ind w:firstLine="480"/>
        <w:rPr>
          <w:rFonts w:ascii="Times New Roman" w:hAnsi="Times New Roman" w:cs="Times New Roman"/>
          <w:bCs/>
        </w:rPr>
      </w:pPr>
      <w:r>
        <w:rPr>
          <w:rFonts w:hint="eastAsia" w:ascii="Times New Roman" w:hAnsi="Times New Roman" w:cs="Times New Roman"/>
          <w:bCs/>
        </w:rPr>
        <w:t xml:space="preserve"> 正面词采用“应”，反面词采用“不应”或“不得”；</w:t>
      </w:r>
    </w:p>
    <w:p w14:paraId="62728A06">
      <w:pPr>
        <w:overflowPunct w:val="0"/>
        <w:spacing w:line="480" w:lineRule="auto"/>
        <w:ind w:firstLine="482"/>
        <w:rPr>
          <w:rFonts w:ascii="Times New Roman" w:hAnsi="Times New Roman" w:cs="Times New Roman"/>
          <w:bCs/>
        </w:rPr>
      </w:pPr>
      <w:r>
        <w:rPr>
          <w:rFonts w:hint="eastAsia" w:ascii="Times New Roman" w:hAnsi="Times New Roman" w:cs="Times New Roman"/>
          <w:b/>
        </w:rPr>
        <w:t>3）</w:t>
      </w:r>
      <w:r>
        <w:rPr>
          <w:rFonts w:hint="eastAsia" w:ascii="Times New Roman" w:hAnsi="Times New Roman" w:cs="Times New Roman"/>
          <w:bCs/>
        </w:rPr>
        <w:t>表示允许稍有选择，在条件许可时首先应这样做的：</w:t>
      </w:r>
    </w:p>
    <w:p w14:paraId="4D065B08">
      <w:pPr>
        <w:overflowPunct w:val="0"/>
        <w:spacing w:line="480" w:lineRule="auto"/>
        <w:ind w:firstLine="480"/>
        <w:rPr>
          <w:rFonts w:ascii="Times New Roman" w:hAnsi="Times New Roman" w:cs="Times New Roman"/>
          <w:bCs/>
        </w:rPr>
      </w:pPr>
      <w:r>
        <w:rPr>
          <w:rFonts w:hint="eastAsia" w:ascii="Times New Roman" w:hAnsi="Times New Roman" w:cs="Times New Roman"/>
          <w:bCs/>
        </w:rPr>
        <w:t xml:space="preserve"> 正面词采用“宜”，反面词采用“不宜”；</w:t>
      </w:r>
    </w:p>
    <w:p w14:paraId="401A6FA0">
      <w:pPr>
        <w:overflowPunct w:val="0"/>
        <w:spacing w:line="480" w:lineRule="auto"/>
        <w:ind w:firstLine="482"/>
        <w:rPr>
          <w:rFonts w:ascii="Times New Roman" w:hAnsi="Times New Roman" w:cs="Times New Roman"/>
          <w:bCs/>
        </w:rPr>
      </w:pPr>
      <w:r>
        <w:rPr>
          <w:rFonts w:hint="eastAsia" w:ascii="Times New Roman" w:hAnsi="Times New Roman" w:cs="Times New Roman"/>
          <w:b/>
        </w:rPr>
        <w:t>4）</w:t>
      </w:r>
      <w:r>
        <w:rPr>
          <w:rFonts w:hint="eastAsia" w:ascii="Times New Roman" w:hAnsi="Times New Roman" w:cs="Times New Roman"/>
          <w:bCs/>
        </w:rPr>
        <w:t>表示有选择，在一定条件下可以这样做的用词，采用“可”。</w:t>
      </w:r>
    </w:p>
    <w:p w14:paraId="5F494831">
      <w:pPr>
        <w:overflowPunct w:val="0"/>
        <w:spacing w:line="480" w:lineRule="auto"/>
        <w:ind w:firstLine="482"/>
        <w:rPr>
          <w:rFonts w:ascii="Times New Roman" w:hAnsi="Times New Roman" w:cs="Times New Roman"/>
          <w:bCs/>
        </w:rPr>
      </w:pPr>
      <w:r>
        <w:rPr>
          <w:rFonts w:hint="eastAsia" w:ascii="Times New Roman" w:hAnsi="Times New Roman" w:cs="Times New Roman"/>
          <w:b/>
        </w:rPr>
        <w:t xml:space="preserve">2 </w:t>
      </w:r>
      <w:r>
        <w:rPr>
          <w:rFonts w:hint="eastAsia" w:cs="Times New Roman"/>
          <w:bCs/>
        </w:rPr>
        <w:t xml:space="preserve"> </w:t>
      </w:r>
      <w:r>
        <w:rPr>
          <w:rFonts w:hint="eastAsia" w:ascii="Times New Roman" w:hAnsi="Times New Roman" w:cs="Times New Roman"/>
          <w:bCs/>
        </w:rPr>
        <w:t>本规范中指明应按其他有关标准、规范执行的写法为“应符合……的规定”或“应按……执行”。</w:t>
      </w:r>
    </w:p>
    <w:p w14:paraId="6AA8852E">
      <w:pPr>
        <w:rPr>
          <w:b/>
          <w:sz w:val="44"/>
          <w:szCs w:val="44"/>
        </w:rPr>
      </w:pPr>
    </w:p>
    <w:p w14:paraId="4E5257DB">
      <w:pPr>
        <w:overflowPunct w:val="0"/>
        <w:spacing w:line="480" w:lineRule="auto"/>
        <w:ind w:firstLine="480"/>
        <w:jc w:val="center"/>
        <w:rPr>
          <w:rFonts w:ascii="Times New Roman" w:hAnsi="Times New Roman"/>
          <w:bCs/>
          <w:szCs w:val="24"/>
        </w:rPr>
        <w:sectPr>
          <w:footerReference r:id="rId18" w:type="default"/>
          <w:pgSz w:w="11906" w:h="16838"/>
          <w:pgMar w:top="1440" w:right="1800" w:bottom="1440" w:left="1800" w:header="851" w:footer="992" w:gutter="0"/>
          <w:cols w:space="720" w:num="1"/>
          <w:docGrid w:type="lines" w:linePitch="312" w:charSpace="0"/>
        </w:sectPr>
      </w:pPr>
    </w:p>
    <w:p w14:paraId="2DDC1763">
      <w:pPr>
        <w:autoSpaceDN w:val="0"/>
        <w:adjustRightInd w:val="0"/>
        <w:snapToGrid w:val="0"/>
        <w:ind w:firstLine="480"/>
      </w:pPr>
    </w:p>
    <w:p w14:paraId="00F2A8B5">
      <w:pPr>
        <w:shd w:val="clear" w:color="auto" w:fill="FFFFFF"/>
        <w:adjustRightInd w:val="0"/>
        <w:snapToGrid w:val="0"/>
        <w:ind w:firstLine="723"/>
        <w:jc w:val="center"/>
        <w:rPr>
          <w:rFonts w:ascii="宋体" w:hAnsi="宋体"/>
          <w:b/>
          <w:kern w:val="0"/>
          <w:sz w:val="36"/>
          <w:szCs w:val="36"/>
        </w:rPr>
      </w:pPr>
    </w:p>
    <w:p w14:paraId="6B73464C">
      <w:pPr>
        <w:widowControl/>
        <w:jc w:val="center"/>
        <w:rPr>
          <w:rFonts w:ascii="宋体" w:hAnsi="宋体"/>
          <w:b/>
          <w:kern w:val="0"/>
          <w:sz w:val="32"/>
          <w:szCs w:val="32"/>
        </w:rPr>
      </w:pPr>
    </w:p>
    <w:p w14:paraId="27C3AAE4">
      <w:pPr>
        <w:widowControl/>
        <w:jc w:val="center"/>
        <w:rPr>
          <w:rFonts w:ascii="宋体" w:hAnsi="宋体"/>
          <w:b/>
          <w:kern w:val="0"/>
          <w:sz w:val="32"/>
          <w:szCs w:val="32"/>
        </w:rPr>
      </w:pPr>
    </w:p>
    <w:p w14:paraId="2CB0E4C3">
      <w:pPr>
        <w:shd w:val="clear" w:color="auto" w:fill="FFFFFF"/>
        <w:adjustRightInd w:val="0"/>
        <w:snapToGrid w:val="0"/>
        <w:spacing w:line="240" w:lineRule="auto"/>
        <w:ind w:firstLine="964"/>
        <w:jc w:val="center"/>
        <w:rPr>
          <w:b/>
          <w:sz w:val="48"/>
          <w:szCs w:val="48"/>
        </w:rPr>
      </w:pPr>
      <w:r>
        <w:rPr>
          <w:rFonts w:hint="eastAsia" w:ascii="Arial" w:hAnsi="Arial"/>
          <w:b/>
          <w:sz w:val="48"/>
          <w:szCs w:val="48"/>
        </w:rPr>
        <w:t>房屋建筑工程设计概算编制指南</w:t>
      </w:r>
    </w:p>
    <w:p w14:paraId="7060F9C8">
      <w:pPr>
        <w:jc w:val="center"/>
        <w:rPr>
          <w:rFonts w:ascii="Times New Roman" w:hAnsi="Times New Roman"/>
          <w:sz w:val="32"/>
          <w:szCs w:val="24"/>
        </w:rPr>
      </w:pPr>
    </w:p>
    <w:p w14:paraId="70EF7AD4">
      <w:pPr>
        <w:autoSpaceDN w:val="0"/>
        <w:adjustRightInd w:val="0"/>
        <w:snapToGrid w:val="0"/>
        <w:ind w:firstLine="480"/>
      </w:pPr>
    </w:p>
    <w:p w14:paraId="6DFF3E7C">
      <w:pPr>
        <w:widowControl/>
        <w:spacing w:before="357" w:line="280" w:lineRule="exact"/>
        <w:jc w:val="center"/>
        <w:rPr>
          <w:rFonts w:cs="Times New Roman"/>
          <w:bCs/>
        </w:rPr>
      </w:pPr>
      <w:r>
        <w:rPr>
          <w:rFonts w:hint="eastAsia" w:ascii="Times New Roman" w:hAnsi="Times New Roman" w:eastAsia="黑体" w:cs="Times New Roman"/>
          <w:b/>
          <w:bCs/>
          <w:kern w:val="0"/>
          <w:sz w:val="32"/>
          <w:szCs w:val="32"/>
        </w:rPr>
        <w:t xml:space="preserve"> </w:t>
      </w:r>
    </w:p>
    <w:p w14:paraId="7269AE1E">
      <w:pPr>
        <w:keepNext/>
        <w:keepLines/>
        <w:ind w:firstLine="640"/>
        <w:jc w:val="center"/>
        <w:outlineLvl w:val="0"/>
        <w:rPr>
          <w:rFonts w:cs="Times New Roman"/>
          <w:bCs/>
          <w:smallCaps/>
          <w:sz w:val="32"/>
          <w:szCs w:val="36"/>
        </w:rPr>
      </w:pPr>
      <w:bookmarkStart w:id="488" w:name="_Toc7274"/>
      <w:bookmarkStart w:id="489" w:name="_Toc23206"/>
      <w:bookmarkStart w:id="490" w:name="_Toc23299"/>
      <w:bookmarkStart w:id="491" w:name="_Toc22826"/>
      <w:bookmarkStart w:id="492" w:name="_Toc18955"/>
      <w:r>
        <w:rPr>
          <w:rFonts w:hint="eastAsia" w:cs="Times New Roman"/>
          <w:bCs/>
          <w:smallCaps/>
          <w:sz w:val="32"/>
          <w:szCs w:val="36"/>
        </w:rPr>
        <w:t>条文说明</w:t>
      </w:r>
      <w:bookmarkEnd w:id="488"/>
      <w:bookmarkEnd w:id="489"/>
      <w:bookmarkEnd w:id="490"/>
      <w:bookmarkEnd w:id="491"/>
      <w:bookmarkEnd w:id="492"/>
    </w:p>
    <w:p w14:paraId="72B333BC"/>
    <w:p w14:paraId="5C5335D7">
      <w:pPr>
        <w:pStyle w:val="27"/>
        <w:ind w:firstLine="0"/>
      </w:pPr>
    </w:p>
    <w:p w14:paraId="76F7EE63">
      <w:pPr>
        <w:pStyle w:val="27"/>
        <w:ind w:firstLine="0"/>
      </w:pPr>
    </w:p>
    <w:p w14:paraId="72B12D92">
      <w:pPr>
        <w:pStyle w:val="27"/>
        <w:ind w:firstLine="0"/>
      </w:pPr>
    </w:p>
    <w:p w14:paraId="38F0BE57">
      <w:pPr>
        <w:pStyle w:val="27"/>
        <w:ind w:firstLine="0"/>
        <w:sectPr>
          <w:pgSz w:w="11906" w:h="16838"/>
          <w:pgMar w:top="1440" w:right="1800" w:bottom="1440" w:left="1800" w:header="851" w:footer="992" w:gutter="0"/>
          <w:cols w:space="720" w:num="1"/>
          <w:docGrid w:type="lines" w:linePitch="312" w:charSpace="0"/>
        </w:sectPr>
      </w:pPr>
    </w:p>
    <w:p w14:paraId="2D0FEAE7">
      <w:pPr>
        <w:pageBreakBefore/>
        <w:widowControl/>
        <w:spacing w:before="468" w:beforeLines="150" w:after="468" w:afterLines="150"/>
        <w:jc w:val="center"/>
        <w:rPr>
          <w:rFonts w:cs="Times New Roman"/>
          <w:b/>
          <w:bCs/>
          <w:kern w:val="44"/>
          <w:sz w:val="32"/>
          <w:szCs w:val="32"/>
        </w:rPr>
      </w:pPr>
      <w:r>
        <w:rPr>
          <w:rFonts w:hint="eastAsia" w:cs="Times New Roman"/>
          <w:b/>
          <w:bCs/>
          <w:kern w:val="44"/>
          <w:sz w:val="32"/>
          <w:szCs w:val="32"/>
        </w:rPr>
        <w:t>目</w:t>
      </w:r>
      <w:r>
        <w:rPr>
          <w:rFonts w:hint="eastAsia"/>
          <w:b/>
          <w:bCs/>
        </w:rPr>
        <w:t xml:space="preserve">  </w:t>
      </w:r>
      <w:r>
        <w:rPr>
          <w:b/>
          <w:bCs/>
        </w:rPr>
        <w:t xml:space="preserve"> </w:t>
      </w:r>
      <w:r>
        <w:rPr>
          <w:rFonts w:hint="eastAsia" w:cs="Times New Roman"/>
          <w:b/>
          <w:bCs/>
          <w:kern w:val="44"/>
          <w:sz w:val="32"/>
          <w:szCs w:val="32"/>
        </w:rPr>
        <w:t>录</w:t>
      </w:r>
    </w:p>
    <w:p w14:paraId="062526C0">
      <w:pPr>
        <w:pStyle w:val="15"/>
        <w:tabs>
          <w:tab w:val="right" w:leader="dot" w:pos="8306"/>
        </w:tabs>
      </w:pPr>
      <w:r>
        <w:rPr>
          <w:rFonts w:cs="Times New Roman"/>
          <w:kern w:val="44"/>
          <w:sz w:val="32"/>
          <w:szCs w:val="32"/>
        </w:rPr>
        <w:fldChar w:fldCharType="begin"/>
      </w:r>
      <w:r>
        <w:rPr>
          <w:rFonts w:cs="Times New Roman"/>
          <w:kern w:val="44"/>
          <w:sz w:val="32"/>
          <w:szCs w:val="32"/>
        </w:rPr>
        <w:instrText xml:space="preserve">TOC \o "1-2" \h \u </w:instrText>
      </w:r>
      <w:r>
        <w:rPr>
          <w:rFonts w:cs="Times New Roman"/>
          <w:kern w:val="44"/>
          <w:sz w:val="32"/>
          <w:szCs w:val="32"/>
        </w:rPr>
        <w:fldChar w:fldCharType="separate"/>
      </w:r>
      <w:r>
        <w:fldChar w:fldCharType="begin"/>
      </w:r>
      <w:r>
        <w:instrText xml:space="preserve"> HYPERLINK \l "_Toc7561" </w:instrText>
      </w:r>
      <w:r>
        <w:fldChar w:fldCharType="separate"/>
      </w:r>
      <w:r>
        <w:rPr>
          <w:rFonts w:hint="eastAsia"/>
          <w:kern w:val="44"/>
          <w:szCs w:val="32"/>
        </w:rPr>
        <w:t xml:space="preserve">1 总  </w:t>
      </w:r>
      <w:r>
        <w:rPr>
          <w:kern w:val="44"/>
          <w:szCs w:val="32"/>
        </w:rPr>
        <w:t xml:space="preserve"> </w:t>
      </w:r>
      <w:r>
        <w:rPr>
          <w:rFonts w:hint="eastAsia"/>
          <w:kern w:val="44"/>
          <w:szCs w:val="32"/>
        </w:rPr>
        <w:t>则</w:t>
      </w:r>
      <w:r>
        <w:tab/>
      </w:r>
      <w:r>
        <w:fldChar w:fldCharType="begin"/>
      </w:r>
      <w:r>
        <w:instrText xml:space="preserve"> PAGEREF _Toc7561 \h </w:instrText>
      </w:r>
      <w:r>
        <w:fldChar w:fldCharType="separate"/>
      </w:r>
      <w:r>
        <w:t>71</w:t>
      </w:r>
      <w:r>
        <w:fldChar w:fldCharType="end"/>
      </w:r>
      <w:r>
        <w:fldChar w:fldCharType="end"/>
      </w:r>
    </w:p>
    <w:p w14:paraId="19B57566">
      <w:pPr>
        <w:pStyle w:val="15"/>
        <w:tabs>
          <w:tab w:val="right" w:leader="dot" w:pos="8306"/>
        </w:tabs>
      </w:pPr>
      <w:r>
        <w:fldChar w:fldCharType="begin"/>
      </w:r>
      <w:r>
        <w:instrText xml:space="preserve"> HYPERLINK \l "_Toc3642" </w:instrText>
      </w:r>
      <w:r>
        <w:fldChar w:fldCharType="separate"/>
      </w:r>
      <w:r>
        <w:rPr>
          <w:rFonts w:hint="eastAsia"/>
          <w:kern w:val="44"/>
          <w:szCs w:val="32"/>
        </w:rPr>
        <w:t xml:space="preserve">2 </w:t>
      </w:r>
      <w:r>
        <w:rPr>
          <w:rFonts w:hint="eastAsia"/>
          <w:bCs/>
          <w:kern w:val="44"/>
          <w:szCs w:val="32"/>
        </w:rPr>
        <w:t>术   语</w:t>
      </w:r>
      <w:r>
        <w:tab/>
      </w:r>
      <w:r>
        <w:fldChar w:fldCharType="begin"/>
      </w:r>
      <w:r>
        <w:instrText xml:space="preserve"> PAGEREF _Toc3642 \h </w:instrText>
      </w:r>
      <w:r>
        <w:fldChar w:fldCharType="separate"/>
      </w:r>
      <w:r>
        <w:t>73</w:t>
      </w:r>
      <w:r>
        <w:fldChar w:fldCharType="end"/>
      </w:r>
      <w:r>
        <w:fldChar w:fldCharType="end"/>
      </w:r>
    </w:p>
    <w:p w14:paraId="60C8EB88">
      <w:pPr>
        <w:pStyle w:val="15"/>
        <w:tabs>
          <w:tab w:val="right" w:leader="dot" w:pos="8306"/>
        </w:tabs>
      </w:pPr>
      <w:r>
        <w:fldChar w:fldCharType="begin"/>
      </w:r>
      <w:r>
        <w:instrText xml:space="preserve"> HYPERLINK \l "_Toc14669" </w:instrText>
      </w:r>
      <w:r>
        <w:fldChar w:fldCharType="separate"/>
      </w:r>
      <w:r>
        <w:rPr>
          <w:rFonts w:hint="eastAsia"/>
          <w:kern w:val="44"/>
          <w:szCs w:val="32"/>
        </w:rPr>
        <w:t>3 基本规定</w:t>
      </w:r>
      <w:r>
        <w:tab/>
      </w:r>
      <w:r>
        <w:fldChar w:fldCharType="begin"/>
      </w:r>
      <w:r>
        <w:instrText xml:space="preserve"> PAGEREF _Toc14669 \h </w:instrText>
      </w:r>
      <w:r>
        <w:fldChar w:fldCharType="separate"/>
      </w:r>
      <w:r>
        <w:t>74</w:t>
      </w:r>
      <w:r>
        <w:fldChar w:fldCharType="end"/>
      </w:r>
      <w:r>
        <w:fldChar w:fldCharType="end"/>
      </w:r>
    </w:p>
    <w:p w14:paraId="7DE57CAB">
      <w:pPr>
        <w:pStyle w:val="23"/>
        <w:tabs>
          <w:tab w:val="right" w:leader="dot" w:pos="8306"/>
        </w:tabs>
        <w:ind w:left="0" w:leftChars="0" w:firstLine="240" w:firstLineChars="100"/>
      </w:pPr>
      <w:r>
        <w:fldChar w:fldCharType="begin"/>
      </w:r>
      <w:r>
        <w:instrText xml:space="preserve"> HYPERLINK \l "_Toc1296" </w:instrText>
      </w:r>
      <w:r>
        <w:fldChar w:fldCharType="separate"/>
      </w:r>
      <w:r>
        <w:rPr>
          <w:rFonts w:hint="eastAsia" w:eastAsia="黑体"/>
          <w:szCs w:val="24"/>
        </w:rPr>
        <w:t>3</w:t>
      </w:r>
      <w:r>
        <w:rPr>
          <w:rFonts w:eastAsia="黑体"/>
          <w:szCs w:val="24"/>
        </w:rPr>
        <w:t xml:space="preserve">.1 </w:t>
      </w:r>
      <w:r>
        <w:rPr>
          <w:rFonts w:hint="eastAsia" w:eastAsia="黑体"/>
          <w:szCs w:val="24"/>
        </w:rPr>
        <w:t xml:space="preserve"> </w:t>
      </w:r>
      <w:r>
        <w:rPr>
          <w:rFonts w:hint="eastAsia" w:ascii="宋体" w:hAnsi="宋体"/>
          <w:bCs/>
        </w:rPr>
        <w:t>设计概算编制原则</w:t>
      </w:r>
      <w:r>
        <w:tab/>
      </w:r>
      <w:r>
        <w:fldChar w:fldCharType="begin"/>
      </w:r>
      <w:r>
        <w:instrText xml:space="preserve"> PAGEREF _Toc1296 \h </w:instrText>
      </w:r>
      <w:r>
        <w:fldChar w:fldCharType="separate"/>
      </w:r>
      <w:r>
        <w:t>74</w:t>
      </w:r>
      <w:r>
        <w:fldChar w:fldCharType="end"/>
      </w:r>
      <w:r>
        <w:fldChar w:fldCharType="end"/>
      </w:r>
    </w:p>
    <w:p w14:paraId="483FEF4F">
      <w:pPr>
        <w:pStyle w:val="23"/>
        <w:tabs>
          <w:tab w:val="right" w:leader="dot" w:pos="8306"/>
        </w:tabs>
        <w:ind w:left="0" w:leftChars="0" w:firstLine="240" w:firstLineChars="100"/>
      </w:pPr>
      <w:r>
        <w:fldChar w:fldCharType="begin"/>
      </w:r>
      <w:r>
        <w:instrText xml:space="preserve"> HYPERLINK \l "_Toc11649" </w:instrText>
      </w:r>
      <w:r>
        <w:fldChar w:fldCharType="separate"/>
      </w:r>
      <w:r>
        <w:rPr>
          <w:rFonts w:hint="eastAsia"/>
        </w:rPr>
        <w:t>3</w:t>
      </w:r>
      <w:r>
        <w:t xml:space="preserve">.2  </w:t>
      </w:r>
      <w:r>
        <w:rPr>
          <w:rFonts w:hint="eastAsia"/>
        </w:rPr>
        <w:t>设计概算编制依据</w:t>
      </w:r>
      <w:r>
        <w:tab/>
      </w:r>
      <w:r>
        <w:fldChar w:fldCharType="begin"/>
      </w:r>
      <w:r>
        <w:instrText xml:space="preserve"> PAGEREF _Toc11649 \h </w:instrText>
      </w:r>
      <w:r>
        <w:fldChar w:fldCharType="separate"/>
      </w:r>
      <w:r>
        <w:t>74</w:t>
      </w:r>
      <w:r>
        <w:fldChar w:fldCharType="end"/>
      </w:r>
      <w:r>
        <w:fldChar w:fldCharType="end"/>
      </w:r>
    </w:p>
    <w:p w14:paraId="3B0A43A6">
      <w:pPr>
        <w:pStyle w:val="23"/>
        <w:tabs>
          <w:tab w:val="right" w:leader="dot" w:pos="8306"/>
        </w:tabs>
        <w:ind w:left="0" w:leftChars="0" w:firstLine="240" w:firstLineChars="100"/>
      </w:pPr>
      <w:r>
        <w:fldChar w:fldCharType="begin"/>
      </w:r>
      <w:r>
        <w:instrText xml:space="preserve"> HYPERLINK \l "_Toc30962" </w:instrText>
      </w:r>
      <w:r>
        <w:fldChar w:fldCharType="separate"/>
      </w:r>
      <w:r>
        <w:rPr>
          <w:rFonts w:hint="eastAsia"/>
        </w:rPr>
        <w:t>3</w:t>
      </w:r>
      <w:r>
        <w:t>.</w:t>
      </w:r>
      <w:r>
        <w:rPr>
          <w:rFonts w:hint="eastAsia"/>
        </w:rPr>
        <w:t>5</w:t>
      </w:r>
      <w:r>
        <w:t xml:space="preserve">  </w:t>
      </w:r>
      <w:r>
        <w:rPr>
          <w:rFonts w:hint="eastAsia"/>
        </w:rPr>
        <w:t>设计概算质量控制</w:t>
      </w:r>
      <w:r>
        <w:tab/>
      </w:r>
      <w:r>
        <w:fldChar w:fldCharType="begin"/>
      </w:r>
      <w:r>
        <w:instrText xml:space="preserve"> PAGEREF _Toc30962 \h </w:instrText>
      </w:r>
      <w:r>
        <w:fldChar w:fldCharType="separate"/>
      </w:r>
      <w:r>
        <w:t>75</w:t>
      </w:r>
      <w:r>
        <w:fldChar w:fldCharType="end"/>
      </w:r>
      <w:r>
        <w:fldChar w:fldCharType="end"/>
      </w:r>
    </w:p>
    <w:p w14:paraId="555CAA05">
      <w:pPr>
        <w:pStyle w:val="15"/>
        <w:tabs>
          <w:tab w:val="right" w:leader="dot" w:pos="8306"/>
        </w:tabs>
      </w:pPr>
      <w:r>
        <w:fldChar w:fldCharType="begin"/>
      </w:r>
      <w:r>
        <w:instrText xml:space="preserve"> HYPERLINK \l "_Toc20609" </w:instrText>
      </w:r>
      <w:r>
        <w:fldChar w:fldCharType="separate"/>
      </w:r>
      <w:r>
        <w:rPr>
          <w:rFonts w:hint="eastAsia"/>
          <w:bCs/>
          <w:kern w:val="44"/>
          <w:szCs w:val="32"/>
        </w:rPr>
        <w:t>4</w:t>
      </w:r>
      <w:r>
        <w:rPr>
          <w:rFonts w:hint="eastAsia"/>
          <w:kern w:val="44"/>
          <w:szCs w:val="32"/>
        </w:rPr>
        <w:t xml:space="preserve"> 设计概算单元</w:t>
      </w:r>
      <w:r>
        <w:tab/>
      </w:r>
      <w:r>
        <w:fldChar w:fldCharType="begin"/>
      </w:r>
      <w:r>
        <w:instrText xml:space="preserve"> PAGEREF _Toc20609 \h </w:instrText>
      </w:r>
      <w:r>
        <w:fldChar w:fldCharType="separate"/>
      </w:r>
      <w:r>
        <w:t>76</w:t>
      </w:r>
      <w:r>
        <w:fldChar w:fldCharType="end"/>
      </w:r>
      <w:r>
        <w:fldChar w:fldCharType="end"/>
      </w:r>
    </w:p>
    <w:p w14:paraId="0BB3C806">
      <w:pPr>
        <w:pStyle w:val="23"/>
        <w:tabs>
          <w:tab w:val="right" w:leader="dot" w:pos="8306"/>
        </w:tabs>
        <w:ind w:left="0" w:leftChars="0" w:firstLine="240" w:firstLineChars="100"/>
      </w:pPr>
      <w:r>
        <w:fldChar w:fldCharType="begin"/>
      </w:r>
      <w:r>
        <w:instrText xml:space="preserve"> HYPERLINK \l "_Toc17308" </w:instrText>
      </w:r>
      <w:r>
        <w:fldChar w:fldCharType="separate"/>
      </w:r>
      <w:r>
        <w:rPr>
          <w:rFonts w:hint="eastAsia"/>
        </w:rPr>
        <w:t>4.1  设计概算单元划分与编码</w:t>
      </w:r>
      <w:r>
        <w:tab/>
      </w:r>
      <w:r>
        <w:fldChar w:fldCharType="begin"/>
      </w:r>
      <w:r>
        <w:instrText xml:space="preserve"> PAGEREF _Toc17308 \h </w:instrText>
      </w:r>
      <w:r>
        <w:fldChar w:fldCharType="separate"/>
      </w:r>
      <w:r>
        <w:t>76</w:t>
      </w:r>
      <w:r>
        <w:fldChar w:fldCharType="end"/>
      </w:r>
      <w:r>
        <w:fldChar w:fldCharType="end"/>
      </w:r>
    </w:p>
    <w:p w14:paraId="6F4323B4">
      <w:pPr>
        <w:pStyle w:val="23"/>
        <w:tabs>
          <w:tab w:val="right" w:leader="dot" w:pos="8306"/>
        </w:tabs>
        <w:ind w:left="0" w:leftChars="0" w:firstLine="240" w:firstLineChars="100"/>
      </w:pPr>
      <w:r>
        <w:fldChar w:fldCharType="begin"/>
      </w:r>
      <w:r>
        <w:instrText xml:space="preserve"> HYPERLINK \l "_Toc18087" </w:instrText>
      </w:r>
      <w:r>
        <w:fldChar w:fldCharType="separate"/>
      </w:r>
      <w:r>
        <w:rPr>
          <w:rFonts w:hint="eastAsia"/>
        </w:rPr>
        <w:t>4.2  设计概算工程量计算深度</w:t>
      </w:r>
      <w:r>
        <w:tab/>
      </w:r>
      <w:r>
        <w:fldChar w:fldCharType="begin"/>
      </w:r>
      <w:r>
        <w:instrText xml:space="preserve"> PAGEREF _Toc18087 \h </w:instrText>
      </w:r>
      <w:r>
        <w:fldChar w:fldCharType="separate"/>
      </w:r>
      <w:r>
        <w:t>77</w:t>
      </w:r>
      <w:r>
        <w:fldChar w:fldCharType="end"/>
      </w:r>
      <w:r>
        <w:fldChar w:fldCharType="end"/>
      </w:r>
    </w:p>
    <w:p w14:paraId="628E6ACD">
      <w:pPr>
        <w:pStyle w:val="15"/>
        <w:tabs>
          <w:tab w:val="right" w:leader="dot" w:pos="8306"/>
        </w:tabs>
      </w:pPr>
      <w:r>
        <w:fldChar w:fldCharType="begin"/>
      </w:r>
      <w:r>
        <w:instrText xml:space="preserve"> HYPERLINK \l "_Toc2914" </w:instrText>
      </w:r>
      <w:r>
        <w:fldChar w:fldCharType="separate"/>
      </w:r>
      <w:r>
        <w:rPr>
          <w:rFonts w:hint="eastAsia"/>
          <w:bCs/>
          <w:kern w:val="44"/>
          <w:szCs w:val="32"/>
        </w:rPr>
        <w:t>5</w:t>
      </w:r>
      <w:r>
        <w:rPr>
          <w:rFonts w:hint="eastAsia"/>
          <w:kern w:val="44"/>
          <w:szCs w:val="32"/>
        </w:rPr>
        <w:t xml:space="preserve"> 设计概算总投资组成与计算方法</w:t>
      </w:r>
      <w:r>
        <w:tab/>
      </w:r>
      <w:r>
        <w:fldChar w:fldCharType="begin"/>
      </w:r>
      <w:r>
        <w:instrText xml:space="preserve"> PAGEREF _Toc2914 \h </w:instrText>
      </w:r>
      <w:r>
        <w:fldChar w:fldCharType="separate"/>
      </w:r>
      <w:r>
        <w:t>8</w:t>
      </w:r>
      <w:r>
        <w:fldChar w:fldCharType="end"/>
      </w:r>
      <w:r>
        <w:fldChar w:fldCharType="end"/>
      </w:r>
    </w:p>
    <w:p w14:paraId="6D771AAD">
      <w:pPr>
        <w:pStyle w:val="23"/>
        <w:tabs>
          <w:tab w:val="right" w:leader="dot" w:pos="8306"/>
        </w:tabs>
        <w:ind w:left="0" w:leftChars="0" w:firstLine="240" w:firstLineChars="100"/>
      </w:pPr>
      <w:r>
        <w:fldChar w:fldCharType="begin"/>
      </w:r>
      <w:r>
        <w:instrText xml:space="preserve"> HYPERLINK \l "_Toc27339" </w:instrText>
      </w:r>
      <w:r>
        <w:fldChar w:fldCharType="separate"/>
      </w:r>
      <w:r>
        <w:rPr>
          <w:rFonts w:hint="eastAsia" w:eastAsia="黑体"/>
        </w:rPr>
        <w:t>5</w:t>
      </w:r>
      <w:r>
        <w:rPr>
          <w:rFonts w:eastAsia="黑体"/>
        </w:rPr>
        <w:t>.</w:t>
      </w:r>
      <w:r>
        <w:rPr>
          <w:rFonts w:hint="eastAsia" w:eastAsia="黑体"/>
        </w:rPr>
        <w:t>1</w:t>
      </w:r>
      <w:r>
        <w:rPr>
          <w:rFonts w:eastAsia="黑体"/>
          <w:bCs/>
        </w:rPr>
        <w:t xml:space="preserve"> </w:t>
      </w:r>
      <w:r>
        <w:rPr>
          <w:rFonts w:hint="eastAsia" w:eastAsia="黑体"/>
          <w:bCs/>
        </w:rPr>
        <w:t xml:space="preserve"> </w:t>
      </w:r>
      <w:r>
        <w:rPr>
          <w:rFonts w:hint="eastAsia" w:ascii="宋体" w:hAnsi="宋体"/>
          <w:bCs/>
        </w:rPr>
        <w:t>设计概算总投资组成</w:t>
      </w:r>
      <w:r>
        <w:tab/>
      </w:r>
      <w:r>
        <w:fldChar w:fldCharType="begin"/>
      </w:r>
      <w:r>
        <w:instrText xml:space="preserve"> PAGEREF _Toc27339 \h </w:instrText>
      </w:r>
      <w:r>
        <w:fldChar w:fldCharType="separate"/>
      </w:r>
      <w:r>
        <w:t>78</w:t>
      </w:r>
      <w:r>
        <w:fldChar w:fldCharType="end"/>
      </w:r>
      <w:r>
        <w:fldChar w:fldCharType="end"/>
      </w:r>
    </w:p>
    <w:p w14:paraId="55612F08">
      <w:pPr>
        <w:pStyle w:val="23"/>
        <w:tabs>
          <w:tab w:val="right" w:leader="dot" w:pos="8306"/>
        </w:tabs>
        <w:ind w:left="0" w:leftChars="0" w:firstLine="240" w:firstLineChars="100"/>
      </w:pPr>
      <w:r>
        <w:fldChar w:fldCharType="begin"/>
      </w:r>
      <w:r>
        <w:instrText xml:space="preserve"> HYPERLINK \l "_Toc15917" </w:instrText>
      </w:r>
      <w:r>
        <w:fldChar w:fldCharType="separate"/>
      </w:r>
      <w:r>
        <w:rPr>
          <w:rFonts w:hint="eastAsia" w:eastAsia="黑体"/>
        </w:rPr>
        <w:t>5</w:t>
      </w:r>
      <w:r>
        <w:rPr>
          <w:rFonts w:eastAsia="黑体"/>
        </w:rPr>
        <w:t>.2</w:t>
      </w:r>
      <w:r>
        <w:rPr>
          <w:rFonts w:hint="eastAsia" w:eastAsia="黑体"/>
          <w:bCs/>
        </w:rPr>
        <w:t xml:space="preserve">  </w:t>
      </w:r>
      <w:r>
        <w:rPr>
          <w:rFonts w:hint="eastAsia" w:ascii="宋体" w:hAnsi="宋体"/>
          <w:bCs/>
        </w:rPr>
        <w:t>工程费用计算方法</w:t>
      </w:r>
      <w:r>
        <w:tab/>
      </w:r>
      <w:r>
        <w:fldChar w:fldCharType="begin"/>
      </w:r>
      <w:r>
        <w:instrText xml:space="preserve"> PAGEREF _Toc15917 \h </w:instrText>
      </w:r>
      <w:r>
        <w:fldChar w:fldCharType="separate"/>
      </w:r>
      <w:r>
        <w:t>79</w:t>
      </w:r>
      <w:r>
        <w:fldChar w:fldCharType="end"/>
      </w:r>
      <w:r>
        <w:fldChar w:fldCharType="end"/>
      </w:r>
    </w:p>
    <w:p w14:paraId="6F08F29D">
      <w:pPr>
        <w:pStyle w:val="23"/>
        <w:tabs>
          <w:tab w:val="right" w:leader="dot" w:pos="8306"/>
        </w:tabs>
        <w:ind w:left="0" w:leftChars="0" w:firstLine="240" w:firstLineChars="100"/>
      </w:pPr>
      <w:r>
        <w:fldChar w:fldCharType="begin"/>
      </w:r>
      <w:r>
        <w:instrText xml:space="preserve"> HYPERLINK \l "_Toc16355" </w:instrText>
      </w:r>
      <w:r>
        <w:fldChar w:fldCharType="separate"/>
      </w:r>
      <w:r>
        <w:rPr>
          <w:rFonts w:hint="eastAsia"/>
        </w:rPr>
        <w:t xml:space="preserve">5.3  </w:t>
      </w:r>
      <w:r>
        <w:t>工程建设其他费用计算方法</w:t>
      </w:r>
      <w:r>
        <w:tab/>
      </w:r>
      <w:r>
        <w:fldChar w:fldCharType="begin"/>
      </w:r>
      <w:r>
        <w:instrText xml:space="preserve"> PAGEREF _Toc16355 \h </w:instrText>
      </w:r>
      <w:r>
        <w:fldChar w:fldCharType="separate"/>
      </w:r>
      <w:r>
        <w:t>79</w:t>
      </w:r>
      <w:r>
        <w:fldChar w:fldCharType="end"/>
      </w:r>
      <w:r>
        <w:fldChar w:fldCharType="end"/>
      </w:r>
    </w:p>
    <w:p w14:paraId="2B5054C6">
      <w:pPr>
        <w:pStyle w:val="23"/>
        <w:tabs>
          <w:tab w:val="right" w:leader="dot" w:pos="8306"/>
        </w:tabs>
        <w:ind w:left="0" w:leftChars="0" w:firstLine="240" w:firstLineChars="100"/>
      </w:pPr>
      <w:r>
        <w:fldChar w:fldCharType="begin"/>
      </w:r>
      <w:r>
        <w:instrText xml:space="preserve"> HYPERLINK \l "_Toc5407" </w:instrText>
      </w:r>
      <w:r>
        <w:fldChar w:fldCharType="separate"/>
      </w:r>
      <w:r>
        <w:rPr>
          <w:rFonts w:hint="eastAsia"/>
        </w:rPr>
        <w:t>5.4  预备</w:t>
      </w:r>
      <w:r>
        <w:t>费计算方法</w:t>
      </w:r>
      <w:r>
        <w:tab/>
      </w:r>
      <w:r>
        <w:fldChar w:fldCharType="begin"/>
      </w:r>
      <w:r>
        <w:instrText xml:space="preserve"> PAGEREF _Toc5407 \h </w:instrText>
      </w:r>
      <w:r>
        <w:fldChar w:fldCharType="separate"/>
      </w:r>
      <w:r>
        <w:t>80</w:t>
      </w:r>
      <w:r>
        <w:fldChar w:fldCharType="end"/>
      </w:r>
      <w:r>
        <w:fldChar w:fldCharType="end"/>
      </w:r>
    </w:p>
    <w:p w14:paraId="0A4A3459">
      <w:pPr>
        <w:pStyle w:val="15"/>
        <w:tabs>
          <w:tab w:val="left" w:pos="426"/>
          <w:tab w:val="right" w:leader="dot" w:pos="8296"/>
        </w:tabs>
        <w:rPr>
          <w:rFonts w:ascii="Calibri" w:hAnsi="Calibri"/>
          <w:sz w:val="21"/>
          <w:szCs w:val="22"/>
        </w:rPr>
      </w:pPr>
      <w:r>
        <w:rPr>
          <w:rFonts w:cs="Times New Roman"/>
          <w:kern w:val="44"/>
          <w:szCs w:val="32"/>
        </w:rPr>
        <w:fldChar w:fldCharType="end"/>
      </w:r>
    </w:p>
    <w:p w14:paraId="73244ADB">
      <w:pPr>
        <w:keepNext/>
        <w:keepLines/>
        <w:pageBreakBefore/>
        <w:spacing w:before="312" w:beforeLines="100" w:after="312" w:afterLines="100"/>
        <w:jc w:val="center"/>
        <w:outlineLvl w:val="0"/>
        <w:rPr>
          <w:kern w:val="44"/>
          <w:sz w:val="32"/>
          <w:szCs w:val="32"/>
        </w:rPr>
      </w:pPr>
      <w:bookmarkStart w:id="493" w:name="_Toc28388"/>
      <w:bookmarkStart w:id="494" w:name="_Toc3585"/>
      <w:bookmarkStart w:id="495" w:name="_Toc27272"/>
      <w:bookmarkStart w:id="496" w:name="_Toc13044"/>
      <w:bookmarkStart w:id="497" w:name="_Toc7561"/>
      <w:bookmarkStart w:id="498" w:name="_Toc1288"/>
      <w:bookmarkStart w:id="499" w:name="_Toc27840"/>
      <w:r>
        <w:rPr>
          <w:rFonts w:hint="eastAsia"/>
          <w:b/>
          <w:kern w:val="44"/>
          <w:sz w:val="32"/>
          <w:szCs w:val="32"/>
        </w:rPr>
        <w:t xml:space="preserve">1 </w:t>
      </w:r>
      <w:r>
        <w:rPr>
          <w:rFonts w:hint="eastAsia"/>
          <w:kern w:val="44"/>
          <w:sz w:val="32"/>
          <w:szCs w:val="32"/>
        </w:rPr>
        <w:t xml:space="preserve">总  </w:t>
      </w:r>
      <w:r>
        <w:rPr>
          <w:kern w:val="44"/>
          <w:sz w:val="32"/>
          <w:szCs w:val="32"/>
        </w:rPr>
        <w:t xml:space="preserve"> </w:t>
      </w:r>
      <w:r>
        <w:rPr>
          <w:rFonts w:hint="eastAsia"/>
          <w:kern w:val="44"/>
          <w:sz w:val="32"/>
          <w:szCs w:val="32"/>
        </w:rPr>
        <w:t>则</w:t>
      </w:r>
      <w:bookmarkEnd w:id="493"/>
      <w:bookmarkEnd w:id="494"/>
      <w:bookmarkEnd w:id="495"/>
      <w:bookmarkEnd w:id="496"/>
      <w:bookmarkEnd w:id="497"/>
      <w:bookmarkEnd w:id="498"/>
      <w:bookmarkEnd w:id="499"/>
    </w:p>
    <w:p w14:paraId="6E16627F">
      <w:pPr>
        <w:keepNext/>
        <w:keepLines/>
        <w:outlineLvl w:val="0"/>
        <w:rPr>
          <w:bCs/>
        </w:rPr>
      </w:pPr>
      <w:r>
        <w:rPr>
          <w:rFonts w:hint="eastAsia" w:eastAsia="黑体"/>
          <w:b/>
          <w:bCs/>
          <w:szCs w:val="24"/>
        </w:rPr>
        <w:t>1</w:t>
      </w:r>
      <w:r>
        <w:rPr>
          <w:rFonts w:eastAsia="黑体"/>
          <w:b/>
          <w:bCs/>
          <w:szCs w:val="24"/>
        </w:rPr>
        <w:t>.0.3</w:t>
      </w:r>
      <w:r>
        <w:rPr>
          <w:rFonts w:hint="eastAsia"/>
          <w:bCs/>
        </w:rPr>
        <w:t xml:space="preserve">  本条主要是说明设计概算的作用。</w:t>
      </w:r>
    </w:p>
    <w:p w14:paraId="2AEF882E">
      <w:pPr>
        <w:ind w:firstLine="480"/>
      </w:pPr>
      <w:r>
        <w:rPr>
          <w:rFonts w:hint="eastAsia"/>
        </w:rPr>
        <w:t>《政府投资条例》第十二条：经投资主管部门或者其他有关部门核定的投资概算是控制政府投资项目总投资的依据。初步设计提出的投资概算超过经批准的可行性研究报告提出的投资估算10%的，项目单位应当向投资主管部门或者其他有关部门报告，投资主管部门或者其他有关部门可以要求项目单位重新报送可行性研究报告。</w:t>
      </w:r>
    </w:p>
    <w:p w14:paraId="0EFC28DE">
      <w:pPr>
        <w:ind w:firstLine="482"/>
      </w:pPr>
      <w:r>
        <w:rPr>
          <w:rFonts w:hint="eastAsia" w:eastAsia="黑体"/>
          <w:b/>
          <w:bCs/>
          <w:szCs w:val="24"/>
        </w:rPr>
        <w:t>1</w:t>
      </w:r>
      <w:r>
        <w:rPr>
          <w:rFonts w:hint="eastAsia"/>
        </w:rPr>
        <w:t xml:space="preserve">  编制的设计概算一经审批，即为项目法定最高投资限额不应被突破。</w:t>
      </w:r>
    </w:p>
    <w:p w14:paraId="6A10C48A">
      <w:pPr>
        <w:ind w:firstLine="480"/>
      </w:pPr>
      <w:r>
        <w:rPr>
          <w:rFonts w:hint="eastAsia"/>
        </w:rPr>
        <w:t>[应：竣工结算≤概算对应工程费×（1+预备费率），财务决算≤设计概算]</w:t>
      </w:r>
    </w:p>
    <w:p w14:paraId="41FD610A">
      <w:pPr>
        <w:ind w:firstLine="482"/>
      </w:pPr>
      <w:r>
        <w:rPr>
          <w:rFonts w:hint="eastAsia" w:eastAsia="黑体"/>
          <w:b/>
          <w:bCs/>
          <w:szCs w:val="24"/>
        </w:rPr>
        <w:t>2</w:t>
      </w:r>
      <w:r>
        <w:rPr>
          <w:rFonts w:hint="eastAsia"/>
        </w:rPr>
        <w:t xml:space="preserve">  经审批的设计概算是确定和控制项目投资、编制建设计划的主要依据。</w:t>
      </w:r>
    </w:p>
    <w:p w14:paraId="794CFD17">
      <w:pPr>
        <w:ind w:firstLine="482"/>
      </w:pPr>
      <w:r>
        <w:rPr>
          <w:rFonts w:hint="eastAsia" w:eastAsia="黑体"/>
          <w:b/>
          <w:bCs/>
          <w:szCs w:val="24"/>
        </w:rPr>
        <w:t>3</w:t>
      </w:r>
      <w:r>
        <w:rPr>
          <w:rFonts w:hint="eastAsia"/>
        </w:rPr>
        <w:t xml:space="preserve">  经审批的设计概算是确定工程造价、控制预算、考核技术经济合理性和投资效果的重要依据。</w:t>
      </w:r>
    </w:p>
    <w:p w14:paraId="70B2790A">
      <w:pPr>
        <w:ind w:firstLine="482"/>
      </w:pPr>
      <w:r>
        <w:rPr>
          <w:rFonts w:eastAsia="黑体"/>
          <w:b/>
          <w:bCs/>
          <w:szCs w:val="24"/>
        </w:rPr>
        <w:t>1）</w:t>
      </w:r>
      <w:r>
        <w:rPr>
          <w:rFonts w:hint="eastAsia"/>
        </w:rPr>
        <w:t>概算工程费总额及其各分解额度作为开展初步设计文件优化调整的重要依据。</w:t>
      </w:r>
    </w:p>
    <w:p w14:paraId="58B6C477">
      <w:pPr>
        <w:ind w:firstLine="482"/>
      </w:pPr>
      <w:r>
        <w:rPr>
          <w:rFonts w:hint="eastAsia" w:eastAsia="黑体"/>
          <w:b/>
          <w:bCs/>
          <w:szCs w:val="24"/>
        </w:rPr>
        <w:t>2</w:t>
      </w:r>
      <w:r>
        <w:rPr>
          <w:rFonts w:eastAsia="黑体"/>
          <w:b/>
          <w:bCs/>
          <w:szCs w:val="24"/>
        </w:rPr>
        <w:t>）</w:t>
      </w:r>
      <w:r>
        <w:rPr>
          <w:rFonts w:hint="eastAsia"/>
        </w:rPr>
        <w:t>概算工程费及其专业工程费是开展施工图限额设计或专业工程限额设计、开展施工图设计优化调整的重要依据。</w:t>
      </w:r>
    </w:p>
    <w:p w14:paraId="6B96F8A3">
      <w:pPr>
        <w:ind w:firstLine="482"/>
      </w:pPr>
      <w:r>
        <w:rPr>
          <w:rFonts w:eastAsia="黑体"/>
          <w:b/>
          <w:bCs/>
          <w:szCs w:val="24"/>
        </w:rPr>
        <w:t>3）</w:t>
      </w:r>
      <w:r>
        <w:rPr>
          <w:rFonts w:hint="eastAsia"/>
        </w:rPr>
        <w:t>概算工程费是控制施工招标控制价的重要依据。</w:t>
      </w:r>
    </w:p>
    <w:p w14:paraId="2EFE5D3F">
      <w:pPr>
        <w:ind w:firstLine="480"/>
      </w:pPr>
      <w:r>
        <w:rPr>
          <w:rFonts w:hint="eastAsia"/>
        </w:rPr>
        <w:t>[应：招标控制价（含暂列金额）≤概算对应工程费×（1+预备费率），签约合同价（含暂列金额）≤概算对应工程费×（1+预备费率）]</w:t>
      </w:r>
    </w:p>
    <w:p w14:paraId="43A2AC63">
      <w:pPr>
        <w:ind w:firstLine="480"/>
      </w:pPr>
      <w:r>
        <w:rPr>
          <w:rFonts w:hint="eastAsia"/>
        </w:rPr>
        <w:t>[宜：招标控制价（含暂列金额）＜概算对应工程费，签约合同价（含暂列金额）＜概算对应工程费]</w:t>
      </w:r>
    </w:p>
    <w:p w14:paraId="5BA2CCAC">
      <w:pPr>
        <w:ind w:firstLine="480"/>
      </w:pPr>
      <w:r>
        <w:rPr>
          <w:rFonts w:hint="eastAsia"/>
        </w:rPr>
        <w:t>[宜：招标控制价中某专业工程（含税）＜概算对应工程费，某专业工程合同价＜概算对应工程费]</w:t>
      </w:r>
    </w:p>
    <w:p w14:paraId="14C059E2">
      <w:pPr>
        <w:ind w:firstLine="482"/>
      </w:pPr>
      <w:r>
        <w:rPr>
          <w:rFonts w:eastAsia="黑体"/>
          <w:b/>
          <w:bCs/>
          <w:szCs w:val="24"/>
        </w:rPr>
        <w:t>4</w:t>
      </w:r>
      <w:r>
        <w:rPr>
          <w:rFonts w:hint="eastAsia" w:eastAsia="黑体"/>
          <w:b/>
          <w:bCs/>
          <w:szCs w:val="24"/>
        </w:rPr>
        <w:t xml:space="preserve"> </w:t>
      </w:r>
      <w:r>
        <w:rPr>
          <w:rFonts w:hint="eastAsia"/>
        </w:rPr>
        <w:t xml:space="preserve"> 概算总投资和概算工程费是开展建设实施期（建设前期含初设、施工期含竣工）成本动态管控的重要依据。</w:t>
      </w:r>
    </w:p>
    <w:p w14:paraId="1F055EC5">
      <w:pPr>
        <w:ind w:firstLine="480"/>
      </w:pPr>
      <w:r>
        <w:rPr>
          <w:rFonts w:hint="eastAsia"/>
        </w:rPr>
        <w:t>[应：</w:t>
      </w:r>
      <w:r>
        <w:t>预计结算成本</w:t>
      </w:r>
      <w:r>
        <w:rPr>
          <w:rFonts w:hint="eastAsia"/>
        </w:rPr>
        <w:t>、竣工结算≤概算对应工程费×（1+预备费率）]</w:t>
      </w:r>
    </w:p>
    <w:p w14:paraId="6AAF011C">
      <w:pPr>
        <w:ind w:firstLine="480"/>
      </w:pPr>
      <w:r>
        <w:rPr>
          <w:rFonts w:hint="eastAsia"/>
        </w:rPr>
        <w:t>[宜：</w:t>
      </w:r>
      <w:r>
        <w:t>预计结算成本</w:t>
      </w:r>
      <w:r>
        <w:rPr>
          <w:rFonts w:hint="eastAsia"/>
        </w:rPr>
        <w:t>、竣工结算＜概算对应工程费]</w:t>
      </w:r>
    </w:p>
    <w:p w14:paraId="7D8F14D5">
      <w:pPr>
        <w:ind w:firstLine="480"/>
      </w:pPr>
      <w:r>
        <w:rPr>
          <w:rFonts w:hint="eastAsia"/>
        </w:rPr>
        <w:t>[应：预计决算总额≤概算总投资]</w:t>
      </w:r>
    </w:p>
    <w:p w14:paraId="562B0F1E">
      <w:pPr>
        <w:ind w:firstLine="480"/>
      </w:pPr>
      <w:r>
        <w:rPr>
          <w:rFonts w:hint="eastAsia"/>
        </w:rPr>
        <w:t>[宜：预计决算总额≤概算总投资-预备费]</w:t>
      </w:r>
    </w:p>
    <w:p w14:paraId="03CF2F46">
      <w:pPr>
        <w:ind w:firstLine="482"/>
      </w:pPr>
      <w:r>
        <w:rPr>
          <w:rFonts w:hint="eastAsia" w:eastAsia="黑体"/>
          <w:b/>
          <w:bCs/>
          <w:szCs w:val="24"/>
        </w:rPr>
        <w:t xml:space="preserve">5 </w:t>
      </w:r>
      <w:r>
        <w:rPr>
          <w:rFonts w:hint="eastAsia"/>
        </w:rPr>
        <w:t xml:space="preserve"> 概算其他费及其各专项费是确定其他费限额的重要依据。</w:t>
      </w:r>
    </w:p>
    <w:p w14:paraId="3F3F4775">
      <w:pPr>
        <w:ind w:firstLine="480"/>
      </w:pPr>
      <w:r>
        <w:rPr>
          <w:rFonts w:hint="eastAsia"/>
        </w:rPr>
        <w:t>[应：某专项其他费结算价＜该项概算其他费×（1+预备费率）]</w:t>
      </w:r>
    </w:p>
    <w:p w14:paraId="17B08ACA">
      <w:pPr>
        <w:ind w:firstLine="480"/>
      </w:pPr>
      <w:r>
        <w:rPr>
          <w:rFonts w:hint="eastAsia"/>
        </w:rPr>
        <w:t>[宜：某专项其他费招标限价、签约合同价＜该项概算其他费]</w:t>
      </w:r>
    </w:p>
    <w:p w14:paraId="401CCC93">
      <w:pPr>
        <w:pStyle w:val="27"/>
        <w:ind w:firstLine="0"/>
      </w:pPr>
    </w:p>
    <w:p w14:paraId="66AD8077">
      <w:pPr>
        <w:keepNext/>
        <w:keepLines/>
        <w:pageBreakBefore/>
        <w:spacing w:before="312" w:beforeLines="100" w:after="312" w:afterLines="100"/>
        <w:jc w:val="center"/>
        <w:outlineLvl w:val="0"/>
        <w:rPr>
          <w:bCs/>
          <w:kern w:val="44"/>
          <w:sz w:val="32"/>
          <w:szCs w:val="32"/>
        </w:rPr>
      </w:pPr>
      <w:bookmarkStart w:id="500" w:name="_Toc28037"/>
      <w:bookmarkStart w:id="501" w:name="_Toc10810"/>
      <w:bookmarkStart w:id="502" w:name="_Toc18079"/>
      <w:bookmarkStart w:id="503" w:name="_Toc3642"/>
      <w:bookmarkStart w:id="504" w:name="_Toc28794"/>
      <w:bookmarkStart w:id="505" w:name="_Toc3752"/>
      <w:bookmarkStart w:id="506" w:name="_Toc19084"/>
      <w:r>
        <w:rPr>
          <w:rFonts w:hint="eastAsia"/>
          <w:b/>
          <w:kern w:val="44"/>
          <w:sz w:val="32"/>
          <w:szCs w:val="32"/>
        </w:rPr>
        <w:t xml:space="preserve">2 </w:t>
      </w:r>
      <w:r>
        <w:rPr>
          <w:rFonts w:hint="eastAsia"/>
          <w:bCs/>
          <w:kern w:val="44"/>
          <w:sz w:val="32"/>
          <w:szCs w:val="32"/>
        </w:rPr>
        <w:t>术   语</w:t>
      </w:r>
      <w:bookmarkEnd w:id="500"/>
      <w:bookmarkEnd w:id="501"/>
      <w:bookmarkEnd w:id="502"/>
      <w:bookmarkEnd w:id="503"/>
      <w:bookmarkEnd w:id="504"/>
      <w:bookmarkEnd w:id="505"/>
    </w:p>
    <w:p w14:paraId="05995A07">
      <w:pPr>
        <w:pStyle w:val="5"/>
        <w:tabs>
          <w:tab w:val="clear" w:pos="0"/>
        </w:tabs>
      </w:pPr>
      <w:r>
        <w:rPr>
          <w:b/>
        </w:rPr>
        <w:t>2.0.7</w:t>
      </w:r>
      <w:r>
        <w:t xml:space="preserve"> </w:t>
      </w:r>
      <w:r>
        <w:rPr>
          <w:rFonts w:hint="eastAsia"/>
        </w:rPr>
        <w:t xml:space="preserve"> 设计概算是指以初步设计文件为依据，按照规定的程序、方法和依据，对建设项目总投资及其构成进行的概略计算，政府投资项目或政府性投资项目设计概算也称投资概算。</w:t>
      </w:r>
    </w:p>
    <w:p w14:paraId="41D77A5A">
      <w:pPr>
        <w:pStyle w:val="5"/>
        <w:tabs>
          <w:tab w:val="clear" w:pos="0"/>
        </w:tabs>
      </w:pPr>
      <w:r>
        <w:rPr>
          <w:rFonts w:hint="eastAsia"/>
          <w:b/>
        </w:rPr>
        <w:t>2.0.13</w:t>
      </w:r>
      <w:r>
        <w:rPr>
          <w:rFonts w:hint="eastAsia"/>
        </w:rPr>
        <w:t xml:space="preserve"> </w:t>
      </w:r>
      <w:r>
        <w:t xml:space="preserve"> 设备购置费指需要采购或自制设备和为生产准备的达到固定资产标准的工具、器具的费用，不包括应列入建筑安装工程费的建筑设备的价值。</w:t>
      </w:r>
    </w:p>
    <w:p w14:paraId="535F2CE5">
      <w:pPr>
        <w:keepNext/>
        <w:keepLines/>
        <w:pageBreakBefore/>
        <w:spacing w:before="312" w:beforeLines="100" w:after="312" w:afterLines="100"/>
        <w:ind w:firstLine="720"/>
        <w:jc w:val="center"/>
        <w:outlineLvl w:val="0"/>
        <w:rPr>
          <w:kern w:val="44"/>
          <w:sz w:val="32"/>
          <w:szCs w:val="32"/>
        </w:rPr>
      </w:pPr>
      <w:bookmarkStart w:id="507" w:name="_Toc20019"/>
      <w:bookmarkStart w:id="508" w:name="_Toc26880"/>
      <w:bookmarkStart w:id="509" w:name="_Toc14617"/>
      <w:bookmarkStart w:id="510" w:name="_Toc14669"/>
      <w:bookmarkStart w:id="511" w:name="_Toc29188"/>
      <w:bookmarkStart w:id="512" w:name="_Toc361"/>
      <w:r>
        <w:rPr>
          <w:rFonts w:hint="eastAsia"/>
          <w:b/>
          <w:kern w:val="44"/>
          <w:sz w:val="32"/>
          <w:szCs w:val="32"/>
        </w:rPr>
        <w:t xml:space="preserve">3 </w:t>
      </w:r>
      <w:bookmarkEnd w:id="506"/>
      <w:r>
        <w:rPr>
          <w:rFonts w:hint="eastAsia"/>
          <w:kern w:val="44"/>
          <w:sz w:val="32"/>
          <w:szCs w:val="32"/>
        </w:rPr>
        <w:t>基本规定</w:t>
      </w:r>
      <w:bookmarkEnd w:id="507"/>
      <w:bookmarkEnd w:id="508"/>
      <w:bookmarkEnd w:id="509"/>
      <w:bookmarkEnd w:id="510"/>
      <w:bookmarkEnd w:id="511"/>
      <w:bookmarkEnd w:id="512"/>
    </w:p>
    <w:p w14:paraId="7DC3BB9C">
      <w:pPr>
        <w:keepNext/>
        <w:keepLines/>
        <w:numPr>
          <w:ilvl w:val="1"/>
          <w:numId w:val="0"/>
        </w:numPr>
        <w:spacing w:before="156" w:after="156"/>
        <w:ind w:firstLine="720"/>
        <w:jc w:val="center"/>
        <w:outlineLvl w:val="1"/>
        <w:rPr>
          <w:rFonts w:eastAsia="黑体"/>
          <w:bCs/>
        </w:rPr>
      </w:pPr>
      <w:bookmarkStart w:id="513" w:name="_Toc11822"/>
      <w:bookmarkStart w:id="514" w:name="_Toc1296"/>
      <w:bookmarkStart w:id="515" w:name="_Toc30906"/>
      <w:bookmarkStart w:id="516" w:name="_Toc23116"/>
      <w:bookmarkStart w:id="517" w:name="_Toc27616"/>
      <w:bookmarkStart w:id="518" w:name="_Toc1142"/>
      <w:bookmarkStart w:id="519" w:name="_Toc32327"/>
      <w:r>
        <w:rPr>
          <w:rFonts w:hint="eastAsia" w:eastAsia="黑体"/>
          <w:b/>
          <w:szCs w:val="24"/>
        </w:rPr>
        <w:t>3</w:t>
      </w:r>
      <w:r>
        <w:rPr>
          <w:rFonts w:eastAsia="黑体"/>
          <w:b/>
          <w:szCs w:val="24"/>
        </w:rPr>
        <w:t xml:space="preserve">.1 </w:t>
      </w:r>
      <w:r>
        <w:rPr>
          <w:rFonts w:hint="eastAsia" w:eastAsia="黑体"/>
          <w:b/>
          <w:szCs w:val="24"/>
        </w:rPr>
        <w:t xml:space="preserve"> </w:t>
      </w:r>
      <w:r>
        <w:rPr>
          <w:rFonts w:hint="eastAsia" w:eastAsia="黑体"/>
          <w:bCs/>
        </w:rPr>
        <w:t>设计概算编制原则</w:t>
      </w:r>
      <w:bookmarkEnd w:id="513"/>
      <w:bookmarkEnd w:id="514"/>
      <w:bookmarkEnd w:id="515"/>
      <w:bookmarkEnd w:id="516"/>
      <w:bookmarkEnd w:id="517"/>
      <w:bookmarkEnd w:id="518"/>
      <w:bookmarkEnd w:id="519"/>
    </w:p>
    <w:p w14:paraId="762E9546">
      <w:pPr>
        <w:pStyle w:val="5"/>
        <w:tabs>
          <w:tab w:val="clear" w:pos="0"/>
        </w:tabs>
      </w:pPr>
      <w:r>
        <w:rPr>
          <w:rFonts w:hint="eastAsia"/>
          <w:b/>
        </w:rPr>
        <w:t>3.1.4</w:t>
      </w:r>
      <w:r>
        <w:rPr>
          <w:rFonts w:hint="eastAsia"/>
        </w:rPr>
        <w:t xml:space="preserve">  若初步设计概算超过投资估算10%，可参考以下3个方面着手：</w:t>
      </w:r>
    </w:p>
    <w:p w14:paraId="17A830BE">
      <w:pPr>
        <w:ind w:firstLine="482"/>
      </w:pPr>
      <w:r>
        <w:rPr>
          <w:rFonts w:hint="eastAsia"/>
          <w:b/>
          <w:bCs/>
        </w:rPr>
        <w:t>1</w:t>
      </w:r>
      <w:r>
        <w:rPr>
          <w:rFonts w:hint="eastAsia"/>
        </w:rPr>
        <w:t xml:space="preserve">  设计单位路径：在不改变可研批复标准的前提下，设计单位从建筑、结构、给排水、暖通、电气等专业角度，检查初步设计文件有无优化可能性。</w:t>
      </w:r>
    </w:p>
    <w:p w14:paraId="0D63AF4C">
      <w:pPr>
        <w:ind w:firstLine="482"/>
      </w:pPr>
      <w:r>
        <w:rPr>
          <w:rFonts w:hint="eastAsia"/>
          <w:b/>
          <w:bCs/>
        </w:rPr>
        <w:t>2</w:t>
      </w:r>
      <w:r>
        <w:rPr>
          <w:rFonts w:hint="eastAsia"/>
        </w:rPr>
        <w:t xml:space="preserve">  建设单位路径：在不改变可研批复标准的前提下，有无降低功能需求标准、减少配置、降低品牌档次等的优化可能性。</w:t>
      </w:r>
    </w:p>
    <w:p w14:paraId="241FB49F">
      <w:pPr>
        <w:ind w:firstLine="482"/>
      </w:pPr>
      <w:r>
        <w:rPr>
          <w:rFonts w:hint="eastAsia"/>
          <w:b/>
          <w:bCs/>
        </w:rPr>
        <w:t>3</w:t>
      </w:r>
      <w:r>
        <w:rPr>
          <w:rFonts w:hint="eastAsia"/>
        </w:rPr>
        <w:t xml:space="preserve">  </w:t>
      </w:r>
      <w:r>
        <w:t>政府路径：</w:t>
      </w:r>
      <w:r>
        <w:rPr>
          <w:rFonts w:hint="eastAsia"/>
        </w:rPr>
        <w:t>根据</w:t>
      </w:r>
      <w:r>
        <w:t>政府投资条例第十二条</w:t>
      </w:r>
      <w:r>
        <w:rPr>
          <w:rFonts w:hint="eastAsia"/>
        </w:rPr>
        <w:t>“</w:t>
      </w:r>
      <w:r>
        <w:t>经投资主管部门或者其他有关部门核定的投资概算是控制政府投资项目总投资的依据。初步设计提出的投资概算超过经批准的可行性研究报告提出的投资估算10%的，项目单位应当向投资主管部门或者其他有关部门报告，投资主管部门或者其他有关部门可以要求项目单位重新报送可行性研究报告。</w:t>
      </w:r>
      <w:r>
        <w:rPr>
          <w:rFonts w:hint="eastAsia"/>
        </w:rPr>
        <w:t>”</w:t>
      </w:r>
    </w:p>
    <w:p w14:paraId="47B95420">
      <w:pPr>
        <w:pStyle w:val="5"/>
        <w:tabs>
          <w:tab w:val="clear" w:pos="0"/>
        </w:tabs>
      </w:pPr>
      <w:r>
        <w:rPr>
          <w:b/>
        </w:rPr>
        <w:t>3.1.</w:t>
      </w:r>
      <w:r>
        <w:rPr>
          <w:rFonts w:hint="eastAsia"/>
          <w:b/>
        </w:rPr>
        <w:t>5</w:t>
      </w:r>
      <w:r>
        <w:t xml:space="preserve">  设计概算作为初步设计文件组成部分，设计概算编制基准期原则上应为初步设计文件签署日期，对于设计概算编制与初步设计文件时间不一致的，经委托单位同意后，可以概算成果文件签署日期作为价格基准期。</w:t>
      </w:r>
    </w:p>
    <w:p w14:paraId="79B8BC80">
      <w:pPr>
        <w:pStyle w:val="4"/>
        <w:numPr>
          <w:ilvl w:val="1"/>
          <w:numId w:val="0"/>
        </w:numPr>
        <w:spacing w:before="156" w:after="156"/>
      </w:pPr>
      <w:bookmarkStart w:id="520" w:name="_Toc26295"/>
      <w:bookmarkStart w:id="521" w:name="_Toc21930"/>
      <w:bookmarkStart w:id="522" w:name="_Toc31761"/>
      <w:bookmarkStart w:id="523" w:name="_Toc11649"/>
      <w:r>
        <w:rPr>
          <w:rStyle w:val="41"/>
          <w:rFonts w:hint="eastAsia"/>
        </w:rPr>
        <w:t>3</w:t>
      </w:r>
      <w:r>
        <w:rPr>
          <w:rStyle w:val="41"/>
        </w:rPr>
        <w:t xml:space="preserve">.2  </w:t>
      </w:r>
      <w:r>
        <w:rPr>
          <w:rFonts w:hint="eastAsia"/>
        </w:rPr>
        <w:t>设计概算编制依据</w:t>
      </w:r>
      <w:bookmarkEnd w:id="520"/>
      <w:bookmarkEnd w:id="521"/>
      <w:bookmarkEnd w:id="522"/>
      <w:bookmarkEnd w:id="523"/>
    </w:p>
    <w:p w14:paraId="1A78DBFE">
      <w:pPr>
        <w:pStyle w:val="5"/>
        <w:tabs>
          <w:tab w:val="clear" w:pos="0"/>
        </w:tabs>
      </w:pPr>
      <w:r>
        <w:rPr>
          <w:b/>
        </w:rPr>
        <w:t>3.2.</w:t>
      </w:r>
      <w:r>
        <w:rPr>
          <w:rFonts w:hint="eastAsia"/>
          <w:b/>
        </w:rPr>
        <w:t>1</w:t>
      </w:r>
      <w:r>
        <w:t xml:space="preserve"> </w:t>
      </w:r>
      <w:r>
        <w:rPr>
          <w:rFonts w:hint="eastAsia"/>
        </w:rPr>
        <w:t xml:space="preserve"> 审批类项目文件包括项目建议书或可行性研究报告批复，批准的项目建议书或可行性研究报告（经评估并修订）；核准类项目文件包括项目申请报告核准文件，项目申请报告（经评估并修订）；备案类项目文件包括项目备案文件。</w:t>
      </w:r>
    </w:p>
    <w:p w14:paraId="1D177012">
      <w:pPr>
        <w:ind w:firstLine="480"/>
      </w:pPr>
      <w:r>
        <w:rPr>
          <w:rFonts w:hint="eastAsia"/>
        </w:rPr>
        <w:t>初步设计文件包括初步设计图纸、初步设计说明书、主要设备材料表等，初步设计文件应当满足《建筑工程设计文件深度要求》有关规定，经校审并有效签署，实行审批制的项目，初步设计文件应当经过初步设计审批并修订完成。</w:t>
      </w:r>
    </w:p>
    <w:p w14:paraId="66BCFACA">
      <w:pPr>
        <w:pStyle w:val="4"/>
        <w:numPr>
          <w:ilvl w:val="1"/>
          <w:numId w:val="0"/>
        </w:numPr>
        <w:spacing w:before="156" w:after="156"/>
      </w:pPr>
      <w:bookmarkStart w:id="524" w:name="_Toc30962"/>
      <w:bookmarkStart w:id="525" w:name="_Toc29348"/>
      <w:r>
        <w:rPr>
          <w:rStyle w:val="41"/>
          <w:rFonts w:hint="eastAsia"/>
        </w:rPr>
        <w:t>3</w:t>
      </w:r>
      <w:r>
        <w:rPr>
          <w:rStyle w:val="41"/>
        </w:rPr>
        <w:t>.</w:t>
      </w:r>
      <w:r>
        <w:rPr>
          <w:rStyle w:val="41"/>
          <w:rFonts w:hint="eastAsia"/>
        </w:rPr>
        <w:t>5</w:t>
      </w:r>
      <w:r>
        <w:rPr>
          <w:rStyle w:val="41"/>
        </w:rPr>
        <w:t xml:space="preserve">  </w:t>
      </w:r>
      <w:r>
        <w:rPr>
          <w:rFonts w:hint="eastAsia"/>
        </w:rPr>
        <w:t>设计概算质量控制</w:t>
      </w:r>
      <w:bookmarkEnd w:id="524"/>
      <w:bookmarkEnd w:id="525"/>
    </w:p>
    <w:p w14:paraId="6A991F23">
      <w:pPr>
        <w:pStyle w:val="5"/>
        <w:tabs>
          <w:tab w:val="clear" w:pos="0"/>
        </w:tabs>
      </w:pPr>
      <w:r>
        <w:rPr>
          <w:rFonts w:hint="eastAsia"/>
          <w:b/>
        </w:rPr>
        <w:t>3.5.1</w:t>
      </w:r>
      <w:r>
        <w:rPr>
          <w:rFonts w:hint="eastAsia"/>
        </w:rPr>
        <w:t xml:space="preserve">  设计概算文件编制必须建立在正确、可靠、充分的编制依据基础之上。</w:t>
      </w:r>
    </w:p>
    <w:p w14:paraId="413C9DDB">
      <w:pPr>
        <w:pStyle w:val="5"/>
        <w:tabs>
          <w:tab w:val="clear" w:pos="0"/>
        </w:tabs>
      </w:pPr>
      <w:r>
        <w:rPr>
          <w:rFonts w:hint="eastAsia"/>
          <w:b/>
        </w:rPr>
        <w:t>3.5.2</w:t>
      </w:r>
      <w:r>
        <w:rPr>
          <w:rFonts w:hint="eastAsia"/>
        </w:rPr>
        <w:t xml:space="preserve">  设计概算文件编制人员应与设计人员密切配合，以确保概算的质量，项目设计总负责人和概算负责人应对全部设计概算的质量负责。有关的设计概算文件编制人员应参与设计方案的讨论，与设计人员共同做好方案的技术经济比较工作，以选出技术先进、功能适用、经济合理的最佳设计方案。设计人员要坚持正确的设计指导思想，树立造价控制意识，严格按照批准的可行性研究报告或立项批文所规定的建设内容、建设规模、建设投资进行限额设计，并严格按照规定要求，提出满足概算文件编制深度的设计技术资料。设计概算文件编制人员应合理编制设计概算，杜绝不合理的人为增加或减少投资额度现象。</w:t>
      </w:r>
    </w:p>
    <w:p w14:paraId="4B05AB78">
      <w:pPr>
        <w:pStyle w:val="5"/>
        <w:tabs>
          <w:tab w:val="clear" w:pos="0"/>
        </w:tabs>
      </w:pPr>
      <w:r>
        <w:rPr>
          <w:rFonts w:hint="eastAsia"/>
          <w:b/>
        </w:rPr>
        <w:t>3.5.3</w:t>
      </w:r>
      <w:r>
        <w:rPr>
          <w:rFonts w:hint="eastAsia"/>
        </w:rPr>
        <w:t xml:space="preserve">  编制单位完成初步设计概算并完成内部审核程序后发送建设单位，建设单位应及时组织力量对概算进行审查，并提出修改意见反馈编制单位。编制单位、建设单位双方共同核实达成一致意见后，由编制单位进行修改，再随同初步设计一并报送主管部门审批或核定。</w:t>
      </w:r>
    </w:p>
    <w:p w14:paraId="52D2CE22">
      <w:pPr>
        <w:pStyle w:val="5"/>
        <w:tabs>
          <w:tab w:val="clear" w:pos="0"/>
        </w:tabs>
      </w:pPr>
      <w:r>
        <w:rPr>
          <w:rFonts w:hint="eastAsia"/>
          <w:b/>
        </w:rPr>
        <w:t>3.5.4</w:t>
      </w:r>
      <w:r>
        <w:rPr>
          <w:rFonts w:hint="eastAsia"/>
        </w:rPr>
        <w:t xml:space="preserve">  设计概算负责人、审核人、审定人应由国家注册造价工程师担任，且符合《注册造价工程师管理办法》（2020版）相关规定，具体人员认定由编制单位制定。</w:t>
      </w:r>
    </w:p>
    <w:p w14:paraId="7CFEDFAD">
      <w:pPr>
        <w:keepNext/>
        <w:keepLines/>
        <w:pageBreakBefore/>
        <w:spacing w:before="312" w:beforeLines="100" w:after="312" w:afterLines="100"/>
        <w:ind w:firstLine="720"/>
        <w:jc w:val="center"/>
        <w:outlineLvl w:val="0"/>
        <w:rPr>
          <w:kern w:val="44"/>
          <w:sz w:val="32"/>
          <w:szCs w:val="32"/>
        </w:rPr>
      </w:pPr>
      <w:bookmarkStart w:id="526" w:name="_Toc8533"/>
      <w:bookmarkStart w:id="527" w:name="_Toc30538"/>
      <w:bookmarkStart w:id="528" w:name="_Toc22546"/>
      <w:bookmarkStart w:id="529" w:name="_Toc20609"/>
      <w:r>
        <w:rPr>
          <w:rFonts w:hint="eastAsia"/>
          <w:b/>
          <w:bCs/>
          <w:kern w:val="44"/>
          <w:sz w:val="32"/>
          <w:szCs w:val="32"/>
        </w:rPr>
        <w:t>4</w:t>
      </w:r>
      <w:r>
        <w:rPr>
          <w:rFonts w:hint="eastAsia"/>
          <w:kern w:val="44"/>
          <w:sz w:val="32"/>
          <w:szCs w:val="32"/>
        </w:rPr>
        <w:t xml:space="preserve"> 设计概算单元</w:t>
      </w:r>
      <w:bookmarkEnd w:id="526"/>
      <w:bookmarkEnd w:id="527"/>
      <w:bookmarkEnd w:id="528"/>
      <w:bookmarkEnd w:id="529"/>
    </w:p>
    <w:p w14:paraId="233B5A3D">
      <w:pPr>
        <w:pStyle w:val="4"/>
      </w:pPr>
      <w:bookmarkStart w:id="530" w:name="_Toc18346"/>
      <w:bookmarkStart w:id="531" w:name="_Toc13779"/>
      <w:bookmarkStart w:id="532" w:name="_Toc22924"/>
      <w:bookmarkStart w:id="533" w:name="_Toc17308"/>
      <w:r>
        <w:rPr>
          <w:rFonts w:hint="eastAsia" w:cs="黑体"/>
          <w:b/>
        </w:rPr>
        <w:t>4.1</w:t>
      </w:r>
      <w:r>
        <w:rPr>
          <w:rFonts w:hint="eastAsia"/>
        </w:rPr>
        <w:t xml:space="preserve">  设计概算</w:t>
      </w:r>
      <w:bookmarkEnd w:id="530"/>
      <w:bookmarkEnd w:id="531"/>
      <w:bookmarkEnd w:id="532"/>
      <w:bookmarkEnd w:id="533"/>
      <w:r>
        <w:rPr>
          <w:rFonts w:hint="eastAsia"/>
        </w:rPr>
        <w:t>单元</w:t>
      </w:r>
    </w:p>
    <w:p w14:paraId="5CBC6604">
      <w:pPr>
        <w:keepNext/>
        <w:keepLines/>
        <w:outlineLvl w:val="2"/>
        <w:rPr>
          <w:bCs/>
        </w:rPr>
      </w:pPr>
      <w:r>
        <w:rPr>
          <w:rFonts w:hint="eastAsia" w:eastAsia="黑体"/>
          <w:b/>
          <w:bCs/>
          <w:szCs w:val="24"/>
        </w:rPr>
        <w:t>4</w:t>
      </w:r>
      <w:r>
        <w:rPr>
          <w:rFonts w:eastAsia="黑体"/>
          <w:b/>
          <w:bCs/>
          <w:szCs w:val="24"/>
        </w:rPr>
        <w:t>.</w:t>
      </w:r>
      <w:r>
        <w:rPr>
          <w:rFonts w:hint="eastAsia" w:eastAsia="黑体"/>
          <w:b/>
          <w:bCs/>
          <w:szCs w:val="24"/>
        </w:rPr>
        <w:t>1</w:t>
      </w:r>
      <w:r>
        <w:rPr>
          <w:rFonts w:eastAsia="黑体"/>
          <w:b/>
          <w:bCs/>
          <w:szCs w:val="24"/>
        </w:rPr>
        <w:t>.</w:t>
      </w:r>
      <w:r>
        <w:rPr>
          <w:rFonts w:hint="eastAsia" w:eastAsia="黑体"/>
          <w:b/>
          <w:bCs/>
          <w:szCs w:val="24"/>
        </w:rPr>
        <w:t>1</w:t>
      </w:r>
      <w:r>
        <w:rPr>
          <w:rFonts w:hint="eastAsia"/>
          <w:bCs/>
        </w:rPr>
        <w:t xml:space="preserve">  概算单元是以分部工程为基础，按结构部位、施工特点和施工任务将单位工程划分为若干个单元进行概算编制。</w:t>
      </w:r>
    </w:p>
    <w:p w14:paraId="3074772C">
      <w:pPr>
        <w:ind w:firstLine="480"/>
      </w:pPr>
      <w:r>
        <w:rPr>
          <w:rFonts w:hint="eastAsia"/>
        </w:rPr>
        <w:t>室内装饰宜按功能空间进行扩大分部单元划分，各扩大分部单元由具体楼地面、墙面、天棚等扩大分项组成，同一个项目中不同功能空间装饰做法相似标准差异较小的空间可进行合并。</w:t>
      </w:r>
    </w:p>
    <w:p w14:paraId="4BE1B5F1">
      <w:pPr>
        <w:ind w:firstLine="480"/>
      </w:pPr>
      <w:r>
        <w:rPr>
          <w:rFonts w:hint="eastAsia"/>
        </w:rPr>
        <w:t>以精装修住宅为例，其功能空间根据不同装饰标准可划分为：</w:t>
      </w:r>
    </w:p>
    <w:p w14:paraId="02742ECF">
      <w:pPr>
        <w:numPr>
          <w:ilvl w:val="0"/>
          <w:numId w:val="4"/>
        </w:numPr>
        <w:ind w:firstLine="480"/>
        <w:rPr>
          <w:bCs/>
        </w:rPr>
      </w:pPr>
      <w:r>
        <w:rPr>
          <w:rFonts w:hint="eastAsia"/>
        </w:rPr>
        <w:t>一层大厅；2）标准层电梯厅、公共走道、楼梯间；3）设备用房及管道井；4）厨房；5）卫生间；6）客厅、餐厅及卧室。</w:t>
      </w:r>
    </w:p>
    <w:p w14:paraId="375DAD89">
      <w:pPr>
        <w:rPr>
          <w:bCs/>
        </w:rPr>
      </w:pPr>
      <w:r>
        <w:rPr>
          <w:rFonts w:hint="eastAsia" w:eastAsia="黑体"/>
          <w:b/>
          <w:bCs/>
          <w:szCs w:val="24"/>
        </w:rPr>
        <w:t>4</w:t>
      </w:r>
      <w:r>
        <w:rPr>
          <w:rFonts w:eastAsia="黑体"/>
          <w:b/>
          <w:bCs/>
          <w:szCs w:val="24"/>
        </w:rPr>
        <w:t>.</w:t>
      </w:r>
      <w:r>
        <w:rPr>
          <w:rFonts w:hint="eastAsia" w:eastAsia="黑体"/>
          <w:b/>
          <w:bCs/>
          <w:szCs w:val="24"/>
        </w:rPr>
        <w:t>1</w:t>
      </w:r>
      <w:r>
        <w:rPr>
          <w:rFonts w:eastAsia="黑体"/>
          <w:b/>
          <w:bCs/>
          <w:szCs w:val="24"/>
        </w:rPr>
        <w:t>.</w:t>
      </w:r>
      <w:r>
        <w:rPr>
          <w:rFonts w:hint="eastAsia" w:eastAsia="黑体"/>
          <w:b/>
          <w:bCs/>
          <w:szCs w:val="24"/>
        </w:rPr>
        <w:t>2</w:t>
      </w:r>
      <w:r>
        <w:rPr>
          <w:rFonts w:hint="eastAsia"/>
          <w:bCs/>
        </w:rPr>
        <w:t xml:space="preserve">  自然地坪标高至室外设计标高高差≤300mm的为平整场地，不单列竖向土石方。</w:t>
      </w:r>
    </w:p>
    <w:p w14:paraId="63719401">
      <w:pPr>
        <w:rPr>
          <w:bCs/>
        </w:rPr>
      </w:pPr>
      <w:r>
        <w:rPr>
          <w:rFonts w:hint="eastAsia" w:eastAsia="黑体"/>
          <w:b/>
          <w:bCs/>
          <w:szCs w:val="24"/>
        </w:rPr>
        <w:t>4</w:t>
      </w:r>
      <w:r>
        <w:rPr>
          <w:rFonts w:eastAsia="黑体"/>
          <w:b/>
          <w:bCs/>
          <w:szCs w:val="24"/>
        </w:rPr>
        <w:t>.</w:t>
      </w:r>
      <w:r>
        <w:rPr>
          <w:rFonts w:hint="eastAsia" w:eastAsia="黑体"/>
          <w:b/>
          <w:bCs/>
          <w:szCs w:val="24"/>
        </w:rPr>
        <w:t>1</w:t>
      </w:r>
      <w:r>
        <w:rPr>
          <w:rFonts w:eastAsia="黑体"/>
          <w:b/>
          <w:bCs/>
          <w:szCs w:val="24"/>
        </w:rPr>
        <w:t>.</w:t>
      </w:r>
      <w:r>
        <w:rPr>
          <w:rFonts w:hint="eastAsia" w:eastAsia="黑体"/>
          <w:b/>
          <w:bCs/>
          <w:szCs w:val="24"/>
        </w:rPr>
        <w:t>3</w:t>
      </w:r>
      <w:r>
        <w:rPr>
          <w:rFonts w:hint="eastAsia"/>
          <w:bCs/>
        </w:rPr>
        <w:t xml:space="preserve">  当地下室作为一个单项工程单独编制时，机电安装工程同土建工程按照室内地坪标高进行地上与地下部分划分；若机电安装工程无法进行地上地下划分时，也可将机电安装工程单独作为单项工程，单位工程仍以专业为原则进行划分，扩大分部工程仍以系统为原则进行划分，此时其他单项工程均不含机电安装工程。</w:t>
      </w:r>
    </w:p>
    <w:p w14:paraId="509C24AB">
      <w:pPr>
        <w:rPr>
          <w:bCs/>
        </w:rPr>
      </w:pPr>
      <w:r>
        <w:rPr>
          <w:rFonts w:hint="eastAsia" w:eastAsia="黑体"/>
          <w:b/>
          <w:bCs/>
          <w:szCs w:val="24"/>
        </w:rPr>
        <w:t>4</w:t>
      </w:r>
      <w:r>
        <w:rPr>
          <w:rFonts w:eastAsia="黑体"/>
          <w:b/>
          <w:bCs/>
          <w:szCs w:val="24"/>
        </w:rPr>
        <w:t>.</w:t>
      </w:r>
      <w:r>
        <w:rPr>
          <w:rFonts w:hint="eastAsia" w:eastAsia="黑体"/>
          <w:b/>
          <w:bCs/>
          <w:szCs w:val="24"/>
        </w:rPr>
        <w:t>1</w:t>
      </w:r>
      <w:r>
        <w:rPr>
          <w:rFonts w:eastAsia="黑体"/>
          <w:b/>
          <w:bCs/>
          <w:szCs w:val="24"/>
        </w:rPr>
        <w:t>.</w:t>
      </w:r>
      <w:r>
        <w:rPr>
          <w:rFonts w:hint="eastAsia" w:eastAsia="黑体"/>
          <w:b/>
          <w:bCs/>
          <w:szCs w:val="24"/>
        </w:rPr>
        <w:t xml:space="preserve">8 </w:t>
      </w:r>
      <w:r>
        <w:rPr>
          <w:rFonts w:hint="eastAsia"/>
          <w:bCs/>
        </w:rPr>
        <w:t xml:space="preserve"> 根据国务院办公厅转发国家发展改革委等部门《关于清理规范城镇供水供电供气供暖行业收费促进行业高质量发展意见的通知国办函》〔2020〕129 号文：“在城镇规划建设用地范围内，供水供电供气供热企业的投资界面应延伸至用户建筑区划红线，除法律法规和相关政策另有规定外，不得由用户承担建筑区划红线外发生的任何费用。从用户建筑区划红线连接至公共管网发生的入网工程建设，由供水供电供气供热企业承担的部分，纳入企业经营成本；按规定由政府承担的部分，应及时拨款委托供水供电供气供热企业建设，或者由政府直接投资建设”，在城镇规划建设用地范围内原则上不计取外部配套工程费，根据实际情况确实发生且经批准的可计取该费用。</w:t>
      </w:r>
    </w:p>
    <w:p w14:paraId="0EB78453">
      <w:pPr>
        <w:pStyle w:val="4"/>
      </w:pPr>
      <w:bookmarkStart w:id="534" w:name="_Toc29963"/>
      <w:bookmarkStart w:id="535" w:name="_Toc8492"/>
      <w:bookmarkStart w:id="536" w:name="_Toc13634"/>
      <w:bookmarkStart w:id="537" w:name="_Toc18087"/>
      <w:r>
        <w:rPr>
          <w:rFonts w:hint="eastAsia" w:cs="黑体"/>
          <w:b/>
        </w:rPr>
        <w:t>4.2</w:t>
      </w:r>
      <w:r>
        <w:rPr>
          <w:rFonts w:hint="eastAsia"/>
        </w:rPr>
        <w:t xml:space="preserve">  设计概算工程量计算深度</w:t>
      </w:r>
      <w:bookmarkEnd w:id="534"/>
      <w:bookmarkEnd w:id="535"/>
      <w:bookmarkEnd w:id="536"/>
      <w:bookmarkEnd w:id="537"/>
    </w:p>
    <w:p w14:paraId="1A9920C9">
      <w:pPr>
        <w:keepNext/>
        <w:keepLines/>
        <w:outlineLvl w:val="2"/>
        <w:rPr>
          <w:bCs/>
        </w:rPr>
      </w:pPr>
      <w:r>
        <w:rPr>
          <w:rFonts w:hint="eastAsia" w:eastAsia="黑体"/>
          <w:b/>
          <w:bCs/>
          <w:szCs w:val="24"/>
        </w:rPr>
        <w:t>4.2.2</w:t>
      </w:r>
      <w:r>
        <w:rPr>
          <w:rFonts w:hint="eastAsia"/>
          <w:bCs/>
        </w:rPr>
        <w:t xml:space="preserve">  根据《建筑工程设计文件深度编制规定（2016年版）》中对初步设计深度要求第3.3.2总平面设计说明书中要求第4条中第3）款“3）根据需要注明初平土石方工程量；”，因此初步设计概算可根据设计说明书中注明的初平土石方工程量计算竖向土石方工程。若设计说明书中未注明的，可根据总平面设计图纸计算，总平面设计图纸包括：区域位置图（根据需要绘制）、总平面图、竖向布置图、土方图等。根据项目实际情况，也可以采用信息技术（BIM技术或无人机）进行竖向土石方工程量计算。</w:t>
      </w:r>
    </w:p>
    <w:p w14:paraId="7AAE4A83">
      <w:pPr>
        <w:keepNext/>
        <w:keepLines/>
        <w:outlineLvl w:val="2"/>
        <w:rPr>
          <w:bCs/>
        </w:rPr>
      </w:pPr>
      <w:r>
        <w:rPr>
          <w:rFonts w:hint="eastAsia" w:eastAsia="黑体"/>
          <w:b/>
          <w:bCs/>
          <w:szCs w:val="24"/>
        </w:rPr>
        <w:t>4.2.5</w:t>
      </w:r>
      <w:r>
        <w:rPr>
          <w:rFonts w:hint="eastAsia"/>
          <w:bCs/>
        </w:rPr>
        <w:t xml:space="preserve">  本条所指的机电安装工程包括《建筑工程设计文件深度编制规定（2016年版）》中建筑电气、给水排水、供暖通风机空气调节、热能动力专业，以及纳入专项设计的建筑智能化专业。</w:t>
      </w:r>
    </w:p>
    <w:p w14:paraId="5F20B6FF">
      <w:pPr>
        <w:ind w:firstLine="480"/>
      </w:pPr>
      <w:r>
        <w:rPr>
          <w:rFonts w:hint="eastAsia"/>
        </w:rPr>
        <w:t>在《建筑工程设计文件深度编制规定（2016年版）》中建筑电气、给水排水、供暖通风机空气调节、热能动力专业在初步设计文件阶段要求设计文件应包括设备及主要材料表，因此以上四个专业的工程量计算，首先应根据初步设计文件中的设备及主要材料表进行工程量计算；其次应根据初步设计图纸进行工程量计算；最后由于初步设计图纸深度原因不能</w:t>
      </w:r>
      <w:r>
        <w:rPr>
          <w:rFonts w:hint="eastAsia"/>
          <w:lang w:eastAsia="zh"/>
        </w:rPr>
        <w:t>体现</w:t>
      </w:r>
      <w:r>
        <w:rPr>
          <w:rFonts w:hint="eastAsia"/>
        </w:rPr>
        <w:t>的内容可参考类似项目</w:t>
      </w:r>
      <w:r>
        <w:rPr>
          <w:rFonts w:hint="eastAsia"/>
          <w:lang w:eastAsia="zh"/>
        </w:rPr>
        <w:t>造价</w:t>
      </w:r>
      <w:r>
        <w:rPr>
          <w:rFonts w:hint="eastAsia"/>
        </w:rPr>
        <w:t>指标进行计算并加以说明。建筑智能化专业在初步设计时可以不提供设备及主要材料表，因此可根据项目实际情况，在有设备及主要材料表时根据上述四个专业的原则依次计算，没有设备及主要材料表时首先根据初步设计图纸进行工程量计算；初步设计图纸深度原因不能</w:t>
      </w:r>
      <w:r>
        <w:rPr>
          <w:rFonts w:hint="eastAsia"/>
          <w:lang w:eastAsia="zh"/>
        </w:rPr>
        <w:t>体现</w:t>
      </w:r>
      <w:r>
        <w:rPr>
          <w:rFonts w:hint="eastAsia"/>
        </w:rPr>
        <w:t>的内容可参考类似项目</w:t>
      </w:r>
      <w:r>
        <w:rPr>
          <w:rFonts w:hint="eastAsia"/>
          <w:lang w:eastAsia="zh"/>
        </w:rPr>
        <w:t>造价</w:t>
      </w:r>
      <w:r>
        <w:rPr>
          <w:rFonts w:hint="eastAsia"/>
        </w:rPr>
        <w:t>指标进行计算并加以说明。</w:t>
      </w:r>
    </w:p>
    <w:p w14:paraId="12CECAB7">
      <w:pPr>
        <w:pStyle w:val="27"/>
        <w:ind w:firstLine="480"/>
      </w:pPr>
    </w:p>
    <w:p w14:paraId="1913C7DC">
      <w:pPr>
        <w:keepNext/>
        <w:keepLines/>
        <w:pageBreakBefore/>
        <w:spacing w:before="312" w:beforeLines="100" w:after="312" w:afterLines="100"/>
        <w:jc w:val="center"/>
        <w:outlineLvl w:val="0"/>
        <w:rPr>
          <w:kern w:val="44"/>
          <w:sz w:val="32"/>
          <w:szCs w:val="32"/>
        </w:rPr>
      </w:pPr>
      <w:bookmarkStart w:id="538" w:name="_Toc16402"/>
      <w:bookmarkStart w:id="539" w:name="_Toc24566"/>
      <w:bookmarkStart w:id="540" w:name="_Toc31540"/>
      <w:bookmarkStart w:id="541" w:name="_Toc26956"/>
      <w:bookmarkStart w:id="542" w:name="_Toc22460"/>
      <w:bookmarkStart w:id="543" w:name="_Toc9026"/>
      <w:r>
        <w:rPr>
          <w:rFonts w:hint="eastAsia"/>
          <w:b/>
          <w:bCs/>
          <w:kern w:val="44"/>
          <w:sz w:val="32"/>
          <w:szCs w:val="32"/>
        </w:rPr>
        <w:t>5</w:t>
      </w:r>
      <w:r>
        <w:rPr>
          <w:rFonts w:hint="eastAsia"/>
          <w:kern w:val="44"/>
          <w:sz w:val="32"/>
          <w:szCs w:val="32"/>
        </w:rPr>
        <w:t xml:space="preserve"> 设计概算总投资组成与编制方法</w:t>
      </w:r>
      <w:bookmarkEnd w:id="538"/>
      <w:bookmarkEnd w:id="539"/>
      <w:bookmarkEnd w:id="540"/>
      <w:bookmarkEnd w:id="541"/>
      <w:bookmarkEnd w:id="542"/>
      <w:bookmarkEnd w:id="543"/>
    </w:p>
    <w:p w14:paraId="248F6273">
      <w:pPr>
        <w:keepNext/>
        <w:keepLines/>
        <w:numPr>
          <w:ilvl w:val="1"/>
          <w:numId w:val="0"/>
        </w:numPr>
        <w:ind w:firstLine="720"/>
        <w:jc w:val="center"/>
        <w:outlineLvl w:val="1"/>
        <w:rPr>
          <w:rFonts w:eastAsia="黑体"/>
          <w:bCs/>
        </w:rPr>
      </w:pPr>
      <w:bookmarkStart w:id="544" w:name="_Toc19282"/>
      <w:bookmarkStart w:id="545" w:name="_Toc21148"/>
      <w:bookmarkStart w:id="546" w:name="_Toc13372"/>
      <w:bookmarkStart w:id="547" w:name="_Toc31770"/>
      <w:bookmarkStart w:id="548" w:name="_Toc27339"/>
      <w:bookmarkStart w:id="549" w:name="_Toc9563"/>
      <w:bookmarkStart w:id="550" w:name="_Toc29440"/>
      <w:r>
        <w:rPr>
          <w:rFonts w:hint="eastAsia" w:eastAsia="黑体"/>
          <w:b/>
        </w:rPr>
        <w:t>5</w:t>
      </w:r>
      <w:r>
        <w:rPr>
          <w:rFonts w:eastAsia="黑体"/>
          <w:b/>
        </w:rPr>
        <w:t>.</w:t>
      </w:r>
      <w:r>
        <w:rPr>
          <w:rFonts w:hint="eastAsia" w:eastAsia="黑体"/>
          <w:b/>
        </w:rPr>
        <w:t>1</w:t>
      </w:r>
      <w:r>
        <w:rPr>
          <w:rFonts w:eastAsia="黑体"/>
          <w:bCs/>
        </w:rPr>
        <w:t xml:space="preserve"> </w:t>
      </w:r>
      <w:r>
        <w:rPr>
          <w:rFonts w:hint="eastAsia" w:eastAsia="黑体"/>
          <w:bCs/>
        </w:rPr>
        <w:t xml:space="preserve"> 设计概算总投资组成</w:t>
      </w:r>
      <w:bookmarkEnd w:id="544"/>
      <w:bookmarkEnd w:id="545"/>
      <w:bookmarkEnd w:id="546"/>
      <w:bookmarkEnd w:id="547"/>
      <w:bookmarkEnd w:id="548"/>
      <w:bookmarkEnd w:id="549"/>
      <w:bookmarkEnd w:id="550"/>
    </w:p>
    <w:p w14:paraId="7FECD567">
      <w:pPr>
        <w:keepNext/>
        <w:keepLines/>
        <w:outlineLvl w:val="2"/>
        <w:rPr>
          <w:bCs/>
        </w:rPr>
      </w:pPr>
      <w:r>
        <w:rPr>
          <w:rFonts w:hint="eastAsia" w:eastAsia="黑体"/>
          <w:b/>
          <w:bCs/>
          <w:szCs w:val="24"/>
        </w:rPr>
        <w:t>5.1.3</w:t>
      </w:r>
      <w:r>
        <w:rPr>
          <w:rFonts w:hint="eastAsia"/>
          <w:bCs/>
        </w:rPr>
        <w:t xml:space="preserve">  建筑工程费包括服务于建筑物本身的给排水、消防、强电、建筑智能化、暖通等通用安装工程费。</w:t>
      </w:r>
    </w:p>
    <w:p w14:paraId="250DD9F9">
      <w:pPr>
        <w:ind w:firstLine="482"/>
      </w:pPr>
      <w:r>
        <w:rPr>
          <w:rFonts w:hint="eastAsia"/>
          <w:b/>
          <w:bCs/>
        </w:rPr>
        <w:t>1</w:t>
      </w:r>
      <w:r>
        <w:rPr>
          <w:rFonts w:hint="eastAsia"/>
        </w:rPr>
        <w:t xml:space="preserve">  税金包括：</w:t>
      </w:r>
      <w:r>
        <w:t>国家税法规定的应计入建筑安装工程造价内的</w:t>
      </w:r>
      <w:r>
        <w:rPr>
          <w:rFonts w:hint="eastAsia"/>
        </w:rPr>
        <w:t>应纳增值税</w:t>
      </w:r>
      <w:r>
        <w:t>、城市维护建设税、教育费附加和地方教育附加</w:t>
      </w:r>
      <w:r>
        <w:rPr>
          <w:rFonts w:hint="eastAsia"/>
        </w:rPr>
        <w:t>。</w:t>
      </w:r>
    </w:p>
    <w:p w14:paraId="3D08235E">
      <w:pPr>
        <w:ind w:firstLine="482"/>
      </w:pPr>
      <w:r>
        <w:rPr>
          <w:rFonts w:hint="eastAsia"/>
          <w:b/>
          <w:bCs/>
        </w:rPr>
        <w:t>2</w:t>
      </w:r>
      <w:r>
        <w:rPr>
          <w:rFonts w:hint="eastAsia"/>
        </w:rPr>
        <w:t xml:space="preserve">  设计概算增值税按综合计税率计取。</w:t>
      </w:r>
    </w:p>
    <w:p w14:paraId="656C7116">
      <w:pPr>
        <w:ind w:firstLine="480"/>
      </w:pPr>
      <w:r>
        <w:rPr>
          <w:rFonts w:hint="eastAsia"/>
        </w:rPr>
        <w:t>综合计税率是指纳税人（承包人）应纳增值税和附加税占应税销售收入的比例。在工程计价中，应税销售收入即工程造价总价。附加税指城市维护建设税、教育费附加、地方教育附加。</w:t>
      </w:r>
    </w:p>
    <w:p w14:paraId="278B372C">
      <w:pPr>
        <w:widowControl/>
        <w:ind w:firstLine="482"/>
        <w:rPr>
          <w:color w:val="000000"/>
        </w:rPr>
      </w:pPr>
      <w:r>
        <w:rPr>
          <w:rFonts w:hint="eastAsia" w:eastAsia="黑体"/>
          <w:b/>
          <w:bCs/>
          <w:color w:val="000000"/>
        </w:rPr>
        <w:t>1）</w:t>
      </w:r>
      <w:r>
        <w:rPr>
          <w:rFonts w:hint="eastAsia"/>
          <w:color w:val="000000"/>
        </w:rPr>
        <w:t>综合计税率计算公式为：</w:t>
      </w:r>
    </w:p>
    <w:p w14:paraId="1DB082C5">
      <w:pPr>
        <w:widowControl/>
        <w:ind w:firstLine="480"/>
        <w:rPr>
          <w:color w:val="000000"/>
        </w:rPr>
      </w:pPr>
      <w:r>
        <w:rPr>
          <w:rFonts w:hint="eastAsia"/>
          <w:color w:val="000000"/>
        </w:rPr>
        <w:t>综合计税率＝（应纳增值税＋附加税）/工程造价总价。</w:t>
      </w:r>
    </w:p>
    <w:p w14:paraId="6FCFE8A7">
      <w:pPr>
        <w:widowControl/>
        <w:ind w:firstLine="480"/>
        <w:rPr>
          <w:color w:val="000000"/>
        </w:rPr>
      </w:pPr>
      <w:r>
        <w:rPr>
          <w:rFonts w:hint="eastAsia"/>
          <w:color w:val="000000"/>
        </w:rPr>
        <w:t>工程造价总价＝税前工程造价（含进项税）×（1＋综合计税率）。</w:t>
      </w:r>
    </w:p>
    <w:p w14:paraId="5FE7ACA6">
      <w:pPr>
        <w:widowControl/>
        <w:ind w:firstLine="482"/>
        <w:rPr>
          <w:color w:val="000000"/>
        </w:rPr>
      </w:pPr>
      <w:r>
        <w:rPr>
          <w:rFonts w:hint="eastAsia" w:eastAsia="黑体"/>
          <w:b/>
          <w:bCs/>
          <w:color w:val="000000"/>
        </w:rPr>
        <w:t>2）</w:t>
      </w:r>
      <w:r>
        <w:rPr>
          <w:rFonts w:hint="eastAsia"/>
          <w:color w:val="000000"/>
        </w:rPr>
        <w:t>综合计税率是发包人编制建设项目投资估算、设计概算、施工图预算、标底或最高投标限价的参考。</w:t>
      </w:r>
    </w:p>
    <w:p w14:paraId="024F5EAA">
      <w:pPr>
        <w:widowControl/>
        <w:ind w:firstLine="480"/>
        <w:rPr>
          <w:color w:val="000000"/>
        </w:rPr>
      </w:pPr>
      <w:r>
        <w:rPr>
          <w:rFonts w:hint="eastAsia"/>
          <w:color w:val="000000"/>
        </w:rPr>
        <w:t>发包人在招标文件和合同中确定工程造价包含税金时，承包人应根据自身管理水平、增值税实际税负、进项税抵扣情况进行自主报价。工程结算按合同约定办理。应纳税金由承包人依法缴纳。</w:t>
      </w:r>
    </w:p>
    <w:p w14:paraId="494CA7DB">
      <w:pPr>
        <w:pStyle w:val="27"/>
        <w:ind w:firstLine="482"/>
        <w:rPr>
          <w:color w:val="000000"/>
        </w:rPr>
      </w:pPr>
      <w:r>
        <w:rPr>
          <w:rFonts w:hint="eastAsia" w:eastAsia="黑体"/>
          <w:b/>
          <w:bCs/>
          <w:color w:val="000000"/>
        </w:rPr>
        <w:t>3</w:t>
      </w:r>
      <w:r>
        <w:rPr>
          <w:rFonts w:hint="eastAsia"/>
          <w:color w:val="000000"/>
        </w:rPr>
        <w:t xml:space="preserve">  综合计税率参考下表计算：</w:t>
      </w:r>
    </w:p>
    <w:tbl>
      <w:tblPr>
        <w:tblStyle w:val="28"/>
        <w:tblW w:w="7687" w:type="dxa"/>
        <w:tblInd w:w="3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1013"/>
        <w:gridCol w:w="1950"/>
        <w:gridCol w:w="1410"/>
        <w:gridCol w:w="1260"/>
        <w:gridCol w:w="1575"/>
      </w:tblGrid>
      <w:tr w14:paraId="46C55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442" w:type="dxa"/>
            <w:gridSpan w:val="3"/>
            <w:vMerge w:val="restart"/>
            <w:tcBorders>
              <w:top w:val="single" w:color="auto" w:sz="4" w:space="0"/>
              <w:left w:val="single" w:color="auto" w:sz="4" w:space="0"/>
              <w:right w:val="single" w:color="auto" w:sz="4" w:space="0"/>
            </w:tcBorders>
            <w:vAlign w:val="center"/>
          </w:tcPr>
          <w:p w14:paraId="312E3535">
            <w:pPr>
              <w:pStyle w:val="80"/>
              <w:jc w:val="center"/>
              <w:rPr>
                <w:rFonts w:hint="default"/>
                <w:sz w:val="24"/>
                <w:szCs w:val="24"/>
              </w:rPr>
            </w:pPr>
            <w:r>
              <w:rPr>
                <w:sz w:val="24"/>
                <w:szCs w:val="24"/>
              </w:rPr>
              <w:t>工程类型、费用类型</w:t>
            </w:r>
          </w:p>
        </w:tc>
        <w:tc>
          <w:tcPr>
            <w:tcW w:w="4245" w:type="dxa"/>
            <w:gridSpan w:val="3"/>
            <w:tcBorders>
              <w:top w:val="single" w:color="auto" w:sz="4" w:space="0"/>
              <w:left w:val="single" w:color="auto" w:sz="4" w:space="0"/>
              <w:bottom w:val="single" w:color="auto" w:sz="4" w:space="0"/>
              <w:right w:val="single" w:color="auto" w:sz="4" w:space="0"/>
            </w:tcBorders>
            <w:vAlign w:val="center"/>
          </w:tcPr>
          <w:p w14:paraId="51224489">
            <w:pPr>
              <w:pStyle w:val="80"/>
              <w:jc w:val="center"/>
              <w:rPr>
                <w:rFonts w:hint="default"/>
                <w:sz w:val="24"/>
                <w:szCs w:val="24"/>
              </w:rPr>
            </w:pPr>
            <w:r>
              <w:rPr>
                <w:sz w:val="24"/>
                <w:szCs w:val="24"/>
              </w:rPr>
              <w:t>综合计税率（%）</w:t>
            </w:r>
          </w:p>
        </w:tc>
      </w:tr>
      <w:tr w14:paraId="3A504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442" w:type="dxa"/>
            <w:gridSpan w:val="3"/>
            <w:vMerge w:val="continue"/>
            <w:tcBorders>
              <w:left w:val="single" w:color="auto" w:sz="4" w:space="0"/>
              <w:bottom w:val="single" w:color="auto" w:sz="4" w:space="0"/>
              <w:right w:val="single" w:color="auto" w:sz="4" w:space="0"/>
            </w:tcBorders>
            <w:vAlign w:val="center"/>
          </w:tcPr>
          <w:p w14:paraId="16850E66">
            <w:pPr>
              <w:pStyle w:val="80"/>
              <w:jc w:val="center"/>
              <w:rPr>
                <w:rFonts w:hint="default"/>
                <w:sz w:val="24"/>
                <w:szCs w:val="24"/>
              </w:rPr>
            </w:pPr>
          </w:p>
        </w:tc>
        <w:tc>
          <w:tcPr>
            <w:tcW w:w="1410" w:type="dxa"/>
            <w:tcBorders>
              <w:top w:val="single" w:color="auto" w:sz="4" w:space="0"/>
              <w:left w:val="single" w:color="auto" w:sz="4" w:space="0"/>
              <w:bottom w:val="single" w:color="auto" w:sz="4" w:space="0"/>
              <w:right w:val="single" w:color="auto" w:sz="4" w:space="0"/>
            </w:tcBorders>
            <w:vAlign w:val="center"/>
          </w:tcPr>
          <w:p w14:paraId="7E7612EB">
            <w:pPr>
              <w:pStyle w:val="80"/>
              <w:jc w:val="center"/>
              <w:rPr>
                <w:rFonts w:hint="default"/>
                <w:sz w:val="24"/>
                <w:szCs w:val="24"/>
              </w:rPr>
            </w:pPr>
            <w:r>
              <w:rPr>
                <w:sz w:val="24"/>
                <w:szCs w:val="24"/>
              </w:rPr>
              <w:t>工程在市区</w:t>
            </w:r>
          </w:p>
        </w:tc>
        <w:tc>
          <w:tcPr>
            <w:tcW w:w="1260" w:type="dxa"/>
            <w:tcBorders>
              <w:top w:val="single" w:color="auto" w:sz="4" w:space="0"/>
              <w:left w:val="single" w:color="auto" w:sz="4" w:space="0"/>
              <w:bottom w:val="single" w:color="auto" w:sz="4" w:space="0"/>
              <w:right w:val="single" w:color="auto" w:sz="4" w:space="0"/>
            </w:tcBorders>
            <w:vAlign w:val="center"/>
          </w:tcPr>
          <w:p w14:paraId="03EE2257">
            <w:pPr>
              <w:pStyle w:val="80"/>
              <w:jc w:val="center"/>
              <w:rPr>
                <w:rFonts w:hint="default"/>
                <w:sz w:val="24"/>
                <w:szCs w:val="24"/>
              </w:rPr>
            </w:pPr>
            <w:r>
              <w:rPr>
                <w:sz w:val="24"/>
                <w:szCs w:val="24"/>
              </w:rPr>
              <w:t>工程在县城、镇</w:t>
            </w:r>
          </w:p>
        </w:tc>
        <w:tc>
          <w:tcPr>
            <w:tcW w:w="1575" w:type="dxa"/>
            <w:tcBorders>
              <w:top w:val="single" w:color="auto" w:sz="4" w:space="0"/>
              <w:left w:val="single" w:color="auto" w:sz="4" w:space="0"/>
              <w:bottom w:val="single" w:color="auto" w:sz="4" w:space="0"/>
              <w:right w:val="single" w:color="auto" w:sz="4" w:space="0"/>
            </w:tcBorders>
            <w:vAlign w:val="center"/>
          </w:tcPr>
          <w:p w14:paraId="3E81030E">
            <w:pPr>
              <w:pStyle w:val="80"/>
              <w:jc w:val="center"/>
              <w:rPr>
                <w:rFonts w:hint="default"/>
                <w:sz w:val="24"/>
                <w:szCs w:val="24"/>
              </w:rPr>
            </w:pPr>
            <w:r>
              <w:rPr>
                <w:sz w:val="24"/>
                <w:szCs w:val="24"/>
              </w:rPr>
              <w:t>工程不在市区、县城、镇</w:t>
            </w:r>
          </w:p>
        </w:tc>
      </w:tr>
      <w:tr w14:paraId="5BA8F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79" w:type="dxa"/>
            <w:vMerge w:val="restart"/>
            <w:tcBorders>
              <w:top w:val="single" w:color="auto" w:sz="4" w:space="0"/>
              <w:left w:val="single" w:color="auto" w:sz="4" w:space="0"/>
              <w:right w:val="single" w:color="auto" w:sz="4" w:space="0"/>
            </w:tcBorders>
            <w:vAlign w:val="center"/>
          </w:tcPr>
          <w:p w14:paraId="3EE5DEAA">
            <w:pPr>
              <w:pStyle w:val="80"/>
              <w:jc w:val="center"/>
              <w:rPr>
                <w:rFonts w:hint="default"/>
                <w:sz w:val="24"/>
                <w:szCs w:val="24"/>
              </w:rPr>
            </w:pPr>
            <w:r>
              <w:rPr>
                <w:sz w:val="24"/>
                <w:szCs w:val="24"/>
              </w:rPr>
              <w:t>工程费用</w:t>
            </w:r>
          </w:p>
        </w:tc>
        <w:tc>
          <w:tcPr>
            <w:tcW w:w="1013" w:type="dxa"/>
            <w:vMerge w:val="restart"/>
            <w:tcBorders>
              <w:top w:val="single" w:color="auto" w:sz="4" w:space="0"/>
              <w:left w:val="single" w:color="auto" w:sz="4" w:space="0"/>
              <w:right w:val="single" w:color="auto" w:sz="4" w:space="0"/>
            </w:tcBorders>
            <w:vAlign w:val="center"/>
          </w:tcPr>
          <w:p w14:paraId="2E6260A7">
            <w:pPr>
              <w:pStyle w:val="80"/>
              <w:jc w:val="center"/>
              <w:rPr>
                <w:rFonts w:hint="default"/>
                <w:sz w:val="24"/>
                <w:szCs w:val="24"/>
              </w:rPr>
            </w:pPr>
            <w:r>
              <w:rPr>
                <w:sz w:val="24"/>
                <w:szCs w:val="24"/>
              </w:rPr>
              <w:t>房屋建筑工程</w:t>
            </w:r>
          </w:p>
        </w:tc>
        <w:tc>
          <w:tcPr>
            <w:tcW w:w="1950" w:type="dxa"/>
            <w:tcBorders>
              <w:top w:val="single" w:color="auto" w:sz="4" w:space="0"/>
              <w:left w:val="single" w:color="auto" w:sz="4" w:space="0"/>
              <w:bottom w:val="single" w:color="auto" w:sz="4" w:space="0"/>
              <w:right w:val="single" w:color="auto" w:sz="4" w:space="0"/>
            </w:tcBorders>
            <w:vAlign w:val="center"/>
          </w:tcPr>
          <w:p w14:paraId="1A5BE74C">
            <w:pPr>
              <w:pStyle w:val="80"/>
              <w:jc w:val="center"/>
              <w:rPr>
                <w:rFonts w:hint="default"/>
                <w:sz w:val="24"/>
                <w:szCs w:val="24"/>
              </w:rPr>
            </w:pPr>
            <w:r>
              <w:rPr>
                <w:sz w:val="24"/>
                <w:szCs w:val="24"/>
              </w:rPr>
              <w:t>钢筋混凝土结构</w:t>
            </w:r>
          </w:p>
        </w:tc>
        <w:tc>
          <w:tcPr>
            <w:tcW w:w="1410" w:type="dxa"/>
            <w:tcBorders>
              <w:top w:val="single" w:color="auto" w:sz="4" w:space="0"/>
              <w:left w:val="single" w:color="auto" w:sz="4" w:space="0"/>
              <w:bottom w:val="single" w:color="auto" w:sz="4" w:space="0"/>
              <w:right w:val="single" w:color="auto" w:sz="4" w:space="0"/>
            </w:tcBorders>
            <w:vAlign w:val="center"/>
          </w:tcPr>
          <w:p w14:paraId="16BD2C60">
            <w:pPr>
              <w:pStyle w:val="80"/>
              <w:jc w:val="center"/>
              <w:rPr>
                <w:rFonts w:hint="default"/>
                <w:sz w:val="24"/>
                <w:szCs w:val="24"/>
              </w:rPr>
            </w:pPr>
            <w:r>
              <w:rPr>
                <w:sz w:val="24"/>
                <w:szCs w:val="24"/>
              </w:rPr>
              <w:t>3.42</w:t>
            </w:r>
          </w:p>
        </w:tc>
        <w:tc>
          <w:tcPr>
            <w:tcW w:w="1260" w:type="dxa"/>
            <w:tcBorders>
              <w:top w:val="single" w:color="auto" w:sz="4" w:space="0"/>
              <w:left w:val="single" w:color="auto" w:sz="4" w:space="0"/>
              <w:bottom w:val="single" w:color="auto" w:sz="4" w:space="0"/>
              <w:right w:val="single" w:color="auto" w:sz="4" w:space="0"/>
            </w:tcBorders>
            <w:vAlign w:val="center"/>
          </w:tcPr>
          <w:p w14:paraId="1DD95D3C">
            <w:pPr>
              <w:pStyle w:val="80"/>
              <w:jc w:val="center"/>
              <w:rPr>
                <w:rFonts w:hint="default"/>
                <w:sz w:val="24"/>
                <w:szCs w:val="24"/>
              </w:rPr>
            </w:pPr>
            <w:r>
              <w:rPr>
                <w:sz w:val="24"/>
                <w:szCs w:val="24"/>
              </w:rPr>
              <w:t>3.36</w:t>
            </w:r>
          </w:p>
        </w:tc>
        <w:tc>
          <w:tcPr>
            <w:tcW w:w="1575" w:type="dxa"/>
            <w:tcBorders>
              <w:top w:val="single" w:color="auto" w:sz="4" w:space="0"/>
              <w:left w:val="single" w:color="auto" w:sz="4" w:space="0"/>
              <w:bottom w:val="single" w:color="auto" w:sz="4" w:space="0"/>
              <w:right w:val="single" w:color="auto" w:sz="4" w:space="0"/>
            </w:tcBorders>
            <w:vAlign w:val="center"/>
          </w:tcPr>
          <w:p w14:paraId="06170F96">
            <w:pPr>
              <w:pStyle w:val="80"/>
              <w:jc w:val="center"/>
              <w:rPr>
                <w:rFonts w:hint="default"/>
                <w:sz w:val="24"/>
                <w:szCs w:val="24"/>
              </w:rPr>
            </w:pPr>
            <w:r>
              <w:rPr>
                <w:sz w:val="24"/>
                <w:szCs w:val="24"/>
              </w:rPr>
              <w:t>3.24</w:t>
            </w:r>
          </w:p>
        </w:tc>
      </w:tr>
      <w:tr w14:paraId="5D4D5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79" w:type="dxa"/>
            <w:vMerge w:val="continue"/>
            <w:tcBorders>
              <w:left w:val="single" w:color="auto" w:sz="4" w:space="0"/>
              <w:right w:val="single" w:color="auto" w:sz="4" w:space="0"/>
            </w:tcBorders>
            <w:vAlign w:val="center"/>
          </w:tcPr>
          <w:p w14:paraId="66BAB007">
            <w:pPr>
              <w:pStyle w:val="80"/>
              <w:jc w:val="center"/>
              <w:rPr>
                <w:rFonts w:hint="default"/>
                <w:sz w:val="24"/>
                <w:szCs w:val="24"/>
              </w:rPr>
            </w:pPr>
          </w:p>
        </w:tc>
        <w:tc>
          <w:tcPr>
            <w:tcW w:w="1013" w:type="dxa"/>
            <w:vMerge w:val="continue"/>
            <w:tcBorders>
              <w:left w:val="single" w:color="auto" w:sz="4" w:space="0"/>
              <w:right w:val="single" w:color="auto" w:sz="4" w:space="0"/>
            </w:tcBorders>
            <w:vAlign w:val="center"/>
          </w:tcPr>
          <w:p w14:paraId="6C673424">
            <w:pPr>
              <w:pStyle w:val="80"/>
              <w:jc w:val="center"/>
              <w:rPr>
                <w:rFonts w:hint="default"/>
                <w:sz w:val="24"/>
                <w:szCs w:val="24"/>
              </w:rPr>
            </w:pPr>
          </w:p>
        </w:tc>
        <w:tc>
          <w:tcPr>
            <w:tcW w:w="1950" w:type="dxa"/>
            <w:tcBorders>
              <w:top w:val="single" w:color="auto" w:sz="4" w:space="0"/>
              <w:left w:val="single" w:color="auto" w:sz="4" w:space="0"/>
              <w:bottom w:val="single" w:color="auto" w:sz="4" w:space="0"/>
              <w:right w:val="single" w:color="auto" w:sz="4" w:space="0"/>
            </w:tcBorders>
            <w:vAlign w:val="center"/>
          </w:tcPr>
          <w:p w14:paraId="49FAFA16">
            <w:pPr>
              <w:pStyle w:val="80"/>
              <w:jc w:val="center"/>
              <w:rPr>
                <w:rFonts w:hint="default"/>
                <w:sz w:val="24"/>
                <w:szCs w:val="24"/>
              </w:rPr>
            </w:pPr>
            <w:r>
              <w:rPr>
                <w:sz w:val="24"/>
                <w:szCs w:val="24"/>
              </w:rPr>
              <w:t>钢结构</w:t>
            </w:r>
          </w:p>
        </w:tc>
        <w:tc>
          <w:tcPr>
            <w:tcW w:w="1410" w:type="dxa"/>
            <w:tcBorders>
              <w:top w:val="single" w:color="auto" w:sz="4" w:space="0"/>
              <w:left w:val="single" w:color="auto" w:sz="4" w:space="0"/>
              <w:bottom w:val="single" w:color="auto" w:sz="4" w:space="0"/>
              <w:right w:val="single" w:color="auto" w:sz="4" w:space="0"/>
            </w:tcBorders>
            <w:vAlign w:val="center"/>
          </w:tcPr>
          <w:p w14:paraId="0164789F">
            <w:pPr>
              <w:pStyle w:val="80"/>
              <w:jc w:val="center"/>
              <w:rPr>
                <w:rFonts w:hint="default"/>
                <w:sz w:val="24"/>
                <w:szCs w:val="24"/>
              </w:rPr>
            </w:pPr>
            <w:r>
              <w:rPr>
                <w:sz w:val="24"/>
                <w:szCs w:val="24"/>
              </w:rPr>
              <w:t>1.88</w:t>
            </w:r>
          </w:p>
        </w:tc>
        <w:tc>
          <w:tcPr>
            <w:tcW w:w="1260" w:type="dxa"/>
            <w:tcBorders>
              <w:top w:val="single" w:color="auto" w:sz="4" w:space="0"/>
              <w:left w:val="single" w:color="auto" w:sz="4" w:space="0"/>
              <w:bottom w:val="single" w:color="auto" w:sz="4" w:space="0"/>
              <w:right w:val="single" w:color="auto" w:sz="4" w:space="0"/>
            </w:tcBorders>
            <w:vAlign w:val="center"/>
          </w:tcPr>
          <w:p w14:paraId="517B4343">
            <w:pPr>
              <w:pStyle w:val="80"/>
              <w:jc w:val="center"/>
              <w:rPr>
                <w:rFonts w:hint="default"/>
                <w:sz w:val="24"/>
                <w:szCs w:val="24"/>
              </w:rPr>
            </w:pPr>
            <w:r>
              <w:rPr>
                <w:sz w:val="24"/>
                <w:szCs w:val="24"/>
              </w:rPr>
              <w:t>1.85</w:t>
            </w:r>
          </w:p>
        </w:tc>
        <w:tc>
          <w:tcPr>
            <w:tcW w:w="1575" w:type="dxa"/>
            <w:tcBorders>
              <w:top w:val="single" w:color="auto" w:sz="4" w:space="0"/>
              <w:left w:val="single" w:color="auto" w:sz="4" w:space="0"/>
              <w:bottom w:val="single" w:color="auto" w:sz="4" w:space="0"/>
              <w:right w:val="single" w:color="auto" w:sz="4" w:space="0"/>
            </w:tcBorders>
            <w:vAlign w:val="center"/>
          </w:tcPr>
          <w:p w14:paraId="04765F72">
            <w:pPr>
              <w:pStyle w:val="80"/>
              <w:jc w:val="center"/>
              <w:rPr>
                <w:rFonts w:hint="default"/>
                <w:sz w:val="24"/>
                <w:szCs w:val="24"/>
              </w:rPr>
            </w:pPr>
            <w:r>
              <w:rPr>
                <w:sz w:val="24"/>
                <w:szCs w:val="24"/>
              </w:rPr>
              <w:t>1.78</w:t>
            </w:r>
          </w:p>
        </w:tc>
      </w:tr>
      <w:tr w14:paraId="2FCA2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79" w:type="dxa"/>
            <w:vMerge w:val="continue"/>
            <w:tcBorders>
              <w:left w:val="single" w:color="auto" w:sz="4" w:space="0"/>
              <w:right w:val="single" w:color="auto" w:sz="4" w:space="0"/>
            </w:tcBorders>
            <w:vAlign w:val="center"/>
          </w:tcPr>
          <w:p w14:paraId="6C4E1508">
            <w:pPr>
              <w:pStyle w:val="80"/>
              <w:jc w:val="center"/>
              <w:rPr>
                <w:rFonts w:hint="default"/>
                <w:sz w:val="24"/>
                <w:szCs w:val="24"/>
              </w:rPr>
            </w:pPr>
          </w:p>
        </w:tc>
        <w:tc>
          <w:tcPr>
            <w:tcW w:w="1013" w:type="dxa"/>
            <w:vMerge w:val="continue"/>
            <w:tcBorders>
              <w:left w:val="single" w:color="auto" w:sz="4" w:space="0"/>
              <w:right w:val="single" w:color="auto" w:sz="4" w:space="0"/>
            </w:tcBorders>
            <w:vAlign w:val="center"/>
          </w:tcPr>
          <w:p w14:paraId="2F48875D">
            <w:pPr>
              <w:pStyle w:val="80"/>
              <w:jc w:val="center"/>
              <w:rPr>
                <w:rFonts w:hint="default"/>
                <w:sz w:val="24"/>
                <w:szCs w:val="24"/>
              </w:rPr>
            </w:pPr>
          </w:p>
        </w:tc>
        <w:tc>
          <w:tcPr>
            <w:tcW w:w="1950" w:type="dxa"/>
            <w:tcBorders>
              <w:top w:val="single" w:color="auto" w:sz="4" w:space="0"/>
              <w:left w:val="single" w:color="auto" w:sz="4" w:space="0"/>
              <w:bottom w:val="single" w:color="auto" w:sz="4" w:space="0"/>
              <w:right w:val="single" w:color="auto" w:sz="4" w:space="0"/>
            </w:tcBorders>
            <w:vAlign w:val="center"/>
          </w:tcPr>
          <w:p w14:paraId="49070E34">
            <w:pPr>
              <w:pStyle w:val="80"/>
              <w:jc w:val="center"/>
              <w:rPr>
                <w:rFonts w:hint="default"/>
                <w:sz w:val="24"/>
                <w:szCs w:val="24"/>
              </w:rPr>
            </w:pPr>
            <w:r>
              <w:rPr>
                <w:sz w:val="24"/>
                <w:szCs w:val="24"/>
              </w:rPr>
              <w:t>装配式结构</w:t>
            </w:r>
          </w:p>
        </w:tc>
        <w:tc>
          <w:tcPr>
            <w:tcW w:w="1410" w:type="dxa"/>
            <w:tcBorders>
              <w:top w:val="single" w:color="auto" w:sz="4" w:space="0"/>
              <w:left w:val="single" w:color="auto" w:sz="4" w:space="0"/>
              <w:bottom w:val="single" w:color="auto" w:sz="4" w:space="0"/>
              <w:right w:val="single" w:color="auto" w:sz="4" w:space="0"/>
            </w:tcBorders>
            <w:vAlign w:val="center"/>
          </w:tcPr>
          <w:p w14:paraId="0EA7BEC8">
            <w:pPr>
              <w:pStyle w:val="80"/>
              <w:jc w:val="center"/>
              <w:rPr>
                <w:rFonts w:hint="default"/>
                <w:sz w:val="24"/>
                <w:szCs w:val="24"/>
              </w:rPr>
            </w:pPr>
            <w:r>
              <w:rPr>
                <w:sz w:val="24"/>
                <w:szCs w:val="24"/>
              </w:rPr>
              <w:t>3.00</w:t>
            </w:r>
          </w:p>
        </w:tc>
        <w:tc>
          <w:tcPr>
            <w:tcW w:w="1260" w:type="dxa"/>
            <w:tcBorders>
              <w:top w:val="single" w:color="auto" w:sz="4" w:space="0"/>
              <w:left w:val="single" w:color="auto" w:sz="4" w:space="0"/>
              <w:bottom w:val="single" w:color="auto" w:sz="4" w:space="0"/>
              <w:right w:val="single" w:color="auto" w:sz="4" w:space="0"/>
            </w:tcBorders>
            <w:vAlign w:val="center"/>
          </w:tcPr>
          <w:p w14:paraId="64038847">
            <w:pPr>
              <w:pStyle w:val="80"/>
              <w:jc w:val="center"/>
              <w:rPr>
                <w:rFonts w:hint="default"/>
                <w:sz w:val="24"/>
                <w:szCs w:val="24"/>
              </w:rPr>
            </w:pPr>
            <w:r>
              <w:rPr>
                <w:sz w:val="24"/>
                <w:szCs w:val="24"/>
              </w:rPr>
              <w:t>2.95</w:t>
            </w:r>
          </w:p>
        </w:tc>
        <w:tc>
          <w:tcPr>
            <w:tcW w:w="1575" w:type="dxa"/>
            <w:tcBorders>
              <w:top w:val="single" w:color="auto" w:sz="4" w:space="0"/>
              <w:left w:val="single" w:color="auto" w:sz="4" w:space="0"/>
              <w:bottom w:val="single" w:color="auto" w:sz="4" w:space="0"/>
              <w:right w:val="single" w:color="auto" w:sz="4" w:space="0"/>
            </w:tcBorders>
            <w:vAlign w:val="center"/>
          </w:tcPr>
          <w:p w14:paraId="08B3ED5C">
            <w:pPr>
              <w:pStyle w:val="80"/>
              <w:jc w:val="center"/>
              <w:rPr>
                <w:rFonts w:hint="default"/>
                <w:sz w:val="24"/>
                <w:szCs w:val="24"/>
              </w:rPr>
            </w:pPr>
            <w:r>
              <w:rPr>
                <w:sz w:val="24"/>
                <w:szCs w:val="24"/>
              </w:rPr>
              <w:t>2.84</w:t>
            </w:r>
          </w:p>
        </w:tc>
      </w:tr>
      <w:tr w14:paraId="25D69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79" w:type="dxa"/>
            <w:vMerge w:val="continue"/>
            <w:tcBorders>
              <w:left w:val="single" w:color="auto" w:sz="4" w:space="0"/>
              <w:right w:val="single" w:color="auto" w:sz="4" w:space="0"/>
            </w:tcBorders>
            <w:vAlign w:val="center"/>
          </w:tcPr>
          <w:p w14:paraId="5C592702">
            <w:pPr>
              <w:pStyle w:val="80"/>
              <w:jc w:val="center"/>
              <w:rPr>
                <w:rFonts w:hint="default"/>
                <w:sz w:val="24"/>
                <w:szCs w:val="24"/>
              </w:rPr>
            </w:pPr>
          </w:p>
        </w:tc>
        <w:tc>
          <w:tcPr>
            <w:tcW w:w="1013" w:type="dxa"/>
            <w:vMerge w:val="continue"/>
            <w:tcBorders>
              <w:left w:val="single" w:color="auto" w:sz="4" w:space="0"/>
              <w:bottom w:val="single" w:color="auto" w:sz="4" w:space="0"/>
              <w:right w:val="single" w:color="auto" w:sz="4" w:space="0"/>
            </w:tcBorders>
            <w:vAlign w:val="center"/>
          </w:tcPr>
          <w:p w14:paraId="78EB7EC2">
            <w:pPr>
              <w:pStyle w:val="80"/>
              <w:jc w:val="center"/>
              <w:rPr>
                <w:rFonts w:hint="default"/>
                <w:sz w:val="24"/>
                <w:szCs w:val="24"/>
              </w:rPr>
            </w:pPr>
          </w:p>
        </w:tc>
        <w:tc>
          <w:tcPr>
            <w:tcW w:w="1950" w:type="dxa"/>
            <w:tcBorders>
              <w:top w:val="single" w:color="auto" w:sz="4" w:space="0"/>
              <w:left w:val="single" w:color="auto" w:sz="4" w:space="0"/>
              <w:bottom w:val="single" w:color="auto" w:sz="4" w:space="0"/>
              <w:right w:val="single" w:color="auto" w:sz="4" w:space="0"/>
            </w:tcBorders>
            <w:vAlign w:val="center"/>
          </w:tcPr>
          <w:p w14:paraId="0920D476">
            <w:pPr>
              <w:pStyle w:val="80"/>
              <w:jc w:val="center"/>
              <w:rPr>
                <w:rFonts w:hint="default"/>
                <w:sz w:val="24"/>
                <w:szCs w:val="24"/>
              </w:rPr>
            </w:pPr>
            <w:r>
              <w:rPr>
                <w:sz w:val="24"/>
                <w:szCs w:val="24"/>
              </w:rPr>
              <w:t>砖混结构</w:t>
            </w:r>
          </w:p>
        </w:tc>
        <w:tc>
          <w:tcPr>
            <w:tcW w:w="1410" w:type="dxa"/>
            <w:tcBorders>
              <w:top w:val="single" w:color="auto" w:sz="4" w:space="0"/>
              <w:left w:val="single" w:color="auto" w:sz="4" w:space="0"/>
              <w:bottom w:val="single" w:color="auto" w:sz="4" w:space="0"/>
              <w:right w:val="single" w:color="auto" w:sz="4" w:space="0"/>
            </w:tcBorders>
            <w:vAlign w:val="center"/>
          </w:tcPr>
          <w:p w14:paraId="6A65A436">
            <w:pPr>
              <w:pStyle w:val="80"/>
              <w:jc w:val="center"/>
              <w:rPr>
                <w:rFonts w:hint="default"/>
                <w:sz w:val="24"/>
                <w:szCs w:val="24"/>
              </w:rPr>
            </w:pPr>
            <w:r>
              <w:rPr>
                <w:sz w:val="24"/>
                <w:szCs w:val="24"/>
              </w:rPr>
              <w:t>4.89</w:t>
            </w:r>
          </w:p>
        </w:tc>
        <w:tc>
          <w:tcPr>
            <w:tcW w:w="1260" w:type="dxa"/>
            <w:tcBorders>
              <w:top w:val="single" w:color="auto" w:sz="4" w:space="0"/>
              <w:left w:val="single" w:color="auto" w:sz="4" w:space="0"/>
              <w:bottom w:val="single" w:color="auto" w:sz="4" w:space="0"/>
              <w:right w:val="single" w:color="auto" w:sz="4" w:space="0"/>
            </w:tcBorders>
            <w:vAlign w:val="center"/>
          </w:tcPr>
          <w:p w14:paraId="68A98E00">
            <w:pPr>
              <w:pStyle w:val="80"/>
              <w:jc w:val="center"/>
              <w:rPr>
                <w:rFonts w:hint="default"/>
                <w:sz w:val="24"/>
                <w:szCs w:val="24"/>
              </w:rPr>
            </w:pPr>
            <w:r>
              <w:rPr>
                <w:sz w:val="24"/>
                <w:szCs w:val="24"/>
              </w:rPr>
              <w:t>4.80</w:t>
            </w:r>
          </w:p>
        </w:tc>
        <w:tc>
          <w:tcPr>
            <w:tcW w:w="1575" w:type="dxa"/>
            <w:tcBorders>
              <w:top w:val="single" w:color="auto" w:sz="4" w:space="0"/>
              <w:left w:val="single" w:color="auto" w:sz="4" w:space="0"/>
              <w:bottom w:val="single" w:color="auto" w:sz="4" w:space="0"/>
              <w:right w:val="single" w:color="auto" w:sz="4" w:space="0"/>
            </w:tcBorders>
            <w:vAlign w:val="center"/>
          </w:tcPr>
          <w:p w14:paraId="53B8F076">
            <w:pPr>
              <w:pStyle w:val="80"/>
              <w:jc w:val="center"/>
              <w:rPr>
                <w:rFonts w:hint="default"/>
                <w:sz w:val="24"/>
                <w:szCs w:val="24"/>
              </w:rPr>
            </w:pPr>
            <w:r>
              <w:rPr>
                <w:sz w:val="24"/>
                <w:szCs w:val="24"/>
              </w:rPr>
              <w:t>4.63</w:t>
            </w:r>
          </w:p>
        </w:tc>
      </w:tr>
    </w:tbl>
    <w:p w14:paraId="7341DBF3">
      <w:pPr>
        <w:pStyle w:val="27"/>
        <w:ind w:firstLine="480"/>
      </w:pPr>
    </w:p>
    <w:p w14:paraId="1D4BE497">
      <w:pPr>
        <w:keepNext/>
        <w:keepLines/>
        <w:numPr>
          <w:ilvl w:val="1"/>
          <w:numId w:val="0"/>
        </w:numPr>
        <w:ind w:firstLine="720"/>
        <w:jc w:val="center"/>
        <w:outlineLvl w:val="1"/>
        <w:rPr>
          <w:rFonts w:eastAsia="黑体"/>
          <w:bCs/>
        </w:rPr>
      </w:pPr>
      <w:bookmarkStart w:id="551" w:name="_Toc803"/>
      <w:bookmarkStart w:id="552" w:name="_Toc29561"/>
      <w:bookmarkStart w:id="553" w:name="_Toc3740"/>
      <w:bookmarkStart w:id="554" w:name="_Toc1472"/>
      <w:bookmarkStart w:id="555" w:name="_Toc9335"/>
      <w:bookmarkStart w:id="556" w:name="_Toc26497"/>
      <w:bookmarkStart w:id="557" w:name="_Toc15917"/>
      <w:r>
        <w:rPr>
          <w:rFonts w:hint="eastAsia" w:eastAsia="黑体"/>
          <w:b/>
        </w:rPr>
        <w:t>5</w:t>
      </w:r>
      <w:r>
        <w:rPr>
          <w:rFonts w:eastAsia="黑体"/>
          <w:b/>
        </w:rPr>
        <w:t>.2</w:t>
      </w:r>
      <w:r>
        <w:rPr>
          <w:rFonts w:hint="eastAsia" w:eastAsia="黑体"/>
          <w:bCs/>
        </w:rPr>
        <w:t xml:space="preserve">  工程费用计算方法</w:t>
      </w:r>
      <w:bookmarkEnd w:id="551"/>
      <w:bookmarkEnd w:id="552"/>
      <w:bookmarkEnd w:id="553"/>
      <w:bookmarkEnd w:id="554"/>
      <w:bookmarkEnd w:id="555"/>
      <w:bookmarkEnd w:id="556"/>
      <w:bookmarkEnd w:id="557"/>
    </w:p>
    <w:p w14:paraId="11800DB1">
      <w:pPr>
        <w:keepNext/>
        <w:keepLines/>
        <w:outlineLvl w:val="2"/>
        <w:rPr>
          <w:bCs/>
        </w:rPr>
      </w:pPr>
      <w:r>
        <w:rPr>
          <w:rFonts w:hint="eastAsia"/>
          <w:b/>
        </w:rPr>
        <w:t>5</w:t>
      </w:r>
      <w:r>
        <w:rPr>
          <w:b/>
        </w:rPr>
        <w:t>.</w:t>
      </w:r>
      <w:r>
        <w:rPr>
          <w:rFonts w:hint="eastAsia"/>
          <w:b/>
        </w:rPr>
        <w:t>2</w:t>
      </w:r>
      <w:r>
        <w:rPr>
          <w:b/>
        </w:rPr>
        <w:t>.</w:t>
      </w:r>
      <w:r>
        <w:rPr>
          <w:rFonts w:hint="eastAsia"/>
          <w:b/>
        </w:rPr>
        <w:t>1</w:t>
      </w:r>
      <w:r>
        <w:rPr>
          <w:rFonts w:hint="eastAsia"/>
          <w:bCs/>
        </w:rPr>
        <w:t xml:space="preserve">  实物量法是指根据工程现场的施工条件、单项工程的实际工程量及工程施工进度的要求、设计图纸、企业自身的管理能力和技术力量，依据大量已完工程的技术经济指标和资料拟定该工程项目施工方案、施工方法、施工程序，通过配备的人工、材料和施工机械等主要资源计算各种资源的耗量，按照当地的市场价格水平，分析计算得出单位价格，从而计算项目的直接费用。</w:t>
      </w:r>
    </w:p>
    <w:p w14:paraId="1EF2CBD9">
      <w:pPr>
        <w:ind w:firstLine="482"/>
      </w:pPr>
      <w:r>
        <w:rPr>
          <w:rFonts w:hint="eastAsia" w:eastAsia="黑体"/>
          <w:b/>
          <w:bCs/>
          <w:szCs w:val="24"/>
        </w:rPr>
        <w:t xml:space="preserve">1 </w:t>
      </w:r>
      <w:r>
        <w:rPr>
          <w:rFonts w:hint="eastAsia"/>
        </w:rPr>
        <w:t xml:space="preserve"> 主体工程宜采用实物量法，专业或配套工程可采用概算指标法，如：</w:t>
      </w:r>
    </w:p>
    <w:p w14:paraId="163810CC">
      <w:pPr>
        <w:ind w:firstLine="480"/>
      </w:pPr>
      <w:r>
        <w:rPr>
          <w:rFonts w:hint="eastAsia"/>
        </w:rPr>
        <w:t>房建工程：土石方和边坡、地基和基础、建筑和装饰等单位或分部工程等宜采用实物量法。总平工程、机电安装工程管线及末端、外立面装饰工程、室内装饰工程、专项工程等由于初步设计深度原因，在初步设计图纸中不能根据图纸计量的内容可采用概算指标法。</w:t>
      </w:r>
    </w:p>
    <w:p w14:paraId="02D74E87">
      <w:pPr>
        <w:ind w:firstLine="482"/>
      </w:pPr>
      <w:r>
        <w:rPr>
          <w:rFonts w:hint="eastAsia" w:eastAsia="黑体"/>
          <w:b/>
          <w:bCs/>
          <w:szCs w:val="24"/>
        </w:rPr>
        <w:t xml:space="preserve">2 </w:t>
      </w:r>
      <w:r>
        <w:rPr>
          <w:rFonts w:hint="eastAsia"/>
        </w:rPr>
        <w:t xml:space="preserve"> 采用“概算指标法”计价的单项金额不宜超过工程费总额的10%，各项总额不应超过工程费总额的30%。</w:t>
      </w:r>
    </w:p>
    <w:p w14:paraId="1C745F79">
      <w:pPr>
        <w:pStyle w:val="5"/>
        <w:tabs>
          <w:tab w:val="clear" w:pos="0"/>
        </w:tabs>
        <w:rPr>
          <w:rFonts w:eastAsia="黑体"/>
          <w:b/>
          <w:szCs w:val="24"/>
        </w:rPr>
      </w:pPr>
      <w:r>
        <w:rPr>
          <w:rFonts w:hint="eastAsia" w:eastAsia="黑体"/>
          <w:b/>
          <w:szCs w:val="24"/>
        </w:rPr>
        <w:t xml:space="preserve">5.2.4  </w:t>
      </w:r>
      <w:r>
        <w:rPr>
          <w:rFonts w:hint="eastAsia"/>
        </w:rPr>
        <w:t>设备购置费计算方法</w:t>
      </w:r>
    </w:p>
    <w:p w14:paraId="0A7493B0">
      <w:r>
        <w:rPr>
          <w:rFonts w:hint="eastAsia"/>
        </w:rPr>
        <w:t>未达到固定资产标准的工器具及生产家具购置费列入Ⅱ类费用。</w:t>
      </w:r>
    </w:p>
    <w:p w14:paraId="30CBD80F">
      <w:pPr>
        <w:pStyle w:val="4"/>
      </w:pPr>
      <w:bookmarkStart w:id="558" w:name="_Toc2132"/>
      <w:bookmarkStart w:id="559" w:name="_Toc16355"/>
      <w:bookmarkStart w:id="560" w:name="_Toc4172"/>
      <w:r>
        <w:rPr>
          <w:rFonts w:hint="eastAsia" w:cs="黑体"/>
          <w:b/>
        </w:rPr>
        <w:t>5.3</w:t>
      </w:r>
      <w:r>
        <w:rPr>
          <w:rFonts w:hint="eastAsia" w:cs="黑体"/>
        </w:rPr>
        <w:t xml:space="preserve"> </w:t>
      </w:r>
      <w:r>
        <w:rPr>
          <w:rFonts w:hint="eastAsia"/>
        </w:rPr>
        <w:t xml:space="preserve"> </w:t>
      </w:r>
      <w:r>
        <w:t>工程建设其他费用计算方法</w:t>
      </w:r>
      <w:bookmarkEnd w:id="558"/>
      <w:bookmarkEnd w:id="559"/>
      <w:bookmarkEnd w:id="560"/>
    </w:p>
    <w:p w14:paraId="1EE4AB20">
      <w:pPr>
        <w:keepNext/>
        <w:keepLines/>
        <w:outlineLvl w:val="2"/>
        <w:rPr>
          <w:bCs/>
        </w:rPr>
      </w:pPr>
      <w:r>
        <w:rPr>
          <w:rFonts w:hint="eastAsia" w:eastAsia="黑体"/>
          <w:b/>
          <w:bCs/>
          <w:szCs w:val="24"/>
        </w:rPr>
        <w:t>5.3.3</w:t>
      </w:r>
      <w:r>
        <w:rPr>
          <w:rFonts w:hint="eastAsia"/>
          <w:bCs/>
        </w:rPr>
        <w:t xml:space="preserve">  根据《国家发展改革委关于进一步放开建设项目专业服务价格的通知》（发改价格〔2015〕299号）等文件，为充分发挥市场在资源配置中的决定性作用，决定进一步放开建设项目专业服务价格，实行市场调节价，工程建设其他费用计价分别采取政府定价、政府指导价或市场调节价。</w:t>
      </w:r>
    </w:p>
    <w:p w14:paraId="41BAF5C7">
      <w:pPr>
        <w:ind w:firstLine="480"/>
      </w:pPr>
      <w:r>
        <w:rPr>
          <w:rFonts w:hint="eastAsia"/>
        </w:rPr>
        <w:t>根据实际需要部分咨询服务工作要求超出技术规定或者其他根据项目实际需要发生的费用，包括国际招标等发生的费用，经项目主管部门/可研报告批准的，可在提供相关依据后据实或按市场调查价计入。</w:t>
      </w:r>
    </w:p>
    <w:p w14:paraId="5F714F74">
      <w:pPr>
        <w:pStyle w:val="5"/>
        <w:numPr>
          <w:ilvl w:val="2"/>
          <w:numId w:val="0"/>
        </w:numPr>
        <w:tabs>
          <w:tab w:val="left" w:pos="340"/>
          <w:tab w:val="clear" w:pos="0"/>
        </w:tabs>
      </w:pPr>
      <w:r>
        <w:rPr>
          <w:rFonts w:hint="eastAsia"/>
          <w:b/>
        </w:rPr>
        <w:t>5.3.3.8</w:t>
      </w:r>
      <w:r>
        <w:rPr>
          <w:rFonts w:hint="eastAsia"/>
        </w:rPr>
        <w:t xml:space="preserve">  工程保险费</w:t>
      </w:r>
    </w:p>
    <w:p w14:paraId="20CDCB3E">
      <w:pPr>
        <w:ind w:firstLine="480"/>
      </w:pPr>
      <w:r>
        <w:t>第三者责任保险</w:t>
      </w:r>
      <w:r>
        <w:rPr>
          <w:rFonts w:hint="eastAsia"/>
        </w:rPr>
        <w:t>的</w:t>
      </w:r>
      <w:r>
        <w:t>被保险人</w:t>
      </w:r>
      <w:r>
        <w:rPr>
          <w:rFonts w:hint="eastAsia"/>
        </w:rPr>
        <w:t>主要</w:t>
      </w:r>
      <w:r>
        <w:t>包括工程所有人（最后所有者）、工程概念承包人（总包和分包）、技术顾问（建管、设计、监理、造价等）。</w:t>
      </w:r>
    </w:p>
    <w:p w14:paraId="358733E6">
      <w:pPr>
        <w:pStyle w:val="5"/>
        <w:tabs>
          <w:tab w:val="clear" w:pos="0"/>
        </w:tabs>
      </w:pPr>
      <w:r>
        <w:rPr>
          <w:rFonts w:hint="eastAsia"/>
          <w:b/>
        </w:rPr>
        <w:t>5.3.3.9</w:t>
      </w:r>
      <w:r>
        <w:rPr>
          <w:rFonts w:hint="eastAsia"/>
        </w:rPr>
        <w:t xml:space="preserve">  政府性基金和行政事业收费</w:t>
      </w:r>
    </w:p>
    <w:p w14:paraId="411CC364">
      <w:pPr>
        <w:ind w:firstLine="482"/>
      </w:pPr>
      <w:r>
        <w:rPr>
          <w:b/>
          <w:bCs/>
        </w:rPr>
        <w:t>2</w:t>
      </w:r>
      <w:r>
        <w:rPr>
          <w:rFonts w:hint="eastAsia"/>
        </w:rPr>
        <w:t xml:space="preserve">  </w:t>
      </w:r>
      <w:r>
        <w:rPr>
          <w:rFonts w:hint="eastAsia"/>
          <w:lang w:eastAsia="zh"/>
        </w:rPr>
        <w:t>人防工程</w:t>
      </w:r>
      <w:r>
        <w:t>异地建设费</w:t>
      </w:r>
    </w:p>
    <w:p w14:paraId="683BA041">
      <w:pPr>
        <w:ind w:firstLine="482"/>
      </w:pPr>
      <w:r>
        <w:rPr>
          <w:b/>
          <w:bCs/>
        </w:rPr>
        <w:t>3）</w:t>
      </w:r>
      <w:r>
        <w:rPr>
          <w:rFonts w:hint="eastAsia"/>
        </w:rPr>
        <w:t xml:space="preserve"> </w:t>
      </w:r>
      <w:r>
        <w:t>城市规划区内的新建民用建筑、重要经济目标及其毗连区等确因下列条件限制等原因不能修建人防工程的，经人防主管部门批准，可以不修建（或少修建）防空地下室，但须按有关规定缴纳防空地下室</w:t>
      </w:r>
      <w:r>
        <w:rPr>
          <w:rFonts w:hint="eastAsia"/>
          <w:lang w:eastAsia="zh"/>
        </w:rPr>
        <w:t>异</w:t>
      </w:r>
      <w:r>
        <w:t>地建设费，由人防主管部门按照城市规划的要求择地统建：</w:t>
      </w:r>
    </w:p>
    <w:p w14:paraId="022BFD03">
      <w:pPr>
        <w:ind w:firstLine="482"/>
      </w:pPr>
      <w:r>
        <w:rPr>
          <w:rFonts w:hint="eastAsia"/>
        </w:rPr>
        <w:t xml:space="preserve">   </w:t>
      </w:r>
      <w:r>
        <w:rPr>
          <w:b/>
          <w:bCs/>
        </w:rPr>
        <w:t>a.</w:t>
      </w:r>
      <w:r>
        <w:t>因采用桩基且桩基承台顶面埋置深度小于3米或者不足规定的地下室空间净高的；</w:t>
      </w:r>
    </w:p>
    <w:p w14:paraId="123C1F6D">
      <w:pPr>
        <w:ind w:firstLine="482"/>
      </w:pPr>
      <w:r>
        <w:rPr>
          <w:rFonts w:hint="eastAsia"/>
        </w:rPr>
        <w:t xml:space="preserve">   </w:t>
      </w:r>
      <w:r>
        <w:rPr>
          <w:b/>
          <w:bCs/>
        </w:rPr>
        <w:t>b.</w:t>
      </w:r>
      <w:r>
        <w:t>按规定标准应建防空地下室的面积小于民用建筑地面首层建筑面积的、基础和结构处理困难或者建设成本很不合理的；</w:t>
      </w:r>
    </w:p>
    <w:p w14:paraId="78B487C5">
      <w:pPr>
        <w:ind w:firstLine="482"/>
      </w:pPr>
      <w:r>
        <w:rPr>
          <w:rFonts w:hint="eastAsia"/>
        </w:rPr>
        <w:t xml:space="preserve">   </w:t>
      </w:r>
      <w:r>
        <w:rPr>
          <w:b/>
          <w:bCs/>
        </w:rPr>
        <w:t>c.</w:t>
      </w:r>
      <w:r>
        <w:t>在流沙、暗河等地段的建设项目，因地质条件限制不宜修建的；</w:t>
      </w:r>
    </w:p>
    <w:p w14:paraId="6420A68F">
      <w:pPr>
        <w:ind w:firstLine="482"/>
      </w:pPr>
      <w:r>
        <w:rPr>
          <w:rFonts w:hint="eastAsia"/>
        </w:rPr>
        <w:t xml:space="preserve">   </w:t>
      </w:r>
      <w:r>
        <w:rPr>
          <w:b/>
          <w:bCs/>
        </w:rPr>
        <w:t>d.</w:t>
      </w:r>
      <w:r>
        <w:t>因建设场址所在区域的房屋或地下管道设施密集，防空地下室不能施工或者难以采取措施保证施工安全的。</w:t>
      </w:r>
    </w:p>
    <w:p w14:paraId="669A74D7">
      <w:pPr>
        <w:pStyle w:val="5"/>
        <w:tabs>
          <w:tab w:val="clear" w:pos="0"/>
        </w:tabs>
      </w:pPr>
      <w:r>
        <w:rPr>
          <w:rFonts w:hint="eastAsia"/>
          <w:b/>
        </w:rPr>
        <w:t>5.3.3.10</w:t>
      </w:r>
      <w:r>
        <w:rPr>
          <w:rFonts w:hint="eastAsia"/>
        </w:rPr>
        <w:t xml:space="preserve">  专项费用</w:t>
      </w:r>
    </w:p>
    <w:p w14:paraId="653FAD99">
      <w:pPr>
        <w:ind w:firstLine="480"/>
      </w:pPr>
      <w:r>
        <w:rPr>
          <w:b/>
          <w:bCs/>
        </w:rPr>
        <w:t>3</w:t>
      </w:r>
      <w:r>
        <w:t xml:space="preserve">  既有工程设施搬迁及补偿费</w:t>
      </w:r>
    </w:p>
    <w:p w14:paraId="674FBC32">
      <w:pPr>
        <w:ind w:firstLine="480"/>
      </w:pPr>
      <w:r>
        <w:rPr>
          <w:rFonts w:hint="eastAsia"/>
        </w:rPr>
        <w:t>迁改工程一般由产权或管理单位负责实施。</w:t>
      </w:r>
    </w:p>
    <w:p w14:paraId="2D6B1D31">
      <w:pPr>
        <w:pStyle w:val="4"/>
      </w:pPr>
      <w:bookmarkStart w:id="561" w:name="_Toc5407"/>
      <w:bookmarkStart w:id="562" w:name="_Toc7829"/>
      <w:bookmarkStart w:id="563" w:name="_Toc5838"/>
      <w:bookmarkStart w:id="564" w:name="_Toc14164"/>
      <w:r>
        <w:rPr>
          <w:rFonts w:hint="eastAsia" w:cs="黑体"/>
          <w:b/>
        </w:rPr>
        <w:t>5.4</w:t>
      </w:r>
      <w:r>
        <w:rPr>
          <w:rFonts w:hint="eastAsia" w:cs="黑体"/>
        </w:rPr>
        <w:t xml:space="preserve"> </w:t>
      </w:r>
      <w:r>
        <w:rPr>
          <w:rFonts w:hint="eastAsia"/>
        </w:rPr>
        <w:t xml:space="preserve"> 预备</w:t>
      </w:r>
      <w:r>
        <w:t>费计算方法</w:t>
      </w:r>
      <w:bookmarkEnd w:id="561"/>
      <w:bookmarkEnd w:id="562"/>
      <w:bookmarkEnd w:id="563"/>
      <w:bookmarkEnd w:id="564"/>
    </w:p>
    <w:p w14:paraId="5793B8FC">
      <w:pPr>
        <w:pStyle w:val="5"/>
        <w:numPr>
          <w:ilvl w:val="2"/>
          <w:numId w:val="0"/>
        </w:numPr>
        <w:tabs>
          <w:tab w:val="clear" w:pos="0"/>
        </w:tabs>
      </w:pPr>
      <w:r>
        <w:rPr>
          <w:rStyle w:val="41"/>
          <w:rFonts w:hint="eastAsia"/>
        </w:rPr>
        <w:t>5.4.1</w:t>
      </w:r>
      <w:r>
        <w:rPr>
          <w:rFonts w:hint="eastAsia"/>
        </w:rPr>
        <w:t xml:space="preserve">  基本预备费</w:t>
      </w:r>
    </w:p>
    <w:p w14:paraId="26B625BB">
      <w:pPr>
        <w:ind w:firstLine="480"/>
      </w:pPr>
      <w:r>
        <w:rPr>
          <w:rFonts w:hint="eastAsia"/>
        </w:rPr>
        <w:t>房屋建筑工程设计概算基本预备费可根据不同地区、不同项目的规模和复杂程度在5%-7%之间合理计取。</w:t>
      </w:r>
    </w:p>
    <w:p w14:paraId="68E04984">
      <w:pPr>
        <w:pStyle w:val="5"/>
        <w:tabs>
          <w:tab w:val="left" w:pos="340"/>
        </w:tabs>
      </w:pPr>
      <w:r>
        <w:rPr>
          <w:rFonts w:hint="eastAsia" w:eastAsia="黑体"/>
          <w:b/>
          <w:szCs w:val="24"/>
        </w:rPr>
        <w:t xml:space="preserve">5.4.2 </w:t>
      </w:r>
      <w:r>
        <w:rPr>
          <w:rFonts w:hint="eastAsia"/>
        </w:rPr>
        <w:t xml:space="preserve"> 价差预备费</w:t>
      </w:r>
    </w:p>
    <w:p w14:paraId="59020CAC">
      <w:pPr>
        <w:ind w:firstLine="480"/>
      </w:pPr>
      <w:r>
        <w:rPr>
          <w:rFonts w:hint="eastAsia"/>
        </w:rPr>
        <w:t>价差预备费计算时物价上涨系数可以参考设计概算编制年份国家有关部门发布的固定资产投资价格指数或者行业主管部门发布的造价指数对应的价格变化率进行计算。</w:t>
      </w:r>
    </w:p>
    <w:p w14:paraId="59457468">
      <w:pPr>
        <w:pStyle w:val="27"/>
      </w:pPr>
    </w:p>
    <w:sectPr>
      <w:pgSz w:w="11906" w:h="16838"/>
      <w:pgMar w:top="1440" w:right="1800" w:bottom="1536" w:left="1800" w:header="851" w:footer="510" w:gutter="0"/>
      <w:cols w:space="0"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233">
      <wne:acd wne:acdName="acd0"/>
    </wne:keymap>
  </wne:keymaps>
  <wne:acds>
    <wne:acd wne:argValue="AQAAAAQ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MingLiU">
    <w:panose1 w:val="02020509000000000000"/>
    <w:charset w:val="88"/>
    <w:family w:val="modern"/>
    <w:pitch w:val="default"/>
    <w:sig w:usb0="A00002FF" w:usb1="28CFFCFA" w:usb2="00000016" w:usb3="00000000" w:csb0="00100001" w:csb1="00000000"/>
  </w:font>
  <w:font w:name="Calibri Light">
    <w:panose1 w:val="020F0302020204030204"/>
    <w:charset w:val="00"/>
    <w:family w:val="swiss"/>
    <w:pitch w:val="default"/>
    <w:sig w:usb0="A00002EF" w:usb1="4000207B" w:usb2="00000000"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CDC707">
    <w:pPr>
      <w:pStyle w:val="2"/>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8D2370">
                          <w:pPr>
                            <w:pStyle w:val="2"/>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68D2370">
                    <w:pPr>
                      <w:pStyle w:val="2"/>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1BD878">
    <w:pPr>
      <w:pStyle w:val="2"/>
      <w:ind w:firstLine="360"/>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49A4D5B2">
                          <w:pPr>
                            <w:pStyle w:val="2"/>
                            <w:ind w:firstLine="360"/>
                          </w:pPr>
                          <w:r>
                            <w:fldChar w:fldCharType="begin"/>
                          </w:r>
                          <w:r>
                            <w:instrText xml:space="preserve"> PAGE  \* MERGEFORMAT </w:instrText>
                          </w:r>
                          <w:r>
                            <w:fldChar w:fldCharType="separate"/>
                          </w:r>
                          <w:r>
                            <w:t>67</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zSVju0AAAAAUBAAAPAAAAAAAAAAEAIAAAACIAAABkcnMv&#10;ZG93bnJldi54bWxQSwECFAAUAAAACACHTuJAe/NUYdIBAACkAwAADgAAAAAAAAABACAAAAAfAQAA&#10;ZHJzL2Uyb0RvYy54bWxQSwUGAAAAAAYABgBZAQAAYwUAAAAA&#10;">
              <v:fill on="f" focussize="0,0"/>
              <v:stroke on="f" weight="0.5pt"/>
              <v:imagedata o:title=""/>
              <o:lock v:ext="edit" aspectratio="f"/>
              <v:textbox inset="0mm,0mm,0mm,0mm" style="mso-fit-shape-to-text:t;">
                <w:txbxContent>
                  <w:p w14:paraId="49A4D5B2">
                    <w:pPr>
                      <w:pStyle w:val="2"/>
                      <w:ind w:firstLine="360"/>
                    </w:pPr>
                    <w:r>
                      <w:fldChar w:fldCharType="begin"/>
                    </w:r>
                    <w:r>
                      <w:instrText xml:space="preserve"> PAGE  \* MERGEFORMAT </w:instrText>
                    </w:r>
                    <w:r>
                      <w:fldChar w:fldCharType="separate"/>
                    </w:r>
                    <w:r>
                      <w:t>67</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D36129">
    <w:pPr>
      <w:pStyle w:val="2"/>
      <w:ind w:firstLine="360"/>
    </w:pP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4860F63C">
                          <w:pPr>
                            <w:pStyle w:val="2"/>
                            <w:ind w:firstLine="360"/>
                          </w:pPr>
                          <w:r>
                            <w:fldChar w:fldCharType="begin"/>
                          </w:r>
                          <w:r>
                            <w:instrText xml:space="preserve"> PAGE  \* MERGEFORMAT </w:instrText>
                          </w:r>
                          <w:r>
                            <w:fldChar w:fldCharType="separate"/>
                          </w:r>
                          <w:r>
                            <w:t>62</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zSVju0AAAAAUBAAAPAAAAAAAAAAEAIAAAACIAAABkcnMv&#10;ZG93bnJldi54bWxQSwECFAAUAAAACACHTuJA6qspidIBAACkAwAADgAAAAAAAAABACAAAAAfAQAA&#10;ZHJzL2Uyb0RvYy54bWxQSwUGAAAAAAYABgBZAQAAYwUAAAAA&#10;">
              <v:fill on="f" focussize="0,0"/>
              <v:stroke on="f" weight="0.5pt"/>
              <v:imagedata o:title=""/>
              <o:lock v:ext="edit" aspectratio="f"/>
              <v:textbox inset="0mm,0mm,0mm,0mm" style="mso-fit-shape-to-text:t;">
                <w:txbxContent>
                  <w:p w14:paraId="4860F63C">
                    <w:pPr>
                      <w:pStyle w:val="2"/>
                      <w:ind w:firstLine="360"/>
                    </w:pPr>
                    <w:r>
                      <w:fldChar w:fldCharType="begin"/>
                    </w:r>
                    <w:r>
                      <w:instrText xml:space="preserve"> PAGE  \* MERGEFORMAT </w:instrText>
                    </w:r>
                    <w:r>
                      <w:fldChar w:fldCharType="separate"/>
                    </w:r>
                    <w:r>
                      <w:t>62</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E9A057">
    <w:pPr>
      <w:pStyle w:val="2"/>
      <w:ind w:firstLine="360"/>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2E2EA30A">
                          <w:pPr>
                            <w:pStyle w:val="2"/>
                            <w:ind w:firstLine="360"/>
                          </w:pPr>
                          <w:r>
                            <w:fldChar w:fldCharType="begin"/>
                          </w:r>
                          <w:r>
                            <w:instrText xml:space="preserve"> PAGE  \* MERGEFORMAT </w:instrText>
                          </w:r>
                          <w:r>
                            <w:fldChar w:fldCharType="separate"/>
                          </w:r>
                          <w:r>
                            <w:t>78</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LNJWO7QAAAABQEAAA8AAAAAAAAAAQAgAAAAIgAAAGRycy9kb3ducmV2&#10;LnhtbFBLAQIUABQAAAAIAIdO4kDsI73kywEAAJgDAAAOAAAAAAAAAAEAIAAAAB8BAABkcnMvZTJv&#10;RG9jLnhtbFBLBQYAAAAABgAGAFkBAABcBQAAAAA=&#10;">
              <v:fill on="f" focussize="0,0"/>
              <v:stroke on="f" weight="0.5pt"/>
              <v:imagedata o:title=""/>
              <o:lock v:ext="edit" aspectratio="f"/>
              <v:textbox inset="0mm,0mm,0mm,0mm" style="mso-fit-shape-to-text:t;">
                <w:txbxContent>
                  <w:p w14:paraId="2E2EA30A">
                    <w:pPr>
                      <w:pStyle w:val="2"/>
                      <w:ind w:firstLine="360"/>
                    </w:pPr>
                    <w:r>
                      <w:fldChar w:fldCharType="begin"/>
                    </w:r>
                    <w:r>
                      <w:instrText xml:space="preserve"> PAGE  \* MERGEFORMAT </w:instrText>
                    </w:r>
                    <w:r>
                      <w:fldChar w:fldCharType="separate"/>
                    </w:r>
                    <w:r>
                      <w:t>78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85729F">
    <w:pPr>
      <w:pStyle w:val="2"/>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9197FA">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JScb8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yUnG/KwIAAFcEAAAOAAAAAAAAAAEAIAAAAB8BAABkcnMvZTJvRG9jLnhtbFBLBQYAAAAABgAG&#10;AFkBAAC8BQAAAAA=&#10;">
              <v:fill on="f" focussize="0,0"/>
              <v:stroke on="f" weight="0.5pt"/>
              <v:imagedata o:title=""/>
              <o:lock v:ext="edit" aspectratio="f"/>
              <v:textbox inset="0mm,0mm,0mm,0mm" style="mso-fit-shape-to-text:t;">
                <w:txbxContent>
                  <w:p w14:paraId="7A9197FA">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3FE090">
    <w:pPr>
      <w:pStyle w:val="2"/>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75260" cy="1651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75260" cy="1651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8405E0">
                          <w:pPr>
                            <w:pStyle w:val="2"/>
                            <w:rPr>
                              <w:rFonts w:eastAsia="黑体" w:cs="黑体"/>
                            </w:rPr>
                          </w:pPr>
                          <w:r>
                            <w:rPr>
                              <w:rFonts w:hint="eastAsia" w:eastAsia="黑体" w:cs="黑体"/>
                            </w:rPr>
                            <w:fldChar w:fldCharType="begin"/>
                          </w:r>
                          <w:r>
                            <w:rPr>
                              <w:rFonts w:hint="eastAsia" w:eastAsia="黑体" w:cs="黑体"/>
                            </w:rPr>
                            <w:instrText xml:space="preserve"> PAGE  \* MERGEFORMAT </w:instrText>
                          </w:r>
                          <w:r>
                            <w:rPr>
                              <w:rFonts w:hint="eastAsia" w:eastAsia="黑体" w:cs="黑体"/>
                            </w:rPr>
                            <w:fldChar w:fldCharType="separate"/>
                          </w:r>
                          <w:r>
                            <w:rPr>
                              <w:rFonts w:eastAsia="黑体" w:cs="黑体"/>
                            </w:rPr>
                            <w:t>42</w:t>
                          </w:r>
                          <w:r>
                            <w:rPr>
                              <w:rFonts w:hint="eastAsia" w:eastAsia="黑体" w:cs="黑体"/>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pt;height:13pt;width:13.8pt;mso-position-horizontal:center;mso-position-horizontal-relative:margin;z-index:251662336;mso-width-relative:page;mso-height-relative:page;" filled="f" stroked="f" coordsize="21600,21600" o:gfxdata="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tD3tH0QAAAAMBAAAPAAAAAAAAAAEAIAAAACIAAABkcnMvZG93bnJldi54bWxQSwECFAAU&#10;AAAACACHTuJAAzx85DECAABVBAAADgAAAAAAAAABACAAAAAgAQAAZHJzL2Uyb0RvYy54bWxQSwUG&#10;AAAAAAYABgBZAQAAwwUAAAAA&#10;">
              <v:fill on="f" focussize="0,0"/>
              <v:stroke on="f" weight="0.5pt"/>
              <v:imagedata o:title=""/>
              <o:lock v:ext="edit" aspectratio="f"/>
              <v:textbox inset="0mm,0mm,0mm,0mm">
                <w:txbxContent>
                  <w:p w14:paraId="168405E0">
                    <w:pPr>
                      <w:pStyle w:val="2"/>
                      <w:rPr>
                        <w:rFonts w:eastAsia="黑体" w:cs="黑体"/>
                      </w:rPr>
                    </w:pPr>
                    <w:r>
                      <w:rPr>
                        <w:rFonts w:hint="eastAsia" w:eastAsia="黑体" w:cs="黑体"/>
                      </w:rPr>
                      <w:fldChar w:fldCharType="begin"/>
                    </w:r>
                    <w:r>
                      <w:rPr>
                        <w:rFonts w:hint="eastAsia" w:eastAsia="黑体" w:cs="黑体"/>
                      </w:rPr>
                      <w:instrText xml:space="preserve"> PAGE  \* MERGEFORMAT </w:instrText>
                    </w:r>
                    <w:r>
                      <w:rPr>
                        <w:rFonts w:hint="eastAsia" w:eastAsia="黑体" w:cs="黑体"/>
                      </w:rPr>
                      <w:fldChar w:fldCharType="separate"/>
                    </w:r>
                    <w:r>
                      <w:rPr>
                        <w:rFonts w:eastAsia="黑体" w:cs="黑体"/>
                      </w:rPr>
                      <w:t>42</w:t>
                    </w:r>
                    <w:r>
                      <w:rPr>
                        <w:rFonts w:hint="eastAsia" w:eastAsia="黑体" w:cs="黑体"/>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19659B">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369570" cy="250825"/>
              <wp:effectExtent l="0" t="0" r="0" b="0"/>
              <wp:wrapNone/>
              <wp:docPr id="2" name="文本框 2"/>
              <wp:cNvGraphicFramePr/>
              <a:graphic xmlns:a="http://schemas.openxmlformats.org/drawingml/2006/main">
                <a:graphicData uri="http://schemas.microsoft.com/office/word/2010/wordprocessingShape">
                  <wps:wsp>
                    <wps:cNvSpPr txBox="1"/>
                    <wps:spPr>
                      <a:xfrm>
                        <a:off x="0" y="0"/>
                        <a:ext cx="369570" cy="2508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A1F7AF">
                          <w:pPr>
                            <w:pStyle w:val="2"/>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pt;height:19.75pt;width:29.1pt;mso-position-horizontal:center;mso-position-horizontal-relative:margin;z-index:251660288;mso-width-relative:page;mso-height-relative:page;" filled="f" stroked="f" coordsize="21600,21600" o:gfxdata="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rCDUA0wAAAAMBAAAPAAAAAAAAAAEAIAAAACIAAABkcnMvZG93bnJldi54bWxQSwEC&#10;FAAUAAAACACHTuJAWZ3vhDICAABVBAAADgAAAAAAAAABACAAAAAiAQAAZHJzL2Uyb0RvYy54bWxQ&#10;SwUGAAAAAAYABgBZAQAAxgUAAAAA&#10;">
              <v:fill on="f" focussize="0,0"/>
              <v:stroke on="f" weight="0.5pt"/>
              <v:imagedata o:title=""/>
              <o:lock v:ext="edit" aspectratio="f"/>
              <v:textbox inset="0mm,0mm,0mm,0mm">
                <w:txbxContent>
                  <w:p w14:paraId="7EA1F7AF">
                    <w:pPr>
                      <w:pStyle w:val="2"/>
                    </w:pPr>
                    <w:r>
                      <w:fldChar w:fldCharType="begin"/>
                    </w:r>
                    <w:r>
                      <w:instrText xml:space="preserve"> PAGE  \* MERGEFORMAT </w:instrText>
                    </w:r>
                    <w:r>
                      <w:fldChar w:fldCharType="separate"/>
                    </w:r>
                    <w:r>
                      <w:t>63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B436CF">
    <w:pPr>
      <w:pStyle w:val="2"/>
      <w:ind w:firstLine="360"/>
    </w:pPr>
  </w:p>
  <w:p w14:paraId="1D4A3057">
    <w:pPr>
      <w:pStyle w:val="2"/>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51752C">
    <w:pPr>
      <w:pStyle w:val="2"/>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A4DC4">
    <w:pPr>
      <w:pStyle w:val="2"/>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C6DCFF">
    <w:pPr>
      <w:tabs>
        <w:tab w:val="center" w:pos="4153"/>
        <w:tab w:val="right" w:pos="8306"/>
      </w:tabs>
      <w:snapToGrid w:val="0"/>
      <w:rPr>
        <w:rFonts w:cs="Times New Roman"/>
        <w:sz w:val="18"/>
        <w:szCs w:val="18"/>
      </w:rPr>
    </w:pPr>
    <w:r>
      <w:rPr>
        <w:rFonts w:cs="Times New Roman"/>
        <w:sz w:val="18"/>
        <w:szCs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73914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739140" cy="1828800"/>
                      </a:xfrm>
                      <a:prstGeom prst="rect">
                        <a:avLst/>
                      </a:prstGeom>
                      <a:noFill/>
                      <a:ln w="6350">
                        <a:noFill/>
                      </a:ln>
                      <a:effectLst/>
                    </wps:spPr>
                    <wps:txbx>
                      <w:txbxContent>
                        <w:p w14:paraId="76A4630D">
                          <w:pPr>
                            <w:tabs>
                              <w:tab w:val="center" w:pos="4153"/>
                              <w:tab w:val="right" w:pos="8306"/>
                            </w:tabs>
                            <w:snapToGrid w:val="0"/>
                            <w:ind w:firstLine="360"/>
                            <w:rPr>
                              <w:rFonts w:cs="Times New Roman"/>
                              <w:sz w:val="18"/>
                              <w:szCs w:val="18"/>
                            </w:rPr>
                          </w:pP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58.2pt;mso-position-horizontal:center;mso-position-horizontal-relative:margin;z-index:251669504;mso-width-relative:page;mso-height-relative:page;" filled="f" stroked="f" coordsize="21600,21600" o:gfxdata="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6O+hF1AAAAAUBAAAPAAAAAAAAAAEAIAAAACIAAABkcnMvZG93bnJl&#10;di54bWxQSwECFAAUAAAACACHTuJA/cWmuToCAABmBAAADgAAAAAAAAABACAAAAAjAQAAZHJzL2Uy&#10;b0RvYy54bWxQSwUGAAAAAAYABgBZAQAAzwUAAAAA&#10;">
              <v:fill on="f" focussize="0,0"/>
              <v:stroke on="f" weight="0.5pt"/>
              <v:imagedata o:title=""/>
              <o:lock v:ext="edit" aspectratio="f"/>
              <v:textbox inset="0mm,0mm,0mm,0mm" style="mso-fit-shape-to-text:t;">
                <w:txbxContent>
                  <w:p w14:paraId="76A4630D">
                    <w:pPr>
                      <w:tabs>
                        <w:tab w:val="center" w:pos="4153"/>
                        <w:tab w:val="right" w:pos="8306"/>
                      </w:tabs>
                      <w:snapToGrid w:val="0"/>
                      <w:ind w:firstLine="360"/>
                      <w:rPr>
                        <w:rFonts w:cs="Times New Roman"/>
                        <w:sz w:val="18"/>
                        <w:szCs w:val="18"/>
                      </w:rPr>
                    </w:pPr>
                  </w:p>
                </w:txbxContent>
              </v:textbox>
            </v:shape>
          </w:pict>
        </mc:Fallback>
      </mc:AlternateContent>
    </w:r>
    <w:r>
      <w:rPr>
        <w:rFonts w:cs="Times New Roman"/>
        <w:sz w:val="18"/>
        <w:szCs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DF3AE74">
                          <w:pPr>
                            <w:ind w:firstLine="480"/>
                            <w:rPr>
                              <w:rFonts w:cs="Times New Roman"/>
                              <w:szCs w:val="24"/>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KXd1kyAgAAZ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pd3WTICAABlBAAADgAAAAAAAAABACAAAAAfAQAAZHJzL2Uyb0RvYy54bWxQSwUG&#10;AAAAAAYABgBZAQAAwwUAAAAA&#10;">
              <v:fill on="f" focussize="0,0"/>
              <v:stroke on="f" weight="0.5pt"/>
              <v:imagedata o:title=""/>
              <o:lock v:ext="edit" aspectratio="f"/>
              <v:textbox inset="0mm,0mm,0mm,0mm" style="mso-fit-shape-to-text:t;">
                <w:txbxContent>
                  <w:p w14:paraId="4DF3AE74">
                    <w:pPr>
                      <w:ind w:firstLine="480"/>
                      <w:rPr>
                        <w:rFonts w:cs="Times New Roman"/>
                        <w:szCs w:val="24"/>
                      </w:rPr>
                    </w:pP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84CF45">
    <w:pPr>
      <w:tabs>
        <w:tab w:val="center" w:pos="4153"/>
        <w:tab w:val="right" w:pos="8306"/>
      </w:tabs>
      <w:snapToGrid w:val="0"/>
      <w:rPr>
        <w:rFonts w:cs="Times New Roman"/>
        <w:sz w:val="18"/>
        <w:szCs w:val="18"/>
      </w:rPr>
    </w:pPr>
    <w:r>
      <w:rPr>
        <w:rFonts w:cs="Times New Roman"/>
        <w:sz w:val="18"/>
        <w:szCs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73914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739140" cy="1828800"/>
                      </a:xfrm>
                      <a:prstGeom prst="rect">
                        <a:avLst/>
                      </a:prstGeom>
                      <a:noFill/>
                      <a:ln w="6350">
                        <a:noFill/>
                      </a:ln>
                    </wps:spPr>
                    <wps:txbx>
                      <w:txbxContent>
                        <w:p w14:paraId="2FBA5F67">
                          <w:pPr>
                            <w:tabs>
                              <w:tab w:val="center" w:pos="4153"/>
                              <w:tab w:val="right" w:pos="8306"/>
                            </w:tabs>
                            <w:snapToGrid w:val="0"/>
                            <w:ind w:firstLine="360"/>
                            <w:rPr>
                              <w:rFonts w:cs="Times New Roman"/>
                              <w:sz w:val="18"/>
                              <w:szCs w:val="18"/>
                            </w:rPr>
                          </w:pPr>
                          <w:r>
                            <w:rPr>
                              <w:rFonts w:cs="Times New Roman"/>
                              <w:sz w:val="18"/>
                              <w:szCs w:val="18"/>
                            </w:rPr>
                            <w:fldChar w:fldCharType="begin"/>
                          </w:r>
                          <w:r>
                            <w:rPr>
                              <w:rFonts w:cs="Times New Roman"/>
                              <w:sz w:val="18"/>
                              <w:szCs w:val="18"/>
                            </w:rPr>
                            <w:instrText xml:space="preserve"> PAGE  \* MERGEFORMAT </w:instrText>
                          </w:r>
                          <w:r>
                            <w:rPr>
                              <w:rFonts w:cs="Times New Roman"/>
                              <w:sz w:val="18"/>
                              <w:szCs w:val="18"/>
                            </w:rPr>
                            <w:fldChar w:fldCharType="separate"/>
                          </w:r>
                          <w:r>
                            <w:rPr>
                              <w:rFonts w:cs="Times New Roman"/>
                              <w:sz w:val="18"/>
                              <w:szCs w:val="18"/>
                            </w:rPr>
                            <w:t>3</w:t>
                          </w:r>
                          <w:r>
                            <w:rPr>
                              <w:rFonts w:cs="Times New Roman"/>
                              <w:sz w:val="18"/>
                              <w:szCs w:val="18"/>
                            </w:rPr>
                            <w:fldChar w:fldCharType="end"/>
                          </w:r>
                        </w:p>
                      </w:txbxContent>
                    </wps:txbx>
                    <wps:bodyPr lIns="0" tIns="0" rIns="0" bIns="0">
                      <a:spAutoFit/>
                    </wps:bodyPr>
                  </wps:wsp>
                </a:graphicData>
              </a:graphic>
            </wp:anchor>
          </w:drawing>
        </mc:Choice>
        <mc:Fallback>
          <w:pict>
            <v:shape id="_x0000_s1026" o:spid="_x0000_s1026" o:spt="202" type="#_x0000_t202" style="position:absolute;left:0pt;margin-top:0pt;height:144pt;width:58.2pt;mso-position-horizontal:center;mso-position-horizontal-relative:margin;z-index:251671552;mso-width-relative:page;mso-height-relative:page;" filled="f" stroked="f" coordsize="21600,21600" o:gfxdata="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Do76EXUAAAABQEAAA8AAAAAAAAAAQAgAAAAIgAAAGRycy9kb3du&#10;cmV2LnhtbFBLAQIUABQAAAAIAIdO4kCJz+JbygEAAIsDAAAOAAAAAAAAAAEAIAAAACMBAABkcnMv&#10;ZTJvRG9jLnhtbFBLBQYAAAAABgAGAFkBAABfBQAAAAA=&#10;">
              <v:fill on="f" focussize="0,0"/>
              <v:stroke on="f" weight="0.5pt"/>
              <v:imagedata o:title=""/>
              <o:lock v:ext="edit" aspectratio="f"/>
              <v:textbox inset="0mm,0mm,0mm,0mm" style="mso-fit-shape-to-text:t;">
                <w:txbxContent>
                  <w:p w14:paraId="2FBA5F67">
                    <w:pPr>
                      <w:tabs>
                        <w:tab w:val="center" w:pos="4153"/>
                        <w:tab w:val="right" w:pos="8306"/>
                      </w:tabs>
                      <w:snapToGrid w:val="0"/>
                      <w:ind w:firstLine="360"/>
                      <w:rPr>
                        <w:rFonts w:cs="Times New Roman"/>
                        <w:sz w:val="18"/>
                        <w:szCs w:val="18"/>
                      </w:rPr>
                    </w:pPr>
                    <w:r>
                      <w:rPr>
                        <w:rFonts w:cs="Times New Roman"/>
                        <w:sz w:val="18"/>
                        <w:szCs w:val="18"/>
                      </w:rPr>
                      <w:fldChar w:fldCharType="begin"/>
                    </w:r>
                    <w:r>
                      <w:rPr>
                        <w:rFonts w:cs="Times New Roman"/>
                        <w:sz w:val="18"/>
                        <w:szCs w:val="18"/>
                      </w:rPr>
                      <w:instrText xml:space="preserve"> PAGE  \* MERGEFORMAT </w:instrText>
                    </w:r>
                    <w:r>
                      <w:rPr>
                        <w:rFonts w:cs="Times New Roman"/>
                        <w:sz w:val="18"/>
                        <w:szCs w:val="18"/>
                      </w:rPr>
                      <w:fldChar w:fldCharType="separate"/>
                    </w:r>
                    <w:r>
                      <w:rPr>
                        <w:rFonts w:cs="Times New Roman"/>
                        <w:sz w:val="18"/>
                        <w:szCs w:val="18"/>
                      </w:rPr>
                      <w:t>3</w:t>
                    </w:r>
                    <w:r>
                      <w:rPr>
                        <w:rFonts w:cs="Times New Roman"/>
                        <w:sz w:val="18"/>
                        <w:szCs w:val="18"/>
                      </w:rPr>
                      <w:fldChar w:fldCharType="end"/>
                    </w:r>
                  </w:p>
                </w:txbxContent>
              </v:textbox>
            </v:shape>
          </w:pict>
        </mc:Fallback>
      </mc:AlternateContent>
    </w:r>
    <w:r>
      <w:rPr>
        <w:rFonts w:cs="Times New Roman"/>
        <w:sz w:val="18"/>
        <w:szCs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B9E363D">
                          <w:pPr>
                            <w:ind w:firstLine="480"/>
                            <w:rPr>
                              <w:rFonts w:cs="Times New Roman"/>
                              <w:szCs w:val="24"/>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NjEGUzAgAAZQQAAA4AAAAAAAAAAQAgAAAAHwEAAGRycy9lMm9Eb2MueG1sUEsF&#10;BgAAAAAGAAYAWQEAAMQFAAAAAA==&#10;">
              <v:fill on="f" focussize="0,0"/>
              <v:stroke on="f" weight="0.5pt"/>
              <v:imagedata o:title=""/>
              <o:lock v:ext="edit" aspectratio="f"/>
              <v:textbox inset="0mm,0mm,0mm,0mm" style="mso-fit-shape-to-text:t;">
                <w:txbxContent>
                  <w:p w14:paraId="7B9E363D">
                    <w:pPr>
                      <w:ind w:firstLine="480"/>
                      <w:rPr>
                        <w:rFonts w:cs="Times New Roman"/>
                        <w:szCs w:val="24"/>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45874F">
    <w:pPr>
      <w:pStyle w:val="2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48F8DC">
    <w:pPr>
      <w:pStyle w:val="2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6A664A"/>
    <w:multiLevelType w:val="multilevel"/>
    <w:tmpl w:val="056A664A"/>
    <w:lvl w:ilvl="0" w:tentative="0">
      <w:start w:val="1"/>
      <w:numFmt w:val="decimal"/>
      <w:pStyle w:val="88"/>
      <w:lvlText w:val="%1"/>
      <w:lvlJc w:val="left"/>
      <w:pPr>
        <w:ind w:left="840" w:hanging="420"/>
      </w:pPr>
      <w:rPr>
        <w:rFonts w:hint="eastAsia" w:ascii="黑体" w:hAnsi="黑体" w:eastAsia="宋体"/>
        <w:b/>
        <w:i w:val="0"/>
      </w:rPr>
    </w:lvl>
    <w:lvl w:ilvl="1" w:tentative="0">
      <w:start w:val="14"/>
      <w:numFmt w:val="decimal"/>
      <w:lvlText w:val="%2）"/>
      <w:lvlJc w:val="left"/>
      <w:pPr>
        <w:ind w:left="1260" w:hanging="420"/>
      </w:pPr>
      <w:rPr>
        <w:rFonts w:hint="default" w:ascii="宋体" w:hAnsi="宋体"/>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1297FED1"/>
    <w:multiLevelType w:val="multilevel"/>
    <w:tmpl w:val="1297FED1"/>
    <w:lvl w:ilvl="0" w:tentative="0">
      <w:start w:val="1"/>
      <w:numFmt w:val="chineseCountingThousand"/>
      <w:lvlText w:val="第%1章"/>
      <w:lvlJc w:val="left"/>
      <w:pPr>
        <w:ind w:left="2800" w:firstLine="0"/>
      </w:pPr>
      <w:rPr>
        <w:rFonts w:hint="eastAsia" w:ascii="黑体" w:eastAsia="黑体"/>
        <w:b w:val="0"/>
        <w:color w:val="auto"/>
      </w:rPr>
    </w:lvl>
    <w:lvl w:ilvl="1" w:tentative="0">
      <w:start w:val="1"/>
      <w:numFmt w:val="decimal"/>
      <w:isLgl/>
      <w:suff w:val="space"/>
      <w:lvlText w:val="%1.%2"/>
      <w:lvlJc w:val="left"/>
      <w:pPr>
        <w:tabs>
          <w:tab w:val="left" w:pos="0"/>
        </w:tabs>
        <w:ind w:left="0" w:firstLine="0"/>
      </w:pPr>
      <w:rPr>
        <w:rFonts w:hint="eastAsia" w:eastAsia="黑体"/>
        <w:sz w:val="30"/>
        <w:szCs w:val="30"/>
        <w:lang w:val="en-US"/>
      </w:rPr>
    </w:lvl>
    <w:lvl w:ilvl="2" w:tentative="0">
      <w:start w:val="1"/>
      <w:numFmt w:val="decimal"/>
      <w:isLgl/>
      <w:suff w:val="space"/>
      <w:lvlText w:val="%1.%2.%3"/>
      <w:lvlJc w:val="left"/>
      <w:pPr>
        <w:tabs>
          <w:tab w:val="left" w:pos="0"/>
        </w:tabs>
        <w:ind w:left="0" w:firstLine="0"/>
      </w:pPr>
      <w:rPr>
        <w:rFonts w:hint="eastAsia" w:ascii="Times New Roman" w:hAnsi="Times New Roman" w:eastAsia="黑体" w:cs="Times New Roman"/>
        <w:b w:val="0"/>
        <w:bCs w:val="0"/>
        <w:i w:val="0"/>
        <w:iCs w:val="0"/>
        <w:caps w:val="0"/>
        <w:smallCaps w:val="0"/>
        <w:strike w:val="0"/>
        <w:dstrike w:val="0"/>
        <w:vanish w:val="0"/>
        <w:color w:val="auto"/>
        <w:spacing w:val="0"/>
        <w:kern w:val="0"/>
        <w:position w:val="0"/>
        <w:u w:val="none"/>
        <w:vertAlign w:val="baseline"/>
        <w14:shadow w14:blurRad="0" w14:dist="0" w14:dir="0" w14:sx="0" w14:sy="0" w14:kx="0" w14:ky="0" w14:algn="none">
          <w14:srgbClr w14:val="000000"/>
        </w14:shadow>
      </w:rPr>
    </w:lvl>
    <w:lvl w:ilvl="3" w:tentative="0">
      <w:start w:val="1"/>
      <w:numFmt w:val="decimal"/>
      <w:isLgl/>
      <w:suff w:val="space"/>
      <w:lvlText w:val="%1.%2.%3.%4"/>
      <w:lvlJc w:val="left"/>
      <w:pPr>
        <w:tabs>
          <w:tab w:val="left" w:pos="0"/>
        </w:tabs>
        <w:ind w:left="0" w:firstLine="0"/>
      </w:pPr>
      <w:rPr>
        <w:rFonts w:hint="eastAsia" w:eastAsia="黑体"/>
        <w:sz w:val="28"/>
        <w:szCs w:val="28"/>
        <w:lang w:val="en-US"/>
      </w:rPr>
    </w:lvl>
    <w:lvl w:ilvl="4" w:tentative="0">
      <w:start w:val="1"/>
      <w:numFmt w:val="decimal"/>
      <w:lvlRestart w:val="1"/>
      <w:pStyle w:val="7"/>
      <w:isLgl/>
      <w:suff w:val="space"/>
      <w:lvlText w:val="图%1-%5"/>
      <w:lvlJc w:val="left"/>
      <w:pPr>
        <w:tabs>
          <w:tab w:val="left" w:pos="0"/>
        </w:tabs>
        <w:ind w:left="0" w:firstLine="0"/>
      </w:pPr>
      <w:rPr>
        <w:rFonts w:hint="eastAsia" w:ascii="Times New Roman" w:hAnsi="Times New Roman" w:eastAsia="宋体" w:cs="Times New Roman"/>
        <w:b w:val="0"/>
        <w:i w:val="0"/>
        <w:sz w:val="24"/>
        <w:szCs w:val="24"/>
      </w:rPr>
    </w:lvl>
    <w:lvl w:ilvl="5" w:tentative="0">
      <w:start w:val="1"/>
      <w:numFmt w:val="decimal"/>
      <w:lvlRestart w:val="1"/>
      <w:pStyle w:val="8"/>
      <w:isLgl/>
      <w:suff w:val="space"/>
      <w:lvlText w:val="表%1-%6"/>
      <w:lvlJc w:val="center"/>
      <w:pPr>
        <w:tabs>
          <w:tab w:val="left" w:pos="8789"/>
        </w:tabs>
        <w:ind w:left="8789" w:firstLine="0"/>
      </w:pPr>
      <w:rPr>
        <w:rFonts w:hint="eastAsia" w:ascii="Times New Roman" w:hAnsi="Times New Roman" w:eastAsia="宋体" w:cs="Times New Roman"/>
        <w:sz w:val="24"/>
        <w:szCs w:val="24"/>
      </w:rPr>
    </w:lvl>
    <w:lvl w:ilvl="6" w:tentative="0">
      <w:start w:val="1"/>
      <w:numFmt w:val="decimal"/>
      <w:pStyle w:val="9"/>
      <w:lvlText w:val="%1.%2.%3.%4.%5.%6.%7"/>
      <w:lvlJc w:val="left"/>
      <w:pPr>
        <w:ind w:left="1296" w:hanging="1296"/>
      </w:pPr>
      <w:rPr>
        <w:rFonts w:hint="eastAsia"/>
      </w:rPr>
    </w:lvl>
    <w:lvl w:ilvl="7" w:tentative="0">
      <w:start w:val="1"/>
      <w:numFmt w:val="decimal"/>
      <w:pStyle w:val="10"/>
      <w:lvlText w:val="%1.%2.%3.%4.%5.%6.%7.%8"/>
      <w:lvlJc w:val="left"/>
      <w:pPr>
        <w:ind w:left="1440" w:hanging="1440"/>
      </w:pPr>
      <w:rPr>
        <w:rFonts w:hint="eastAsia"/>
      </w:rPr>
    </w:lvl>
    <w:lvl w:ilvl="8" w:tentative="0">
      <w:start w:val="1"/>
      <w:numFmt w:val="decimal"/>
      <w:pStyle w:val="11"/>
      <w:lvlText w:val="%1.%2.%3.%4.%5.%6.%7.%8.%9"/>
      <w:lvlJc w:val="left"/>
      <w:pPr>
        <w:ind w:left="1584" w:hanging="1584"/>
      </w:pPr>
      <w:rPr>
        <w:rFonts w:hint="eastAsia"/>
      </w:rPr>
    </w:lvl>
  </w:abstractNum>
  <w:abstractNum w:abstractNumId="2">
    <w:nsid w:val="14400FBE"/>
    <w:multiLevelType w:val="multilevel"/>
    <w:tmpl w:val="14400FBE"/>
    <w:lvl w:ilvl="0" w:tentative="0">
      <w:start w:val="1"/>
      <w:numFmt w:val="decimal"/>
      <w:pStyle w:val="86"/>
      <w:lvlText w:val="%1"/>
      <w:lvlJc w:val="left"/>
      <w:pPr>
        <w:ind w:left="0" w:firstLine="0"/>
      </w:pPr>
      <w:rPr>
        <w:rFonts w:hint="eastAsia" w:ascii="黑体" w:hAnsi="黑体"/>
        <w:b/>
        <w:i w:val="0"/>
      </w:rPr>
    </w:lvl>
    <w:lvl w:ilvl="1" w:tentative="0">
      <w:start w:val="1"/>
      <w:numFmt w:val="none"/>
      <w:lvlText w:val=""/>
      <w:lvlJc w:val="left"/>
      <w:pPr>
        <w:ind w:left="0" w:firstLine="0"/>
      </w:pPr>
      <w:rPr>
        <w:rFonts w:hint="eastAsia" w:ascii="黑体" w:hAnsi="黑体"/>
        <w:b/>
        <w:i w:val="0"/>
      </w:rPr>
    </w:lvl>
    <w:lvl w:ilvl="2" w:tentative="0">
      <w:start w:val="1"/>
      <w:numFmt w:val="none"/>
      <w:lvlText w:val=""/>
      <w:lvlJc w:val="left"/>
      <w:pPr>
        <w:tabs>
          <w:tab w:val="left" w:pos="340"/>
        </w:tabs>
        <w:ind w:left="0" w:firstLine="0"/>
      </w:pPr>
      <w:rPr>
        <w:rFonts w:hint="eastAsia" w:cs="Times New Roman"/>
        <w:b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6D617DE3"/>
    <w:multiLevelType w:val="singleLevel"/>
    <w:tmpl w:val="6D617DE3"/>
    <w:lvl w:ilvl="0" w:tentative="0">
      <w:start w:val="1"/>
      <w:numFmt w:val="decimal"/>
      <w:suff w:val="nothing"/>
      <w:lvlText w:val="%1）"/>
      <w:lvlJc w:val="left"/>
    </w:lvl>
  </w:abstractNum>
  <w:num w:numId="1">
    <w:abstractNumId w:val="1"/>
  </w:num>
  <w:num w:numId="2">
    <w:abstractNumId w:val="2"/>
  </w:num>
  <w:num w:numId="3">
    <w:abstractNumId w:val="0"/>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qiuxia">
    <w15:presenceInfo w15:providerId="None" w15:userId="qiux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hideSpellingError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I3NWE5ZmMyYzI1Mzg2NjU5MzgwMjM3NWFkODMwMTIifQ=="/>
  </w:docVars>
  <w:rsids>
    <w:rsidRoot w:val="64EC346F"/>
    <w:rsid w:val="000247EC"/>
    <w:rsid w:val="00030207"/>
    <w:rsid w:val="000317AB"/>
    <w:rsid w:val="00052F88"/>
    <w:rsid w:val="000621E7"/>
    <w:rsid w:val="000C7B75"/>
    <w:rsid w:val="000D342C"/>
    <w:rsid w:val="000F51B3"/>
    <w:rsid w:val="001016F1"/>
    <w:rsid w:val="00183737"/>
    <w:rsid w:val="00187C89"/>
    <w:rsid w:val="00193F65"/>
    <w:rsid w:val="00197BAC"/>
    <w:rsid w:val="001B608D"/>
    <w:rsid w:val="001C66E0"/>
    <w:rsid w:val="00216915"/>
    <w:rsid w:val="002179C6"/>
    <w:rsid w:val="00221DE2"/>
    <w:rsid w:val="00231491"/>
    <w:rsid w:val="00231B9D"/>
    <w:rsid w:val="00262682"/>
    <w:rsid w:val="00271174"/>
    <w:rsid w:val="002F38DD"/>
    <w:rsid w:val="00312F1C"/>
    <w:rsid w:val="0032115B"/>
    <w:rsid w:val="00321887"/>
    <w:rsid w:val="003367B3"/>
    <w:rsid w:val="003465F1"/>
    <w:rsid w:val="00354D74"/>
    <w:rsid w:val="00365750"/>
    <w:rsid w:val="00392935"/>
    <w:rsid w:val="003A4F44"/>
    <w:rsid w:val="00427279"/>
    <w:rsid w:val="0045651B"/>
    <w:rsid w:val="00494817"/>
    <w:rsid w:val="0049596C"/>
    <w:rsid w:val="004A234E"/>
    <w:rsid w:val="004E318A"/>
    <w:rsid w:val="004E5F32"/>
    <w:rsid w:val="0055179B"/>
    <w:rsid w:val="005722C1"/>
    <w:rsid w:val="00572527"/>
    <w:rsid w:val="005737B1"/>
    <w:rsid w:val="005757FB"/>
    <w:rsid w:val="005B186C"/>
    <w:rsid w:val="005C4BAB"/>
    <w:rsid w:val="005F0CE6"/>
    <w:rsid w:val="00611CEB"/>
    <w:rsid w:val="00623A8E"/>
    <w:rsid w:val="00635418"/>
    <w:rsid w:val="0064215A"/>
    <w:rsid w:val="00653333"/>
    <w:rsid w:val="00673AE6"/>
    <w:rsid w:val="0068204B"/>
    <w:rsid w:val="00682791"/>
    <w:rsid w:val="00693450"/>
    <w:rsid w:val="006A120D"/>
    <w:rsid w:val="006C3F5A"/>
    <w:rsid w:val="006F2B09"/>
    <w:rsid w:val="00721E59"/>
    <w:rsid w:val="0073744A"/>
    <w:rsid w:val="00762804"/>
    <w:rsid w:val="0077638D"/>
    <w:rsid w:val="007C6576"/>
    <w:rsid w:val="007D3648"/>
    <w:rsid w:val="007D5DF4"/>
    <w:rsid w:val="007F6D44"/>
    <w:rsid w:val="0080081D"/>
    <w:rsid w:val="00803CD9"/>
    <w:rsid w:val="0083363A"/>
    <w:rsid w:val="00835879"/>
    <w:rsid w:val="008373B2"/>
    <w:rsid w:val="00845F56"/>
    <w:rsid w:val="008553CC"/>
    <w:rsid w:val="0086379B"/>
    <w:rsid w:val="008768C5"/>
    <w:rsid w:val="00890A22"/>
    <w:rsid w:val="008A64CD"/>
    <w:rsid w:val="008C44B9"/>
    <w:rsid w:val="008C6C96"/>
    <w:rsid w:val="008E50A4"/>
    <w:rsid w:val="00900BD3"/>
    <w:rsid w:val="00903BC2"/>
    <w:rsid w:val="0093174A"/>
    <w:rsid w:val="00955959"/>
    <w:rsid w:val="009821C6"/>
    <w:rsid w:val="009C6FC3"/>
    <w:rsid w:val="009D4F3B"/>
    <w:rsid w:val="009F559A"/>
    <w:rsid w:val="00A04332"/>
    <w:rsid w:val="00A25F17"/>
    <w:rsid w:val="00A4598D"/>
    <w:rsid w:val="00A83251"/>
    <w:rsid w:val="00A926A6"/>
    <w:rsid w:val="00A92AA2"/>
    <w:rsid w:val="00A97370"/>
    <w:rsid w:val="00AA2691"/>
    <w:rsid w:val="00AC0A0F"/>
    <w:rsid w:val="00B01274"/>
    <w:rsid w:val="00B07FD2"/>
    <w:rsid w:val="00B4016A"/>
    <w:rsid w:val="00B8790C"/>
    <w:rsid w:val="00BA374D"/>
    <w:rsid w:val="00C179D0"/>
    <w:rsid w:val="00C26679"/>
    <w:rsid w:val="00C26689"/>
    <w:rsid w:val="00C3200F"/>
    <w:rsid w:val="00C44791"/>
    <w:rsid w:val="00C50699"/>
    <w:rsid w:val="00C61C9E"/>
    <w:rsid w:val="00C736E6"/>
    <w:rsid w:val="00C914B3"/>
    <w:rsid w:val="00CA3B95"/>
    <w:rsid w:val="00CD0762"/>
    <w:rsid w:val="00D02D89"/>
    <w:rsid w:val="00D82B62"/>
    <w:rsid w:val="00DA666D"/>
    <w:rsid w:val="00DE406F"/>
    <w:rsid w:val="00DF3B8F"/>
    <w:rsid w:val="00DF50AD"/>
    <w:rsid w:val="00E00D71"/>
    <w:rsid w:val="00E20A1E"/>
    <w:rsid w:val="00E42EE1"/>
    <w:rsid w:val="00E6061C"/>
    <w:rsid w:val="00E63CBC"/>
    <w:rsid w:val="00E85D63"/>
    <w:rsid w:val="00EA30A6"/>
    <w:rsid w:val="00EA7553"/>
    <w:rsid w:val="00ED1710"/>
    <w:rsid w:val="00F02DE6"/>
    <w:rsid w:val="00F075D1"/>
    <w:rsid w:val="00F10840"/>
    <w:rsid w:val="00F300C7"/>
    <w:rsid w:val="00F35048"/>
    <w:rsid w:val="00F44EE3"/>
    <w:rsid w:val="00F74E71"/>
    <w:rsid w:val="00FA02E7"/>
    <w:rsid w:val="00FA2E23"/>
    <w:rsid w:val="00FB213A"/>
    <w:rsid w:val="00FB5540"/>
    <w:rsid w:val="00FB7546"/>
    <w:rsid w:val="00FD4F4E"/>
    <w:rsid w:val="01047407"/>
    <w:rsid w:val="011253ED"/>
    <w:rsid w:val="01154E42"/>
    <w:rsid w:val="015B0436"/>
    <w:rsid w:val="01933BCE"/>
    <w:rsid w:val="02120A64"/>
    <w:rsid w:val="02214EAC"/>
    <w:rsid w:val="022A6766"/>
    <w:rsid w:val="026358F5"/>
    <w:rsid w:val="02A66D8E"/>
    <w:rsid w:val="02C941D1"/>
    <w:rsid w:val="02F53218"/>
    <w:rsid w:val="0308632A"/>
    <w:rsid w:val="031E276F"/>
    <w:rsid w:val="03325FE9"/>
    <w:rsid w:val="03364B63"/>
    <w:rsid w:val="03372FC2"/>
    <w:rsid w:val="03D168E4"/>
    <w:rsid w:val="03E25FE5"/>
    <w:rsid w:val="04106673"/>
    <w:rsid w:val="041D086A"/>
    <w:rsid w:val="04216C12"/>
    <w:rsid w:val="042B5143"/>
    <w:rsid w:val="0432329F"/>
    <w:rsid w:val="04345D29"/>
    <w:rsid w:val="0449381C"/>
    <w:rsid w:val="045B57FD"/>
    <w:rsid w:val="04791320"/>
    <w:rsid w:val="048D537A"/>
    <w:rsid w:val="04A722F0"/>
    <w:rsid w:val="04A72FB7"/>
    <w:rsid w:val="04C233D1"/>
    <w:rsid w:val="04CD4065"/>
    <w:rsid w:val="051536FE"/>
    <w:rsid w:val="05321E86"/>
    <w:rsid w:val="053242B0"/>
    <w:rsid w:val="05533536"/>
    <w:rsid w:val="055A0522"/>
    <w:rsid w:val="056B64FC"/>
    <w:rsid w:val="05746676"/>
    <w:rsid w:val="057A17B3"/>
    <w:rsid w:val="057D51F1"/>
    <w:rsid w:val="05A335CF"/>
    <w:rsid w:val="05B178CA"/>
    <w:rsid w:val="05BE1194"/>
    <w:rsid w:val="05C869C2"/>
    <w:rsid w:val="05CF3535"/>
    <w:rsid w:val="05D2339D"/>
    <w:rsid w:val="05EE12D8"/>
    <w:rsid w:val="061B2F96"/>
    <w:rsid w:val="061D1FF3"/>
    <w:rsid w:val="06450013"/>
    <w:rsid w:val="064D1DC0"/>
    <w:rsid w:val="064E5119"/>
    <w:rsid w:val="069E7A1D"/>
    <w:rsid w:val="06C453DB"/>
    <w:rsid w:val="06D43B0B"/>
    <w:rsid w:val="06DA6C92"/>
    <w:rsid w:val="06E6018A"/>
    <w:rsid w:val="071A4FFB"/>
    <w:rsid w:val="071F2612"/>
    <w:rsid w:val="072C78FB"/>
    <w:rsid w:val="07307B69"/>
    <w:rsid w:val="073D0E14"/>
    <w:rsid w:val="075229E7"/>
    <w:rsid w:val="075A7AEE"/>
    <w:rsid w:val="07626C52"/>
    <w:rsid w:val="07711A89"/>
    <w:rsid w:val="07A31495"/>
    <w:rsid w:val="07BD6D71"/>
    <w:rsid w:val="07F97307"/>
    <w:rsid w:val="08033720"/>
    <w:rsid w:val="084E641F"/>
    <w:rsid w:val="08500EC1"/>
    <w:rsid w:val="0865674A"/>
    <w:rsid w:val="087E1D1E"/>
    <w:rsid w:val="089B216C"/>
    <w:rsid w:val="08CB2A51"/>
    <w:rsid w:val="08CE609D"/>
    <w:rsid w:val="08FC054E"/>
    <w:rsid w:val="08FC7235"/>
    <w:rsid w:val="090145ED"/>
    <w:rsid w:val="09081EF7"/>
    <w:rsid w:val="09304523"/>
    <w:rsid w:val="093A5E9E"/>
    <w:rsid w:val="093E76C7"/>
    <w:rsid w:val="095A5B83"/>
    <w:rsid w:val="096F5AD2"/>
    <w:rsid w:val="09736C45"/>
    <w:rsid w:val="097529BD"/>
    <w:rsid w:val="099C4EF3"/>
    <w:rsid w:val="09A5723F"/>
    <w:rsid w:val="09B27A81"/>
    <w:rsid w:val="09DA6CC4"/>
    <w:rsid w:val="09EB0ED1"/>
    <w:rsid w:val="09EF2AC0"/>
    <w:rsid w:val="0A0501E5"/>
    <w:rsid w:val="0A167D3E"/>
    <w:rsid w:val="0A40746F"/>
    <w:rsid w:val="0A7350E4"/>
    <w:rsid w:val="0AA55524"/>
    <w:rsid w:val="0AAC0660"/>
    <w:rsid w:val="0AB730F6"/>
    <w:rsid w:val="0ACB4196"/>
    <w:rsid w:val="0AEC6CAF"/>
    <w:rsid w:val="0B1A6A4C"/>
    <w:rsid w:val="0B506924"/>
    <w:rsid w:val="0B9017E4"/>
    <w:rsid w:val="0BAA1044"/>
    <w:rsid w:val="0BAC0749"/>
    <w:rsid w:val="0BB54396"/>
    <w:rsid w:val="0BD04822"/>
    <w:rsid w:val="0BE559D6"/>
    <w:rsid w:val="0C160487"/>
    <w:rsid w:val="0C193035"/>
    <w:rsid w:val="0C1F5E9D"/>
    <w:rsid w:val="0C384FD9"/>
    <w:rsid w:val="0C9037D2"/>
    <w:rsid w:val="0C9F22CE"/>
    <w:rsid w:val="0CBE467B"/>
    <w:rsid w:val="0CC2473C"/>
    <w:rsid w:val="0CCA40DF"/>
    <w:rsid w:val="0CE40712"/>
    <w:rsid w:val="0D9C594D"/>
    <w:rsid w:val="0DB91387"/>
    <w:rsid w:val="0DF12104"/>
    <w:rsid w:val="0DF2037A"/>
    <w:rsid w:val="0E15651D"/>
    <w:rsid w:val="0E1A461C"/>
    <w:rsid w:val="0E3C7F4D"/>
    <w:rsid w:val="0EDB2241"/>
    <w:rsid w:val="0EF645A0"/>
    <w:rsid w:val="0F386D47"/>
    <w:rsid w:val="0F501F02"/>
    <w:rsid w:val="0F572B3C"/>
    <w:rsid w:val="0F60604D"/>
    <w:rsid w:val="0F6459AD"/>
    <w:rsid w:val="0F75420C"/>
    <w:rsid w:val="0F9E6688"/>
    <w:rsid w:val="0FA636B7"/>
    <w:rsid w:val="0FA817A2"/>
    <w:rsid w:val="0FCC31AC"/>
    <w:rsid w:val="0FCC3D16"/>
    <w:rsid w:val="0FD541B5"/>
    <w:rsid w:val="0FD8758A"/>
    <w:rsid w:val="0FE25F9E"/>
    <w:rsid w:val="10022AD1"/>
    <w:rsid w:val="1010343F"/>
    <w:rsid w:val="101D65D1"/>
    <w:rsid w:val="1021564D"/>
    <w:rsid w:val="10217CD6"/>
    <w:rsid w:val="108D4A90"/>
    <w:rsid w:val="10B81381"/>
    <w:rsid w:val="10C00204"/>
    <w:rsid w:val="10CF50A9"/>
    <w:rsid w:val="10E34E83"/>
    <w:rsid w:val="10FE14EA"/>
    <w:rsid w:val="11000A34"/>
    <w:rsid w:val="1112532F"/>
    <w:rsid w:val="114B6CD6"/>
    <w:rsid w:val="114D0309"/>
    <w:rsid w:val="114E2471"/>
    <w:rsid w:val="115469C8"/>
    <w:rsid w:val="116A6B7F"/>
    <w:rsid w:val="118D1823"/>
    <w:rsid w:val="11A958FA"/>
    <w:rsid w:val="11AA4BCA"/>
    <w:rsid w:val="11F33019"/>
    <w:rsid w:val="125F245C"/>
    <w:rsid w:val="12681497"/>
    <w:rsid w:val="1279351E"/>
    <w:rsid w:val="12937C8C"/>
    <w:rsid w:val="12A6008B"/>
    <w:rsid w:val="12B5207C"/>
    <w:rsid w:val="12C312F3"/>
    <w:rsid w:val="12E34E3B"/>
    <w:rsid w:val="12F2507E"/>
    <w:rsid w:val="12FC5386"/>
    <w:rsid w:val="1321580E"/>
    <w:rsid w:val="1332296E"/>
    <w:rsid w:val="13370A53"/>
    <w:rsid w:val="1338554B"/>
    <w:rsid w:val="13513B5F"/>
    <w:rsid w:val="135343B1"/>
    <w:rsid w:val="136917E4"/>
    <w:rsid w:val="138F7593"/>
    <w:rsid w:val="139A199E"/>
    <w:rsid w:val="13A5107F"/>
    <w:rsid w:val="13AC60B8"/>
    <w:rsid w:val="13B220EC"/>
    <w:rsid w:val="13CC386F"/>
    <w:rsid w:val="13DB5685"/>
    <w:rsid w:val="13F326A1"/>
    <w:rsid w:val="14131750"/>
    <w:rsid w:val="141E352F"/>
    <w:rsid w:val="14292D22"/>
    <w:rsid w:val="148052F5"/>
    <w:rsid w:val="14932969"/>
    <w:rsid w:val="14C2615F"/>
    <w:rsid w:val="14EA0703"/>
    <w:rsid w:val="150177FB"/>
    <w:rsid w:val="15103A1B"/>
    <w:rsid w:val="154E279A"/>
    <w:rsid w:val="154F67B8"/>
    <w:rsid w:val="155C142F"/>
    <w:rsid w:val="156264EB"/>
    <w:rsid w:val="1564704D"/>
    <w:rsid w:val="158D43CE"/>
    <w:rsid w:val="15D64EC1"/>
    <w:rsid w:val="15E96C0C"/>
    <w:rsid w:val="160D7DE5"/>
    <w:rsid w:val="161E6B37"/>
    <w:rsid w:val="16263BA3"/>
    <w:rsid w:val="166565F0"/>
    <w:rsid w:val="16766259"/>
    <w:rsid w:val="168B1A72"/>
    <w:rsid w:val="16AA639C"/>
    <w:rsid w:val="16B20DAC"/>
    <w:rsid w:val="16E457FA"/>
    <w:rsid w:val="16F969DB"/>
    <w:rsid w:val="16FA6444"/>
    <w:rsid w:val="17152D27"/>
    <w:rsid w:val="172E3BD5"/>
    <w:rsid w:val="17444BFD"/>
    <w:rsid w:val="17713523"/>
    <w:rsid w:val="17742506"/>
    <w:rsid w:val="17AD22CF"/>
    <w:rsid w:val="17BB6387"/>
    <w:rsid w:val="17BC1D1C"/>
    <w:rsid w:val="17CC0594"/>
    <w:rsid w:val="180B0322"/>
    <w:rsid w:val="18145165"/>
    <w:rsid w:val="181F5E39"/>
    <w:rsid w:val="18297794"/>
    <w:rsid w:val="185D1D32"/>
    <w:rsid w:val="187D7B07"/>
    <w:rsid w:val="18876269"/>
    <w:rsid w:val="188C2FA4"/>
    <w:rsid w:val="18920BD7"/>
    <w:rsid w:val="1897469C"/>
    <w:rsid w:val="189C0A74"/>
    <w:rsid w:val="18A40BC9"/>
    <w:rsid w:val="18B21538"/>
    <w:rsid w:val="18D56FD4"/>
    <w:rsid w:val="191F46F3"/>
    <w:rsid w:val="19275B76"/>
    <w:rsid w:val="192F4936"/>
    <w:rsid w:val="19427E5E"/>
    <w:rsid w:val="194571E7"/>
    <w:rsid w:val="1952695B"/>
    <w:rsid w:val="196C0608"/>
    <w:rsid w:val="196C5B8A"/>
    <w:rsid w:val="196C5FAF"/>
    <w:rsid w:val="19762565"/>
    <w:rsid w:val="199F74A2"/>
    <w:rsid w:val="19D454DE"/>
    <w:rsid w:val="19EA120B"/>
    <w:rsid w:val="1A0F4768"/>
    <w:rsid w:val="1A143B2C"/>
    <w:rsid w:val="1A225332"/>
    <w:rsid w:val="1A474479"/>
    <w:rsid w:val="1A790E82"/>
    <w:rsid w:val="1AA80E44"/>
    <w:rsid w:val="1ACD08AB"/>
    <w:rsid w:val="1AD15DF5"/>
    <w:rsid w:val="1ADD677A"/>
    <w:rsid w:val="1AFB55FD"/>
    <w:rsid w:val="1B1A33C4"/>
    <w:rsid w:val="1B2C2363"/>
    <w:rsid w:val="1B3325D8"/>
    <w:rsid w:val="1B395F40"/>
    <w:rsid w:val="1B866433"/>
    <w:rsid w:val="1B9F43A2"/>
    <w:rsid w:val="1BAA0BEC"/>
    <w:rsid w:val="1BE7774A"/>
    <w:rsid w:val="1BEC2FB3"/>
    <w:rsid w:val="1C161DDD"/>
    <w:rsid w:val="1C24274C"/>
    <w:rsid w:val="1C465713"/>
    <w:rsid w:val="1C6D7577"/>
    <w:rsid w:val="1C7D4CD9"/>
    <w:rsid w:val="1C9975B0"/>
    <w:rsid w:val="1C9F465B"/>
    <w:rsid w:val="1CBB4733"/>
    <w:rsid w:val="1CD06430"/>
    <w:rsid w:val="1CFA3AEF"/>
    <w:rsid w:val="1CFF3146"/>
    <w:rsid w:val="1D171D86"/>
    <w:rsid w:val="1D5C15F6"/>
    <w:rsid w:val="1D6C2F59"/>
    <w:rsid w:val="1D76522A"/>
    <w:rsid w:val="1D81597C"/>
    <w:rsid w:val="1D8809AE"/>
    <w:rsid w:val="1DB2148C"/>
    <w:rsid w:val="1DE027C9"/>
    <w:rsid w:val="1DE303E5"/>
    <w:rsid w:val="1E392745"/>
    <w:rsid w:val="1E4800BE"/>
    <w:rsid w:val="1E69676A"/>
    <w:rsid w:val="1E6A01BF"/>
    <w:rsid w:val="1E8D580C"/>
    <w:rsid w:val="1E8E0351"/>
    <w:rsid w:val="1E9F0963"/>
    <w:rsid w:val="1EC5253E"/>
    <w:rsid w:val="1EE34B8A"/>
    <w:rsid w:val="1EE91A2B"/>
    <w:rsid w:val="1EFC19B9"/>
    <w:rsid w:val="1F120F82"/>
    <w:rsid w:val="1F441A27"/>
    <w:rsid w:val="1F4C128A"/>
    <w:rsid w:val="1F63358C"/>
    <w:rsid w:val="1F6F39EE"/>
    <w:rsid w:val="1F844555"/>
    <w:rsid w:val="1FA66B59"/>
    <w:rsid w:val="1FC61D6D"/>
    <w:rsid w:val="1FCB1131"/>
    <w:rsid w:val="1FD00E7A"/>
    <w:rsid w:val="1FD53D5E"/>
    <w:rsid w:val="201D4DED"/>
    <w:rsid w:val="20AE15CB"/>
    <w:rsid w:val="20AF41A4"/>
    <w:rsid w:val="20CB6ADB"/>
    <w:rsid w:val="20E75442"/>
    <w:rsid w:val="20EF0E4F"/>
    <w:rsid w:val="211F239D"/>
    <w:rsid w:val="216956B3"/>
    <w:rsid w:val="217A04CF"/>
    <w:rsid w:val="218848A6"/>
    <w:rsid w:val="21BC7686"/>
    <w:rsid w:val="21D65938"/>
    <w:rsid w:val="21DA6CB2"/>
    <w:rsid w:val="21DC5877"/>
    <w:rsid w:val="21E12B28"/>
    <w:rsid w:val="21F04E7F"/>
    <w:rsid w:val="21F37E41"/>
    <w:rsid w:val="22092F07"/>
    <w:rsid w:val="2237485C"/>
    <w:rsid w:val="223C1E72"/>
    <w:rsid w:val="223C7A2A"/>
    <w:rsid w:val="225D17F1"/>
    <w:rsid w:val="22721469"/>
    <w:rsid w:val="22C22C46"/>
    <w:rsid w:val="22F55FE0"/>
    <w:rsid w:val="23034E6A"/>
    <w:rsid w:val="231A4161"/>
    <w:rsid w:val="2354103F"/>
    <w:rsid w:val="2362650C"/>
    <w:rsid w:val="236313E0"/>
    <w:rsid w:val="23641B39"/>
    <w:rsid w:val="237A0D71"/>
    <w:rsid w:val="23F46FC5"/>
    <w:rsid w:val="24127F1A"/>
    <w:rsid w:val="24582096"/>
    <w:rsid w:val="24771887"/>
    <w:rsid w:val="249B11CE"/>
    <w:rsid w:val="24A42D25"/>
    <w:rsid w:val="24C54EC8"/>
    <w:rsid w:val="24DB4585"/>
    <w:rsid w:val="24F5112A"/>
    <w:rsid w:val="251B2213"/>
    <w:rsid w:val="252E3BD3"/>
    <w:rsid w:val="25461312"/>
    <w:rsid w:val="254B2DE2"/>
    <w:rsid w:val="257162D7"/>
    <w:rsid w:val="25A034AF"/>
    <w:rsid w:val="25D13FD5"/>
    <w:rsid w:val="25E919A9"/>
    <w:rsid w:val="25EC3BAF"/>
    <w:rsid w:val="25F969F8"/>
    <w:rsid w:val="25FC1B8C"/>
    <w:rsid w:val="260727F1"/>
    <w:rsid w:val="263677C1"/>
    <w:rsid w:val="263F3BCF"/>
    <w:rsid w:val="265754CC"/>
    <w:rsid w:val="26914E82"/>
    <w:rsid w:val="26C36611"/>
    <w:rsid w:val="26C56677"/>
    <w:rsid w:val="26D42FC1"/>
    <w:rsid w:val="26DE4322"/>
    <w:rsid w:val="27046D5F"/>
    <w:rsid w:val="27167139"/>
    <w:rsid w:val="271D6716"/>
    <w:rsid w:val="275D3B89"/>
    <w:rsid w:val="276826BD"/>
    <w:rsid w:val="27710810"/>
    <w:rsid w:val="2789376A"/>
    <w:rsid w:val="27913DB4"/>
    <w:rsid w:val="27993B04"/>
    <w:rsid w:val="27B4466B"/>
    <w:rsid w:val="27CE58D7"/>
    <w:rsid w:val="28307B03"/>
    <w:rsid w:val="28416434"/>
    <w:rsid w:val="285919D0"/>
    <w:rsid w:val="287F1910"/>
    <w:rsid w:val="28956780"/>
    <w:rsid w:val="289E7F57"/>
    <w:rsid w:val="28A4536A"/>
    <w:rsid w:val="28C67E8A"/>
    <w:rsid w:val="28D63020"/>
    <w:rsid w:val="28D63310"/>
    <w:rsid w:val="292459E7"/>
    <w:rsid w:val="293A6379"/>
    <w:rsid w:val="29A50C45"/>
    <w:rsid w:val="29BF3A53"/>
    <w:rsid w:val="29E51041"/>
    <w:rsid w:val="29E6458F"/>
    <w:rsid w:val="29F9160E"/>
    <w:rsid w:val="2A2878AC"/>
    <w:rsid w:val="2A2E0C3A"/>
    <w:rsid w:val="2A4C2E6E"/>
    <w:rsid w:val="2A683E39"/>
    <w:rsid w:val="2A6F54DA"/>
    <w:rsid w:val="2A726D79"/>
    <w:rsid w:val="2A7E0661"/>
    <w:rsid w:val="2A8A0891"/>
    <w:rsid w:val="2AB427EF"/>
    <w:rsid w:val="2ABB4E6C"/>
    <w:rsid w:val="2AF459E0"/>
    <w:rsid w:val="2B1716CE"/>
    <w:rsid w:val="2B2B30DB"/>
    <w:rsid w:val="2B4E0793"/>
    <w:rsid w:val="2B4F0E68"/>
    <w:rsid w:val="2B5D3585"/>
    <w:rsid w:val="2B794137"/>
    <w:rsid w:val="2B9B5031"/>
    <w:rsid w:val="2BC74EA2"/>
    <w:rsid w:val="2BCC24B9"/>
    <w:rsid w:val="2BE21CDC"/>
    <w:rsid w:val="2BFD059F"/>
    <w:rsid w:val="2C0C0B07"/>
    <w:rsid w:val="2C273B93"/>
    <w:rsid w:val="2C5524AE"/>
    <w:rsid w:val="2C574478"/>
    <w:rsid w:val="2C78296C"/>
    <w:rsid w:val="2CA451E4"/>
    <w:rsid w:val="2CD17478"/>
    <w:rsid w:val="2D0A3299"/>
    <w:rsid w:val="2D1E6D44"/>
    <w:rsid w:val="2D446CFB"/>
    <w:rsid w:val="2D4658BD"/>
    <w:rsid w:val="2D620694"/>
    <w:rsid w:val="2D6F5ECA"/>
    <w:rsid w:val="2D730DB3"/>
    <w:rsid w:val="2DA97E13"/>
    <w:rsid w:val="2DC13BA7"/>
    <w:rsid w:val="2DC66BA0"/>
    <w:rsid w:val="2DE01AD5"/>
    <w:rsid w:val="2E174CD5"/>
    <w:rsid w:val="2E3A455A"/>
    <w:rsid w:val="2E3A5DFF"/>
    <w:rsid w:val="2E9E3619"/>
    <w:rsid w:val="2EB01C1E"/>
    <w:rsid w:val="2EC4391B"/>
    <w:rsid w:val="2EE66C2D"/>
    <w:rsid w:val="2EF22236"/>
    <w:rsid w:val="2F1450C2"/>
    <w:rsid w:val="2F1B0DBE"/>
    <w:rsid w:val="2F567AFF"/>
    <w:rsid w:val="2F61751F"/>
    <w:rsid w:val="2F805A94"/>
    <w:rsid w:val="2F9F2084"/>
    <w:rsid w:val="2FAA0D63"/>
    <w:rsid w:val="2FAC39CA"/>
    <w:rsid w:val="2FDE27BA"/>
    <w:rsid w:val="2FF7387C"/>
    <w:rsid w:val="30073ABF"/>
    <w:rsid w:val="30112B90"/>
    <w:rsid w:val="30240581"/>
    <w:rsid w:val="30475E37"/>
    <w:rsid w:val="304E5B92"/>
    <w:rsid w:val="306C6942"/>
    <w:rsid w:val="317B29B7"/>
    <w:rsid w:val="31BC1EFE"/>
    <w:rsid w:val="31E77B08"/>
    <w:rsid w:val="31EA18EB"/>
    <w:rsid w:val="31EA1FFB"/>
    <w:rsid w:val="320013FC"/>
    <w:rsid w:val="3239599B"/>
    <w:rsid w:val="323D4187"/>
    <w:rsid w:val="324D5F82"/>
    <w:rsid w:val="327565EE"/>
    <w:rsid w:val="327B69E7"/>
    <w:rsid w:val="32A16245"/>
    <w:rsid w:val="32B01391"/>
    <w:rsid w:val="32B87087"/>
    <w:rsid w:val="32DD3E76"/>
    <w:rsid w:val="332C163C"/>
    <w:rsid w:val="33707BCD"/>
    <w:rsid w:val="337E551D"/>
    <w:rsid w:val="33A12CA5"/>
    <w:rsid w:val="33B0615A"/>
    <w:rsid w:val="33DF5353"/>
    <w:rsid w:val="33E24125"/>
    <w:rsid w:val="33EA7980"/>
    <w:rsid w:val="3421711A"/>
    <w:rsid w:val="3437763F"/>
    <w:rsid w:val="346314E0"/>
    <w:rsid w:val="34805158"/>
    <w:rsid w:val="34AA343C"/>
    <w:rsid w:val="34D86910"/>
    <w:rsid w:val="34E25D16"/>
    <w:rsid w:val="34E80D55"/>
    <w:rsid w:val="354B08F2"/>
    <w:rsid w:val="357C0AAC"/>
    <w:rsid w:val="357F234A"/>
    <w:rsid w:val="35881A53"/>
    <w:rsid w:val="35D14438"/>
    <w:rsid w:val="35D92698"/>
    <w:rsid w:val="35DA3A24"/>
    <w:rsid w:val="35ED19A9"/>
    <w:rsid w:val="35EE2E57"/>
    <w:rsid w:val="35FA66F7"/>
    <w:rsid w:val="36343134"/>
    <w:rsid w:val="3671670B"/>
    <w:rsid w:val="368D0A96"/>
    <w:rsid w:val="36C02C1A"/>
    <w:rsid w:val="36C22397"/>
    <w:rsid w:val="36C26992"/>
    <w:rsid w:val="36CE1DB7"/>
    <w:rsid w:val="36CE3494"/>
    <w:rsid w:val="36DD41C1"/>
    <w:rsid w:val="37042500"/>
    <w:rsid w:val="373D293B"/>
    <w:rsid w:val="375D490D"/>
    <w:rsid w:val="376D0FF4"/>
    <w:rsid w:val="378E3CAD"/>
    <w:rsid w:val="379057B7"/>
    <w:rsid w:val="37926087"/>
    <w:rsid w:val="37AB67D0"/>
    <w:rsid w:val="37BB0841"/>
    <w:rsid w:val="37BC7885"/>
    <w:rsid w:val="37C71875"/>
    <w:rsid w:val="37DE5A4E"/>
    <w:rsid w:val="37F32627"/>
    <w:rsid w:val="37F67397"/>
    <w:rsid w:val="385C4BC4"/>
    <w:rsid w:val="38795776"/>
    <w:rsid w:val="389F66A6"/>
    <w:rsid w:val="38AC0272"/>
    <w:rsid w:val="38BD38B5"/>
    <w:rsid w:val="38C06E0F"/>
    <w:rsid w:val="38C56732"/>
    <w:rsid w:val="38D66725"/>
    <w:rsid w:val="391A0D07"/>
    <w:rsid w:val="391C5DFD"/>
    <w:rsid w:val="393D5944"/>
    <w:rsid w:val="39673821"/>
    <w:rsid w:val="396A2EBF"/>
    <w:rsid w:val="396E2E01"/>
    <w:rsid w:val="397E73EB"/>
    <w:rsid w:val="39A04B17"/>
    <w:rsid w:val="39B33F29"/>
    <w:rsid w:val="39C21DFB"/>
    <w:rsid w:val="39F57912"/>
    <w:rsid w:val="3A0148FD"/>
    <w:rsid w:val="3A422B4A"/>
    <w:rsid w:val="3A443B62"/>
    <w:rsid w:val="3A4A73CA"/>
    <w:rsid w:val="3A64361E"/>
    <w:rsid w:val="3A663ED8"/>
    <w:rsid w:val="3A983277"/>
    <w:rsid w:val="3AE35129"/>
    <w:rsid w:val="3B5356A6"/>
    <w:rsid w:val="3B5B5607"/>
    <w:rsid w:val="3B5C5518"/>
    <w:rsid w:val="3B5D4227"/>
    <w:rsid w:val="3B5F2BD7"/>
    <w:rsid w:val="3B7F1C4D"/>
    <w:rsid w:val="3B7F2323"/>
    <w:rsid w:val="3BE70C49"/>
    <w:rsid w:val="3BF07AFD"/>
    <w:rsid w:val="3BFC0300"/>
    <w:rsid w:val="3C007EB3"/>
    <w:rsid w:val="3C073099"/>
    <w:rsid w:val="3C24180A"/>
    <w:rsid w:val="3C5E48FC"/>
    <w:rsid w:val="3C655B5E"/>
    <w:rsid w:val="3C792612"/>
    <w:rsid w:val="3CB9663E"/>
    <w:rsid w:val="3CF77F4D"/>
    <w:rsid w:val="3D0F63DA"/>
    <w:rsid w:val="3D102373"/>
    <w:rsid w:val="3D4C3459"/>
    <w:rsid w:val="3D4D4D10"/>
    <w:rsid w:val="3D736C38"/>
    <w:rsid w:val="3D7D3B8B"/>
    <w:rsid w:val="3D7E1D7F"/>
    <w:rsid w:val="3D956BAE"/>
    <w:rsid w:val="3DC96858"/>
    <w:rsid w:val="3DD35929"/>
    <w:rsid w:val="3DE15D8D"/>
    <w:rsid w:val="3DE43692"/>
    <w:rsid w:val="3DF7172F"/>
    <w:rsid w:val="3E246184"/>
    <w:rsid w:val="3E5016AD"/>
    <w:rsid w:val="3E851B8C"/>
    <w:rsid w:val="3E88660E"/>
    <w:rsid w:val="3E90381A"/>
    <w:rsid w:val="3EA238B1"/>
    <w:rsid w:val="3EAA4061"/>
    <w:rsid w:val="3EE04A93"/>
    <w:rsid w:val="3EE31B9B"/>
    <w:rsid w:val="3EE9285B"/>
    <w:rsid w:val="3EF968B3"/>
    <w:rsid w:val="3F05368E"/>
    <w:rsid w:val="3F1049E5"/>
    <w:rsid w:val="3F281A42"/>
    <w:rsid w:val="3F291A23"/>
    <w:rsid w:val="3F2D9412"/>
    <w:rsid w:val="3F32042D"/>
    <w:rsid w:val="3F485EA2"/>
    <w:rsid w:val="3F4A1C1A"/>
    <w:rsid w:val="3F5451C8"/>
    <w:rsid w:val="3F567233"/>
    <w:rsid w:val="3F5D6DCF"/>
    <w:rsid w:val="3F6C67A6"/>
    <w:rsid w:val="3FAA6D27"/>
    <w:rsid w:val="3FAC5676"/>
    <w:rsid w:val="3FB93750"/>
    <w:rsid w:val="3FD9EF15"/>
    <w:rsid w:val="3FDF5634"/>
    <w:rsid w:val="3FF70ADA"/>
    <w:rsid w:val="402266F3"/>
    <w:rsid w:val="403675BB"/>
    <w:rsid w:val="404228F2"/>
    <w:rsid w:val="4047615A"/>
    <w:rsid w:val="40624D42"/>
    <w:rsid w:val="406B080A"/>
    <w:rsid w:val="408063BB"/>
    <w:rsid w:val="40BF2194"/>
    <w:rsid w:val="416922FA"/>
    <w:rsid w:val="417411D1"/>
    <w:rsid w:val="4189759A"/>
    <w:rsid w:val="41AD023F"/>
    <w:rsid w:val="41D57EC1"/>
    <w:rsid w:val="41FC6F61"/>
    <w:rsid w:val="421F113C"/>
    <w:rsid w:val="42252B49"/>
    <w:rsid w:val="42393071"/>
    <w:rsid w:val="4273046C"/>
    <w:rsid w:val="429531AD"/>
    <w:rsid w:val="42AF5E8B"/>
    <w:rsid w:val="42F97263"/>
    <w:rsid w:val="432E251E"/>
    <w:rsid w:val="43354369"/>
    <w:rsid w:val="438E477D"/>
    <w:rsid w:val="439012B1"/>
    <w:rsid w:val="43911BC6"/>
    <w:rsid w:val="43A062AD"/>
    <w:rsid w:val="43CD0BA1"/>
    <w:rsid w:val="43F328EC"/>
    <w:rsid w:val="43FF1225"/>
    <w:rsid w:val="440E76BA"/>
    <w:rsid w:val="4476700E"/>
    <w:rsid w:val="4490657D"/>
    <w:rsid w:val="44950FA3"/>
    <w:rsid w:val="449F4482"/>
    <w:rsid w:val="44A616A1"/>
    <w:rsid w:val="44A62ED8"/>
    <w:rsid w:val="44AE09E0"/>
    <w:rsid w:val="44B4345F"/>
    <w:rsid w:val="44E16B7D"/>
    <w:rsid w:val="45012D7B"/>
    <w:rsid w:val="45156CF5"/>
    <w:rsid w:val="451E392D"/>
    <w:rsid w:val="45211604"/>
    <w:rsid w:val="4557299B"/>
    <w:rsid w:val="45615A34"/>
    <w:rsid w:val="45800144"/>
    <w:rsid w:val="459B6D2C"/>
    <w:rsid w:val="45CD7383"/>
    <w:rsid w:val="45FA1162"/>
    <w:rsid w:val="46316E8F"/>
    <w:rsid w:val="466C510E"/>
    <w:rsid w:val="467B2000"/>
    <w:rsid w:val="468C1BB3"/>
    <w:rsid w:val="469D6AD4"/>
    <w:rsid w:val="46D22C21"/>
    <w:rsid w:val="46E453E9"/>
    <w:rsid w:val="46E82445"/>
    <w:rsid w:val="47083327"/>
    <w:rsid w:val="470C4453"/>
    <w:rsid w:val="47632267"/>
    <w:rsid w:val="47775DDF"/>
    <w:rsid w:val="47802144"/>
    <w:rsid w:val="479A5E22"/>
    <w:rsid w:val="479E03FA"/>
    <w:rsid w:val="47A45C40"/>
    <w:rsid w:val="47C44918"/>
    <w:rsid w:val="47F36BE8"/>
    <w:rsid w:val="4809756F"/>
    <w:rsid w:val="480C5CBF"/>
    <w:rsid w:val="48335942"/>
    <w:rsid w:val="48693111"/>
    <w:rsid w:val="488F6B92"/>
    <w:rsid w:val="489140C5"/>
    <w:rsid w:val="48B56357"/>
    <w:rsid w:val="48C30078"/>
    <w:rsid w:val="48C80B02"/>
    <w:rsid w:val="48EE7ABB"/>
    <w:rsid w:val="4904108C"/>
    <w:rsid w:val="4922204C"/>
    <w:rsid w:val="49773698"/>
    <w:rsid w:val="49AA2933"/>
    <w:rsid w:val="49B3794F"/>
    <w:rsid w:val="49C425C9"/>
    <w:rsid w:val="49D4280C"/>
    <w:rsid w:val="49E51535"/>
    <w:rsid w:val="49EA0282"/>
    <w:rsid w:val="4A365275"/>
    <w:rsid w:val="4A3A2527"/>
    <w:rsid w:val="4A443E36"/>
    <w:rsid w:val="4A4F1695"/>
    <w:rsid w:val="4A73201D"/>
    <w:rsid w:val="4A863467"/>
    <w:rsid w:val="4AAD1D7D"/>
    <w:rsid w:val="4AAF5028"/>
    <w:rsid w:val="4AB62586"/>
    <w:rsid w:val="4AC14F76"/>
    <w:rsid w:val="4AC64DB9"/>
    <w:rsid w:val="4AEE640A"/>
    <w:rsid w:val="4B313344"/>
    <w:rsid w:val="4B38212A"/>
    <w:rsid w:val="4B49452A"/>
    <w:rsid w:val="4B661B8A"/>
    <w:rsid w:val="4B7F0E9E"/>
    <w:rsid w:val="4BA91A77"/>
    <w:rsid w:val="4BCB5E91"/>
    <w:rsid w:val="4BE42CB2"/>
    <w:rsid w:val="4BFB3140"/>
    <w:rsid w:val="4C0A5992"/>
    <w:rsid w:val="4C4F0870"/>
    <w:rsid w:val="4C5102DA"/>
    <w:rsid w:val="4C512205"/>
    <w:rsid w:val="4C7C718B"/>
    <w:rsid w:val="4C9E2972"/>
    <w:rsid w:val="4CB31942"/>
    <w:rsid w:val="4CBF4833"/>
    <w:rsid w:val="4CE712A8"/>
    <w:rsid w:val="4CE97AC1"/>
    <w:rsid w:val="4CF3124D"/>
    <w:rsid w:val="4D13604C"/>
    <w:rsid w:val="4D2833CE"/>
    <w:rsid w:val="4D41465D"/>
    <w:rsid w:val="4D6165FA"/>
    <w:rsid w:val="4DAB5F7A"/>
    <w:rsid w:val="4DB56DF9"/>
    <w:rsid w:val="4E203885"/>
    <w:rsid w:val="4E32583F"/>
    <w:rsid w:val="4EAFEF88"/>
    <w:rsid w:val="4ECF3EEA"/>
    <w:rsid w:val="4ED10F45"/>
    <w:rsid w:val="4ED3087A"/>
    <w:rsid w:val="4EED6FDC"/>
    <w:rsid w:val="4F30631E"/>
    <w:rsid w:val="4F870321"/>
    <w:rsid w:val="4F950C90"/>
    <w:rsid w:val="4FA74CC7"/>
    <w:rsid w:val="4FC16C33"/>
    <w:rsid w:val="50040F45"/>
    <w:rsid w:val="50076FFE"/>
    <w:rsid w:val="5008419E"/>
    <w:rsid w:val="500F5A12"/>
    <w:rsid w:val="502B75CE"/>
    <w:rsid w:val="504678A0"/>
    <w:rsid w:val="507A1151"/>
    <w:rsid w:val="50836D3A"/>
    <w:rsid w:val="508C2093"/>
    <w:rsid w:val="5091017C"/>
    <w:rsid w:val="50C01D3C"/>
    <w:rsid w:val="50EA6B77"/>
    <w:rsid w:val="513C0B2E"/>
    <w:rsid w:val="517234D1"/>
    <w:rsid w:val="517B2107"/>
    <w:rsid w:val="5198466F"/>
    <w:rsid w:val="51A76942"/>
    <w:rsid w:val="51A932C1"/>
    <w:rsid w:val="51AE3AA5"/>
    <w:rsid w:val="51C96E54"/>
    <w:rsid w:val="51EF4F29"/>
    <w:rsid w:val="5223590C"/>
    <w:rsid w:val="522D1B70"/>
    <w:rsid w:val="524727B3"/>
    <w:rsid w:val="52925D05"/>
    <w:rsid w:val="52C10379"/>
    <w:rsid w:val="52D01718"/>
    <w:rsid w:val="52D57EE1"/>
    <w:rsid w:val="52F67C97"/>
    <w:rsid w:val="53080462"/>
    <w:rsid w:val="5318228B"/>
    <w:rsid w:val="536B40E2"/>
    <w:rsid w:val="53764934"/>
    <w:rsid w:val="53AA1ACB"/>
    <w:rsid w:val="53B67427"/>
    <w:rsid w:val="53BB4A3D"/>
    <w:rsid w:val="541330C3"/>
    <w:rsid w:val="541A3860"/>
    <w:rsid w:val="541F4B01"/>
    <w:rsid w:val="542415C4"/>
    <w:rsid w:val="54AA48F9"/>
    <w:rsid w:val="54D97871"/>
    <w:rsid w:val="552F7491"/>
    <w:rsid w:val="5548687D"/>
    <w:rsid w:val="55553B11"/>
    <w:rsid w:val="5559450E"/>
    <w:rsid w:val="556F3D31"/>
    <w:rsid w:val="55760C1C"/>
    <w:rsid w:val="557A3DE7"/>
    <w:rsid w:val="558A6CA2"/>
    <w:rsid w:val="559E55C0"/>
    <w:rsid w:val="55A82D9F"/>
    <w:rsid w:val="55AB5EC1"/>
    <w:rsid w:val="55B13095"/>
    <w:rsid w:val="55BA31FE"/>
    <w:rsid w:val="55CC2F32"/>
    <w:rsid w:val="55DD75FB"/>
    <w:rsid w:val="55EE10FA"/>
    <w:rsid w:val="55F16E54"/>
    <w:rsid w:val="55F50596"/>
    <w:rsid w:val="560050EF"/>
    <w:rsid w:val="564E35A2"/>
    <w:rsid w:val="567F7C0E"/>
    <w:rsid w:val="568B1FB7"/>
    <w:rsid w:val="568D48D7"/>
    <w:rsid w:val="57201787"/>
    <w:rsid w:val="57390153"/>
    <w:rsid w:val="577C573B"/>
    <w:rsid w:val="57AB4B82"/>
    <w:rsid w:val="57BC3BD4"/>
    <w:rsid w:val="57D442CE"/>
    <w:rsid w:val="57DF4F53"/>
    <w:rsid w:val="57F67D56"/>
    <w:rsid w:val="581D0EBE"/>
    <w:rsid w:val="585B0A0D"/>
    <w:rsid w:val="58627920"/>
    <w:rsid w:val="5867653A"/>
    <w:rsid w:val="586C6306"/>
    <w:rsid w:val="58805DBE"/>
    <w:rsid w:val="58910288"/>
    <w:rsid w:val="58957CF0"/>
    <w:rsid w:val="58D8346A"/>
    <w:rsid w:val="590B3D71"/>
    <w:rsid w:val="59472C65"/>
    <w:rsid w:val="596A0F1C"/>
    <w:rsid w:val="59800981"/>
    <w:rsid w:val="59831B59"/>
    <w:rsid w:val="59883613"/>
    <w:rsid w:val="59AE311F"/>
    <w:rsid w:val="59B60181"/>
    <w:rsid w:val="59CD759B"/>
    <w:rsid w:val="59F06B02"/>
    <w:rsid w:val="5A112DD4"/>
    <w:rsid w:val="5A1B7FE4"/>
    <w:rsid w:val="5A276988"/>
    <w:rsid w:val="5A2971D5"/>
    <w:rsid w:val="5A401B51"/>
    <w:rsid w:val="5A4E0E43"/>
    <w:rsid w:val="5A4E2737"/>
    <w:rsid w:val="5A9F4140"/>
    <w:rsid w:val="5AC60CD7"/>
    <w:rsid w:val="5B1E1058"/>
    <w:rsid w:val="5B4A364F"/>
    <w:rsid w:val="5B6861C1"/>
    <w:rsid w:val="5B946C5E"/>
    <w:rsid w:val="5BA1321E"/>
    <w:rsid w:val="5BAD110F"/>
    <w:rsid w:val="5C142AB9"/>
    <w:rsid w:val="5C1473E0"/>
    <w:rsid w:val="5C27121E"/>
    <w:rsid w:val="5C6F3E31"/>
    <w:rsid w:val="5C816EBC"/>
    <w:rsid w:val="5C9A1694"/>
    <w:rsid w:val="5CA6592B"/>
    <w:rsid w:val="5CD22236"/>
    <w:rsid w:val="5CD77F68"/>
    <w:rsid w:val="5CFA0C68"/>
    <w:rsid w:val="5CFC4828"/>
    <w:rsid w:val="5D0134C1"/>
    <w:rsid w:val="5D1617E8"/>
    <w:rsid w:val="5D4D2BAA"/>
    <w:rsid w:val="5D7D374B"/>
    <w:rsid w:val="5D7F1174"/>
    <w:rsid w:val="5DB91B6F"/>
    <w:rsid w:val="5DD46E27"/>
    <w:rsid w:val="5DEF27A2"/>
    <w:rsid w:val="5DFE3EA4"/>
    <w:rsid w:val="5E035027"/>
    <w:rsid w:val="5E24241E"/>
    <w:rsid w:val="5E716323"/>
    <w:rsid w:val="5E753B85"/>
    <w:rsid w:val="5E856373"/>
    <w:rsid w:val="5EF37C3B"/>
    <w:rsid w:val="5F2001C3"/>
    <w:rsid w:val="5F271312"/>
    <w:rsid w:val="5F2E6462"/>
    <w:rsid w:val="5F8605F5"/>
    <w:rsid w:val="5F8709AC"/>
    <w:rsid w:val="5F8D680C"/>
    <w:rsid w:val="5F9916B2"/>
    <w:rsid w:val="5FC72CC6"/>
    <w:rsid w:val="5FCB859C"/>
    <w:rsid w:val="5FDE3F8D"/>
    <w:rsid w:val="60115C72"/>
    <w:rsid w:val="60155C7A"/>
    <w:rsid w:val="604630AA"/>
    <w:rsid w:val="60574567"/>
    <w:rsid w:val="606F17E2"/>
    <w:rsid w:val="6071095D"/>
    <w:rsid w:val="607A056B"/>
    <w:rsid w:val="60995A70"/>
    <w:rsid w:val="60ED3838"/>
    <w:rsid w:val="60FD48E7"/>
    <w:rsid w:val="61113EEE"/>
    <w:rsid w:val="612B6FA1"/>
    <w:rsid w:val="613A434F"/>
    <w:rsid w:val="6145181E"/>
    <w:rsid w:val="618A12A4"/>
    <w:rsid w:val="619743F4"/>
    <w:rsid w:val="619D1B13"/>
    <w:rsid w:val="61A84AB0"/>
    <w:rsid w:val="61DD621C"/>
    <w:rsid w:val="62101D32"/>
    <w:rsid w:val="62206ADF"/>
    <w:rsid w:val="622547CB"/>
    <w:rsid w:val="624D53FA"/>
    <w:rsid w:val="625978FB"/>
    <w:rsid w:val="627B0549"/>
    <w:rsid w:val="627C531C"/>
    <w:rsid w:val="62835C1F"/>
    <w:rsid w:val="62C05A5F"/>
    <w:rsid w:val="62D022B3"/>
    <w:rsid w:val="62E73159"/>
    <w:rsid w:val="63147FAF"/>
    <w:rsid w:val="63387E58"/>
    <w:rsid w:val="634C7460"/>
    <w:rsid w:val="6359190F"/>
    <w:rsid w:val="63624ED5"/>
    <w:rsid w:val="636724EC"/>
    <w:rsid w:val="63772D5E"/>
    <w:rsid w:val="638473F6"/>
    <w:rsid w:val="639B339F"/>
    <w:rsid w:val="63BC45E5"/>
    <w:rsid w:val="642D54E3"/>
    <w:rsid w:val="64307168"/>
    <w:rsid w:val="643A55DF"/>
    <w:rsid w:val="644F0DDC"/>
    <w:rsid w:val="6486074F"/>
    <w:rsid w:val="64AE7E9B"/>
    <w:rsid w:val="64DD03D6"/>
    <w:rsid w:val="64E35BA2"/>
    <w:rsid w:val="64EC346F"/>
    <w:rsid w:val="64F61948"/>
    <w:rsid w:val="65257F68"/>
    <w:rsid w:val="652C1818"/>
    <w:rsid w:val="654D01AA"/>
    <w:rsid w:val="655B7E2E"/>
    <w:rsid w:val="6575198F"/>
    <w:rsid w:val="657825EC"/>
    <w:rsid w:val="65B112DA"/>
    <w:rsid w:val="65B754C6"/>
    <w:rsid w:val="65CE0600"/>
    <w:rsid w:val="65DF45BB"/>
    <w:rsid w:val="65FA7E24"/>
    <w:rsid w:val="65FF07B9"/>
    <w:rsid w:val="660D2ED6"/>
    <w:rsid w:val="661F0E5C"/>
    <w:rsid w:val="662A1A91"/>
    <w:rsid w:val="66351BF6"/>
    <w:rsid w:val="66560D21"/>
    <w:rsid w:val="665B226E"/>
    <w:rsid w:val="668F5FE1"/>
    <w:rsid w:val="66AE1B8D"/>
    <w:rsid w:val="66C0263F"/>
    <w:rsid w:val="66D41C46"/>
    <w:rsid w:val="66F73715"/>
    <w:rsid w:val="670C7632"/>
    <w:rsid w:val="67164800"/>
    <w:rsid w:val="671B1623"/>
    <w:rsid w:val="672543A6"/>
    <w:rsid w:val="674072DB"/>
    <w:rsid w:val="67484DA3"/>
    <w:rsid w:val="675D1A6C"/>
    <w:rsid w:val="67796477"/>
    <w:rsid w:val="677B0314"/>
    <w:rsid w:val="679809FA"/>
    <w:rsid w:val="679927EA"/>
    <w:rsid w:val="67AD2607"/>
    <w:rsid w:val="67CB27F9"/>
    <w:rsid w:val="67EB443B"/>
    <w:rsid w:val="67FA353E"/>
    <w:rsid w:val="68105687"/>
    <w:rsid w:val="68684D3C"/>
    <w:rsid w:val="6871509B"/>
    <w:rsid w:val="688724ED"/>
    <w:rsid w:val="68B20247"/>
    <w:rsid w:val="68D47FEC"/>
    <w:rsid w:val="68F30D1A"/>
    <w:rsid w:val="68F4037D"/>
    <w:rsid w:val="68F91E38"/>
    <w:rsid w:val="690A4C18"/>
    <w:rsid w:val="691F15AB"/>
    <w:rsid w:val="69270779"/>
    <w:rsid w:val="692F585A"/>
    <w:rsid w:val="694A61EF"/>
    <w:rsid w:val="69907127"/>
    <w:rsid w:val="69DA1D9A"/>
    <w:rsid w:val="69DB389D"/>
    <w:rsid w:val="69F521CD"/>
    <w:rsid w:val="69FB3A48"/>
    <w:rsid w:val="6A445335"/>
    <w:rsid w:val="6A4E0D05"/>
    <w:rsid w:val="6A563836"/>
    <w:rsid w:val="6A596C18"/>
    <w:rsid w:val="6A8120E5"/>
    <w:rsid w:val="6AC25EA0"/>
    <w:rsid w:val="6AC552E7"/>
    <w:rsid w:val="6B273354"/>
    <w:rsid w:val="6B36622D"/>
    <w:rsid w:val="6B497978"/>
    <w:rsid w:val="6B5500AA"/>
    <w:rsid w:val="6B6B52D7"/>
    <w:rsid w:val="6B702A80"/>
    <w:rsid w:val="6B77056B"/>
    <w:rsid w:val="6B882793"/>
    <w:rsid w:val="6B923E7E"/>
    <w:rsid w:val="6B96571C"/>
    <w:rsid w:val="6B9A1C0F"/>
    <w:rsid w:val="6BC050D6"/>
    <w:rsid w:val="6BD85D34"/>
    <w:rsid w:val="6BF916C0"/>
    <w:rsid w:val="6BFB1A23"/>
    <w:rsid w:val="6C046DE7"/>
    <w:rsid w:val="6C4D46FD"/>
    <w:rsid w:val="6C7041BF"/>
    <w:rsid w:val="6C891725"/>
    <w:rsid w:val="6C9F17DD"/>
    <w:rsid w:val="6CB20195"/>
    <w:rsid w:val="6D002FAD"/>
    <w:rsid w:val="6D12219D"/>
    <w:rsid w:val="6D2A672E"/>
    <w:rsid w:val="6D724552"/>
    <w:rsid w:val="6D8211F6"/>
    <w:rsid w:val="6DBD096B"/>
    <w:rsid w:val="6DDB7916"/>
    <w:rsid w:val="6DE45D16"/>
    <w:rsid w:val="6DEA74EC"/>
    <w:rsid w:val="6E130AC4"/>
    <w:rsid w:val="6E1F6954"/>
    <w:rsid w:val="6E30042C"/>
    <w:rsid w:val="6E337B9A"/>
    <w:rsid w:val="6E4D5271"/>
    <w:rsid w:val="6E583E91"/>
    <w:rsid w:val="6E6637E5"/>
    <w:rsid w:val="6EA070E8"/>
    <w:rsid w:val="6EA9434B"/>
    <w:rsid w:val="6EAD2066"/>
    <w:rsid w:val="6ED11D06"/>
    <w:rsid w:val="6EF516DB"/>
    <w:rsid w:val="6F132868"/>
    <w:rsid w:val="6F1C3AC1"/>
    <w:rsid w:val="6F2E1EAD"/>
    <w:rsid w:val="6F7363F3"/>
    <w:rsid w:val="6F7673DF"/>
    <w:rsid w:val="6F875440"/>
    <w:rsid w:val="6F9B1C79"/>
    <w:rsid w:val="6FA24510"/>
    <w:rsid w:val="6FA7433D"/>
    <w:rsid w:val="6FB4165C"/>
    <w:rsid w:val="6FFC5DAA"/>
    <w:rsid w:val="7020414E"/>
    <w:rsid w:val="703D7E6B"/>
    <w:rsid w:val="70414666"/>
    <w:rsid w:val="70472161"/>
    <w:rsid w:val="704E0CBB"/>
    <w:rsid w:val="70506543"/>
    <w:rsid w:val="706A4D77"/>
    <w:rsid w:val="70734A70"/>
    <w:rsid w:val="7078634A"/>
    <w:rsid w:val="70787698"/>
    <w:rsid w:val="707D508C"/>
    <w:rsid w:val="709B5583"/>
    <w:rsid w:val="70BA096F"/>
    <w:rsid w:val="70D80585"/>
    <w:rsid w:val="7129761C"/>
    <w:rsid w:val="7155781A"/>
    <w:rsid w:val="715A3F81"/>
    <w:rsid w:val="71681909"/>
    <w:rsid w:val="716D33C3"/>
    <w:rsid w:val="718B052C"/>
    <w:rsid w:val="71C60409"/>
    <w:rsid w:val="71D824FA"/>
    <w:rsid w:val="71E25BD7"/>
    <w:rsid w:val="72192C03"/>
    <w:rsid w:val="723B659C"/>
    <w:rsid w:val="72483F92"/>
    <w:rsid w:val="726F4F19"/>
    <w:rsid w:val="72E44AD8"/>
    <w:rsid w:val="72E54248"/>
    <w:rsid w:val="730438B3"/>
    <w:rsid w:val="735143C5"/>
    <w:rsid w:val="735B25E9"/>
    <w:rsid w:val="73725E76"/>
    <w:rsid w:val="73A41D1C"/>
    <w:rsid w:val="73A645D4"/>
    <w:rsid w:val="73BC6899"/>
    <w:rsid w:val="73BD276F"/>
    <w:rsid w:val="73DF902A"/>
    <w:rsid w:val="73F05BE5"/>
    <w:rsid w:val="7400407A"/>
    <w:rsid w:val="74100036"/>
    <w:rsid w:val="741B0C71"/>
    <w:rsid w:val="74230093"/>
    <w:rsid w:val="742C4E6F"/>
    <w:rsid w:val="745A17E0"/>
    <w:rsid w:val="74615447"/>
    <w:rsid w:val="74784559"/>
    <w:rsid w:val="747D4C59"/>
    <w:rsid w:val="74A23383"/>
    <w:rsid w:val="74C90910"/>
    <w:rsid w:val="74CB58FE"/>
    <w:rsid w:val="74D3178F"/>
    <w:rsid w:val="75102F42"/>
    <w:rsid w:val="75180970"/>
    <w:rsid w:val="75267F96"/>
    <w:rsid w:val="754B7D20"/>
    <w:rsid w:val="755B7B38"/>
    <w:rsid w:val="757715B1"/>
    <w:rsid w:val="75C77E09"/>
    <w:rsid w:val="75DF4163"/>
    <w:rsid w:val="75F12498"/>
    <w:rsid w:val="76157B85"/>
    <w:rsid w:val="76291440"/>
    <w:rsid w:val="762E7B33"/>
    <w:rsid w:val="763E27AE"/>
    <w:rsid w:val="76515061"/>
    <w:rsid w:val="76577DDC"/>
    <w:rsid w:val="766F3739"/>
    <w:rsid w:val="767E397C"/>
    <w:rsid w:val="76A6370A"/>
    <w:rsid w:val="76B63116"/>
    <w:rsid w:val="76EA2389"/>
    <w:rsid w:val="77123A99"/>
    <w:rsid w:val="7717D719"/>
    <w:rsid w:val="772C486B"/>
    <w:rsid w:val="7767635E"/>
    <w:rsid w:val="777A05E8"/>
    <w:rsid w:val="77857A39"/>
    <w:rsid w:val="77905715"/>
    <w:rsid w:val="77C8615C"/>
    <w:rsid w:val="77C96214"/>
    <w:rsid w:val="77CD0717"/>
    <w:rsid w:val="77D357DC"/>
    <w:rsid w:val="77DF5273"/>
    <w:rsid w:val="77FF50F8"/>
    <w:rsid w:val="780E6676"/>
    <w:rsid w:val="7813531C"/>
    <w:rsid w:val="781F5521"/>
    <w:rsid w:val="78574485"/>
    <w:rsid w:val="78702F84"/>
    <w:rsid w:val="787C7AA6"/>
    <w:rsid w:val="788B412F"/>
    <w:rsid w:val="789776C9"/>
    <w:rsid w:val="789E6FE2"/>
    <w:rsid w:val="78B34125"/>
    <w:rsid w:val="78C87131"/>
    <w:rsid w:val="78FD3AE7"/>
    <w:rsid w:val="790A599B"/>
    <w:rsid w:val="794C7FCA"/>
    <w:rsid w:val="7959575E"/>
    <w:rsid w:val="795B04EA"/>
    <w:rsid w:val="79674674"/>
    <w:rsid w:val="79795851"/>
    <w:rsid w:val="79A4194C"/>
    <w:rsid w:val="79D82792"/>
    <w:rsid w:val="79E73201"/>
    <w:rsid w:val="79EF3C3A"/>
    <w:rsid w:val="7A0C0D63"/>
    <w:rsid w:val="7A266805"/>
    <w:rsid w:val="7A293BFF"/>
    <w:rsid w:val="7A335FD5"/>
    <w:rsid w:val="7A462A03"/>
    <w:rsid w:val="7A480529"/>
    <w:rsid w:val="7A5A025C"/>
    <w:rsid w:val="7A6D69AB"/>
    <w:rsid w:val="7A886D65"/>
    <w:rsid w:val="7A9C2DE9"/>
    <w:rsid w:val="7AAA2F92"/>
    <w:rsid w:val="7ABB57E7"/>
    <w:rsid w:val="7AC5645E"/>
    <w:rsid w:val="7AC676A0"/>
    <w:rsid w:val="7B11280E"/>
    <w:rsid w:val="7B11620D"/>
    <w:rsid w:val="7B3C173E"/>
    <w:rsid w:val="7B5657B2"/>
    <w:rsid w:val="7B58411B"/>
    <w:rsid w:val="7B652414"/>
    <w:rsid w:val="7B883A89"/>
    <w:rsid w:val="7BBDC4AA"/>
    <w:rsid w:val="7C15268D"/>
    <w:rsid w:val="7C270A0F"/>
    <w:rsid w:val="7C376AA7"/>
    <w:rsid w:val="7C4C62DD"/>
    <w:rsid w:val="7C8DAF06"/>
    <w:rsid w:val="7C976664"/>
    <w:rsid w:val="7C9A7858"/>
    <w:rsid w:val="7CC30BB3"/>
    <w:rsid w:val="7CEF40CD"/>
    <w:rsid w:val="7D16490F"/>
    <w:rsid w:val="7D186B5D"/>
    <w:rsid w:val="7D4A7AD6"/>
    <w:rsid w:val="7D52346D"/>
    <w:rsid w:val="7D567401"/>
    <w:rsid w:val="7D613BC4"/>
    <w:rsid w:val="7D67516A"/>
    <w:rsid w:val="7D794B93"/>
    <w:rsid w:val="7D7AC8FF"/>
    <w:rsid w:val="7D7FB041"/>
    <w:rsid w:val="7D823D52"/>
    <w:rsid w:val="7DB56486"/>
    <w:rsid w:val="7DB67B44"/>
    <w:rsid w:val="7DB95684"/>
    <w:rsid w:val="7DBB2721"/>
    <w:rsid w:val="7DC20D77"/>
    <w:rsid w:val="7DD56720"/>
    <w:rsid w:val="7DE12E18"/>
    <w:rsid w:val="7DF06FDF"/>
    <w:rsid w:val="7DF74740"/>
    <w:rsid w:val="7DFF588F"/>
    <w:rsid w:val="7E0315DD"/>
    <w:rsid w:val="7E3E411D"/>
    <w:rsid w:val="7E4535AB"/>
    <w:rsid w:val="7E534872"/>
    <w:rsid w:val="7E5C3567"/>
    <w:rsid w:val="7E617E0B"/>
    <w:rsid w:val="7E857F9E"/>
    <w:rsid w:val="7EB71354"/>
    <w:rsid w:val="7EBD2660"/>
    <w:rsid w:val="7EC273FB"/>
    <w:rsid w:val="7ED7B66F"/>
    <w:rsid w:val="7ED96A5A"/>
    <w:rsid w:val="7EDF0647"/>
    <w:rsid w:val="7EE12CFA"/>
    <w:rsid w:val="7EE52454"/>
    <w:rsid w:val="7EF401A0"/>
    <w:rsid w:val="7EFC5025"/>
    <w:rsid w:val="7F104C8C"/>
    <w:rsid w:val="7F296850"/>
    <w:rsid w:val="7F3467C9"/>
    <w:rsid w:val="7F4D0390"/>
    <w:rsid w:val="7F4F4108"/>
    <w:rsid w:val="7F7F8C71"/>
    <w:rsid w:val="7F8813C8"/>
    <w:rsid w:val="7F9B10FB"/>
    <w:rsid w:val="7FB53864"/>
    <w:rsid w:val="7FBB6EFF"/>
    <w:rsid w:val="7FC6C9A2"/>
    <w:rsid w:val="7FDDF46C"/>
    <w:rsid w:val="7FDF10DE"/>
    <w:rsid w:val="7FE3521D"/>
    <w:rsid w:val="7FE9E54D"/>
    <w:rsid w:val="7FF7366D"/>
    <w:rsid w:val="7FF8654D"/>
    <w:rsid w:val="7FF96B1C"/>
    <w:rsid w:val="86BF81A1"/>
    <w:rsid w:val="9D6FB7E0"/>
    <w:rsid w:val="9EB74CD2"/>
    <w:rsid w:val="9EBCC994"/>
    <w:rsid w:val="9EFF63A4"/>
    <w:rsid w:val="AFEF8991"/>
    <w:rsid w:val="BD37EAFD"/>
    <w:rsid w:val="BEFB166B"/>
    <w:rsid w:val="BF764CB4"/>
    <w:rsid w:val="BFAB25AF"/>
    <w:rsid w:val="BFF6E50A"/>
    <w:rsid w:val="C15ED430"/>
    <w:rsid w:val="D1BF34B7"/>
    <w:rsid w:val="D3FF8B56"/>
    <w:rsid w:val="DFBF9748"/>
    <w:rsid w:val="E3AFD197"/>
    <w:rsid w:val="E5CD9AE1"/>
    <w:rsid w:val="E7FE2A91"/>
    <w:rsid w:val="EB2152A9"/>
    <w:rsid w:val="EBFF8EFB"/>
    <w:rsid w:val="EC7FCF2E"/>
    <w:rsid w:val="EF7D63FD"/>
    <w:rsid w:val="EF938682"/>
    <w:rsid w:val="F96B5E33"/>
    <w:rsid w:val="F9E35D99"/>
    <w:rsid w:val="FBBE8A47"/>
    <w:rsid w:val="FBFF9CA0"/>
    <w:rsid w:val="FCFF0505"/>
    <w:rsid w:val="FDCDE720"/>
    <w:rsid w:val="FE7FE099"/>
    <w:rsid w:val="FEED0D29"/>
    <w:rsid w:val="FFBF2BA5"/>
    <w:rsid w:val="FFE7B5DD"/>
    <w:rsid w:val="FFF6715B"/>
    <w:rsid w:val="FFFEC94E"/>
    <w:rsid w:val="FFFFC2A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9" w:semiHidden="0" w:name="heading 2"/>
    <w:lsdException w:qFormat="1" w:uiPriority="99" w:semiHidden="0" w:name="heading 3"/>
    <w:lsdException w:qFormat="1" w:uiPriority="99"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9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黑体" w:hAnsi="黑体" w:eastAsia="宋体" w:cs="宋体"/>
      <w:kern w:val="2"/>
      <w:sz w:val="24"/>
      <w:szCs w:val="21"/>
      <w:lang w:val="en-US" w:eastAsia="zh-CN" w:bidi="ar-SA"/>
    </w:rPr>
  </w:style>
  <w:style w:type="paragraph" w:styleId="3">
    <w:name w:val="heading 1"/>
    <w:basedOn w:val="1"/>
    <w:next w:val="1"/>
    <w:link w:val="35"/>
    <w:qFormat/>
    <w:uiPriority w:val="99"/>
    <w:pPr>
      <w:keepNext/>
      <w:keepLines/>
      <w:jc w:val="center"/>
      <w:outlineLvl w:val="0"/>
    </w:pPr>
    <w:rPr>
      <w:bCs/>
      <w:smallCaps/>
      <w:color w:val="000000"/>
      <w:sz w:val="32"/>
      <w:szCs w:val="36"/>
    </w:rPr>
  </w:style>
  <w:style w:type="paragraph" w:styleId="4">
    <w:name w:val="heading 2"/>
    <w:basedOn w:val="1"/>
    <w:next w:val="1"/>
    <w:link w:val="38"/>
    <w:unhideWhenUsed/>
    <w:qFormat/>
    <w:uiPriority w:val="99"/>
    <w:pPr>
      <w:keepNext/>
      <w:keepLines/>
      <w:tabs>
        <w:tab w:val="left" w:pos="0"/>
      </w:tabs>
      <w:jc w:val="center"/>
      <w:outlineLvl w:val="1"/>
    </w:pPr>
    <w:rPr>
      <w:rFonts w:eastAsia="黑体"/>
      <w:szCs w:val="24"/>
    </w:rPr>
  </w:style>
  <w:style w:type="paragraph" w:styleId="5">
    <w:name w:val="heading 3"/>
    <w:basedOn w:val="1"/>
    <w:next w:val="1"/>
    <w:link w:val="42"/>
    <w:unhideWhenUsed/>
    <w:qFormat/>
    <w:uiPriority w:val="99"/>
    <w:pPr>
      <w:keepNext/>
      <w:keepLines/>
      <w:tabs>
        <w:tab w:val="left" w:pos="0"/>
      </w:tabs>
      <w:outlineLvl w:val="2"/>
    </w:pPr>
  </w:style>
  <w:style w:type="paragraph" w:styleId="6">
    <w:name w:val="heading 4"/>
    <w:basedOn w:val="1"/>
    <w:next w:val="1"/>
    <w:link w:val="37"/>
    <w:unhideWhenUsed/>
    <w:qFormat/>
    <w:uiPriority w:val="99"/>
    <w:pPr>
      <w:keepNext/>
      <w:keepLines/>
      <w:tabs>
        <w:tab w:val="left" w:pos="0"/>
      </w:tabs>
      <w:outlineLvl w:val="3"/>
    </w:pPr>
    <w:rPr>
      <w:szCs w:val="24"/>
    </w:rPr>
  </w:style>
  <w:style w:type="paragraph" w:styleId="7">
    <w:name w:val="heading 5"/>
    <w:basedOn w:val="1"/>
    <w:next w:val="1"/>
    <w:link w:val="49"/>
    <w:unhideWhenUsed/>
    <w:qFormat/>
    <w:uiPriority w:val="0"/>
    <w:pPr>
      <w:keepNext/>
      <w:keepLines/>
      <w:numPr>
        <w:ilvl w:val="4"/>
        <w:numId w:val="1"/>
      </w:numPr>
      <w:spacing w:before="280" w:after="290" w:line="372" w:lineRule="auto"/>
      <w:outlineLvl w:val="4"/>
    </w:pPr>
    <w:rPr>
      <w:b/>
      <w:sz w:val="28"/>
    </w:rPr>
  </w:style>
  <w:style w:type="paragraph" w:styleId="8">
    <w:name w:val="heading 6"/>
    <w:basedOn w:val="1"/>
    <w:next w:val="1"/>
    <w:link w:val="50"/>
    <w:unhideWhenUsed/>
    <w:qFormat/>
    <w:uiPriority w:val="0"/>
    <w:pPr>
      <w:keepNext/>
      <w:keepLines/>
      <w:numPr>
        <w:ilvl w:val="5"/>
        <w:numId w:val="1"/>
      </w:numPr>
      <w:spacing w:before="240" w:after="64" w:line="317" w:lineRule="auto"/>
      <w:outlineLvl w:val="5"/>
    </w:pPr>
    <w:rPr>
      <w:rFonts w:ascii="Arial" w:hAnsi="Arial" w:eastAsia="黑体"/>
      <w:b/>
    </w:rPr>
  </w:style>
  <w:style w:type="paragraph" w:styleId="9">
    <w:name w:val="heading 7"/>
    <w:basedOn w:val="1"/>
    <w:next w:val="1"/>
    <w:semiHidden/>
    <w:unhideWhenUsed/>
    <w:qFormat/>
    <w:uiPriority w:val="0"/>
    <w:pPr>
      <w:keepNext/>
      <w:keepLines/>
      <w:numPr>
        <w:ilvl w:val="6"/>
        <w:numId w:val="1"/>
      </w:numPr>
      <w:spacing w:before="240" w:after="64" w:line="317" w:lineRule="auto"/>
      <w:outlineLvl w:val="6"/>
    </w:pPr>
    <w:rPr>
      <w:b/>
    </w:rPr>
  </w:style>
  <w:style w:type="paragraph" w:styleId="10">
    <w:name w:val="heading 8"/>
    <w:basedOn w:val="1"/>
    <w:next w:val="1"/>
    <w:semiHidden/>
    <w:unhideWhenUsed/>
    <w:qFormat/>
    <w:uiPriority w:val="0"/>
    <w:pPr>
      <w:keepNext/>
      <w:keepLines/>
      <w:numPr>
        <w:ilvl w:val="7"/>
        <w:numId w:val="1"/>
      </w:numPr>
      <w:spacing w:before="240" w:after="64" w:line="317" w:lineRule="auto"/>
      <w:outlineLvl w:val="7"/>
    </w:pPr>
    <w:rPr>
      <w:rFonts w:ascii="Arial" w:hAnsi="Arial" w:eastAsia="黑体"/>
    </w:rPr>
  </w:style>
  <w:style w:type="paragraph" w:styleId="11">
    <w:name w:val="heading 9"/>
    <w:basedOn w:val="1"/>
    <w:next w:val="1"/>
    <w:semiHidden/>
    <w:unhideWhenUsed/>
    <w:qFormat/>
    <w:uiPriority w:val="0"/>
    <w:pPr>
      <w:keepNext/>
      <w:keepLines/>
      <w:numPr>
        <w:ilvl w:val="8"/>
        <w:numId w:val="1"/>
      </w:numPr>
      <w:spacing w:before="240" w:after="64" w:line="317" w:lineRule="auto"/>
      <w:outlineLvl w:val="8"/>
    </w:pPr>
    <w:rPr>
      <w:rFonts w:ascii="Arial" w:hAnsi="Arial" w:eastAsia="黑体"/>
      <w:sz w:val="21"/>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51"/>
    <w:qFormat/>
    <w:uiPriority w:val="99"/>
    <w:pPr>
      <w:tabs>
        <w:tab w:val="center" w:pos="4153"/>
        <w:tab w:val="right" w:pos="8306"/>
      </w:tabs>
      <w:snapToGrid w:val="0"/>
      <w:jc w:val="left"/>
    </w:pPr>
    <w:rPr>
      <w:sz w:val="18"/>
    </w:rPr>
  </w:style>
  <w:style w:type="paragraph" w:styleId="12">
    <w:name w:val="Normal Indent"/>
    <w:basedOn w:val="1"/>
    <w:link w:val="69"/>
    <w:qFormat/>
    <w:uiPriority w:val="0"/>
    <w:pPr>
      <w:ind w:firstLine="200" w:firstLineChars="200"/>
    </w:pPr>
    <w:rPr>
      <w:rFonts w:ascii="Calibri" w:hAnsi="Calibri" w:cs="Times New Roman"/>
      <w:szCs w:val="24"/>
    </w:rPr>
  </w:style>
  <w:style w:type="paragraph" w:styleId="13">
    <w:name w:val="annotation text"/>
    <w:basedOn w:val="1"/>
    <w:link w:val="47"/>
    <w:qFormat/>
    <w:uiPriority w:val="99"/>
    <w:pPr>
      <w:jc w:val="left"/>
    </w:pPr>
  </w:style>
  <w:style w:type="paragraph" w:styleId="14">
    <w:name w:val="Body Text"/>
    <w:basedOn w:val="1"/>
    <w:next w:val="15"/>
    <w:unhideWhenUsed/>
    <w:qFormat/>
    <w:uiPriority w:val="99"/>
    <w:pPr>
      <w:spacing w:after="120"/>
    </w:pPr>
    <w:rPr>
      <w:rFonts w:ascii="Times New Roman" w:hAnsi="Times New Roman"/>
      <w:sz w:val="28"/>
    </w:rPr>
  </w:style>
  <w:style w:type="paragraph" w:styleId="15">
    <w:name w:val="toc 1"/>
    <w:basedOn w:val="1"/>
    <w:next w:val="1"/>
    <w:qFormat/>
    <w:uiPriority w:val="39"/>
  </w:style>
  <w:style w:type="paragraph" w:styleId="16">
    <w:name w:val="Body Text Indent"/>
    <w:basedOn w:val="1"/>
    <w:link w:val="81"/>
    <w:qFormat/>
    <w:uiPriority w:val="99"/>
    <w:pPr>
      <w:autoSpaceDN w:val="0"/>
      <w:adjustRightInd w:val="0"/>
      <w:snapToGrid w:val="0"/>
      <w:ind w:firstLine="560"/>
    </w:pPr>
  </w:style>
  <w:style w:type="paragraph" w:styleId="17">
    <w:name w:val="toc 5"/>
    <w:basedOn w:val="1"/>
    <w:next w:val="1"/>
    <w:unhideWhenUsed/>
    <w:qFormat/>
    <w:uiPriority w:val="39"/>
    <w:pPr>
      <w:ind w:left="1680" w:leftChars="800"/>
    </w:pPr>
    <w:rPr>
      <w:rFonts w:cstheme="minorBidi"/>
      <w:szCs w:val="22"/>
    </w:rPr>
  </w:style>
  <w:style w:type="paragraph" w:styleId="18">
    <w:name w:val="toc 3"/>
    <w:basedOn w:val="1"/>
    <w:next w:val="1"/>
    <w:qFormat/>
    <w:uiPriority w:val="39"/>
    <w:pPr>
      <w:ind w:left="840" w:leftChars="400"/>
    </w:pPr>
    <w:rPr>
      <w:rFonts w:cstheme="minorBidi"/>
      <w:szCs w:val="24"/>
    </w:rPr>
  </w:style>
  <w:style w:type="paragraph" w:styleId="19">
    <w:name w:val="Date"/>
    <w:basedOn w:val="1"/>
    <w:next w:val="1"/>
    <w:link w:val="45"/>
    <w:qFormat/>
    <w:uiPriority w:val="0"/>
    <w:pPr>
      <w:ind w:left="100" w:leftChars="2500"/>
    </w:pPr>
    <w:rPr>
      <w:rFonts w:ascii="Times New Roman" w:hAnsi="Times New Roman" w:cs="Times New Roman"/>
      <w:szCs w:val="22"/>
    </w:rPr>
  </w:style>
  <w:style w:type="paragraph" w:styleId="20">
    <w:name w:val="Balloon Text"/>
    <w:basedOn w:val="1"/>
    <w:link w:val="46"/>
    <w:qFormat/>
    <w:uiPriority w:val="99"/>
    <w:rPr>
      <w:rFonts w:cstheme="minorBidi"/>
      <w:sz w:val="18"/>
      <w:szCs w:val="18"/>
    </w:rPr>
  </w:style>
  <w:style w:type="paragraph" w:styleId="21">
    <w:name w:val="header"/>
    <w:basedOn w:val="1"/>
    <w:link w:val="52"/>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22">
    <w:name w:val="toc 4"/>
    <w:basedOn w:val="1"/>
    <w:next w:val="1"/>
    <w:unhideWhenUsed/>
    <w:qFormat/>
    <w:uiPriority w:val="39"/>
    <w:pPr>
      <w:ind w:left="1260" w:leftChars="600"/>
    </w:pPr>
    <w:rPr>
      <w:rFonts w:cstheme="minorBidi"/>
      <w:szCs w:val="22"/>
    </w:rPr>
  </w:style>
  <w:style w:type="paragraph" w:styleId="23">
    <w:name w:val="toc 2"/>
    <w:basedOn w:val="1"/>
    <w:next w:val="1"/>
    <w:qFormat/>
    <w:uiPriority w:val="39"/>
    <w:pPr>
      <w:ind w:left="420" w:leftChars="200"/>
    </w:pPr>
  </w:style>
  <w:style w:type="paragraph" w:styleId="24">
    <w:name w:val="HTML Preformatted"/>
    <w:basedOn w:val="1"/>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cs="Times New Roman"/>
      <w:kern w:val="0"/>
      <w:szCs w:val="24"/>
    </w:rPr>
  </w:style>
  <w:style w:type="paragraph" w:styleId="25">
    <w:name w:val="Normal (Web)"/>
    <w:basedOn w:val="1"/>
    <w:unhideWhenUsed/>
    <w:qFormat/>
    <w:uiPriority w:val="99"/>
  </w:style>
  <w:style w:type="paragraph" w:styleId="26">
    <w:name w:val="annotation subject"/>
    <w:basedOn w:val="13"/>
    <w:next w:val="13"/>
    <w:link w:val="48"/>
    <w:qFormat/>
    <w:uiPriority w:val="0"/>
    <w:rPr>
      <w:rFonts w:cstheme="minorBidi"/>
      <w:b/>
      <w:bCs/>
      <w:szCs w:val="24"/>
    </w:rPr>
  </w:style>
  <w:style w:type="paragraph" w:styleId="27">
    <w:name w:val="Body Text First Indent 2"/>
    <w:basedOn w:val="16"/>
    <w:link w:val="82"/>
    <w:qFormat/>
    <w:uiPriority w:val="99"/>
    <w:pPr>
      <w:ind w:firstLine="210"/>
    </w:pPr>
  </w:style>
  <w:style w:type="table" w:styleId="29">
    <w:name w:val="Table Grid"/>
    <w:basedOn w:val="28"/>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basedOn w:val="30"/>
    <w:qFormat/>
    <w:uiPriority w:val="0"/>
    <w:rPr>
      <w:b/>
    </w:rPr>
  </w:style>
  <w:style w:type="character" w:styleId="32">
    <w:name w:val="FollowedHyperlink"/>
    <w:basedOn w:val="30"/>
    <w:qFormat/>
    <w:uiPriority w:val="99"/>
    <w:rPr>
      <w:color w:val="954F72" w:themeColor="followedHyperlink"/>
      <w:u w:val="single"/>
      <w14:textFill>
        <w14:solidFill>
          <w14:schemeClr w14:val="folHlink"/>
        </w14:solidFill>
      </w14:textFill>
    </w:rPr>
  </w:style>
  <w:style w:type="character" w:styleId="33">
    <w:name w:val="Hyperlink"/>
    <w:basedOn w:val="30"/>
    <w:qFormat/>
    <w:uiPriority w:val="99"/>
    <w:rPr>
      <w:color w:val="0000FF"/>
      <w:u w:val="single"/>
    </w:rPr>
  </w:style>
  <w:style w:type="character" w:styleId="34">
    <w:name w:val="annotation reference"/>
    <w:basedOn w:val="30"/>
    <w:qFormat/>
    <w:uiPriority w:val="99"/>
    <w:rPr>
      <w:sz w:val="21"/>
      <w:szCs w:val="21"/>
    </w:rPr>
  </w:style>
  <w:style w:type="character" w:customStyle="1" w:styleId="35">
    <w:name w:val="标题 1 Char"/>
    <w:link w:val="3"/>
    <w:qFormat/>
    <w:uiPriority w:val="99"/>
    <w:rPr>
      <w:rFonts w:ascii="黑体" w:hAnsi="黑体" w:eastAsia="宋体"/>
      <w:bCs/>
      <w:smallCaps/>
      <w:color w:val="000000"/>
      <w:sz w:val="32"/>
      <w:szCs w:val="36"/>
    </w:rPr>
  </w:style>
  <w:style w:type="character" w:customStyle="1" w:styleId="36">
    <w:name w:val="标题 3 字符"/>
    <w:basedOn w:val="30"/>
    <w:qFormat/>
    <w:uiPriority w:val="99"/>
    <w:rPr>
      <w:rFonts w:ascii="黑体" w:hAnsi="黑体" w:eastAsia="宋体"/>
    </w:rPr>
  </w:style>
  <w:style w:type="character" w:customStyle="1" w:styleId="37">
    <w:name w:val="标题 4 Char"/>
    <w:basedOn w:val="30"/>
    <w:link w:val="6"/>
    <w:qFormat/>
    <w:uiPriority w:val="9"/>
    <w:rPr>
      <w:rFonts w:ascii="黑体" w:hAnsi="黑体" w:cs="宋体"/>
      <w:kern w:val="2"/>
      <w:sz w:val="24"/>
      <w:szCs w:val="24"/>
    </w:rPr>
  </w:style>
  <w:style w:type="character" w:customStyle="1" w:styleId="38">
    <w:name w:val="标题 2 Char"/>
    <w:basedOn w:val="30"/>
    <w:link w:val="4"/>
    <w:qFormat/>
    <w:uiPriority w:val="99"/>
    <w:rPr>
      <w:rFonts w:ascii="黑体" w:hAnsi="黑体" w:eastAsia="黑体" w:cs="宋体"/>
      <w:kern w:val="2"/>
      <w:sz w:val="24"/>
      <w:szCs w:val="24"/>
    </w:rPr>
  </w:style>
  <w:style w:type="paragraph" w:styleId="39">
    <w:name w:val="List Paragraph"/>
    <w:basedOn w:val="1"/>
    <w:qFormat/>
    <w:uiPriority w:val="34"/>
    <w:pPr>
      <w:ind w:firstLine="420" w:firstLineChars="200"/>
    </w:pPr>
  </w:style>
  <w:style w:type="paragraph" w:customStyle="1" w:styleId="40">
    <w:name w:val="条文说明"/>
    <w:basedOn w:val="1"/>
    <w:link w:val="85"/>
    <w:qFormat/>
    <w:uiPriority w:val="0"/>
    <w:pPr>
      <w:autoSpaceDE w:val="0"/>
      <w:adjustRightInd w:val="0"/>
      <w:snapToGrid w:val="0"/>
    </w:pPr>
    <w:rPr>
      <w:rFonts w:ascii="楷体" w:hAnsi="楷体" w:eastAsia="楷体"/>
      <w:u w:val="single"/>
    </w:rPr>
  </w:style>
  <w:style w:type="character" w:customStyle="1" w:styleId="41">
    <w:name w:val="编号-标题3 字符"/>
    <w:basedOn w:val="42"/>
    <w:link w:val="43"/>
    <w:qFormat/>
    <w:uiPriority w:val="0"/>
    <w:rPr>
      <w:rFonts w:ascii="黑体" w:hAnsi="黑体" w:eastAsia="黑体" w:cs="黑体"/>
      <w:b/>
      <w:kern w:val="2"/>
      <w:sz w:val="24"/>
      <w:szCs w:val="24"/>
    </w:rPr>
  </w:style>
  <w:style w:type="character" w:customStyle="1" w:styleId="42">
    <w:name w:val="标题 3 Char"/>
    <w:basedOn w:val="30"/>
    <w:link w:val="5"/>
    <w:qFormat/>
    <w:uiPriority w:val="99"/>
    <w:rPr>
      <w:rFonts w:ascii="黑体" w:hAnsi="黑体" w:eastAsia="宋体" w:cs="黑体"/>
      <w:bCs/>
      <w:kern w:val="2"/>
      <w:sz w:val="24"/>
      <w:szCs w:val="21"/>
    </w:rPr>
  </w:style>
  <w:style w:type="paragraph" w:customStyle="1" w:styleId="43">
    <w:name w:val="编号-标题3"/>
    <w:basedOn w:val="5"/>
    <w:link w:val="41"/>
    <w:qFormat/>
    <w:uiPriority w:val="0"/>
    <w:pPr>
      <w:tabs>
        <w:tab w:val="clear" w:pos="0"/>
      </w:tabs>
    </w:pPr>
    <w:rPr>
      <w:rFonts w:eastAsia="黑体" w:cs="黑体"/>
      <w:b/>
      <w:szCs w:val="24"/>
    </w:rPr>
  </w:style>
  <w:style w:type="character" w:customStyle="1" w:styleId="44">
    <w:name w:val="标题 3 字符1"/>
    <w:basedOn w:val="30"/>
    <w:qFormat/>
    <w:uiPriority w:val="99"/>
    <w:rPr>
      <w:rFonts w:ascii="Arial" w:hAnsi="Arial" w:eastAsia="宋体" w:cs="Times New Roman"/>
      <w:bCs/>
      <w:kern w:val="2"/>
      <w:sz w:val="24"/>
      <w:szCs w:val="21"/>
    </w:rPr>
  </w:style>
  <w:style w:type="character" w:customStyle="1" w:styleId="45">
    <w:name w:val="日期 Char"/>
    <w:basedOn w:val="30"/>
    <w:link w:val="19"/>
    <w:qFormat/>
    <w:uiPriority w:val="0"/>
    <w:rPr>
      <w:kern w:val="2"/>
      <w:sz w:val="24"/>
      <w:szCs w:val="22"/>
    </w:rPr>
  </w:style>
  <w:style w:type="character" w:customStyle="1" w:styleId="46">
    <w:name w:val="批注框文本 Char"/>
    <w:basedOn w:val="30"/>
    <w:link w:val="20"/>
    <w:qFormat/>
    <w:uiPriority w:val="99"/>
    <w:rPr>
      <w:rFonts w:ascii="黑体" w:hAnsi="黑体" w:cstheme="minorBidi"/>
      <w:kern w:val="2"/>
      <w:sz w:val="18"/>
      <w:szCs w:val="18"/>
    </w:rPr>
  </w:style>
  <w:style w:type="character" w:customStyle="1" w:styleId="47">
    <w:name w:val="批注文字 Char"/>
    <w:basedOn w:val="30"/>
    <w:link w:val="13"/>
    <w:qFormat/>
    <w:uiPriority w:val="99"/>
    <w:rPr>
      <w:rFonts w:ascii="黑体" w:hAnsi="黑体" w:cs="宋体"/>
      <w:kern w:val="2"/>
      <w:sz w:val="24"/>
      <w:szCs w:val="21"/>
    </w:rPr>
  </w:style>
  <w:style w:type="character" w:customStyle="1" w:styleId="48">
    <w:name w:val="批注主题 Char"/>
    <w:basedOn w:val="47"/>
    <w:link w:val="26"/>
    <w:qFormat/>
    <w:uiPriority w:val="0"/>
    <w:rPr>
      <w:rFonts w:ascii="黑体" w:hAnsi="黑体" w:cstheme="minorBidi"/>
      <w:b/>
      <w:bCs/>
      <w:kern w:val="2"/>
      <w:sz w:val="24"/>
      <w:szCs w:val="24"/>
    </w:rPr>
  </w:style>
  <w:style w:type="character" w:customStyle="1" w:styleId="49">
    <w:name w:val="标题 5 Char"/>
    <w:basedOn w:val="30"/>
    <w:link w:val="7"/>
    <w:qFormat/>
    <w:uiPriority w:val="0"/>
    <w:rPr>
      <w:rFonts w:ascii="黑体" w:hAnsi="黑体" w:cs="宋体"/>
      <w:b/>
      <w:kern w:val="2"/>
      <w:sz w:val="28"/>
      <w:szCs w:val="21"/>
    </w:rPr>
  </w:style>
  <w:style w:type="character" w:customStyle="1" w:styleId="50">
    <w:name w:val="标题 6 Char"/>
    <w:basedOn w:val="30"/>
    <w:link w:val="8"/>
    <w:qFormat/>
    <w:uiPriority w:val="0"/>
    <w:rPr>
      <w:rFonts w:ascii="Arial" w:hAnsi="Arial" w:eastAsia="黑体" w:cs="宋体"/>
      <w:b/>
      <w:kern w:val="2"/>
      <w:sz w:val="24"/>
      <w:szCs w:val="21"/>
    </w:rPr>
  </w:style>
  <w:style w:type="character" w:customStyle="1" w:styleId="51">
    <w:name w:val="页脚 Char"/>
    <w:basedOn w:val="30"/>
    <w:link w:val="2"/>
    <w:qFormat/>
    <w:uiPriority w:val="99"/>
    <w:rPr>
      <w:rFonts w:ascii="黑体" w:hAnsi="黑体" w:cs="宋体"/>
      <w:kern w:val="2"/>
      <w:sz w:val="18"/>
      <w:szCs w:val="21"/>
    </w:rPr>
  </w:style>
  <w:style w:type="character" w:customStyle="1" w:styleId="52">
    <w:name w:val="页眉 Char"/>
    <w:basedOn w:val="30"/>
    <w:link w:val="21"/>
    <w:qFormat/>
    <w:uiPriority w:val="99"/>
    <w:rPr>
      <w:rFonts w:ascii="黑体" w:hAnsi="黑体" w:cs="宋体"/>
      <w:kern w:val="2"/>
      <w:sz w:val="18"/>
      <w:szCs w:val="21"/>
    </w:rPr>
  </w:style>
  <w:style w:type="paragraph" w:customStyle="1" w:styleId="53">
    <w:name w:val="表注1"/>
    <w:basedOn w:val="54"/>
    <w:link w:val="55"/>
    <w:qFormat/>
    <w:uiPriority w:val="0"/>
    <w:rPr>
      <w:sz w:val="18"/>
    </w:rPr>
  </w:style>
  <w:style w:type="paragraph" w:styleId="54">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55">
    <w:name w:val="表注1 Char"/>
    <w:basedOn w:val="30"/>
    <w:link w:val="53"/>
    <w:qFormat/>
    <w:uiPriority w:val="0"/>
    <w:rPr>
      <w:kern w:val="2"/>
      <w:sz w:val="18"/>
      <w:szCs w:val="24"/>
    </w:rPr>
  </w:style>
  <w:style w:type="character" w:customStyle="1" w:styleId="56">
    <w:name w:val="font21"/>
    <w:basedOn w:val="30"/>
    <w:qFormat/>
    <w:uiPriority w:val="0"/>
    <w:rPr>
      <w:rFonts w:hint="eastAsia" w:ascii="宋体" w:hAnsi="宋体" w:eastAsia="宋体" w:cs="宋体"/>
      <w:color w:val="000000"/>
      <w:sz w:val="18"/>
      <w:szCs w:val="18"/>
      <w:u w:val="none"/>
    </w:rPr>
  </w:style>
  <w:style w:type="character" w:customStyle="1" w:styleId="57">
    <w:name w:val="font01"/>
    <w:basedOn w:val="30"/>
    <w:qFormat/>
    <w:uiPriority w:val="0"/>
    <w:rPr>
      <w:rFonts w:hint="eastAsia" w:ascii="宋体" w:hAnsi="宋体" w:eastAsia="宋体" w:cs="宋体"/>
      <w:color w:val="FF0000"/>
      <w:sz w:val="20"/>
      <w:szCs w:val="20"/>
      <w:u w:val="none"/>
    </w:rPr>
  </w:style>
  <w:style w:type="paragraph" w:customStyle="1" w:styleId="58">
    <w:name w:val="Body text|1"/>
    <w:basedOn w:val="1"/>
    <w:link w:val="59"/>
    <w:unhideWhenUsed/>
    <w:qFormat/>
    <w:uiPriority w:val="0"/>
    <w:pPr>
      <w:spacing w:line="420" w:lineRule="auto"/>
    </w:pPr>
    <w:rPr>
      <w:rFonts w:ascii="MingLiU" w:hAnsi="MingLiU" w:eastAsia="MingLiU" w:cstheme="minorBidi"/>
      <w:sz w:val="18"/>
      <w:szCs w:val="24"/>
      <w:lang w:val="zh-TW" w:eastAsia="zh-TW"/>
    </w:rPr>
  </w:style>
  <w:style w:type="character" w:customStyle="1" w:styleId="59">
    <w:name w:val="Body text|1_"/>
    <w:basedOn w:val="30"/>
    <w:link w:val="58"/>
    <w:unhideWhenUsed/>
    <w:qFormat/>
    <w:uiPriority w:val="0"/>
    <w:rPr>
      <w:rFonts w:ascii="MingLiU" w:hAnsi="MingLiU" w:eastAsia="MingLiU" w:cstheme="minorBidi"/>
      <w:kern w:val="2"/>
      <w:sz w:val="18"/>
      <w:szCs w:val="24"/>
      <w:lang w:val="zh-TW" w:eastAsia="zh-TW"/>
    </w:rPr>
  </w:style>
  <w:style w:type="paragraph" w:customStyle="1" w:styleId="60">
    <w:name w:val="Other|1"/>
    <w:basedOn w:val="1"/>
    <w:link w:val="61"/>
    <w:unhideWhenUsed/>
    <w:qFormat/>
    <w:uiPriority w:val="0"/>
    <w:rPr>
      <w:rFonts w:ascii="MingLiU" w:hAnsi="MingLiU" w:eastAsia="MingLiU" w:cstheme="minorBidi"/>
      <w:sz w:val="20"/>
      <w:szCs w:val="24"/>
      <w:lang w:val="zh-TW" w:eastAsia="zh-TW"/>
    </w:rPr>
  </w:style>
  <w:style w:type="character" w:customStyle="1" w:styleId="61">
    <w:name w:val="Other|1_"/>
    <w:basedOn w:val="30"/>
    <w:link w:val="60"/>
    <w:unhideWhenUsed/>
    <w:qFormat/>
    <w:uiPriority w:val="0"/>
    <w:rPr>
      <w:rFonts w:ascii="MingLiU" w:hAnsi="MingLiU" w:eastAsia="MingLiU" w:cstheme="minorBidi"/>
      <w:kern w:val="2"/>
      <w:szCs w:val="24"/>
      <w:lang w:val="zh-TW" w:eastAsia="zh-TW"/>
    </w:rPr>
  </w:style>
  <w:style w:type="paragraph" w:customStyle="1" w:styleId="62">
    <w:name w:val="Body text|2"/>
    <w:basedOn w:val="1"/>
    <w:link w:val="63"/>
    <w:unhideWhenUsed/>
    <w:qFormat/>
    <w:uiPriority w:val="0"/>
    <w:pPr>
      <w:spacing w:after="380"/>
      <w:jc w:val="center"/>
    </w:pPr>
    <w:rPr>
      <w:rFonts w:ascii="Arial" w:hAnsi="Arial" w:cstheme="minorBidi"/>
      <w:b/>
      <w:sz w:val="20"/>
      <w:szCs w:val="24"/>
    </w:rPr>
  </w:style>
  <w:style w:type="character" w:customStyle="1" w:styleId="63">
    <w:name w:val="Body text|2_"/>
    <w:basedOn w:val="30"/>
    <w:link w:val="62"/>
    <w:unhideWhenUsed/>
    <w:qFormat/>
    <w:uiPriority w:val="0"/>
    <w:rPr>
      <w:rFonts w:ascii="Arial" w:hAnsi="Arial" w:cstheme="minorBidi"/>
      <w:b/>
      <w:kern w:val="2"/>
      <w:szCs w:val="24"/>
    </w:rPr>
  </w:style>
  <w:style w:type="character" w:customStyle="1" w:styleId="64">
    <w:name w:val="font11"/>
    <w:basedOn w:val="30"/>
    <w:qFormat/>
    <w:uiPriority w:val="0"/>
    <w:rPr>
      <w:rFonts w:hint="eastAsia" w:ascii="宋体" w:hAnsi="宋体" w:eastAsia="宋体" w:cs="宋体"/>
      <w:color w:val="FF0000"/>
      <w:sz w:val="20"/>
      <w:szCs w:val="20"/>
      <w:u w:val="none"/>
    </w:rPr>
  </w:style>
  <w:style w:type="character" w:customStyle="1" w:styleId="65">
    <w:name w:val="font41"/>
    <w:basedOn w:val="30"/>
    <w:qFormat/>
    <w:uiPriority w:val="0"/>
    <w:rPr>
      <w:rFonts w:hint="eastAsia" w:ascii="宋体" w:hAnsi="宋体" w:eastAsia="宋体" w:cs="宋体"/>
      <w:color w:val="000000"/>
      <w:sz w:val="20"/>
      <w:szCs w:val="20"/>
      <w:u w:val="none"/>
    </w:rPr>
  </w:style>
  <w:style w:type="paragraph" w:customStyle="1" w:styleId="66">
    <w:name w:val="表格"/>
    <w:basedOn w:val="1"/>
    <w:qFormat/>
    <w:uiPriority w:val="0"/>
    <w:pPr>
      <w:spacing w:line="300" w:lineRule="exact"/>
    </w:pPr>
    <w:rPr>
      <w:rFonts w:ascii="宋体" w:hAnsi="宋体" w:cstheme="minorBidi"/>
      <w:sz w:val="18"/>
      <w:szCs w:val="18"/>
    </w:rPr>
  </w:style>
  <w:style w:type="character" w:customStyle="1" w:styleId="67">
    <w:name w:val="font61"/>
    <w:basedOn w:val="30"/>
    <w:qFormat/>
    <w:uiPriority w:val="0"/>
    <w:rPr>
      <w:rFonts w:hint="eastAsia" w:ascii="宋体" w:hAnsi="宋体" w:eastAsia="宋体" w:cs="宋体"/>
      <w:color w:val="000000"/>
      <w:sz w:val="20"/>
      <w:szCs w:val="20"/>
      <w:u w:val="none"/>
    </w:rPr>
  </w:style>
  <w:style w:type="paragraph" w:customStyle="1" w:styleId="68">
    <w:name w:val="修订1"/>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69">
    <w:name w:val="正文缩进 Char"/>
    <w:link w:val="12"/>
    <w:qFormat/>
    <w:uiPriority w:val="0"/>
    <w:rPr>
      <w:rFonts w:ascii="Calibri" w:hAnsi="Calibri"/>
      <w:kern w:val="2"/>
      <w:sz w:val="24"/>
      <w:szCs w:val="24"/>
    </w:rPr>
  </w:style>
  <w:style w:type="character" w:customStyle="1" w:styleId="70">
    <w:name w:val="书籍标题1"/>
    <w:qFormat/>
    <w:uiPriority w:val="33"/>
    <w:rPr>
      <w:b/>
      <w:bCs/>
      <w:smallCaps/>
      <w:spacing w:val="5"/>
    </w:rPr>
  </w:style>
  <w:style w:type="character" w:customStyle="1" w:styleId="71">
    <w:name w:val="z-窗体顶端 Char"/>
    <w:basedOn w:val="30"/>
    <w:link w:val="72"/>
    <w:qFormat/>
    <w:uiPriority w:val="34"/>
    <w:rPr>
      <w:rFonts w:ascii="Calibri" w:hAnsi="Calibri"/>
    </w:rPr>
  </w:style>
  <w:style w:type="paragraph" w:customStyle="1" w:styleId="72">
    <w:name w:val="z-窗体顶端1"/>
    <w:basedOn w:val="1"/>
    <w:link w:val="71"/>
    <w:qFormat/>
    <w:uiPriority w:val="34"/>
    <w:pPr>
      <w:ind w:firstLine="420" w:firstLineChars="200"/>
    </w:pPr>
    <w:rPr>
      <w:rFonts w:ascii="Calibri" w:hAnsi="Calibri" w:cs="Times New Roman"/>
      <w:kern w:val="0"/>
      <w:sz w:val="20"/>
      <w:szCs w:val="20"/>
    </w:rPr>
  </w:style>
  <w:style w:type="paragraph" w:customStyle="1" w:styleId="73">
    <w:name w:val="TOC 标题1"/>
    <w:basedOn w:val="3"/>
    <w:next w:val="1"/>
    <w:semiHidden/>
    <w:unhideWhenUsed/>
    <w:qFormat/>
    <w:uiPriority w:val="39"/>
    <w:pPr>
      <w:widowControl/>
      <w:spacing w:before="480" w:line="276" w:lineRule="auto"/>
      <w:jc w:val="left"/>
      <w:outlineLvl w:val="9"/>
    </w:pPr>
    <w:rPr>
      <w:rFonts w:asciiTheme="majorHAnsi" w:hAnsiTheme="majorHAnsi" w:eastAsiaTheme="majorEastAsia" w:cstheme="majorBidi"/>
      <w:smallCaps w:val="0"/>
      <w:color w:val="2E75B6" w:themeColor="accent1" w:themeShade="BF"/>
      <w:kern w:val="0"/>
      <w:sz w:val="28"/>
      <w:szCs w:val="28"/>
    </w:rPr>
  </w:style>
  <w:style w:type="paragraph" w:customStyle="1" w:styleId="74">
    <w:name w:val="修订2"/>
    <w:hidden/>
    <w:semiHidden/>
    <w:qFormat/>
    <w:uiPriority w:val="99"/>
    <w:rPr>
      <w:rFonts w:asciiTheme="minorHAnsi" w:hAnsiTheme="minorHAnsi" w:eastAsiaTheme="minorEastAsia" w:cstheme="minorBidi"/>
      <w:kern w:val="2"/>
      <w:sz w:val="21"/>
      <w:szCs w:val="24"/>
      <w:lang w:val="en-US" w:eastAsia="zh-CN" w:bidi="ar-SA"/>
    </w:rPr>
  </w:style>
  <w:style w:type="table" w:customStyle="1" w:styleId="75">
    <w:name w:val="Table Normal"/>
    <w:unhideWhenUsed/>
    <w:qFormat/>
    <w:uiPriority w:val="0"/>
    <w:tblPr>
      <w:tblCellMar>
        <w:top w:w="0" w:type="dxa"/>
        <w:left w:w="0" w:type="dxa"/>
        <w:bottom w:w="0" w:type="dxa"/>
        <w:right w:w="0" w:type="dxa"/>
      </w:tblCellMar>
    </w:tblPr>
  </w:style>
  <w:style w:type="paragraph" w:customStyle="1" w:styleId="76">
    <w:name w:val="修订3"/>
    <w:hidden/>
    <w:semiHidden/>
    <w:qFormat/>
    <w:uiPriority w:val="99"/>
    <w:rPr>
      <w:rFonts w:ascii="黑体" w:hAnsi="黑体" w:eastAsia="宋体" w:cs="宋体"/>
      <w:kern w:val="2"/>
      <w:sz w:val="24"/>
      <w:szCs w:val="21"/>
      <w:lang w:val="en-US" w:eastAsia="zh-CN" w:bidi="ar-SA"/>
    </w:rPr>
  </w:style>
  <w:style w:type="paragraph" w:customStyle="1" w:styleId="77">
    <w:name w:val="_Style 128"/>
    <w:basedOn w:val="1"/>
    <w:next w:val="78"/>
    <w:qFormat/>
    <w:uiPriority w:val="34"/>
    <w:pPr>
      <w:widowControl/>
      <w:ind w:left="720"/>
      <w:contextualSpacing/>
      <w:jc w:val="left"/>
    </w:pPr>
    <w:rPr>
      <w:rFonts w:ascii="Calibri" w:hAnsi="Calibri" w:cs="Times New Roman"/>
      <w:kern w:val="0"/>
      <w:szCs w:val="24"/>
    </w:rPr>
  </w:style>
  <w:style w:type="paragraph" w:customStyle="1" w:styleId="78">
    <w:name w:val="列表段落1"/>
    <w:basedOn w:val="1"/>
    <w:qFormat/>
    <w:uiPriority w:val="99"/>
    <w:pPr>
      <w:ind w:firstLine="420" w:firstLineChars="200"/>
    </w:pPr>
    <w:rPr>
      <w:rFonts w:ascii="宋体" w:hAnsi="宋体"/>
    </w:rPr>
  </w:style>
  <w:style w:type="character" w:customStyle="1" w:styleId="79">
    <w:name w:val="font51"/>
    <w:basedOn w:val="30"/>
    <w:qFormat/>
    <w:uiPriority w:val="0"/>
    <w:rPr>
      <w:rFonts w:hint="default" w:ascii="Times New Roman" w:hAnsi="Times New Roman" w:cs="Times New Roman"/>
      <w:b/>
      <w:bCs/>
      <w:color w:val="000000"/>
      <w:sz w:val="24"/>
      <w:szCs w:val="24"/>
      <w:u w:val="none"/>
    </w:rPr>
  </w:style>
  <w:style w:type="paragraph" w:customStyle="1" w:styleId="80">
    <w:name w:val="表格文字"/>
    <w:basedOn w:val="1"/>
    <w:qFormat/>
    <w:uiPriority w:val="0"/>
    <w:pPr>
      <w:spacing w:line="400" w:lineRule="exact"/>
    </w:pPr>
    <w:rPr>
      <w:rFonts w:hint="eastAsia" w:cs="黑体"/>
      <w:sz w:val="21"/>
    </w:rPr>
  </w:style>
  <w:style w:type="character" w:customStyle="1" w:styleId="81">
    <w:name w:val="正文文本缩进 Char"/>
    <w:basedOn w:val="30"/>
    <w:link w:val="16"/>
    <w:qFormat/>
    <w:uiPriority w:val="99"/>
    <w:rPr>
      <w:rFonts w:ascii="黑体" w:hAnsi="黑体" w:cs="宋体"/>
      <w:kern w:val="2"/>
      <w:sz w:val="24"/>
      <w:szCs w:val="21"/>
    </w:rPr>
  </w:style>
  <w:style w:type="character" w:customStyle="1" w:styleId="82">
    <w:name w:val="正文首行缩进 2 Char"/>
    <w:basedOn w:val="30"/>
    <w:link w:val="27"/>
    <w:qFormat/>
    <w:uiPriority w:val="99"/>
    <w:rPr>
      <w:rFonts w:ascii="黑体" w:hAnsi="黑体" w:cs="宋体"/>
      <w:kern w:val="2"/>
      <w:sz w:val="24"/>
      <w:szCs w:val="21"/>
    </w:rPr>
  </w:style>
  <w:style w:type="paragraph" w:customStyle="1" w:styleId="83">
    <w:name w:val="目录 11"/>
    <w:basedOn w:val="1"/>
    <w:next w:val="1"/>
    <w:qFormat/>
    <w:uiPriority w:val="0"/>
    <w:pPr>
      <w:ind w:firstLine="200" w:firstLineChars="200"/>
      <w:jc w:val="left"/>
    </w:pPr>
    <w:rPr>
      <w:rFonts w:cs="黑体"/>
    </w:rPr>
  </w:style>
  <w:style w:type="paragraph" w:customStyle="1" w:styleId="84">
    <w:name w:val="正文首行缩进 21"/>
    <w:basedOn w:val="16"/>
    <w:qFormat/>
    <w:uiPriority w:val="0"/>
    <w:pPr>
      <w:autoSpaceDN/>
      <w:ind w:firstLine="210" w:firstLineChars="200"/>
      <w:jc w:val="left"/>
    </w:pPr>
    <w:rPr>
      <w:rFonts w:ascii="等线" w:hAnsi="等线" w:cs="Times New Roman"/>
    </w:rPr>
  </w:style>
  <w:style w:type="character" w:customStyle="1" w:styleId="85">
    <w:name w:val="条文说明 字符"/>
    <w:basedOn w:val="30"/>
    <w:link w:val="40"/>
    <w:qFormat/>
    <w:uiPriority w:val="0"/>
    <w:rPr>
      <w:rFonts w:ascii="楷体" w:hAnsi="楷体" w:eastAsia="楷体" w:cs="宋体"/>
      <w:kern w:val="2"/>
      <w:sz w:val="24"/>
      <w:szCs w:val="21"/>
      <w:u w:val="single"/>
    </w:rPr>
  </w:style>
  <w:style w:type="paragraph" w:customStyle="1" w:styleId="86">
    <w:name w:val="一级序号"/>
    <w:basedOn w:val="1"/>
    <w:next w:val="1"/>
    <w:link w:val="87"/>
    <w:qFormat/>
    <w:uiPriority w:val="0"/>
    <w:pPr>
      <w:numPr>
        <w:ilvl w:val="0"/>
        <w:numId w:val="2"/>
      </w:numPr>
      <w:ind w:firstLine="200" w:firstLineChars="200"/>
      <w:jc w:val="left"/>
    </w:pPr>
    <w:rPr>
      <w:rFonts w:cs="黑体"/>
    </w:rPr>
  </w:style>
  <w:style w:type="character" w:customStyle="1" w:styleId="87">
    <w:name w:val="一级序号 字符"/>
    <w:basedOn w:val="30"/>
    <w:link w:val="86"/>
    <w:qFormat/>
    <w:uiPriority w:val="0"/>
    <w:rPr>
      <w:rFonts w:ascii="黑体" w:hAnsi="黑体" w:cs="黑体"/>
      <w:kern w:val="2"/>
      <w:sz w:val="24"/>
      <w:szCs w:val="21"/>
    </w:rPr>
  </w:style>
  <w:style w:type="paragraph" w:customStyle="1" w:styleId="88">
    <w:name w:val="二级序号"/>
    <w:basedOn w:val="1"/>
    <w:link w:val="89"/>
    <w:qFormat/>
    <w:uiPriority w:val="0"/>
    <w:pPr>
      <w:numPr>
        <w:ilvl w:val="0"/>
        <w:numId w:val="3"/>
      </w:numPr>
      <w:ind w:firstLine="0"/>
      <w:jc w:val="left"/>
    </w:pPr>
    <w:rPr>
      <w:rFonts w:cs="黑体"/>
    </w:rPr>
  </w:style>
  <w:style w:type="character" w:customStyle="1" w:styleId="89">
    <w:name w:val="二级序号 字符"/>
    <w:basedOn w:val="30"/>
    <w:link w:val="88"/>
    <w:qFormat/>
    <w:uiPriority w:val="0"/>
    <w:rPr>
      <w:rFonts w:ascii="黑体" w:hAnsi="黑体" w:cs="黑体"/>
      <w:kern w:val="2"/>
      <w:sz w:val="24"/>
      <w:szCs w:val="21"/>
    </w:rPr>
  </w:style>
  <w:style w:type="paragraph" w:customStyle="1" w:styleId="90">
    <w:name w:val="条文说明-表格"/>
    <w:basedOn w:val="1"/>
    <w:next w:val="40"/>
    <w:qFormat/>
    <w:uiPriority w:val="0"/>
    <w:pPr>
      <w:autoSpaceDE w:val="0"/>
      <w:adjustRightInd w:val="0"/>
      <w:snapToGrid w:val="0"/>
      <w:spacing w:line="240" w:lineRule="auto"/>
      <w:jc w:val="left"/>
    </w:pPr>
    <w:rPr>
      <w:rFonts w:hint="eastAsia" w:ascii="楷体" w:hAnsi="楷体" w:eastAsia="楷体" w:cs="黑体"/>
      <w:u w:val="single"/>
    </w:rPr>
  </w:style>
  <w:style w:type="character" w:customStyle="1" w:styleId="91">
    <w:name w:val="font31"/>
    <w:basedOn w:val="30"/>
    <w:qFormat/>
    <w:uiPriority w:val="0"/>
    <w:rPr>
      <w:rFonts w:hint="eastAsia" w:ascii="宋体" w:hAnsi="宋体" w:eastAsia="宋体" w:cs="宋体"/>
      <w:color w:val="000000"/>
      <w:sz w:val="22"/>
      <w:szCs w:val="22"/>
      <w:u w:val="none"/>
    </w:rPr>
  </w:style>
  <w:style w:type="paragraph" w:customStyle="1" w:styleId="92">
    <w:name w:val="修订4"/>
    <w:hidden/>
    <w:unhideWhenUsed/>
    <w:qFormat/>
    <w:uiPriority w:val="99"/>
    <w:rPr>
      <w:rFonts w:ascii="黑体" w:hAnsi="黑体" w:eastAsia="宋体" w:cs="黑体"/>
      <w:kern w:val="2"/>
      <w:sz w:val="24"/>
      <w:szCs w:val="21"/>
      <w:lang w:val="en-US" w:eastAsia="zh-CN" w:bidi="ar-SA"/>
    </w:rPr>
  </w:style>
  <w:style w:type="character" w:customStyle="1" w:styleId="93">
    <w:name w:val="font71"/>
    <w:basedOn w:val="30"/>
    <w:qFormat/>
    <w:uiPriority w:val="0"/>
    <w:rPr>
      <w:rFonts w:hint="eastAsia" w:ascii="宋体" w:hAnsi="宋体" w:eastAsia="宋体" w:cs="宋体"/>
      <w:color w:val="FF0000"/>
      <w:sz w:val="21"/>
      <w:szCs w:val="21"/>
      <w:u w:val="none"/>
      <w:vertAlign w:val="superscript"/>
    </w:rPr>
  </w:style>
  <w:style w:type="character" w:customStyle="1" w:styleId="94">
    <w:name w:val="font112"/>
    <w:basedOn w:val="30"/>
    <w:qFormat/>
    <w:uiPriority w:val="0"/>
    <w:rPr>
      <w:rFonts w:hint="eastAsia" w:ascii="宋体" w:hAnsi="宋体" w:eastAsia="宋体" w:cs="宋体"/>
      <w:color w:val="000000"/>
      <w:sz w:val="21"/>
      <w:szCs w:val="21"/>
      <w:u w:val="none"/>
      <w:vertAlign w:val="superscript"/>
    </w:rPr>
  </w:style>
  <w:style w:type="character" w:customStyle="1" w:styleId="95">
    <w:name w:val="font81"/>
    <w:basedOn w:val="30"/>
    <w:qFormat/>
    <w:uiPriority w:val="0"/>
    <w:rPr>
      <w:rFonts w:hint="eastAsia" w:ascii="宋体" w:hAnsi="宋体" w:eastAsia="宋体" w:cs="宋体"/>
      <w:color w:val="7030A0"/>
      <w:sz w:val="21"/>
      <w:szCs w:val="21"/>
      <w:u w:val="none"/>
    </w:rPr>
  </w:style>
  <w:style w:type="character" w:customStyle="1" w:styleId="96">
    <w:name w:val="font121"/>
    <w:basedOn w:val="30"/>
    <w:qFormat/>
    <w:uiPriority w:val="0"/>
    <w:rPr>
      <w:rFonts w:hint="eastAsia" w:ascii="宋体" w:hAnsi="宋体" w:eastAsia="宋体" w:cs="宋体"/>
      <w:color w:val="7030A0"/>
      <w:sz w:val="21"/>
      <w:szCs w:val="21"/>
      <w:u w:val="none"/>
      <w:vertAlign w:val="superscript"/>
    </w:rPr>
  </w:style>
  <w:style w:type="character" w:customStyle="1" w:styleId="97">
    <w:name w:val="font131"/>
    <w:basedOn w:val="30"/>
    <w:qFormat/>
    <w:uiPriority w:val="0"/>
    <w:rPr>
      <w:rFonts w:hint="eastAsia" w:ascii="宋体" w:hAnsi="宋体" w:eastAsia="宋体" w:cs="宋体"/>
      <w:color w:val="FF0000"/>
      <w:sz w:val="21"/>
      <w:szCs w:val="21"/>
      <w:u w:val="none"/>
      <w:vertAlign w:val="superscript"/>
    </w:rPr>
  </w:style>
  <w:style w:type="character" w:customStyle="1" w:styleId="98">
    <w:name w:val="font141"/>
    <w:basedOn w:val="30"/>
    <w:qFormat/>
    <w:uiPriority w:val="0"/>
    <w:rPr>
      <w:rFonts w:hint="eastAsia" w:ascii="宋体" w:hAnsi="宋体" w:eastAsia="宋体" w:cs="宋体"/>
      <w:color w:val="000000"/>
      <w:sz w:val="21"/>
      <w:szCs w:val="21"/>
      <w:u w:val="none"/>
      <w:vertAlign w:val="superscript"/>
    </w:rPr>
  </w:style>
  <w:style w:type="character" w:customStyle="1" w:styleId="99">
    <w:name w:val="font151"/>
    <w:basedOn w:val="30"/>
    <w:qFormat/>
    <w:uiPriority w:val="0"/>
    <w:rPr>
      <w:rFonts w:hint="eastAsia" w:ascii="宋体" w:hAnsi="宋体" w:eastAsia="宋体" w:cs="宋体"/>
      <w:color w:val="FF0000"/>
      <w:sz w:val="16"/>
      <w:szCs w:val="16"/>
      <w:u w:val="none"/>
      <w:vertAlign w:val="superscript"/>
    </w:rPr>
  </w:style>
  <w:style w:type="character" w:customStyle="1" w:styleId="100">
    <w:name w:val="font171"/>
    <w:basedOn w:val="30"/>
    <w:qFormat/>
    <w:uiPriority w:val="0"/>
    <w:rPr>
      <w:rFonts w:hint="eastAsia" w:ascii="宋体" w:hAnsi="宋体" w:eastAsia="宋体" w:cs="宋体"/>
      <w:color w:val="000000"/>
      <w:sz w:val="16"/>
      <w:szCs w:val="16"/>
      <w:u w:val="none"/>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header" Target="header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1" Type="http://schemas.microsoft.com/office/2011/relationships/people" Target="people.xml"/><Relationship Id="rId30" Type="http://schemas.openxmlformats.org/officeDocument/2006/relationships/fontTable" Target="fontTable.xml"/><Relationship Id="rId3" Type="http://schemas.openxmlformats.org/officeDocument/2006/relationships/footnotes" Target="footnotes.xml"/><Relationship Id="rId29" Type="http://schemas.microsoft.com/office/2006/relationships/keyMapCustomizations" Target="customizations.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oleObject" Target="embeddings/oleObject4.bin"/><Relationship Id="rId25" Type="http://schemas.openxmlformats.org/officeDocument/2006/relationships/oleObject" Target="embeddings/oleObject3.bin"/><Relationship Id="rId24" Type="http://schemas.openxmlformats.org/officeDocument/2006/relationships/image" Target="media/image3.png"/><Relationship Id="rId23" Type="http://schemas.openxmlformats.org/officeDocument/2006/relationships/image" Target="media/image2.wmf"/><Relationship Id="rId22" Type="http://schemas.openxmlformats.org/officeDocument/2006/relationships/oleObject" Target="embeddings/oleObject2.bin"/><Relationship Id="rId21" Type="http://schemas.openxmlformats.org/officeDocument/2006/relationships/image" Target="media/image1.wmf"/><Relationship Id="rId20" Type="http://schemas.openxmlformats.org/officeDocument/2006/relationships/oleObject" Target="embeddings/oleObject1.bin"/><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2.xml"/><Relationship Id="rId17" Type="http://schemas.openxmlformats.org/officeDocument/2006/relationships/footer" Target="footer11.xml"/><Relationship Id="rId16" Type="http://schemas.openxmlformats.org/officeDocument/2006/relationships/footer" Target="footer10.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150</Pages>
  <Words>61357</Words>
  <Characters>67065</Characters>
  <Lines>592</Lines>
  <Paragraphs>166</Paragraphs>
  <TotalTime>5</TotalTime>
  <ScaleCrop>false</ScaleCrop>
  <LinksUpToDate>false</LinksUpToDate>
  <CharactersWithSpaces>69603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2024-09-12T15:06:00Z</dcterms:created>
  <dc:creator>贝壳</dc:creator>
  <cp:lastModifiedBy>蕾雷</cp:lastModifiedBy>
  <cp:lastPrinted>2024-02-27T17:46:00Z</cp:lastPrinted>
  <dcterms:modified xsi:type="dcterms:W3CDTF">2024-09-30T02:46:16Z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6633E4B108B19187DA19E066F6A5980E_43</vt:lpwstr>
  </property>
</Properties>
</file>